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F663E" w14:textId="77777777" w:rsidR="00527BA9" w:rsidRPr="00F3704C" w:rsidRDefault="002E671F"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w:pict w14:anchorId="58927EB4">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003211B3" w14:textId="77777777" w:rsidR="00B34EAC" w:rsidRDefault="00B34EAC" w:rsidP="002E4B32">
                      <w:pPr>
                        <w:pStyle w:val="Ondertitel"/>
                        <w:spacing w:line="280" w:lineRule="atLeast"/>
                      </w:pPr>
                      <w:r>
                        <w:t>Informatiemodel Zaken</w:t>
                      </w:r>
                    </w:p>
                    <w:p w14:paraId="1BDDBA66" w14:textId="77777777" w:rsidR="00B34EAC" w:rsidRDefault="00B34EAC" w:rsidP="003945F3">
                      <w:pPr>
                        <w:pStyle w:val="Ondertitel"/>
                        <w:spacing w:line="280" w:lineRule="atLeast"/>
                        <w:rPr>
                          <w:sz w:val="32"/>
                          <w:szCs w:val="32"/>
                        </w:rPr>
                      </w:pPr>
                    </w:p>
                    <w:p w14:paraId="2444A1A4" w14:textId="77777777" w:rsidR="00B34EAC" w:rsidRPr="003945F3" w:rsidRDefault="00B34EAC" w:rsidP="003945F3">
                      <w:pPr>
                        <w:pStyle w:val="Ondertitel"/>
                        <w:spacing w:line="280" w:lineRule="atLeast"/>
                        <w:rPr>
                          <w:sz w:val="32"/>
                          <w:szCs w:val="32"/>
                        </w:rPr>
                      </w:pPr>
                      <w:r w:rsidRPr="003945F3">
                        <w:rPr>
                          <w:sz w:val="32"/>
                          <w:szCs w:val="32"/>
                        </w:rPr>
                        <w:t>Deel I van II: Objecttypen</w:t>
                      </w:r>
                    </w:p>
                    <w:p w14:paraId="77F9D67C" w14:textId="77777777" w:rsidR="00B34EAC" w:rsidRDefault="00B34EAC" w:rsidP="003945F3">
                      <w:pPr>
                        <w:pStyle w:val="Ondertitel"/>
                        <w:spacing w:line="280" w:lineRule="atLeast"/>
                        <w:rPr>
                          <w:sz w:val="24"/>
                          <w:szCs w:val="24"/>
                        </w:rPr>
                      </w:pPr>
                    </w:p>
                    <w:p w14:paraId="46A63EF2" w14:textId="5D47C81A" w:rsidR="00B34EAC" w:rsidRPr="003945F3" w:rsidRDefault="00B34EAC" w:rsidP="003945F3">
                      <w:pPr>
                        <w:pStyle w:val="Ondertitel"/>
                        <w:spacing w:line="280" w:lineRule="atLeast"/>
                        <w:rPr>
                          <w:sz w:val="24"/>
                          <w:szCs w:val="24"/>
                        </w:rPr>
                      </w:pPr>
                      <w:r>
                        <w:rPr>
                          <w:sz w:val="24"/>
                          <w:szCs w:val="24"/>
                        </w:rPr>
                        <w:t>CONCEPT 201709</w:t>
                      </w:r>
                      <w:r w:rsidR="005A005A">
                        <w:rPr>
                          <w:sz w:val="24"/>
                          <w:szCs w:val="24"/>
                        </w:rPr>
                        <w:t>21</w:t>
                      </w:r>
                    </w:p>
                    <w:p w14:paraId="72C992F7" w14:textId="77777777" w:rsidR="00B34EAC" w:rsidRDefault="00B34EAC" w:rsidP="002E4B32">
                      <w:pPr>
                        <w:pStyle w:val="Ondertitel"/>
                        <w:spacing w:line="280" w:lineRule="atLeast"/>
                      </w:pPr>
                      <w:r>
                        <w:t xml:space="preserve"> </w:t>
                      </w:r>
                    </w:p>
                  </w:sdtContent>
                </w:sdt>
              </w:txbxContent>
            </v:textbox>
            <w10:wrap anchorx="page" anchory="page"/>
            <w10:anchorlock/>
          </v:shape>
        </w:pict>
      </w:r>
      <w:r>
        <w:rPr>
          <w:noProof/>
          <w:lang w:val="en-US" w:eastAsia="en-US"/>
        </w:rPr>
        <w:pict w14:anchorId="0713AFC9">
          <v:shape id="Tekstvak 8" o:spid="_x0000_s1027" type="#_x0000_t202" style="position:absolute;margin-left:70.9pt;margin-top:199.05pt;width:487.55pt;height:73.95pt;z-index:2516577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14:paraId="486DF50D" w14:textId="77777777" w:rsidR="00B34EAC" w:rsidRDefault="00B34EAC" w:rsidP="006360F3">
                      <w:pPr>
                        <w:pStyle w:val="Titel"/>
                      </w:pPr>
                      <w:r>
                        <w:t>GEMMA RGBZ 2.0</w:t>
                      </w:r>
                    </w:p>
                  </w:sdtContent>
                </w:sdt>
              </w:txbxContent>
            </v:textbox>
            <w10:wrap anchorx="page" anchory="page"/>
            <w10:anchorlock/>
          </v:shape>
        </w:pict>
      </w:r>
    </w:p>
    <w:p w14:paraId="62E211B1" w14:textId="77777777" w:rsidR="00FC04CE" w:rsidRPr="002468BC" w:rsidRDefault="002E671F" w:rsidP="004F75A6">
      <w:pPr>
        <w:rPr>
          <w:rFonts w:eastAsia="Calibri"/>
        </w:rPr>
      </w:pPr>
      <w:bookmarkStart w:id="0" w:name="_Toc184810008"/>
      <w:r>
        <w:rPr>
          <w:noProof/>
          <w:lang w:val="en-US" w:eastAsia="en-US"/>
        </w:rPr>
        <w:lastRenderedPageBreak/>
        <w:pict w14:anchorId="194B772E">
          <v:shape id="Tekstvak 10" o:spid="_x0000_s1028" type="#_x0000_t202" style="position:absolute;margin-left:71pt;margin-top:118pt;width:470pt;height:673.2pt;z-index:251660800;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14:paraId="78460763" w14:textId="77777777" w:rsidR="00B34EAC" w:rsidRDefault="00B34EAC"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B34EAC" w:rsidRPr="00C9631E" w14:paraId="32FF068D" w14:textId="77777777"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3196600B" w14:textId="77777777" w:rsidR="00B34EAC" w:rsidRPr="00C9631E" w:rsidRDefault="00B34EAC" w:rsidP="00847C61">
                            <w:pPr>
                              <w:tabs>
                                <w:tab w:val="left" w:pos="1843"/>
                              </w:tabs>
                              <w:rPr>
                                <w:color w:val="auto"/>
                              </w:rPr>
                            </w:pPr>
                            <w:r w:rsidRPr="00C9631E">
                              <w:rPr>
                                <w:color w:val="auto"/>
                              </w:rPr>
                              <w:t>Versie</w:t>
                            </w:r>
                          </w:p>
                        </w:tc>
                        <w:tc>
                          <w:tcPr>
                            <w:tcW w:w="1299" w:type="dxa"/>
                            <w:shd w:val="clear" w:color="auto" w:fill="auto"/>
                          </w:tcPr>
                          <w:p w14:paraId="70EF623B" w14:textId="77777777" w:rsidR="00B34EAC" w:rsidRPr="00C9631E" w:rsidRDefault="00B34EAC" w:rsidP="00847C61">
                            <w:pPr>
                              <w:tabs>
                                <w:tab w:val="left" w:pos="1843"/>
                              </w:tabs>
                              <w:rPr>
                                <w:color w:val="auto"/>
                              </w:rPr>
                            </w:pPr>
                            <w:r>
                              <w:rPr>
                                <w:color w:val="auto"/>
                              </w:rPr>
                              <w:t>Datum</w:t>
                            </w:r>
                          </w:p>
                        </w:tc>
                        <w:tc>
                          <w:tcPr>
                            <w:tcW w:w="6892" w:type="dxa"/>
                            <w:shd w:val="clear" w:color="auto" w:fill="auto"/>
                          </w:tcPr>
                          <w:p w14:paraId="2A986247" w14:textId="77777777" w:rsidR="00B34EAC" w:rsidRPr="00C9631E" w:rsidRDefault="00B34EAC" w:rsidP="00847C61">
                            <w:pPr>
                              <w:tabs>
                                <w:tab w:val="left" w:pos="1843"/>
                              </w:tabs>
                              <w:rPr>
                                <w:color w:val="auto"/>
                              </w:rPr>
                            </w:pPr>
                            <w:r>
                              <w:rPr>
                                <w:color w:val="auto"/>
                              </w:rPr>
                              <w:t>Inhoud</w:t>
                            </w:r>
                          </w:p>
                        </w:tc>
                      </w:tr>
                      <w:tr w:rsidR="00B34EAC" w14:paraId="731BD7B1" w14:textId="77777777" w:rsidTr="003945F3">
                        <w:tc>
                          <w:tcPr>
                            <w:tcW w:w="959" w:type="dxa"/>
                          </w:tcPr>
                          <w:p w14:paraId="7CAB1102" w14:textId="77777777" w:rsidR="00B34EAC" w:rsidRDefault="00B34EAC" w:rsidP="00847C61">
                            <w:pPr>
                              <w:tabs>
                                <w:tab w:val="left" w:pos="1843"/>
                              </w:tabs>
                            </w:pPr>
                            <w:r>
                              <w:t>1.0</w:t>
                            </w:r>
                          </w:p>
                        </w:tc>
                        <w:tc>
                          <w:tcPr>
                            <w:tcW w:w="1299" w:type="dxa"/>
                          </w:tcPr>
                          <w:p w14:paraId="49B865FF" w14:textId="77777777" w:rsidR="00B34EAC" w:rsidRDefault="00B34EAC" w:rsidP="00847C61">
                            <w:pPr>
                              <w:tabs>
                                <w:tab w:val="left" w:pos="1843"/>
                              </w:tabs>
                            </w:pPr>
                            <w:r>
                              <w:t>September 2010</w:t>
                            </w:r>
                          </w:p>
                        </w:tc>
                        <w:tc>
                          <w:tcPr>
                            <w:tcW w:w="6892" w:type="dxa"/>
                          </w:tcPr>
                          <w:p w14:paraId="422DD39C" w14:textId="77777777" w:rsidR="00B34EAC" w:rsidRDefault="00B34EAC" w:rsidP="00847C61">
                            <w:pPr>
                              <w:tabs>
                                <w:tab w:val="left" w:pos="1843"/>
                              </w:tabs>
                            </w:pPr>
                            <w:r>
                              <w:t>Vastgestelde eerste officiële versie van het RGBZ.</w:t>
                            </w:r>
                          </w:p>
                        </w:tc>
                      </w:tr>
                      <w:tr w:rsidR="00B34EAC" w14:paraId="15AB5434" w14:textId="77777777" w:rsidTr="003945F3">
                        <w:tc>
                          <w:tcPr>
                            <w:tcW w:w="959" w:type="dxa"/>
                          </w:tcPr>
                          <w:p w14:paraId="0E2EA135" w14:textId="77777777" w:rsidR="00B34EAC" w:rsidRDefault="00B34EAC" w:rsidP="00847C61">
                            <w:pPr>
                              <w:tabs>
                                <w:tab w:val="left" w:pos="1843"/>
                              </w:tabs>
                            </w:pPr>
                            <w:r>
                              <w:t>1</w:t>
                            </w:r>
                            <w:r w:rsidRPr="003945F3">
                              <w:rPr>
                                <w:vertAlign w:val="superscript"/>
                              </w:rPr>
                              <w:t>e</w:t>
                            </w:r>
                            <w:r>
                              <w:t xml:space="preserve"> con</w:t>
                            </w:r>
                            <w:r>
                              <w:softHyphen/>
                              <w:t>cept 2.0</w:t>
                            </w:r>
                          </w:p>
                        </w:tc>
                        <w:tc>
                          <w:tcPr>
                            <w:tcW w:w="1299" w:type="dxa"/>
                          </w:tcPr>
                          <w:p w14:paraId="2DEB2421" w14:textId="77777777" w:rsidR="00B34EAC" w:rsidRDefault="00B34EAC" w:rsidP="00847C61">
                            <w:pPr>
                              <w:tabs>
                                <w:tab w:val="left" w:pos="1843"/>
                              </w:tabs>
                            </w:pPr>
                            <w:r>
                              <w:t>8-5-2013</w:t>
                            </w:r>
                          </w:p>
                        </w:tc>
                        <w:tc>
                          <w:tcPr>
                            <w:tcW w:w="6892" w:type="dxa"/>
                          </w:tcPr>
                          <w:p w14:paraId="30D5D078" w14:textId="77777777" w:rsidR="00B34EAC" w:rsidRDefault="00B34EAC" w:rsidP="00847C61">
                            <w:pPr>
                              <w:tabs>
                                <w:tab w:val="left" w:pos="1843"/>
                              </w:tabs>
                            </w:pPr>
                            <w:r>
                              <w:t xml:space="preserve">Eerste concept o..b.v. verwerking wijzigingsvoorstellen door </w:t>
                            </w:r>
                            <w:r w:rsidRPr="003945F3">
                              <w:t>Werkgroep doorontwikkeling RGBZ</w:t>
                            </w:r>
                            <w:r>
                              <w:t>.</w:t>
                            </w:r>
                          </w:p>
                        </w:tc>
                      </w:tr>
                      <w:tr w:rsidR="00B34EAC" w14:paraId="1FF04874" w14:textId="77777777" w:rsidTr="003945F3">
                        <w:tc>
                          <w:tcPr>
                            <w:tcW w:w="959" w:type="dxa"/>
                          </w:tcPr>
                          <w:p w14:paraId="68CA02BD" w14:textId="77777777" w:rsidR="00B34EAC" w:rsidRDefault="00B34EAC" w:rsidP="00847C61">
                            <w:pPr>
                              <w:tabs>
                                <w:tab w:val="left" w:pos="1843"/>
                              </w:tabs>
                            </w:pPr>
                            <w:r>
                              <w:t>2</w:t>
                            </w:r>
                            <w:r w:rsidRPr="003945F3">
                              <w:rPr>
                                <w:vertAlign w:val="superscript"/>
                              </w:rPr>
                              <w:t>e</w:t>
                            </w:r>
                            <w:r>
                              <w:t xml:space="preserve"> con</w:t>
                            </w:r>
                            <w:r>
                              <w:softHyphen/>
                              <w:t>cept 2.0</w:t>
                            </w:r>
                          </w:p>
                        </w:tc>
                        <w:tc>
                          <w:tcPr>
                            <w:tcW w:w="1299" w:type="dxa"/>
                          </w:tcPr>
                          <w:p w14:paraId="28D8012D" w14:textId="77777777" w:rsidR="00B34EAC" w:rsidRDefault="00B34EAC" w:rsidP="00BA5CC8">
                            <w:pPr>
                              <w:tabs>
                                <w:tab w:val="left" w:pos="1843"/>
                              </w:tabs>
                            </w:pPr>
                            <w:r>
                              <w:t>20-11-2014</w:t>
                            </w:r>
                          </w:p>
                        </w:tc>
                        <w:tc>
                          <w:tcPr>
                            <w:tcW w:w="6892" w:type="dxa"/>
                          </w:tcPr>
                          <w:p w14:paraId="01B1E023" w14:textId="77777777" w:rsidR="00B34EAC" w:rsidRDefault="00B34EAC"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B34EAC" w14:paraId="3BFCBE2B" w14:textId="77777777" w:rsidTr="003945F3">
                        <w:tc>
                          <w:tcPr>
                            <w:tcW w:w="959" w:type="dxa"/>
                          </w:tcPr>
                          <w:p w14:paraId="60184449" w14:textId="77777777" w:rsidR="00B34EAC" w:rsidRDefault="00B34EAC" w:rsidP="00847C61">
                            <w:pPr>
                              <w:tabs>
                                <w:tab w:val="left" w:pos="1843"/>
                              </w:tabs>
                            </w:pPr>
                            <w:r>
                              <w:t>3</w:t>
                            </w:r>
                            <w:r w:rsidRPr="00BA5CC8">
                              <w:rPr>
                                <w:vertAlign w:val="superscript"/>
                              </w:rPr>
                              <w:t>e</w:t>
                            </w:r>
                            <w:r>
                              <w:t xml:space="preserve"> con</w:t>
                            </w:r>
                            <w:r>
                              <w:softHyphen/>
                              <w:t>cept 2.0</w:t>
                            </w:r>
                          </w:p>
                        </w:tc>
                        <w:tc>
                          <w:tcPr>
                            <w:tcW w:w="1299" w:type="dxa"/>
                          </w:tcPr>
                          <w:p w14:paraId="1E009391" w14:textId="77777777" w:rsidR="00B34EAC" w:rsidRDefault="00B34EAC" w:rsidP="00847C61">
                            <w:pPr>
                              <w:tabs>
                                <w:tab w:val="left" w:pos="1843"/>
                              </w:tabs>
                            </w:pPr>
                            <w:r>
                              <w:t>4-12-2014</w:t>
                            </w:r>
                          </w:p>
                        </w:tc>
                        <w:tc>
                          <w:tcPr>
                            <w:tcW w:w="6892" w:type="dxa"/>
                          </w:tcPr>
                          <w:p w14:paraId="066E4CD2" w14:textId="77777777" w:rsidR="00B34EAC" w:rsidRDefault="00B34EAC" w:rsidP="003945F3">
                            <w:pPr>
                              <w:tabs>
                                <w:tab w:val="left" w:pos="1843"/>
                              </w:tabs>
                            </w:pPr>
                            <w:r>
                              <w:t>Kleine fouten hersteld.</w:t>
                            </w:r>
                          </w:p>
                          <w:p w14:paraId="1729DC7F" w14:textId="538AF2E7" w:rsidR="005A005A" w:rsidRDefault="005A005A" w:rsidP="003945F3">
                            <w:pPr>
                              <w:tabs>
                                <w:tab w:val="left" w:pos="1843"/>
                              </w:tabs>
                            </w:pPr>
                            <w:r>
                              <w:t>Versie is goedgekeurd door de Regiegroep</w:t>
                            </w:r>
                          </w:p>
                        </w:tc>
                      </w:tr>
                      <w:tr w:rsidR="00B34EAC" w14:paraId="23B6C43F" w14:textId="77777777" w:rsidTr="003945F3">
                        <w:tc>
                          <w:tcPr>
                            <w:tcW w:w="959" w:type="dxa"/>
                          </w:tcPr>
                          <w:p w14:paraId="0413D6A8" w14:textId="1428A8FE" w:rsidR="00B34EAC" w:rsidRDefault="005A005A" w:rsidP="00847C61">
                            <w:pPr>
                              <w:tabs>
                                <w:tab w:val="left" w:pos="1843"/>
                              </w:tabs>
                            </w:pPr>
                            <w:r>
                              <w:t>4</w:t>
                            </w:r>
                            <w:r w:rsidRPr="005A005A">
                              <w:rPr>
                                <w:vertAlign w:val="superscript"/>
                              </w:rPr>
                              <w:t>e</w:t>
                            </w:r>
                            <w:r>
                              <w:t xml:space="preserve"> con</w:t>
                            </w:r>
                            <w:r>
                              <w:softHyphen/>
                              <w:t>cept 2.0</w:t>
                            </w:r>
                          </w:p>
                        </w:tc>
                        <w:tc>
                          <w:tcPr>
                            <w:tcW w:w="1299" w:type="dxa"/>
                          </w:tcPr>
                          <w:p w14:paraId="081EA1BC" w14:textId="7CC66E49" w:rsidR="00B34EAC" w:rsidRDefault="005A005A" w:rsidP="00847C61">
                            <w:pPr>
                              <w:tabs>
                                <w:tab w:val="left" w:pos="1843"/>
                              </w:tabs>
                            </w:pPr>
                            <w:r>
                              <w:t>1-4-2017</w:t>
                            </w:r>
                          </w:p>
                        </w:tc>
                        <w:tc>
                          <w:tcPr>
                            <w:tcW w:w="6892" w:type="dxa"/>
                          </w:tcPr>
                          <w:p w14:paraId="1A2F4D57" w14:textId="5FB411A4" w:rsidR="00B34EAC" w:rsidRDefault="005A005A" w:rsidP="003945F3">
                            <w:pPr>
                              <w:tabs>
                                <w:tab w:val="left" w:pos="1843"/>
                              </w:tabs>
                            </w:pPr>
                            <w:r>
                              <w:t xml:space="preserve">Modellering van BETROKKENE, OBJECT en specialisaties aangepast op RSGB 3 en op voortschrijdend inzicht in wijze van modellering van objecttypen die ontleend zijn aan andere modellen. </w:t>
                            </w:r>
                          </w:p>
                        </w:tc>
                      </w:tr>
                      <w:tr w:rsidR="005A005A" w14:paraId="48F73392" w14:textId="77777777" w:rsidTr="003945F3">
                        <w:tc>
                          <w:tcPr>
                            <w:tcW w:w="959" w:type="dxa"/>
                          </w:tcPr>
                          <w:p w14:paraId="52EE1C30" w14:textId="07070E4B" w:rsidR="005A005A" w:rsidRDefault="005A005A" w:rsidP="00847C61">
                            <w:pPr>
                              <w:tabs>
                                <w:tab w:val="left" w:pos="1843"/>
                              </w:tabs>
                            </w:pPr>
                            <w:r>
                              <w:t>5</w:t>
                            </w:r>
                            <w:r w:rsidRPr="005A005A">
                              <w:rPr>
                                <w:vertAlign w:val="superscript"/>
                              </w:rPr>
                              <w:t>e</w:t>
                            </w:r>
                            <w:r>
                              <w:t xml:space="preserve"> con</w:t>
                            </w:r>
                            <w:r>
                              <w:softHyphen/>
                              <w:t>cept 2.0</w:t>
                            </w:r>
                          </w:p>
                        </w:tc>
                        <w:tc>
                          <w:tcPr>
                            <w:tcW w:w="1299" w:type="dxa"/>
                          </w:tcPr>
                          <w:p w14:paraId="13BC3542" w14:textId="52876722" w:rsidR="005A005A" w:rsidRDefault="005A005A" w:rsidP="00847C61">
                            <w:pPr>
                              <w:tabs>
                                <w:tab w:val="left" w:pos="1843"/>
                              </w:tabs>
                            </w:pPr>
                            <w:r>
                              <w:t>14-8-2017</w:t>
                            </w:r>
                          </w:p>
                        </w:tc>
                        <w:tc>
                          <w:tcPr>
                            <w:tcW w:w="6892" w:type="dxa"/>
                          </w:tcPr>
                          <w:p w14:paraId="3653D3F5" w14:textId="5B030F86" w:rsidR="005A005A" w:rsidRDefault="005A005A" w:rsidP="003945F3">
                            <w:pPr>
                              <w:tabs>
                                <w:tab w:val="left" w:pos="1843"/>
                              </w:tabs>
                            </w:pPr>
                            <w:r>
                              <w:t xml:space="preserve">Nieuwe Selectielijst en Informatiemodel ImMLO (TMLO) verwerkt. </w:t>
                            </w:r>
                          </w:p>
                        </w:tc>
                      </w:tr>
                      <w:tr w:rsidR="005A005A" w14:paraId="21C39614" w14:textId="77777777" w:rsidTr="003945F3">
                        <w:tc>
                          <w:tcPr>
                            <w:tcW w:w="959" w:type="dxa"/>
                          </w:tcPr>
                          <w:p w14:paraId="59FBCCC0" w14:textId="5EC95E37" w:rsidR="005A005A" w:rsidRDefault="005A005A" w:rsidP="00847C61">
                            <w:pPr>
                              <w:tabs>
                                <w:tab w:val="left" w:pos="1843"/>
                              </w:tabs>
                            </w:pPr>
                            <w:r>
                              <w:t>6</w:t>
                            </w:r>
                            <w:r w:rsidRPr="005A005A">
                              <w:rPr>
                                <w:vertAlign w:val="superscript"/>
                              </w:rPr>
                              <w:t>e</w:t>
                            </w:r>
                            <w:r>
                              <w:t xml:space="preserve"> con</w:t>
                            </w:r>
                            <w:r>
                              <w:softHyphen/>
                              <w:t>cept 2.0</w:t>
                            </w:r>
                          </w:p>
                        </w:tc>
                        <w:tc>
                          <w:tcPr>
                            <w:tcW w:w="1299" w:type="dxa"/>
                          </w:tcPr>
                          <w:p w14:paraId="2BEABF43" w14:textId="63835AD6" w:rsidR="005A005A" w:rsidRDefault="005A005A" w:rsidP="00847C61">
                            <w:pPr>
                              <w:tabs>
                                <w:tab w:val="left" w:pos="1843"/>
                              </w:tabs>
                            </w:pPr>
                            <w:r>
                              <w:t>21-9-2017</w:t>
                            </w:r>
                          </w:p>
                        </w:tc>
                        <w:tc>
                          <w:tcPr>
                            <w:tcW w:w="6892" w:type="dxa"/>
                          </w:tcPr>
                          <w:p w14:paraId="67B83B30" w14:textId="28B2C934" w:rsidR="005A005A" w:rsidRDefault="005A005A" w:rsidP="003945F3">
                            <w:pPr>
                              <w:tabs>
                                <w:tab w:val="left" w:pos="1843"/>
                              </w:tabs>
                            </w:pPr>
                            <w:r>
                              <w:t xml:space="preserve">Opmerkingen uit review van concept 5 verwerkt. </w:t>
                            </w:r>
                          </w:p>
                        </w:tc>
                      </w:tr>
                    </w:tbl>
                    <w:p w14:paraId="6A183CC7" w14:textId="77777777" w:rsidR="00B34EAC" w:rsidRDefault="00B34EAC" w:rsidP="006360F3">
                      <w:pPr>
                        <w:tabs>
                          <w:tab w:val="left" w:pos="1843"/>
                        </w:tabs>
                      </w:pPr>
                    </w:p>
                    <w:p w14:paraId="3EE0913C" w14:textId="77777777" w:rsidR="00B34EAC" w:rsidRPr="00FC04CE" w:rsidRDefault="00B34EAC" w:rsidP="006360F3">
                      <w:pPr>
                        <w:tabs>
                          <w:tab w:val="left" w:pos="1843"/>
                        </w:tabs>
                      </w:pPr>
                      <w:r>
                        <w:t>Opgesteld door</w:t>
                      </w:r>
                      <w:r w:rsidRPr="00FC04CE">
                        <w:tab/>
                      </w:r>
                      <w:r>
                        <w:t>Werkgroep doorontwikkeling RGBZ &amp; Expertgroep Informatiemodellen.</w:t>
                      </w:r>
                      <w:r>
                        <w:br/>
                      </w:r>
                      <w:r>
                        <w:tab/>
                        <w:t>Analyse en redactie: Arjan Kloosterboer</w:t>
                      </w:r>
                    </w:p>
                    <w:p w14:paraId="483076B3" w14:textId="7E0FC597" w:rsidR="00B34EAC" w:rsidRDefault="00B34EAC" w:rsidP="006360F3">
                      <w:pPr>
                        <w:tabs>
                          <w:tab w:val="left" w:pos="1843"/>
                        </w:tabs>
                      </w:pPr>
                      <w:r>
                        <w:t>Datum</w:t>
                      </w:r>
                      <w:r>
                        <w:tab/>
                      </w:r>
                      <w:sdt>
                        <w:sdtPr>
                          <w:tag w:val="klik en typ datum"/>
                          <w:id w:val="2121025355"/>
                          <w:date w:fullDate="2017-09-21T00:00:00Z">
                            <w:dateFormat w:val="d MMMM yyyy"/>
                            <w:lid w:val="nl-NL"/>
                            <w:storeMappedDataAs w:val="dateTime"/>
                            <w:calendar w:val="gregorian"/>
                          </w:date>
                        </w:sdtPr>
                        <w:sdtContent>
                          <w:r w:rsidR="005A005A">
                            <w:t>21 september 2017</w:t>
                          </w:r>
                        </w:sdtContent>
                      </w:sdt>
                    </w:p>
                    <w:p w14:paraId="06468AF2" w14:textId="61500760" w:rsidR="00B34EAC" w:rsidRDefault="00B34EAC" w:rsidP="006360F3">
                      <w:pPr>
                        <w:tabs>
                          <w:tab w:val="left" w:pos="1843"/>
                        </w:tabs>
                      </w:pPr>
                      <w:r>
                        <w:t>Versie</w:t>
                      </w:r>
                      <w:r>
                        <w:tab/>
                      </w:r>
                      <w:r w:rsidR="005A005A">
                        <w:t>6</w:t>
                      </w:r>
                      <w:r w:rsidRPr="003945F3">
                        <w:rPr>
                          <w:vertAlign w:val="superscript"/>
                        </w:rPr>
                        <w:t>e</w:t>
                      </w:r>
                      <w:r>
                        <w:t xml:space="preserve"> concept</w:t>
                      </w:r>
                    </w:p>
                    <w:p w14:paraId="5B4D1831" w14:textId="77777777" w:rsidR="00B34EAC" w:rsidRDefault="00B34EAC" w:rsidP="00076EE1">
                      <w:pPr>
                        <w:pStyle w:val="colofon"/>
                      </w:pPr>
                    </w:p>
                  </w:sdtContent>
                </w:sdt>
              </w:txbxContent>
            </v:textbox>
            <w10:wrap anchorx="page" anchory="page"/>
            <w10:anchorlock/>
          </v:shape>
        </w:pict>
      </w:r>
    </w:p>
    <w:p w14:paraId="15CDA3D9" w14:textId="77777777" w:rsidR="00897055" w:rsidRPr="00F3704C" w:rsidRDefault="0024241F" w:rsidP="004F75A6">
      <w:pPr>
        <w:pStyle w:val="koptitel"/>
      </w:pPr>
      <w:r>
        <w:lastRenderedPageBreak/>
        <w:t>I</w:t>
      </w:r>
      <w:r w:rsidR="00897055" w:rsidRPr="00F3704C">
        <w:t>nhoud</w:t>
      </w:r>
      <w:bookmarkEnd w:id="0"/>
    </w:p>
    <w:p w14:paraId="0D136891" w14:textId="77777777" w:rsidR="004F3A45" w:rsidRPr="00F3704C" w:rsidRDefault="004F3A45" w:rsidP="004F75A6">
      <w:pPr>
        <w:pStyle w:val="Kop2"/>
        <w:sectPr w:rsidR="004F3A45" w:rsidRPr="00F3704C" w:rsidSect="00590B41">
          <w:headerReference w:type="even" r:id="rId9"/>
          <w:headerReference w:type="default" r:id="rId10"/>
          <w:footerReference w:type="even" r:id="rId11"/>
          <w:footerReference w:type="default" r:id="rId12"/>
          <w:headerReference w:type="first" r:id="rId13"/>
          <w:footerReference w:type="first" r:id="rId14"/>
          <w:pgSz w:w="11900" w:h="16840" w:code="9"/>
          <w:pgMar w:top="1985" w:right="1077" w:bottom="1021" w:left="1418" w:header="567" w:footer="510" w:gutter="0"/>
          <w:cols w:space="708"/>
        </w:sectPr>
      </w:pPr>
    </w:p>
    <w:p w14:paraId="3C9F4703" w14:textId="77777777" w:rsidR="00897055" w:rsidRPr="00F3704C" w:rsidRDefault="00897055" w:rsidP="00A14B69"/>
    <w:p w14:paraId="43120AE9" w14:textId="6E6C17B3" w:rsidR="008E0CFA" w:rsidRDefault="00DE73DB">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8E0CFA">
        <w:rPr>
          <w:noProof/>
        </w:rPr>
        <w:t>1</w:t>
      </w:r>
      <w:r w:rsidR="008E0CFA">
        <w:rPr>
          <w:rFonts w:asciiTheme="minorHAnsi" w:eastAsiaTheme="minorEastAsia" w:hAnsiTheme="minorHAnsi" w:cstheme="minorBidi"/>
          <w:b w:val="0"/>
          <w:noProof/>
          <w:sz w:val="22"/>
          <w:szCs w:val="22"/>
        </w:rPr>
        <w:tab/>
      </w:r>
      <w:r w:rsidR="008E0CFA">
        <w:rPr>
          <w:noProof/>
        </w:rPr>
        <w:t>Inleiding</w:t>
      </w:r>
      <w:r w:rsidR="008E0CFA">
        <w:rPr>
          <w:noProof/>
        </w:rPr>
        <w:tab/>
      </w:r>
      <w:r w:rsidR="008E0CFA">
        <w:rPr>
          <w:noProof/>
        </w:rPr>
        <w:fldChar w:fldCharType="begin"/>
      </w:r>
      <w:r w:rsidR="008E0CFA">
        <w:rPr>
          <w:noProof/>
        </w:rPr>
        <w:instrText xml:space="preserve"> PAGEREF _Toc493810473 \h </w:instrText>
      </w:r>
      <w:r w:rsidR="008E0CFA">
        <w:rPr>
          <w:noProof/>
        </w:rPr>
      </w:r>
      <w:r w:rsidR="008E0CFA">
        <w:rPr>
          <w:noProof/>
        </w:rPr>
        <w:fldChar w:fldCharType="separate"/>
      </w:r>
      <w:r w:rsidR="00673B4F">
        <w:rPr>
          <w:noProof/>
        </w:rPr>
        <w:t>4</w:t>
      </w:r>
      <w:r w:rsidR="008E0CFA">
        <w:rPr>
          <w:noProof/>
        </w:rPr>
        <w:fldChar w:fldCharType="end"/>
      </w:r>
    </w:p>
    <w:p w14:paraId="2639765F" w14:textId="098D6CA2" w:rsidR="008E0CFA" w:rsidRDefault="008E0CFA">
      <w:pPr>
        <w:pStyle w:val="Inhopg2"/>
        <w:rPr>
          <w:noProof/>
        </w:rPr>
      </w:pPr>
      <w:r>
        <w:rPr>
          <w:noProof/>
        </w:rPr>
        <w:t>1.1</w:t>
      </w:r>
      <w:r>
        <w:rPr>
          <w:noProof/>
        </w:rPr>
        <w:tab/>
        <w:t>Aanleiding</w:t>
      </w:r>
      <w:r>
        <w:rPr>
          <w:noProof/>
        </w:rPr>
        <w:tab/>
      </w:r>
      <w:r>
        <w:rPr>
          <w:noProof/>
        </w:rPr>
        <w:fldChar w:fldCharType="begin"/>
      </w:r>
      <w:r>
        <w:rPr>
          <w:noProof/>
        </w:rPr>
        <w:instrText xml:space="preserve"> PAGEREF _Toc493810474 \h </w:instrText>
      </w:r>
      <w:r>
        <w:rPr>
          <w:noProof/>
        </w:rPr>
      </w:r>
      <w:r>
        <w:rPr>
          <w:noProof/>
        </w:rPr>
        <w:fldChar w:fldCharType="separate"/>
      </w:r>
      <w:r w:rsidR="00673B4F">
        <w:rPr>
          <w:noProof/>
        </w:rPr>
        <w:t>4</w:t>
      </w:r>
      <w:r>
        <w:rPr>
          <w:noProof/>
        </w:rPr>
        <w:fldChar w:fldCharType="end"/>
      </w:r>
    </w:p>
    <w:p w14:paraId="057ED94E" w14:textId="73610F8D" w:rsidR="008E0CFA" w:rsidRDefault="008E0CFA">
      <w:pPr>
        <w:pStyle w:val="Inhopg2"/>
        <w:rPr>
          <w:noProof/>
        </w:rPr>
      </w:pPr>
      <w:r>
        <w:rPr>
          <w:noProof/>
        </w:rPr>
        <w:t>1.2</w:t>
      </w:r>
      <w:r>
        <w:rPr>
          <w:noProof/>
        </w:rPr>
        <w:tab/>
        <w:t>Doel</w:t>
      </w:r>
      <w:r>
        <w:rPr>
          <w:noProof/>
        </w:rPr>
        <w:tab/>
      </w:r>
      <w:r>
        <w:rPr>
          <w:noProof/>
        </w:rPr>
        <w:fldChar w:fldCharType="begin"/>
      </w:r>
      <w:r>
        <w:rPr>
          <w:noProof/>
        </w:rPr>
        <w:instrText xml:space="preserve"> PAGEREF _Toc493810475 \h </w:instrText>
      </w:r>
      <w:r>
        <w:rPr>
          <w:noProof/>
        </w:rPr>
      </w:r>
      <w:r>
        <w:rPr>
          <w:noProof/>
        </w:rPr>
        <w:fldChar w:fldCharType="separate"/>
      </w:r>
      <w:r w:rsidR="00673B4F">
        <w:rPr>
          <w:noProof/>
        </w:rPr>
        <w:t>4</w:t>
      </w:r>
      <w:r>
        <w:rPr>
          <w:noProof/>
        </w:rPr>
        <w:fldChar w:fldCharType="end"/>
      </w:r>
    </w:p>
    <w:p w14:paraId="6E63410D" w14:textId="78C7BEB9" w:rsidR="008E0CFA" w:rsidRDefault="008E0CFA">
      <w:pPr>
        <w:pStyle w:val="Inhopg2"/>
        <w:rPr>
          <w:noProof/>
        </w:rPr>
      </w:pPr>
      <w:r>
        <w:rPr>
          <w:noProof/>
        </w:rPr>
        <w:t>1.3</w:t>
      </w:r>
      <w:r>
        <w:rPr>
          <w:noProof/>
        </w:rPr>
        <w:tab/>
        <w:t>Werkingsgebied</w:t>
      </w:r>
      <w:r>
        <w:rPr>
          <w:noProof/>
        </w:rPr>
        <w:tab/>
      </w:r>
      <w:r>
        <w:rPr>
          <w:noProof/>
        </w:rPr>
        <w:fldChar w:fldCharType="begin"/>
      </w:r>
      <w:r>
        <w:rPr>
          <w:noProof/>
        </w:rPr>
        <w:instrText xml:space="preserve"> PAGEREF _Toc493810476 \h </w:instrText>
      </w:r>
      <w:r>
        <w:rPr>
          <w:noProof/>
        </w:rPr>
      </w:r>
      <w:r>
        <w:rPr>
          <w:noProof/>
        </w:rPr>
        <w:fldChar w:fldCharType="separate"/>
      </w:r>
      <w:r w:rsidR="00673B4F">
        <w:rPr>
          <w:noProof/>
        </w:rPr>
        <w:t>4</w:t>
      </w:r>
      <w:r>
        <w:rPr>
          <w:noProof/>
        </w:rPr>
        <w:fldChar w:fldCharType="end"/>
      </w:r>
    </w:p>
    <w:p w14:paraId="70C38701" w14:textId="0FFF8D59" w:rsidR="008E0CFA" w:rsidRDefault="008E0CFA">
      <w:pPr>
        <w:pStyle w:val="Inhopg2"/>
        <w:rPr>
          <w:noProof/>
        </w:rPr>
      </w:pPr>
      <w:r>
        <w:rPr>
          <w:noProof/>
        </w:rPr>
        <w:t>1.4</w:t>
      </w:r>
      <w:r>
        <w:rPr>
          <w:noProof/>
        </w:rPr>
        <w:tab/>
        <w:t>Beheer</w:t>
      </w:r>
      <w:r>
        <w:rPr>
          <w:noProof/>
        </w:rPr>
        <w:tab/>
      </w:r>
      <w:r>
        <w:rPr>
          <w:noProof/>
        </w:rPr>
        <w:fldChar w:fldCharType="begin"/>
      </w:r>
      <w:r>
        <w:rPr>
          <w:noProof/>
        </w:rPr>
        <w:instrText xml:space="preserve"> PAGEREF _Toc493810477 \h </w:instrText>
      </w:r>
      <w:r>
        <w:rPr>
          <w:noProof/>
        </w:rPr>
      </w:r>
      <w:r>
        <w:rPr>
          <w:noProof/>
        </w:rPr>
        <w:fldChar w:fldCharType="separate"/>
      </w:r>
      <w:r w:rsidR="00673B4F">
        <w:rPr>
          <w:noProof/>
        </w:rPr>
        <w:t>4</w:t>
      </w:r>
      <w:r>
        <w:rPr>
          <w:noProof/>
        </w:rPr>
        <w:fldChar w:fldCharType="end"/>
      </w:r>
    </w:p>
    <w:p w14:paraId="181F3829" w14:textId="3D937DEF" w:rsidR="008E0CFA" w:rsidRDefault="008E0CFA">
      <w:pPr>
        <w:pStyle w:val="Inhopg2"/>
        <w:rPr>
          <w:noProof/>
        </w:rPr>
      </w:pPr>
      <w:r>
        <w:rPr>
          <w:noProof/>
        </w:rPr>
        <w:t>1.5</w:t>
      </w:r>
      <w:r>
        <w:rPr>
          <w:noProof/>
        </w:rPr>
        <w:tab/>
        <w:t>Leeswijzer</w:t>
      </w:r>
      <w:r>
        <w:rPr>
          <w:noProof/>
        </w:rPr>
        <w:tab/>
      </w:r>
      <w:r>
        <w:rPr>
          <w:noProof/>
        </w:rPr>
        <w:fldChar w:fldCharType="begin"/>
      </w:r>
      <w:r>
        <w:rPr>
          <w:noProof/>
        </w:rPr>
        <w:instrText xml:space="preserve"> PAGEREF _Toc493810478 \h </w:instrText>
      </w:r>
      <w:r>
        <w:rPr>
          <w:noProof/>
        </w:rPr>
      </w:r>
      <w:r>
        <w:rPr>
          <w:noProof/>
        </w:rPr>
        <w:fldChar w:fldCharType="separate"/>
      </w:r>
      <w:r w:rsidR="00673B4F">
        <w:rPr>
          <w:noProof/>
        </w:rPr>
        <w:t>4</w:t>
      </w:r>
      <w:r>
        <w:rPr>
          <w:noProof/>
        </w:rPr>
        <w:fldChar w:fldCharType="end"/>
      </w:r>
    </w:p>
    <w:p w14:paraId="00BA4E0C" w14:textId="33379D2A" w:rsidR="008E0CFA" w:rsidRDefault="008E0CFA">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_Toc493810479 \h </w:instrText>
      </w:r>
      <w:r>
        <w:rPr>
          <w:noProof/>
        </w:rPr>
      </w:r>
      <w:r>
        <w:rPr>
          <w:noProof/>
        </w:rPr>
        <w:fldChar w:fldCharType="separate"/>
      </w:r>
      <w:r w:rsidR="00673B4F">
        <w:rPr>
          <w:noProof/>
        </w:rPr>
        <w:t>6</w:t>
      </w:r>
      <w:r>
        <w:rPr>
          <w:noProof/>
        </w:rPr>
        <w:fldChar w:fldCharType="end"/>
      </w:r>
    </w:p>
    <w:p w14:paraId="0650CAF9" w14:textId="30896D18" w:rsidR="008E0CFA" w:rsidRDefault="008E0CFA">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Objecttypen</w:t>
      </w:r>
      <w:r>
        <w:rPr>
          <w:noProof/>
        </w:rPr>
        <w:tab/>
      </w:r>
      <w:r>
        <w:rPr>
          <w:noProof/>
        </w:rPr>
        <w:fldChar w:fldCharType="begin"/>
      </w:r>
      <w:r>
        <w:rPr>
          <w:noProof/>
        </w:rPr>
        <w:instrText xml:space="preserve"> PAGEREF _Toc493810480 \h </w:instrText>
      </w:r>
      <w:r>
        <w:rPr>
          <w:noProof/>
        </w:rPr>
      </w:r>
      <w:r>
        <w:rPr>
          <w:noProof/>
        </w:rPr>
        <w:fldChar w:fldCharType="separate"/>
      </w:r>
      <w:r w:rsidR="00673B4F">
        <w:rPr>
          <w:noProof/>
        </w:rPr>
        <w:t>9</w:t>
      </w:r>
      <w:r>
        <w:rPr>
          <w:noProof/>
        </w:rPr>
        <w:fldChar w:fldCharType="end"/>
      </w:r>
    </w:p>
    <w:p w14:paraId="6487772A" w14:textId="411D3006" w:rsidR="008E0CFA" w:rsidRDefault="008E0CFA">
      <w:pPr>
        <w:pStyle w:val="Inhopg2"/>
        <w:rPr>
          <w:noProof/>
        </w:rPr>
      </w:pPr>
      <w:r>
        <w:rPr>
          <w:noProof/>
        </w:rPr>
        <w:t>3.1</w:t>
      </w:r>
      <w:r>
        <w:rPr>
          <w:noProof/>
        </w:rPr>
        <w:tab/>
        <w:t>Objecttype BESLUIT</w:t>
      </w:r>
      <w:r>
        <w:rPr>
          <w:noProof/>
        </w:rPr>
        <w:tab/>
      </w:r>
      <w:r>
        <w:rPr>
          <w:noProof/>
        </w:rPr>
        <w:fldChar w:fldCharType="begin"/>
      </w:r>
      <w:r>
        <w:rPr>
          <w:noProof/>
        </w:rPr>
        <w:instrText xml:space="preserve"> PAGEREF _Toc493810481 \h </w:instrText>
      </w:r>
      <w:r>
        <w:rPr>
          <w:noProof/>
        </w:rPr>
      </w:r>
      <w:r>
        <w:rPr>
          <w:noProof/>
        </w:rPr>
        <w:fldChar w:fldCharType="separate"/>
      </w:r>
      <w:r w:rsidR="00673B4F">
        <w:rPr>
          <w:noProof/>
        </w:rPr>
        <w:t>10</w:t>
      </w:r>
      <w:r>
        <w:rPr>
          <w:noProof/>
        </w:rPr>
        <w:fldChar w:fldCharType="end"/>
      </w:r>
    </w:p>
    <w:p w14:paraId="3BF38140" w14:textId="76097FEF" w:rsidR="008E0CFA" w:rsidRDefault="008E0CFA">
      <w:pPr>
        <w:pStyle w:val="Inhopg2"/>
        <w:rPr>
          <w:noProof/>
        </w:rPr>
      </w:pPr>
      <w:r>
        <w:rPr>
          <w:noProof/>
        </w:rPr>
        <w:t>3.2</w:t>
      </w:r>
      <w:r>
        <w:rPr>
          <w:noProof/>
        </w:rPr>
        <w:tab/>
        <w:t>Objecttype BESLUITTYPE</w:t>
      </w:r>
      <w:r>
        <w:rPr>
          <w:noProof/>
        </w:rPr>
        <w:tab/>
      </w:r>
      <w:r>
        <w:rPr>
          <w:noProof/>
        </w:rPr>
        <w:fldChar w:fldCharType="begin"/>
      </w:r>
      <w:r>
        <w:rPr>
          <w:noProof/>
        </w:rPr>
        <w:instrText xml:space="preserve"> PAGEREF _Toc493810482 \h </w:instrText>
      </w:r>
      <w:r>
        <w:rPr>
          <w:noProof/>
        </w:rPr>
      </w:r>
      <w:r>
        <w:rPr>
          <w:noProof/>
        </w:rPr>
        <w:fldChar w:fldCharType="separate"/>
      </w:r>
      <w:r w:rsidR="00673B4F">
        <w:rPr>
          <w:noProof/>
        </w:rPr>
        <w:t>12</w:t>
      </w:r>
      <w:r>
        <w:rPr>
          <w:noProof/>
        </w:rPr>
        <w:fldChar w:fldCharType="end"/>
      </w:r>
    </w:p>
    <w:p w14:paraId="07B23990" w14:textId="2A4CD635" w:rsidR="008E0CFA" w:rsidRDefault="008E0CFA">
      <w:pPr>
        <w:pStyle w:val="Inhopg2"/>
        <w:rPr>
          <w:noProof/>
        </w:rPr>
      </w:pPr>
      <w:r w:rsidRPr="00AC168D">
        <w:rPr>
          <w:rFonts w:cs="Arial"/>
          <w:noProof/>
        </w:rPr>
        <w:t>3.3</w:t>
      </w:r>
      <w:r>
        <w:rPr>
          <w:noProof/>
        </w:rPr>
        <w:tab/>
        <w:t>Objecttype BETROKKENE</w:t>
      </w:r>
      <w:r>
        <w:rPr>
          <w:noProof/>
        </w:rPr>
        <w:tab/>
      </w:r>
      <w:r>
        <w:rPr>
          <w:noProof/>
        </w:rPr>
        <w:fldChar w:fldCharType="begin"/>
      </w:r>
      <w:r>
        <w:rPr>
          <w:noProof/>
        </w:rPr>
        <w:instrText xml:space="preserve"> PAGEREF _Toc493810483 \h </w:instrText>
      </w:r>
      <w:r>
        <w:rPr>
          <w:noProof/>
        </w:rPr>
      </w:r>
      <w:r>
        <w:rPr>
          <w:noProof/>
        </w:rPr>
        <w:fldChar w:fldCharType="separate"/>
      </w:r>
      <w:r w:rsidR="00673B4F">
        <w:rPr>
          <w:noProof/>
        </w:rPr>
        <w:t>13</w:t>
      </w:r>
      <w:r>
        <w:rPr>
          <w:noProof/>
        </w:rPr>
        <w:fldChar w:fldCharType="end"/>
      </w:r>
    </w:p>
    <w:p w14:paraId="5B56FD76" w14:textId="206BA267" w:rsidR="008E0CFA" w:rsidRDefault="008E0CFA">
      <w:pPr>
        <w:pStyle w:val="Inhopg2"/>
        <w:rPr>
          <w:noProof/>
        </w:rPr>
      </w:pPr>
      <w:r w:rsidRPr="00AC168D">
        <w:rPr>
          <w:rFonts w:cs="Arial"/>
          <w:noProof/>
        </w:rPr>
        <w:t>3.4</w:t>
      </w:r>
      <w:r>
        <w:rPr>
          <w:noProof/>
        </w:rPr>
        <w:tab/>
        <w:t>Objecttype ENKELVOUDIG INFORMATIEOBJECT</w:t>
      </w:r>
      <w:r>
        <w:rPr>
          <w:noProof/>
        </w:rPr>
        <w:tab/>
      </w:r>
      <w:r>
        <w:rPr>
          <w:noProof/>
        </w:rPr>
        <w:fldChar w:fldCharType="begin"/>
      </w:r>
      <w:r>
        <w:rPr>
          <w:noProof/>
        </w:rPr>
        <w:instrText xml:space="preserve"> PAGEREF _Toc493810484 \h </w:instrText>
      </w:r>
      <w:r>
        <w:rPr>
          <w:noProof/>
        </w:rPr>
      </w:r>
      <w:r>
        <w:rPr>
          <w:noProof/>
        </w:rPr>
        <w:fldChar w:fldCharType="separate"/>
      </w:r>
      <w:r w:rsidR="00673B4F">
        <w:rPr>
          <w:noProof/>
        </w:rPr>
        <w:t>23</w:t>
      </w:r>
      <w:r>
        <w:rPr>
          <w:noProof/>
        </w:rPr>
        <w:fldChar w:fldCharType="end"/>
      </w:r>
    </w:p>
    <w:p w14:paraId="334681E4" w14:textId="6F0A9B42" w:rsidR="008E0CFA" w:rsidRDefault="008E0CFA">
      <w:pPr>
        <w:pStyle w:val="Inhopg2"/>
        <w:rPr>
          <w:noProof/>
        </w:rPr>
      </w:pPr>
      <w:r w:rsidRPr="00AC168D">
        <w:rPr>
          <w:rFonts w:cs="Arial"/>
          <w:noProof/>
        </w:rPr>
        <w:t>3.5</w:t>
      </w:r>
      <w:r>
        <w:rPr>
          <w:noProof/>
        </w:rPr>
        <w:tab/>
        <w:t>Objecttype INFORMATIEOBJECT</w:t>
      </w:r>
      <w:r>
        <w:rPr>
          <w:noProof/>
        </w:rPr>
        <w:tab/>
      </w:r>
      <w:r>
        <w:rPr>
          <w:noProof/>
        </w:rPr>
        <w:fldChar w:fldCharType="begin"/>
      </w:r>
      <w:r>
        <w:rPr>
          <w:noProof/>
        </w:rPr>
        <w:instrText xml:space="preserve"> PAGEREF _Toc493810485 \h </w:instrText>
      </w:r>
      <w:r>
        <w:rPr>
          <w:noProof/>
        </w:rPr>
      </w:r>
      <w:r>
        <w:rPr>
          <w:noProof/>
        </w:rPr>
        <w:fldChar w:fldCharType="separate"/>
      </w:r>
      <w:r w:rsidR="00673B4F">
        <w:rPr>
          <w:noProof/>
        </w:rPr>
        <w:t>25</w:t>
      </w:r>
      <w:r>
        <w:rPr>
          <w:noProof/>
        </w:rPr>
        <w:fldChar w:fldCharType="end"/>
      </w:r>
    </w:p>
    <w:p w14:paraId="32F1E27E" w14:textId="01BA14FB" w:rsidR="008E0CFA" w:rsidRDefault="008E0CFA">
      <w:pPr>
        <w:pStyle w:val="Inhopg2"/>
        <w:rPr>
          <w:noProof/>
        </w:rPr>
      </w:pPr>
      <w:r>
        <w:rPr>
          <w:noProof/>
        </w:rPr>
        <w:t>3.6</w:t>
      </w:r>
      <w:r>
        <w:rPr>
          <w:noProof/>
        </w:rPr>
        <w:tab/>
        <w:t>Objecttype INFORMATIEOBJECTTYPE</w:t>
      </w:r>
      <w:r>
        <w:rPr>
          <w:noProof/>
        </w:rPr>
        <w:tab/>
      </w:r>
      <w:r>
        <w:rPr>
          <w:noProof/>
        </w:rPr>
        <w:fldChar w:fldCharType="begin"/>
      </w:r>
      <w:r>
        <w:rPr>
          <w:noProof/>
        </w:rPr>
        <w:instrText xml:space="preserve"> PAGEREF _Toc493810486 \h </w:instrText>
      </w:r>
      <w:r>
        <w:rPr>
          <w:noProof/>
        </w:rPr>
      </w:r>
      <w:r>
        <w:rPr>
          <w:noProof/>
        </w:rPr>
        <w:fldChar w:fldCharType="separate"/>
      </w:r>
      <w:r w:rsidR="00673B4F">
        <w:rPr>
          <w:noProof/>
        </w:rPr>
        <w:t>29</w:t>
      </w:r>
      <w:r>
        <w:rPr>
          <w:noProof/>
        </w:rPr>
        <w:fldChar w:fldCharType="end"/>
      </w:r>
    </w:p>
    <w:p w14:paraId="048ACD60" w14:textId="1C3388AF" w:rsidR="008E0CFA" w:rsidRDefault="008E0CFA">
      <w:pPr>
        <w:pStyle w:val="Inhopg2"/>
        <w:rPr>
          <w:noProof/>
        </w:rPr>
      </w:pPr>
      <w:r w:rsidRPr="00AC168D">
        <w:rPr>
          <w:rFonts w:cs="Arial"/>
          <w:noProof/>
        </w:rPr>
        <w:t>3.7</w:t>
      </w:r>
      <w:r>
        <w:rPr>
          <w:noProof/>
        </w:rPr>
        <w:tab/>
        <w:t>Objecttype KLANTCONTACT</w:t>
      </w:r>
      <w:r>
        <w:rPr>
          <w:noProof/>
        </w:rPr>
        <w:tab/>
      </w:r>
      <w:r>
        <w:rPr>
          <w:noProof/>
        </w:rPr>
        <w:fldChar w:fldCharType="begin"/>
      </w:r>
      <w:r>
        <w:rPr>
          <w:noProof/>
        </w:rPr>
        <w:instrText xml:space="preserve"> PAGEREF _Toc493810487 \h </w:instrText>
      </w:r>
      <w:r>
        <w:rPr>
          <w:noProof/>
        </w:rPr>
      </w:r>
      <w:r>
        <w:rPr>
          <w:noProof/>
        </w:rPr>
        <w:fldChar w:fldCharType="separate"/>
      </w:r>
      <w:r w:rsidR="00673B4F">
        <w:rPr>
          <w:noProof/>
        </w:rPr>
        <w:t>30</w:t>
      </w:r>
      <w:r>
        <w:rPr>
          <w:noProof/>
        </w:rPr>
        <w:fldChar w:fldCharType="end"/>
      </w:r>
    </w:p>
    <w:p w14:paraId="5BF587EE" w14:textId="68C593CE" w:rsidR="008E0CFA" w:rsidRDefault="008E0CFA">
      <w:pPr>
        <w:pStyle w:val="Inhopg2"/>
        <w:rPr>
          <w:noProof/>
        </w:rPr>
      </w:pPr>
      <w:r w:rsidRPr="00AC168D">
        <w:rPr>
          <w:rFonts w:cs="Arial"/>
          <w:noProof/>
        </w:rPr>
        <w:t>3.8</w:t>
      </w:r>
      <w:r>
        <w:rPr>
          <w:noProof/>
        </w:rPr>
        <w:tab/>
        <w:t>Objecttype MEDEWE</w:t>
      </w:r>
      <w:bookmarkStart w:id="1" w:name="_GoBack"/>
      <w:bookmarkEnd w:id="1"/>
      <w:r>
        <w:rPr>
          <w:noProof/>
        </w:rPr>
        <w:t>RKER</w:t>
      </w:r>
      <w:r>
        <w:rPr>
          <w:noProof/>
        </w:rPr>
        <w:tab/>
      </w:r>
      <w:r>
        <w:rPr>
          <w:noProof/>
        </w:rPr>
        <w:fldChar w:fldCharType="begin"/>
      </w:r>
      <w:r>
        <w:rPr>
          <w:noProof/>
        </w:rPr>
        <w:instrText xml:space="preserve"> PAGEREF _Toc493810488 \h </w:instrText>
      </w:r>
      <w:r>
        <w:rPr>
          <w:noProof/>
        </w:rPr>
      </w:r>
      <w:r>
        <w:rPr>
          <w:noProof/>
        </w:rPr>
        <w:fldChar w:fldCharType="separate"/>
      </w:r>
      <w:r w:rsidR="00673B4F">
        <w:rPr>
          <w:noProof/>
        </w:rPr>
        <w:t>32</w:t>
      </w:r>
      <w:r>
        <w:rPr>
          <w:noProof/>
        </w:rPr>
        <w:fldChar w:fldCharType="end"/>
      </w:r>
    </w:p>
    <w:p w14:paraId="756CAE2B" w14:textId="472DB611" w:rsidR="008E0CFA" w:rsidRDefault="008E0CFA">
      <w:pPr>
        <w:pStyle w:val="Inhopg2"/>
        <w:rPr>
          <w:noProof/>
        </w:rPr>
      </w:pPr>
      <w:r w:rsidRPr="00AC168D">
        <w:rPr>
          <w:rFonts w:cs="Arial"/>
          <w:noProof/>
        </w:rPr>
        <w:t>3.9</w:t>
      </w:r>
      <w:r>
        <w:rPr>
          <w:noProof/>
        </w:rPr>
        <w:tab/>
        <w:t>Objecttype OBJECT</w:t>
      </w:r>
      <w:r>
        <w:rPr>
          <w:noProof/>
        </w:rPr>
        <w:tab/>
      </w:r>
      <w:r>
        <w:rPr>
          <w:noProof/>
        </w:rPr>
        <w:fldChar w:fldCharType="begin"/>
      </w:r>
      <w:r>
        <w:rPr>
          <w:noProof/>
        </w:rPr>
        <w:instrText xml:space="preserve"> PAGEREF _Toc493810489 \h </w:instrText>
      </w:r>
      <w:r>
        <w:rPr>
          <w:noProof/>
        </w:rPr>
      </w:r>
      <w:r>
        <w:rPr>
          <w:noProof/>
        </w:rPr>
        <w:fldChar w:fldCharType="separate"/>
      </w:r>
      <w:r w:rsidR="00673B4F">
        <w:rPr>
          <w:noProof/>
        </w:rPr>
        <w:t>34</w:t>
      </w:r>
      <w:r>
        <w:rPr>
          <w:noProof/>
        </w:rPr>
        <w:fldChar w:fldCharType="end"/>
      </w:r>
    </w:p>
    <w:p w14:paraId="6562995C" w14:textId="2641D129" w:rsidR="008E0CFA" w:rsidRDefault="008E0CFA">
      <w:pPr>
        <w:pStyle w:val="Inhopg2"/>
        <w:rPr>
          <w:noProof/>
        </w:rPr>
      </w:pPr>
      <w:r w:rsidRPr="00AC168D">
        <w:rPr>
          <w:rFonts w:cs="Arial"/>
          <w:noProof/>
        </w:rPr>
        <w:t>3.10</w:t>
      </w:r>
      <w:r>
        <w:rPr>
          <w:noProof/>
        </w:rPr>
        <w:tab/>
        <w:t>Objecttype ORGANISATORISCHE EENHEID</w:t>
      </w:r>
      <w:r>
        <w:rPr>
          <w:noProof/>
        </w:rPr>
        <w:tab/>
      </w:r>
      <w:r>
        <w:rPr>
          <w:noProof/>
        </w:rPr>
        <w:fldChar w:fldCharType="begin"/>
      </w:r>
      <w:r>
        <w:rPr>
          <w:noProof/>
        </w:rPr>
        <w:instrText xml:space="preserve"> PAGEREF _Toc493810490 \h </w:instrText>
      </w:r>
      <w:r>
        <w:rPr>
          <w:noProof/>
        </w:rPr>
      </w:r>
      <w:r>
        <w:rPr>
          <w:noProof/>
        </w:rPr>
        <w:fldChar w:fldCharType="separate"/>
      </w:r>
      <w:r w:rsidR="00673B4F">
        <w:rPr>
          <w:noProof/>
        </w:rPr>
        <w:t>82</w:t>
      </w:r>
      <w:r>
        <w:rPr>
          <w:noProof/>
        </w:rPr>
        <w:fldChar w:fldCharType="end"/>
      </w:r>
    </w:p>
    <w:p w14:paraId="12A25470" w14:textId="4F36C594" w:rsidR="008E0CFA" w:rsidRDefault="008E0CFA">
      <w:pPr>
        <w:pStyle w:val="Inhopg2"/>
        <w:rPr>
          <w:noProof/>
        </w:rPr>
      </w:pPr>
      <w:r w:rsidRPr="00AC168D">
        <w:rPr>
          <w:rFonts w:cs="Arial"/>
          <w:noProof/>
        </w:rPr>
        <w:t>3.11</w:t>
      </w:r>
      <w:r>
        <w:rPr>
          <w:noProof/>
        </w:rPr>
        <w:tab/>
        <w:t>Objecttype SAMENGESTELD INFORMATIEOBJECT</w:t>
      </w:r>
      <w:r>
        <w:rPr>
          <w:noProof/>
        </w:rPr>
        <w:tab/>
      </w:r>
      <w:r>
        <w:rPr>
          <w:noProof/>
        </w:rPr>
        <w:fldChar w:fldCharType="begin"/>
      </w:r>
      <w:r>
        <w:rPr>
          <w:noProof/>
        </w:rPr>
        <w:instrText xml:space="preserve"> PAGEREF _Toc493810491 \h </w:instrText>
      </w:r>
      <w:r>
        <w:rPr>
          <w:noProof/>
        </w:rPr>
      </w:r>
      <w:r>
        <w:rPr>
          <w:noProof/>
        </w:rPr>
        <w:fldChar w:fldCharType="separate"/>
      </w:r>
      <w:r w:rsidR="00673B4F">
        <w:rPr>
          <w:noProof/>
        </w:rPr>
        <w:t>84</w:t>
      </w:r>
      <w:r>
        <w:rPr>
          <w:noProof/>
        </w:rPr>
        <w:fldChar w:fldCharType="end"/>
      </w:r>
    </w:p>
    <w:p w14:paraId="788E0362" w14:textId="44BB569A" w:rsidR="008E0CFA" w:rsidRDefault="008E0CFA">
      <w:pPr>
        <w:pStyle w:val="Inhopg2"/>
        <w:rPr>
          <w:noProof/>
        </w:rPr>
      </w:pPr>
      <w:r w:rsidRPr="00AC168D">
        <w:rPr>
          <w:rFonts w:cs="Arial"/>
          <w:noProof/>
        </w:rPr>
        <w:t>3.12</w:t>
      </w:r>
      <w:r>
        <w:rPr>
          <w:noProof/>
        </w:rPr>
        <w:tab/>
        <w:t>Objecttype STATUS</w:t>
      </w:r>
      <w:r>
        <w:rPr>
          <w:noProof/>
        </w:rPr>
        <w:tab/>
      </w:r>
      <w:r>
        <w:rPr>
          <w:noProof/>
        </w:rPr>
        <w:fldChar w:fldCharType="begin"/>
      </w:r>
      <w:r>
        <w:rPr>
          <w:noProof/>
        </w:rPr>
        <w:instrText xml:space="preserve"> PAGEREF _Toc493810492 \h </w:instrText>
      </w:r>
      <w:r>
        <w:rPr>
          <w:noProof/>
        </w:rPr>
      </w:r>
      <w:r>
        <w:rPr>
          <w:noProof/>
        </w:rPr>
        <w:fldChar w:fldCharType="separate"/>
      </w:r>
      <w:r w:rsidR="00673B4F">
        <w:rPr>
          <w:noProof/>
        </w:rPr>
        <w:t>85</w:t>
      </w:r>
      <w:r>
        <w:rPr>
          <w:noProof/>
        </w:rPr>
        <w:fldChar w:fldCharType="end"/>
      </w:r>
    </w:p>
    <w:p w14:paraId="7B24B75E" w14:textId="3E9B486F" w:rsidR="008E0CFA" w:rsidRDefault="008E0CFA">
      <w:pPr>
        <w:pStyle w:val="Inhopg2"/>
        <w:rPr>
          <w:noProof/>
        </w:rPr>
      </w:pPr>
      <w:r>
        <w:rPr>
          <w:noProof/>
        </w:rPr>
        <w:t>3.13</w:t>
      </w:r>
      <w:r>
        <w:rPr>
          <w:noProof/>
        </w:rPr>
        <w:tab/>
        <w:t>Objecttype STATUSTYPE</w:t>
      </w:r>
      <w:r>
        <w:rPr>
          <w:noProof/>
        </w:rPr>
        <w:tab/>
      </w:r>
      <w:r>
        <w:rPr>
          <w:noProof/>
        </w:rPr>
        <w:fldChar w:fldCharType="begin"/>
      </w:r>
      <w:r>
        <w:rPr>
          <w:noProof/>
        </w:rPr>
        <w:instrText xml:space="preserve"> PAGEREF _Toc493810493 \h </w:instrText>
      </w:r>
      <w:r>
        <w:rPr>
          <w:noProof/>
        </w:rPr>
      </w:r>
      <w:r>
        <w:rPr>
          <w:noProof/>
        </w:rPr>
        <w:fldChar w:fldCharType="separate"/>
      </w:r>
      <w:r w:rsidR="00673B4F">
        <w:rPr>
          <w:noProof/>
        </w:rPr>
        <w:t>87</w:t>
      </w:r>
      <w:r>
        <w:rPr>
          <w:noProof/>
        </w:rPr>
        <w:fldChar w:fldCharType="end"/>
      </w:r>
    </w:p>
    <w:p w14:paraId="4A9B7939" w14:textId="570E6A68" w:rsidR="008E0CFA" w:rsidRDefault="008E0CFA">
      <w:pPr>
        <w:pStyle w:val="Inhopg2"/>
        <w:rPr>
          <w:noProof/>
        </w:rPr>
      </w:pPr>
      <w:r>
        <w:rPr>
          <w:noProof/>
        </w:rPr>
        <w:t>3.14</w:t>
      </w:r>
      <w:r>
        <w:rPr>
          <w:noProof/>
        </w:rPr>
        <w:tab/>
        <w:t>Objecttype VESTIGING VAN ZAAKBEHANDELENDE ORGANISATIE</w:t>
      </w:r>
      <w:r>
        <w:rPr>
          <w:noProof/>
        </w:rPr>
        <w:tab/>
      </w:r>
      <w:r>
        <w:rPr>
          <w:noProof/>
        </w:rPr>
        <w:fldChar w:fldCharType="begin"/>
      </w:r>
      <w:r>
        <w:rPr>
          <w:noProof/>
        </w:rPr>
        <w:instrText xml:space="preserve"> PAGEREF _Toc493810494 \h </w:instrText>
      </w:r>
      <w:r>
        <w:rPr>
          <w:noProof/>
        </w:rPr>
      </w:r>
      <w:r>
        <w:rPr>
          <w:noProof/>
        </w:rPr>
        <w:fldChar w:fldCharType="separate"/>
      </w:r>
      <w:r w:rsidR="00673B4F">
        <w:rPr>
          <w:noProof/>
        </w:rPr>
        <w:t>88</w:t>
      </w:r>
      <w:r>
        <w:rPr>
          <w:noProof/>
        </w:rPr>
        <w:fldChar w:fldCharType="end"/>
      </w:r>
    </w:p>
    <w:p w14:paraId="49866516" w14:textId="4263887A" w:rsidR="008E0CFA" w:rsidRDefault="008E0CFA">
      <w:pPr>
        <w:pStyle w:val="Inhopg2"/>
        <w:rPr>
          <w:noProof/>
        </w:rPr>
      </w:pPr>
      <w:r w:rsidRPr="00AC168D">
        <w:rPr>
          <w:rFonts w:cs="Arial"/>
          <w:noProof/>
        </w:rPr>
        <w:t>3.15</w:t>
      </w:r>
      <w:r>
        <w:rPr>
          <w:noProof/>
        </w:rPr>
        <w:tab/>
        <w:t>Objecttype ZAAK</w:t>
      </w:r>
      <w:r>
        <w:rPr>
          <w:noProof/>
        </w:rPr>
        <w:tab/>
      </w:r>
      <w:r>
        <w:rPr>
          <w:noProof/>
        </w:rPr>
        <w:fldChar w:fldCharType="begin"/>
      </w:r>
      <w:r>
        <w:rPr>
          <w:noProof/>
        </w:rPr>
        <w:instrText xml:space="preserve"> PAGEREF _Toc493810495 \h </w:instrText>
      </w:r>
      <w:r>
        <w:rPr>
          <w:noProof/>
        </w:rPr>
      </w:r>
      <w:r>
        <w:rPr>
          <w:noProof/>
        </w:rPr>
        <w:fldChar w:fldCharType="separate"/>
      </w:r>
      <w:r w:rsidR="00673B4F">
        <w:rPr>
          <w:noProof/>
        </w:rPr>
        <w:t>89</w:t>
      </w:r>
      <w:r>
        <w:rPr>
          <w:noProof/>
        </w:rPr>
        <w:fldChar w:fldCharType="end"/>
      </w:r>
    </w:p>
    <w:p w14:paraId="43E0CD9D" w14:textId="265B4B52" w:rsidR="008E0CFA" w:rsidRDefault="008E0CFA">
      <w:pPr>
        <w:pStyle w:val="Inhopg2"/>
        <w:rPr>
          <w:noProof/>
        </w:rPr>
      </w:pPr>
      <w:r>
        <w:rPr>
          <w:noProof/>
        </w:rPr>
        <w:t>3.16</w:t>
      </w:r>
      <w:r>
        <w:rPr>
          <w:noProof/>
        </w:rPr>
        <w:tab/>
        <w:t>Objecttype ZAAKTYPE</w:t>
      </w:r>
      <w:r>
        <w:rPr>
          <w:noProof/>
        </w:rPr>
        <w:tab/>
      </w:r>
      <w:r>
        <w:rPr>
          <w:noProof/>
        </w:rPr>
        <w:fldChar w:fldCharType="begin"/>
      </w:r>
      <w:r>
        <w:rPr>
          <w:noProof/>
        </w:rPr>
        <w:instrText xml:space="preserve"> PAGEREF _Toc493810496 \h </w:instrText>
      </w:r>
      <w:r>
        <w:rPr>
          <w:noProof/>
        </w:rPr>
      </w:r>
      <w:r>
        <w:rPr>
          <w:noProof/>
        </w:rPr>
        <w:fldChar w:fldCharType="separate"/>
      </w:r>
      <w:r w:rsidR="00673B4F">
        <w:rPr>
          <w:noProof/>
        </w:rPr>
        <w:t>95</w:t>
      </w:r>
      <w:r>
        <w:rPr>
          <w:noProof/>
        </w:rPr>
        <w:fldChar w:fldCharType="end"/>
      </w:r>
    </w:p>
    <w:p w14:paraId="223CEAF6" w14:textId="250768DF" w:rsidR="008E0CFA" w:rsidRDefault="008E0CFA">
      <w:pPr>
        <w:pStyle w:val="Inhopg1"/>
        <w:rPr>
          <w:rFonts w:asciiTheme="minorHAnsi" w:eastAsiaTheme="minorEastAsia" w:hAnsiTheme="minorHAnsi" w:cstheme="minorBidi"/>
          <w:b w:val="0"/>
          <w:noProof/>
          <w:sz w:val="22"/>
          <w:szCs w:val="22"/>
        </w:rPr>
      </w:pPr>
      <w:r w:rsidRPr="00AC168D">
        <w:rPr>
          <w:rFonts w:cs="Arial"/>
          <w:noProof/>
        </w:rPr>
        <w:t>4</w:t>
      </w:r>
      <w:r>
        <w:rPr>
          <w:rFonts w:asciiTheme="minorHAnsi" w:eastAsiaTheme="minorEastAsia" w:hAnsiTheme="minorHAnsi" w:cstheme="minorBidi"/>
          <w:b w:val="0"/>
          <w:noProof/>
          <w:sz w:val="22"/>
          <w:szCs w:val="22"/>
        </w:rPr>
        <w:tab/>
      </w:r>
      <w:r w:rsidRPr="00AC168D">
        <w:rPr>
          <w:rFonts w:ascii="Arial" w:hAnsi="Arial" w:cs="Arial"/>
          <w:noProof/>
        </w:rPr>
        <w:t>Relatieklassen</w:t>
      </w:r>
      <w:r>
        <w:rPr>
          <w:noProof/>
        </w:rPr>
        <w:tab/>
      </w:r>
      <w:r>
        <w:rPr>
          <w:noProof/>
        </w:rPr>
        <w:fldChar w:fldCharType="begin"/>
      </w:r>
      <w:r>
        <w:rPr>
          <w:noProof/>
        </w:rPr>
        <w:instrText xml:space="preserve"> PAGEREF _Toc493810497 \h </w:instrText>
      </w:r>
      <w:r>
        <w:rPr>
          <w:noProof/>
        </w:rPr>
      </w:r>
      <w:r>
        <w:rPr>
          <w:noProof/>
        </w:rPr>
        <w:fldChar w:fldCharType="separate"/>
      </w:r>
      <w:r w:rsidR="00673B4F">
        <w:rPr>
          <w:noProof/>
        </w:rPr>
        <w:t>97</w:t>
      </w:r>
      <w:r>
        <w:rPr>
          <w:noProof/>
        </w:rPr>
        <w:fldChar w:fldCharType="end"/>
      </w:r>
    </w:p>
    <w:p w14:paraId="160E9A90" w14:textId="7ABB63BA" w:rsidR="008E0CFA" w:rsidRDefault="008E0CFA">
      <w:pPr>
        <w:pStyle w:val="Inhopg2"/>
        <w:rPr>
          <w:noProof/>
        </w:rPr>
      </w:pPr>
      <w:r>
        <w:rPr>
          <w:noProof/>
        </w:rPr>
        <w:t>4.1</w:t>
      </w:r>
      <w:r>
        <w:rPr>
          <w:noProof/>
        </w:rPr>
        <w:tab/>
        <w:t>Relatieklasse KLANT-CONTACTPERSOON</w:t>
      </w:r>
      <w:r>
        <w:rPr>
          <w:noProof/>
        </w:rPr>
        <w:tab/>
      </w:r>
      <w:r>
        <w:rPr>
          <w:noProof/>
        </w:rPr>
        <w:fldChar w:fldCharType="begin"/>
      </w:r>
      <w:r>
        <w:rPr>
          <w:noProof/>
        </w:rPr>
        <w:instrText xml:space="preserve"> PAGEREF _Toc493810498 \h </w:instrText>
      </w:r>
      <w:r>
        <w:rPr>
          <w:noProof/>
        </w:rPr>
      </w:r>
      <w:r>
        <w:rPr>
          <w:noProof/>
        </w:rPr>
        <w:fldChar w:fldCharType="separate"/>
      </w:r>
      <w:r w:rsidR="00673B4F">
        <w:rPr>
          <w:noProof/>
        </w:rPr>
        <w:t>98</w:t>
      </w:r>
      <w:r>
        <w:rPr>
          <w:noProof/>
        </w:rPr>
        <w:fldChar w:fldCharType="end"/>
      </w:r>
    </w:p>
    <w:p w14:paraId="494C4CD2" w14:textId="1C667AE7" w:rsidR="008E0CFA" w:rsidRDefault="008E0CFA">
      <w:pPr>
        <w:pStyle w:val="Inhopg2"/>
        <w:rPr>
          <w:noProof/>
        </w:rPr>
      </w:pPr>
      <w:r>
        <w:rPr>
          <w:noProof/>
        </w:rPr>
        <w:t>4.2</w:t>
      </w:r>
      <w:r>
        <w:rPr>
          <w:noProof/>
        </w:rPr>
        <w:tab/>
        <w:t>Relatieklasse ROL</w:t>
      </w:r>
      <w:r>
        <w:rPr>
          <w:noProof/>
        </w:rPr>
        <w:tab/>
      </w:r>
      <w:r>
        <w:rPr>
          <w:noProof/>
        </w:rPr>
        <w:fldChar w:fldCharType="begin"/>
      </w:r>
      <w:r>
        <w:rPr>
          <w:noProof/>
        </w:rPr>
        <w:instrText xml:space="preserve"> PAGEREF _Toc493810499 \h </w:instrText>
      </w:r>
      <w:r>
        <w:rPr>
          <w:noProof/>
        </w:rPr>
      </w:r>
      <w:r>
        <w:rPr>
          <w:noProof/>
        </w:rPr>
        <w:fldChar w:fldCharType="separate"/>
      </w:r>
      <w:r w:rsidR="00673B4F">
        <w:rPr>
          <w:noProof/>
        </w:rPr>
        <w:t>99</w:t>
      </w:r>
      <w:r>
        <w:rPr>
          <w:noProof/>
        </w:rPr>
        <w:fldChar w:fldCharType="end"/>
      </w:r>
    </w:p>
    <w:p w14:paraId="0F2BEB36" w14:textId="7EDF7F93" w:rsidR="008E0CFA" w:rsidRDefault="008E0CFA">
      <w:pPr>
        <w:pStyle w:val="Inhopg2"/>
        <w:rPr>
          <w:noProof/>
        </w:rPr>
      </w:pPr>
      <w:r>
        <w:rPr>
          <w:noProof/>
        </w:rPr>
        <w:t>4.3</w:t>
      </w:r>
      <w:r>
        <w:rPr>
          <w:noProof/>
        </w:rPr>
        <w:tab/>
        <w:t>Relatieklasse VERZENDING</w:t>
      </w:r>
      <w:r>
        <w:rPr>
          <w:noProof/>
        </w:rPr>
        <w:tab/>
      </w:r>
      <w:r>
        <w:rPr>
          <w:noProof/>
        </w:rPr>
        <w:fldChar w:fldCharType="begin"/>
      </w:r>
      <w:r>
        <w:rPr>
          <w:noProof/>
        </w:rPr>
        <w:instrText xml:space="preserve"> PAGEREF _Toc493810500 \h </w:instrText>
      </w:r>
      <w:r>
        <w:rPr>
          <w:noProof/>
        </w:rPr>
      </w:r>
      <w:r>
        <w:rPr>
          <w:noProof/>
        </w:rPr>
        <w:fldChar w:fldCharType="separate"/>
      </w:r>
      <w:r w:rsidR="00673B4F">
        <w:rPr>
          <w:noProof/>
        </w:rPr>
        <w:t>102</w:t>
      </w:r>
      <w:r>
        <w:rPr>
          <w:noProof/>
        </w:rPr>
        <w:fldChar w:fldCharType="end"/>
      </w:r>
    </w:p>
    <w:p w14:paraId="22EB1EB5" w14:textId="085097A1" w:rsidR="008E0CFA" w:rsidRDefault="008E0CFA">
      <w:pPr>
        <w:pStyle w:val="Inhopg2"/>
        <w:rPr>
          <w:noProof/>
        </w:rPr>
      </w:pPr>
      <w:r>
        <w:rPr>
          <w:noProof/>
        </w:rPr>
        <w:t>4.4</w:t>
      </w:r>
      <w:r>
        <w:rPr>
          <w:noProof/>
        </w:rPr>
        <w:tab/>
        <w:t>Relatieklasse ZAAK-INFORMATIEOBJECT</w:t>
      </w:r>
      <w:r>
        <w:rPr>
          <w:noProof/>
        </w:rPr>
        <w:tab/>
      </w:r>
      <w:r>
        <w:rPr>
          <w:noProof/>
        </w:rPr>
        <w:fldChar w:fldCharType="begin"/>
      </w:r>
      <w:r>
        <w:rPr>
          <w:noProof/>
        </w:rPr>
        <w:instrText xml:space="preserve"> PAGEREF _Toc493810501 \h </w:instrText>
      </w:r>
      <w:r>
        <w:rPr>
          <w:noProof/>
        </w:rPr>
      </w:r>
      <w:r>
        <w:rPr>
          <w:noProof/>
        </w:rPr>
        <w:fldChar w:fldCharType="separate"/>
      </w:r>
      <w:r w:rsidR="00673B4F">
        <w:rPr>
          <w:noProof/>
        </w:rPr>
        <w:t>104</w:t>
      </w:r>
      <w:r>
        <w:rPr>
          <w:noProof/>
        </w:rPr>
        <w:fldChar w:fldCharType="end"/>
      </w:r>
    </w:p>
    <w:p w14:paraId="3105C00D" w14:textId="1F556384" w:rsidR="008E0CFA" w:rsidRDefault="008E0CFA">
      <w:pPr>
        <w:pStyle w:val="Inhopg2"/>
        <w:rPr>
          <w:noProof/>
        </w:rPr>
      </w:pPr>
      <w:r>
        <w:rPr>
          <w:noProof/>
        </w:rPr>
        <w:t>4.5</w:t>
      </w:r>
      <w:r>
        <w:rPr>
          <w:noProof/>
        </w:rPr>
        <w:tab/>
        <w:t>Relatieklasse ZAAKOBJECT</w:t>
      </w:r>
      <w:r>
        <w:rPr>
          <w:noProof/>
        </w:rPr>
        <w:tab/>
      </w:r>
      <w:r>
        <w:rPr>
          <w:noProof/>
        </w:rPr>
        <w:fldChar w:fldCharType="begin"/>
      </w:r>
      <w:r>
        <w:rPr>
          <w:noProof/>
        </w:rPr>
        <w:instrText xml:space="preserve"> PAGEREF _Toc493810502 \h </w:instrText>
      </w:r>
      <w:r>
        <w:rPr>
          <w:noProof/>
        </w:rPr>
      </w:r>
      <w:r>
        <w:rPr>
          <w:noProof/>
        </w:rPr>
        <w:fldChar w:fldCharType="separate"/>
      </w:r>
      <w:r w:rsidR="00673B4F">
        <w:rPr>
          <w:noProof/>
        </w:rPr>
        <w:t>105</w:t>
      </w:r>
      <w:r>
        <w:rPr>
          <w:noProof/>
        </w:rPr>
        <w:fldChar w:fldCharType="end"/>
      </w:r>
    </w:p>
    <w:p w14:paraId="44A57256" w14:textId="4BCEBACB" w:rsidR="008E0CFA" w:rsidRDefault="008E0CFA">
      <w:pPr>
        <w:pStyle w:val="Inhopg2"/>
        <w:rPr>
          <w:noProof/>
        </w:rPr>
      </w:pPr>
      <w:r>
        <w:rPr>
          <w:noProof/>
        </w:rPr>
        <w:t>4.6</w:t>
      </w:r>
      <w:r>
        <w:rPr>
          <w:noProof/>
        </w:rPr>
        <w:tab/>
        <w:t>Relatieklasse ZAKENRELATIE</w:t>
      </w:r>
      <w:r>
        <w:rPr>
          <w:noProof/>
        </w:rPr>
        <w:tab/>
      </w:r>
      <w:r>
        <w:rPr>
          <w:noProof/>
        </w:rPr>
        <w:fldChar w:fldCharType="begin"/>
      </w:r>
      <w:r>
        <w:rPr>
          <w:noProof/>
        </w:rPr>
        <w:instrText xml:space="preserve"> PAGEREF _Toc493810503 \h </w:instrText>
      </w:r>
      <w:r>
        <w:rPr>
          <w:noProof/>
        </w:rPr>
      </w:r>
      <w:r>
        <w:rPr>
          <w:noProof/>
        </w:rPr>
        <w:fldChar w:fldCharType="separate"/>
      </w:r>
      <w:r w:rsidR="00673B4F">
        <w:rPr>
          <w:noProof/>
        </w:rPr>
        <w:t>106</w:t>
      </w:r>
      <w:r>
        <w:rPr>
          <w:noProof/>
        </w:rPr>
        <w:fldChar w:fldCharType="end"/>
      </w:r>
    </w:p>
    <w:p w14:paraId="26BFA1B2" w14:textId="52AC9D0E" w:rsidR="008B7713" w:rsidRDefault="00DE73DB"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B0202" w14:textId="77777777" w:rsidR="008B7713" w:rsidRPr="006C0403" w:rsidRDefault="00DE73DB" w:rsidP="008B7713">
      <w:pPr>
        <w:rPr>
          <w:rFonts w:eastAsiaTheme="minorEastAsia"/>
        </w:rPr>
      </w:pPr>
      <w:r>
        <w:fldChar w:fldCharType="end"/>
      </w:r>
      <w:r w:rsidR="008B7713">
        <w:t xml:space="preserve"> </w:t>
      </w:r>
    </w:p>
    <w:p w14:paraId="5B78C01F" w14:textId="77777777" w:rsidR="005D015D" w:rsidRPr="002E480C" w:rsidRDefault="001A611A" w:rsidP="00520125">
      <w:pPr>
        <w:pStyle w:val="Kop1"/>
      </w:pPr>
      <w:bookmarkStart w:id="2" w:name="_Toc184810009"/>
      <w:bookmarkStart w:id="3" w:name="_Toc493810473"/>
      <w:r>
        <w:lastRenderedPageBreak/>
        <w:t>Inleiding</w:t>
      </w:r>
      <w:bookmarkEnd w:id="3"/>
    </w:p>
    <w:bookmarkEnd w:id="2"/>
    <w:p w14:paraId="426F4459" w14:textId="77777777" w:rsidR="001A611A" w:rsidRDefault="00A43283" w:rsidP="001A611A">
      <w:r>
        <w:t xml:space="preserve">In 2010 heeft KING versie 1.0 van het RGBZ gepubliceerd. Het zaakgericht werken was toen bij gemeenten in opkomst. Inmiddels heeft dit een enorme vlucht genomen. Dat leidt tot voortschrijdend inzicht over de zaakgerichte informatievoorziening en tot de behoefte aan verbetering en uitbreiding van het RGBZ. Met deze 2.0-versie voorzien we hierin.  </w:t>
      </w:r>
    </w:p>
    <w:p w14:paraId="419DD111" w14:textId="77777777" w:rsidR="001A611A" w:rsidRPr="0092336E" w:rsidRDefault="001A611A" w:rsidP="00EC05C9">
      <w:pPr>
        <w:pStyle w:val="Kop2"/>
        <w:pageBreakBefore w:val="0"/>
      </w:pPr>
      <w:bookmarkStart w:id="4" w:name="_Toc387055055"/>
      <w:bookmarkStart w:id="5" w:name="_Toc493810474"/>
      <w:r w:rsidRPr="0092336E">
        <w:t>Aanleiding</w:t>
      </w:r>
      <w:bookmarkEnd w:id="4"/>
      <w:bookmarkEnd w:id="5"/>
    </w:p>
    <w:p w14:paraId="5E6A3EA2" w14:textId="77777777" w:rsidR="001A611A" w:rsidRDefault="00A43283" w:rsidP="001A611A">
      <w:r>
        <w:t>[…]</w:t>
      </w:r>
    </w:p>
    <w:p w14:paraId="2CF1B54E" w14:textId="77777777" w:rsidR="001A611A" w:rsidRPr="00A773BC" w:rsidRDefault="001A611A" w:rsidP="001A611A"/>
    <w:p w14:paraId="4FC52CC1" w14:textId="77777777" w:rsidR="001A611A" w:rsidRPr="007F4E21" w:rsidRDefault="001A611A" w:rsidP="00EC05C9">
      <w:pPr>
        <w:pStyle w:val="Kop2"/>
        <w:pageBreakBefore w:val="0"/>
      </w:pPr>
      <w:bookmarkStart w:id="6" w:name="_Toc387055056"/>
      <w:bookmarkStart w:id="7" w:name="_Toc493810475"/>
      <w:r w:rsidRPr="007F4E21">
        <w:t>Doel</w:t>
      </w:r>
      <w:bookmarkEnd w:id="6"/>
      <w:bookmarkEnd w:id="7"/>
    </w:p>
    <w:p w14:paraId="5A52C386" w14:textId="77777777" w:rsidR="00A43283" w:rsidRDefault="00A43283" w:rsidP="00A43283">
      <w:r>
        <w:t>Het model specificeert de gegevens en hun samenhang die gemeenten, daarmee samenwerkende organisaties en hun klanten minimaal nodig hebben om voldoende op de hoogte te zijn van lopende en afgeronde zaken. Het draagt bij aan:</w:t>
      </w:r>
    </w:p>
    <w:p w14:paraId="3423DC99" w14:textId="77777777" w:rsidR="00A43283" w:rsidRDefault="00A43283" w:rsidP="000B2EA3">
      <w:pPr>
        <w:pStyle w:val="Lijstalinea"/>
        <w:numPr>
          <w:ilvl w:val="0"/>
          <w:numId w:val="8"/>
        </w:numPr>
        <w:ind w:left="426"/>
      </w:pPr>
      <w:r>
        <w:t>het verbeteren van de dienstverlening aan de burger,</w:t>
      </w:r>
    </w:p>
    <w:p w14:paraId="5ED2A928" w14:textId="77777777" w:rsidR="00A43283" w:rsidRDefault="00A43283" w:rsidP="000B2EA3">
      <w:pPr>
        <w:pStyle w:val="Lijstalinea"/>
        <w:numPr>
          <w:ilvl w:val="0"/>
          <w:numId w:val="8"/>
        </w:numPr>
        <w:ind w:left="426"/>
      </w:pPr>
      <w:r>
        <w:t>het ondersteunen van elektronische dienstverlening,</w:t>
      </w:r>
    </w:p>
    <w:p w14:paraId="52B0399F" w14:textId="77777777" w:rsidR="00A43283" w:rsidRDefault="00A43283" w:rsidP="000B2EA3">
      <w:pPr>
        <w:pStyle w:val="Lijstalinea"/>
        <w:numPr>
          <w:ilvl w:val="0"/>
          <w:numId w:val="8"/>
        </w:numPr>
        <w:ind w:left="426"/>
      </w:pPr>
      <w:r>
        <w:t>het verbeteren van de bedrijfsvoering van de gemeente,</w:t>
      </w:r>
    </w:p>
    <w:p w14:paraId="4D9F7DA6" w14:textId="77777777" w:rsidR="00F54E4A" w:rsidRDefault="00F54E4A" w:rsidP="000B2EA3">
      <w:pPr>
        <w:pStyle w:val="Lijstalinea"/>
        <w:numPr>
          <w:ilvl w:val="0"/>
          <w:numId w:val="8"/>
        </w:numPr>
        <w:ind w:left="426"/>
      </w:pPr>
      <w:r>
        <w:t>het adequater beheren van de, steeds meer digitale, documentaire informatievoorziening en archivering.</w:t>
      </w:r>
    </w:p>
    <w:p w14:paraId="7AA430ED" w14:textId="77777777" w:rsidR="001A611A" w:rsidRPr="00FA2CCC" w:rsidRDefault="001A611A" w:rsidP="00EC05C9">
      <w:pPr>
        <w:pStyle w:val="Kop2"/>
        <w:pageBreakBefore w:val="0"/>
      </w:pPr>
      <w:bookmarkStart w:id="8" w:name="_Toc387055057"/>
      <w:bookmarkStart w:id="9" w:name="_Toc493810476"/>
      <w:r w:rsidRPr="00FA2CCC">
        <w:t>Werkingsgebied</w:t>
      </w:r>
      <w:bookmarkEnd w:id="8"/>
      <w:bookmarkEnd w:id="9"/>
    </w:p>
    <w:p w14:paraId="07F5FC52" w14:textId="77777777" w:rsidR="00A43283" w:rsidRDefault="00F54E4A" w:rsidP="00A43283">
      <w:r>
        <w:t>Het informatiemodel is gericht op</w:t>
      </w:r>
      <w:r w:rsidR="00A43283">
        <w:t>:</w:t>
      </w:r>
    </w:p>
    <w:p w14:paraId="02DD91F6" w14:textId="77777777" w:rsidR="00A43283" w:rsidRDefault="00F54E4A" w:rsidP="000B2EA3">
      <w:pPr>
        <w:pStyle w:val="Lijstalinea"/>
        <w:numPr>
          <w:ilvl w:val="0"/>
          <w:numId w:val="8"/>
        </w:numPr>
        <w:ind w:left="426"/>
      </w:pPr>
      <w:r>
        <w:t>h</w:t>
      </w:r>
      <w:r w:rsidR="00A43283">
        <w:t>et adequaat kunnen informeren van betrokkenen bij, en geïnteresseerden in een zaak. Dit loopt van ex- en interne initiatoren van een zaak via medebehandelaars daarvan en belangstellenden in de publicatie van de zaak of het resultaat daarvan tot management dat behoefte heeft aan sturingsinformatie.</w:t>
      </w:r>
    </w:p>
    <w:p w14:paraId="09353860" w14:textId="77777777" w:rsidR="00A43283" w:rsidRDefault="00F54E4A" w:rsidP="000B2EA3">
      <w:pPr>
        <w:pStyle w:val="Lijstalinea"/>
        <w:numPr>
          <w:ilvl w:val="0"/>
          <w:numId w:val="8"/>
        </w:numPr>
        <w:ind w:left="426"/>
      </w:pPr>
      <w:r>
        <w:t>h</w:t>
      </w:r>
      <w:r w:rsidR="00A43283">
        <w:t>et (ook achteraf) kunnen verantwoorden van de zaak, zowel inhoudelijk (is de zaak goed afgehandeld) als qua proces (is de zaak op de juiste wijze afgehandeld), en desgewenst kunnen reconstrueren van de (behandeling van de) zaak.</w:t>
      </w:r>
    </w:p>
    <w:p w14:paraId="59C08295" w14:textId="77777777" w:rsidR="001A611A" w:rsidRPr="001F4090" w:rsidRDefault="001A611A" w:rsidP="00EC05C9">
      <w:pPr>
        <w:pStyle w:val="Kop2"/>
        <w:pageBreakBefore w:val="0"/>
      </w:pPr>
      <w:bookmarkStart w:id="10" w:name="_Toc387055058"/>
      <w:bookmarkStart w:id="11" w:name="_Toc493810477"/>
      <w:r w:rsidRPr="001F4090">
        <w:t>Beheer</w:t>
      </w:r>
      <w:bookmarkEnd w:id="10"/>
      <w:bookmarkEnd w:id="11"/>
    </w:p>
    <w:p w14:paraId="495E7871" w14:textId="77777777" w:rsidR="001A611A" w:rsidRDefault="00A43283" w:rsidP="001A611A">
      <w:r w:rsidRPr="00A773BC">
        <w:t xml:space="preserve">Het beheer van dit informatiemodel </w:t>
      </w:r>
      <w:r>
        <w:t>wordt uitgevoerd door KING, afdeling e-Diensten, team Gegevens- en Berichtenstandaarden.</w:t>
      </w:r>
    </w:p>
    <w:p w14:paraId="483F6E4D" w14:textId="77777777" w:rsidR="00BA5CC8" w:rsidRPr="00A773BC" w:rsidRDefault="00BA5CC8" w:rsidP="001A611A">
      <w:r>
        <w:t>Het tweede concept van deze 2.0-versie is op 27-11-2014 goedgekeurd door de Expertgroep Informatiemodellen. Het derde concept van deze 2.0-versie is op 4-12-2014 goedgekeurd door de Regiegroep Gegevens- en berichtenstandaarden. Vaststelling van de 2.0-versie, die daarmee de status ‘in gebruik’ krijgt vindt naar verwachting medio 2014 plaats gelijktijdig met de vaststelling van de StUF-ZKN-versie die van de 2.0-versie wordt afgeleid.</w:t>
      </w:r>
    </w:p>
    <w:p w14:paraId="4477655A" w14:textId="77777777" w:rsidR="001A611A" w:rsidRPr="001F4090" w:rsidRDefault="001A611A" w:rsidP="00EC05C9">
      <w:pPr>
        <w:pStyle w:val="Kop2"/>
        <w:pageBreakBefore w:val="0"/>
      </w:pPr>
      <w:bookmarkStart w:id="12" w:name="_Toc387055059"/>
      <w:bookmarkStart w:id="13" w:name="_Toc493810478"/>
      <w:r w:rsidRPr="001F4090">
        <w:t>Leeswijzer</w:t>
      </w:r>
      <w:bookmarkEnd w:id="12"/>
      <w:bookmarkEnd w:id="13"/>
    </w:p>
    <w:p w14:paraId="3377FE52" w14:textId="77777777" w:rsidR="00A43283" w:rsidRPr="00A773BC" w:rsidRDefault="00A43283" w:rsidP="00A43283">
      <w:r w:rsidRPr="00A773BC">
        <w:t>Voor  een overzicht van het informatiemodel leest u hoofdstuk 2.</w:t>
      </w:r>
    </w:p>
    <w:p w14:paraId="1D64545A" w14:textId="77777777" w:rsidR="00A43283" w:rsidRPr="00A773BC" w:rsidRDefault="00A43283" w:rsidP="00A43283">
      <w:r w:rsidRPr="00A773BC">
        <w:t xml:space="preserve">Voor een goed begrip van het informatiemodel en haar objecttypen, </w:t>
      </w:r>
      <w:r>
        <w:t xml:space="preserve">relatieklassen, </w:t>
      </w:r>
      <w:r w:rsidRPr="00A773BC">
        <w:t xml:space="preserve">attribuut- en relatiesoorten leest u de hoofdstukken </w:t>
      </w:r>
      <w:r>
        <w:t>3</w:t>
      </w:r>
      <w:r w:rsidRPr="00A773BC">
        <w:t xml:space="preserve"> en </w:t>
      </w:r>
      <w:r>
        <w:t>4</w:t>
      </w:r>
      <w:r w:rsidRPr="00A773BC">
        <w:t>.</w:t>
      </w:r>
    </w:p>
    <w:p w14:paraId="2D04BBE4" w14:textId="77777777" w:rsidR="001A611A" w:rsidRDefault="00A43283" w:rsidP="00A43283">
      <w:r>
        <w:t>Deel II</w:t>
      </w:r>
      <w:r w:rsidRPr="00A773BC">
        <w:t xml:space="preserve"> biedt per attribuut- en relatiesoort de specificaties daarvan.</w:t>
      </w:r>
    </w:p>
    <w:p w14:paraId="29A8E056" w14:textId="7EFFD6F5" w:rsidR="00A43283" w:rsidRDefault="00A43283" w:rsidP="00A43283">
      <w:r>
        <w:t>Naast de delen I en II van het RGBZ is het Wijzigingsvoorstel RGBZ beschikbaar waarin de doorgevoerde wijzigingen ten opzichte van versie 1.0 worden gespecificeerd en gemotiveerd wordt waarom en hoe de diverse wijzigingsvoorstellen al dan niet verwerkt zijn.</w:t>
      </w:r>
    </w:p>
    <w:p w14:paraId="37E663E6" w14:textId="34D08410" w:rsidR="00673B4F" w:rsidRDefault="00673B4F" w:rsidP="00A43283"/>
    <w:p w14:paraId="3E672AF6" w14:textId="1170C469" w:rsidR="00673B4F" w:rsidRPr="00A773BC" w:rsidRDefault="00673B4F" w:rsidP="00A43283">
      <w:r>
        <w:lastRenderedPageBreak/>
        <w:t xml:space="preserve">De modelspecificaties worden beheerd met een daartoe geschikt tool. De in dit document vermelde specificaties zijn daaraan ontleend. We hebben er zorg aan besteed deze rapportage een zo getrouw mogelijke weergave te doen zijn van de specifcaties in het tool. Bij verschillen is maatgevend de aan het tool ontleende interacteve publicatie op GEMMA Online. </w:t>
      </w:r>
    </w:p>
    <w:p w14:paraId="4EB31A29" w14:textId="77777777" w:rsidR="00B36E25" w:rsidRDefault="00B36E25" w:rsidP="004F75A6"/>
    <w:p w14:paraId="47FF6558" w14:textId="77777777" w:rsidR="00B36E25" w:rsidRDefault="00B36E25" w:rsidP="004F75A6"/>
    <w:p w14:paraId="2BDFC1A1" w14:textId="77777777" w:rsidR="00B36E25" w:rsidRDefault="00847C61" w:rsidP="00847C61">
      <w:pPr>
        <w:pStyle w:val="Kop1"/>
      </w:pPr>
      <w:bookmarkStart w:id="14" w:name="_Toc493810479"/>
      <w:r>
        <w:lastRenderedPageBreak/>
        <w:t>Model op hoofdlijnen</w:t>
      </w:r>
      <w:bookmarkEnd w:id="14"/>
    </w:p>
    <w:p w14:paraId="4213FD1A" w14:textId="77777777" w:rsidR="00CB25BE" w:rsidRDefault="00CB25BE" w:rsidP="00CB25BE">
      <w:pPr>
        <w:rPr>
          <w:lang w:eastAsia="en-US"/>
        </w:rPr>
      </w:pPr>
      <w:r w:rsidRPr="00AE28D1">
        <w:rPr>
          <w:lang w:eastAsia="en-US"/>
        </w:rPr>
        <w:t>Aan de hand van de afbeelding</w:t>
      </w:r>
      <w:r>
        <w:rPr>
          <w:lang w:eastAsia="en-US"/>
        </w:rPr>
        <w:t>en aan het einde van dit hoofdstuk</w:t>
      </w:r>
      <w:r w:rsidRPr="00AE28D1">
        <w:rPr>
          <w:lang w:eastAsia="en-US"/>
        </w:rPr>
        <w:t xml:space="preserve"> lichten we de informatie-structuur van </w:t>
      </w:r>
      <w:r>
        <w:rPr>
          <w:lang w:eastAsia="en-US"/>
        </w:rPr>
        <w:t>het RGBZ</w:t>
      </w:r>
      <w:r w:rsidRPr="00AE28D1">
        <w:rPr>
          <w:lang w:eastAsia="en-US"/>
        </w:rPr>
        <w:t xml:space="preserve"> op hoofdlijnen toe. De details vermelden we in de volgende hoofdstukken</w:t>
      </w:r>
      <w:r w:rsidR="00643528">
        <w:rPr>
          <w:lang w:eastAsia="en-US"/>
        </w:rPr>
        <w:t xml:space="preserve"> en in deel II</w:t>
      </w:r>
      <w:r w:rsidRPr="00AE28D1">
        <w:rPr>
          <w:lang w:eastAsia="en-US"/>
        </w:rPr>
        <w:t xml:space="preserve">. </w:t>
      </w:r>
    </w:p>
    <w:p w14:paraId="13E1B074" w14:textId="77777777" w:rsidR="00084FD6" w:rsidRDefault="00084FD6" w:rsidP="00084FD6">
      <w:pPr>
        <w:rPr>
          <w:rFonts w:eastAsia="Batang"/>
        </w:rPr>
      </w:pPr>
      <w:r>
        <w:rPr>
          <w:rFonts w:eastAsia="Batang"/>
        </w:rPr>
        <w:t>Centraal in het referentiemodel staat het begrip ZAAK. Een ZAAK is “een samenhangende hoeveelheid werk met een welgedefinieerde aanleiding en een welgedefinieerd eindresultaat, waarvan kwaliteit en doorlooptijd bewaakt moet worden”.</w:t>
      </w:r>
      <w:r w:rsidR="00C9753E">
        <w:rPr>
          <w:rFonts w:eastAsia="Batang"/>
        </w:rPr>
        <w:t>De aanleiding bepaalt de omvang van de zaak</w:t>
      </w:r>
      <w:r w:rsidR="00643528">
        <w:rPr>
          <w:rFonts w:eastAsia="Batang"/>
        </w:rPr>
        <w:t xml:space="preserve">. Met die zaak wordt </w:t>
      </w:r>
      <w:r w:rsidR="00C9753E">
        <w:rPr>
          <w:rFonts w:eastAsia="Batang"/>
        </w:rPr>
        <w:t>een bedrijfsproces uitgevoerd</w:t>
      </w:r>
      <w:r w:rsidR="00643528">
        <w:rPr>
          <w:rFonts w:eastAsia="Batang"/>
        </w:rPr>
        <w:t xml:space="preserve"> waarmee beantwoord</w:t>
      </w:r>
      <w:r w:rsidR="00C9753E">
        <w:rPr>
          <w:rFonts w:eastAsia="Batang"/>
        </w:rPr>
        <w:t xml:space="preserve"> wordt</w:t>
      </w:r>
      <w:r w:rsidR="00643528">
        <w:rPr>
          <w:rFonts w:eastAsia="Batang"/>
        </w:rPr>
        <w:t xml:space="preserve"> aan de aanleiding</w:t>
      </w:r>
      <w:r>
        <w:rPr>
          <w:rFonts w:eastAsia="Batang"/>
        </w:rPr>
        <w:t xml:space="preserve">. </w:t>
      </w:r>
      <w:r w:rsidR="00C9753E">
        <w:rPr>
          <w:rFonts w:eastAsia="Batang"/>
        </w:rPr>
        <w:t xml:space="preserve">Als, gezien de aanleiding, aan de uitvoering van de zaak </w:t>
      </w:r>
      <w:r w:rsidR="00643528" w:rsidRPr="00C9753E">
        <w:rPr>
          <w:rFonts w:eastAsia="Batang"/>
        </w:rPr>
        <w:t>alleen invulling gegeven kan worden door de (parallelle) uitvoering van meerdere bedrijfsprocessen</w:t>
      </w:r>
      <w:r w:rsidR="00643528">
        <w:rPr>
          <w:rFonts w:eastAsia="Batang"/>
        </w:rPr>
        <w:t xml:space="preserve">, dan is er sprake van deelzaken. Met elke deelzaak wordt één bedrijfsproces uitgevoerd. </w:t>
      </w:r>
      <w:r>
        <w:rPr>
          <w:rFonts w:eastAsia="Batang"/>
        </w:rPr>
        <w:t xml:space="preserve">Elke deelzaak is op zich weer een ZAAK. Deze relateren we aan de ‘hoofdzaak’: de </w:t>
      </w:r>
      <w:r w:rsidR="00643528">
        <w:rPr>
          <w:rFonts w:eastAsia="Batang"/>
        </w:rPr>
        <w:t xml:space="preserve">‘samengestelde’ </w:t>
      </w:r>
      <w:r>
        <w:rPr>
          <w:rFonts w:eastAsia="Batang"/>
        </w:rPr>
        <w:t xml:space="preserve">ZAAK zoals die geïnitieerd is. </w:t>
      </w:r>
    </w:p>
    <w:p w14:paraId="543B1C18" w14:textId="77777777" w:rsidR="00084FD6" w:rsidRDefault="00084FD6" w:rsidP="00084FD6">
      <w:pPr>
        <w:rPr>
          <w:rFonts w:eastAsia="Batang"/>
        </w:rPr>
      </w:pPr>
      <w:r>
        <w:rPr>
          <w:rFonts w:eastAsia="Batang"/>
        </w:rPr>
        <w:t>Kenmerken van groepen vergelijkbare zaken leggen we vast met het ZAAKTYPE</w:t>
      </w:r>
      <w:r w:rsidR="00643528">
        <w:rPr>
          <w:rFonts w:eastAsia="Batang"/>
        </w:rPr>
        <w:t xml:space="preserve"> conform het ImZTC2</w:t>
      </w:r>
      <w:r>
        <w:rPr>
          <w:rFonts w:eastAsia="Batang"/>
        </w:rPr>
        <w:t xml:space="preserve">. </w:t>
      </w:r>
    </w:p>
    <w:p w14:paraId="7AB1A945" w14:textId="77777777" w:rsidR="00084FD6" w:rsidRDefault="00084FD6" w:rsidP="00084FD6">
      <w:pPr>
        <w:rPr>
          <w:rFonts w:eastAsia="Batang"/>
        </w:rPr>
      </w:pPr>
      <w:r>
        <w:rPr>
          <w:rFonts w:eastAsia="Batang"/>
        </w:rPr>
        <w:t xml:space="preserve">Elke zaak heeft ‘ergens betrekking op’. Dit modelleren we met de relatie naar OBJECT via ZAAKOBJECT als het een object van een type uit het RSGB of RGBZ betreft. Zo niet, dan leggen we dit vast met zaakgegevens. Soms heeft de ene zaak betrekking op een andere zaak, wat we modelleren met de relatie ‘ZAAK </w:t>
      </w:r>
      <w:r w:rsidR="00643528">
        <w:rPr>
          <w:rFonts w:eastAsia="Batang"/>
        </w:rPr>
        <w:t>heeft gerelateerde</w:t>
      </w:r>
      <w:r>
        <w:rPr>
          <w:rFonts w:eastAsia="Batang"/>
        </w:rPr>
        <w:t xml:space="preserve"> ZAAK’. Denk bijvoorbeeld aan een bezwaar of beroep dat naar aanleiding van een beschikking wordt ingediend en dat als een separate zaak wordt afgehandeld.</w:t>
      </w:r>
      <w:r w:rsidR="00643528">
        <w:rPr>
          <w:rFonts w:eastAsia="Batang"/>
        </w:rPr>
        <w:t xml:space="preserve"> De aard van de relatie tussen zaken leggen we vast met ZAKENRELATIE.</w:t>
      </w:r>
    </w:p>
    <w:p w14:paraId="0CB7B322" w14:textId="77777777" w:rsidR="00084FD6" w:rsidRDefault="00084FD6" w:rsidP="00084FD6">
      <w:pPr>
        <w:rPr>
          <w:rFonts w:eastAsia="Batang"/>
        </w:rPr>
      </w:pPr>
      <w:r>
        <w:rPr>
          <w:rFonts w:eastAsia="Batang"/>
        </w:rPr>
        <w:t xml:space="preserve">Een ZAAK wordt geïnitieerd door </w:t>
      </w:r>
      <w:r w:rsidR="00643528">
        <w:rPr>
          <w:rFonts w:eastAsia="Batang"/>
        </w:rPr>
        <w:t>éé</w:t>
      </w:r>
      <w:r>
        <w:rPr>
          <w:rFonts w:eastAsia="Batang"/>
        </w:rPr>
        <w:t xml:space="preserve">n </w:t>
      </w:r>
      <w:r w:rsidR="00643528">
        <w:rPr>
          <w:rFonts w:eastAsia="Batang"/>
        </w:rPr>
        <w:t xml:space="preserve">of meer </w:t>
      </w:r>
      <w:r>
        <w:rPr>
          <w:rFonts w:eastAsia="Batang"/>
        </w:rPr>
        <w:t>BETROKKENE</w:t>
      </w:r>
      <w:r w:rsidR="00643528">
        <w:rPr>
          <w:rFonts w:eastAsia="Batang"/>
        </w:rPr>
        <w:t>n</w:t>
      </w:r>
      <w:r>
        <w:rPr>
          <w:rFonts w:eastAsia="Batang"/>
        </w:rPr>
        <w:t xml:space="preserve">. </w:t>
      </w:r>
      <w:r w:rsidR="00643528">
        <w:rPr>
          <w:rFonts w:eastAsia="Batang"/>
        </w:rPr>
        <w:t xml:space="preserve">Een betrokkene </w:t>
      </w:r>
      <w:r>
        <w:rPr>
          <w:rFonts w:eastAsia="Batang"/>
        </w:rPr>
        <w:t>kan een externe persoon of bedrijf zijn: NATUURLIJK PERSOON, NIET NATUURLIJK PERSOON of VESTIGING. Ook kan het initiatief voor de ZAAK binnen de zaakbehandelende organisatie(s) liggen: ORGANISATORISCHE EENHEID of MEDEWERKER. De belangrijkste ROL van beide laatstgenoemde objecttypen is evenwel het behandelen van zaken. Met de relatie van ORGANISATORISCHE EENHEID naar VESTIGING VAN ZAAKBEHANDELENDE ORGANISATIE geven we aan op welke locatie de ORGANISATORISCHE EENHEID van de zaakbehandelende organisatie haar activiteiten uitoefent.</w:t>
      </w:r>
    </w:p>
    <w:p w14:paraId="7E5FC496" w14:textId="77777777" w:rsidR="00084FD6" w:rsidRDefault="00084FD6" w:rsidP="00084FD6">
      <w:pPr>
        <w:rPr>
          <w:rFonts w:eastAsia="Batang"/>
        </w:rPr>
      </w:pPr>
      <w:r>
        <w:rPr>
          <w:rFonts w:eastAsia="Batang"/>
        </w:rPr>
        <w:t xml:space="preserve">Het initiëren van zaken is één van de ROLlen van een BETROKKENE. In het algemeen betreft ROL de taken, rechten en/of verplichtingen die een specifieke BETROKKENE heeft ten aanzien van een specifieke ZAAK. </w:t>
      </w:r>
    </w:p>
    <w:p w14:paraId="3B05B943" w14:textId="77777777" w:rsidR="00084FD6" w:rsidRDefault="00084FD6" w:rsidP="00084FD6">
      <w:pPr>
        <w:rPr>
          <w:rFonts w:eastAsia="Batang"/>
        </w:rPr>
      </w:pPr>
      <w:r>
        <w:rPr>
          <w:rFonts w:eastAsia="Batang"/>
        </w:rPr>
        <w:t>Een zaak doorloopt een aantal STATUSsen. Een STATUS geeft aan in welke toestand een zaak zich bevindt. De STATUS maakt het mogelijk de voortgang van de zaak op hoofdlijnen te volgen. Wat de hoofdlijnen zijn wordt in belangrijke mate bepaald vanuit de belangen van de initiator van de zaak. Deze is veelal geïnteresseerd in mijlpalen, niet in de diverse stappen die de behandelende organisatie(s) moet zetten om de zaak af te handelen. Daarnaast kan de STATUS gebruikt worden voor het genereren van management informatie.</w:t>
      </w:r>
    </w:p>
    <w:p w14:paraId="65A10219" w14:textId="77777777" w:rsidR="00084FD6" w:rsidRDefault="00084FD6" w:rsidP="00084FD6">
      <w:pPr>
        <w:rPr>
          <w:rFonts w:eastAsia="Batang"/>
        </w:rPr>
      </w:pPr>
      <w:r>
        <w:rPr>
          <w:rFonts w:eastAsia="Batang"/>
        </w:rPr>
        <w:t>Een zaak heeft in de loop van de tijd meerdere statussen: de achtereenvolgens bereikte mijlpalen. De STATUS is niet bedoeld om de behandeling van de zaak te plannen. Deze planning volgt uit de STATUSTYPE</w:t>
      </w:r>
      <w:r w:rsidR="00643528">
        <w:rPr>
          <w:rFonts w:eastAsia="Batang"/>
        </w:rPr>
        <w:t>n</w:t>
      </w:r>
      <w:r>
        <w:rPr>
          <w:rFonts w:eastAsia="Batang"/>
        </w:rPr>
        <w:t xml:space="preserve"> bij de ZAAK.</w:t>
      </w:r>
      <w:r w:rsidR="006C2F0E">
        <w:rPr>
          <w:rFonts w:eastAsia="Batang"/>
        </w:rPr>
        <w:t xml:space="preserve"> Het STATUSTYPE is ontleend aan het ImZTC2.</w:t>
      </w:r>
    </w:p>
    <w:p w14:paraId="6CDA7336" w14:textId="77777777" w:rsidR="00084FD6" w:rsidRDefault="00084FD6" w:rsidP="00084FD6">
      <w:pPr>
        <w:rPr>
          <w:rFonts w:eastAsia="Batang"/>
        </w:rPr>
      </w:pPr>
      <w:r>
        <w:rPr>
          <w:rFonts w:eastAsia="Batang"/>
        </w:rPr>
        <w:t>Een STATUS wordt altijd gezet door een BETROKKENE in zijn of haar ROL bij de ZAAK.</w:t>
      </w:r>
    </w:p>
    <w:p w14:paraId="1382E1AB" w14:textId="77777777" w:rsidR="00084FD6" w:rsidRDefault="00643528" w:rsidP="00084FD6">
      <w:pPr>
        <w:rPr>
          <w:rFonts w:eastAsia="Batang"/>
        </w:rPr>
      </w:pPr>
      <w:r>
        <w:rPr>
          <w:rFonts w:eastAsia="Batang"/>
        </w:rPr>
        <w:t xml:space="preserve">INFORMATIEOBJECTen (‘documenten’) </w:t>
      </w:r>
      <w:r w:rsidR="00084FD6">
        <w:rPr>
          <w:rFonts w:eastAsia="Batang"/>
        </w:rPr>
        <w:t>die relevant zijn voor het bereiken van een STATUS of voor de communicatie over die STATUS, kunnen aan die STATUS gerelateerd worden.</w:t>
      </w:r>
    </w:p>
    <w:p w14:paraId="1F182B20" w14:textId="77777777" w:rsidR="00A43283" w:rsidRDefault="008877A5" w:rsidP="00084FD6">
      <w:pPr>
        <w:rPr>
          <w:rFonts w:eastAsia="Batang"/>
        </w:rPr>
      </w:pPr>
      <w:r>
        <w:rPr>
          <w:rFonts w:eastAsia="Batang"/>
        </w:rPr>
        <w:t xml:space="preserve">Gedurende de uitvoering van een zaak kan er sprake zijn van contacten met de initiator en/of andere betrokkenen over die zaak. Relevante informatie over dergelijke contacten modelleren we met KLANTCONTACT en haar relaties naar ZAAK, BETROKKENE en INFORMATIEOBJECT. </w:t>
      </w:r>
    </w:p>
    <w:p w14:paraId="7D3B2178" w14:textId="77777777" w:rsidR="006C2F0E" w:rsidRDefault="00084FD6" w:rsidP="00084FD6">
      <w:pPr>
        <w:rPr>
          <w:rFonts w:eastAsia="Batang"/>
        </w:rPr>
      </w:pPr>
      <w:r>
        <w:rPr>
          <w:rFonts w:eastAsia="Batang"/>
        </w:rPr>
        <w:lastRenderedPageBreak/>
        <w:t xml:space="preserve">De </w:t>
      </w:r>
      <w:r w:rsidR="006C2F0E">
        <w:rPr>
          <w:rFonts w:eastAsia="Batang"/>
        </w:rPr>
        <w:t xml:space="preserve">resultaten </w:t>
      </w:r>
      <w:r>
        <w:rPr>
          <w:rFonts w:eastAsia="Batang"/>
        </w:rPr>
        <w:t xml:space="preserve">van de </w:t>
      </w:r>
      <w:r w:rsidR="006C2F0E">
        <w:rPr>
          <w:rFonts w:eastAsia="Batang"/>
        </w:rPr>
        <w:t xml:space="preserve">behandeling van de </w:t>
      </w:r>
      <w:r>
        <w:rPr>
          <w:rFonts w:eastAsia="Batang"/>
        </w:rPr>
        <w:t xml:space="preserve">zaak </w:t>
      </w:r>
      <w:r w:rsidR="006C2F0E">
        <w:rPr>
          <w:rFonts w:eastAsia="Batang"/>
        </w:rPr>
        <w:t xml:space="preserve">worden </w:t>
      </w:r>
      <w:r>
        <w:rPr>
          <w:rFonts w:eastAsia="Batang"/>
        </w:rPr>
        <w:t xml:space="preserve">bij de zaak vastgelegd. </w:t>
      </w:r>
      <w:r w:rsidR="006C2F0E">
        <w:rPr>
          <w:rFonts w:eastAsia="Batang"/>
        </w:rPr>
        <w:t>Resultaten</w:t>
      </w:r>
      <w:r>
        <w:rPr>
          <w:rFonts w:eastAsia="Batang"/>
        </w:rPr>
        <w:t xml:space="preserve"> zijn</w:t>
      </w:r>
      <w:r w:rsidR="006C2F0E">
        <w:rPr>
          <w:rFonts w:eastAsia="Batang"/>
        </w:rPr>
        <w:t xml:space="preserve"> bijvoorbeeld </w:t>
      </w:r>
      <w:r>
        <w:rPr>
          <w:rFonts w:eastAsia="Batang"/>
        </w:rPr>
        <w:t>dat de aanvraag is toegekend, dat de zaak is ingetrokken door de aanvrager of dat de zaak</w:t>
      </w:r>
      <w:r w:rsidR="006C2F0E">
        <w:rPr>
          <w:rFonts w:eastAsia="Batang"/>
        </w:rPr>
        <w:t xml:space="preserve"> </w:t>
      </w:r>
      <w:r>
        <w:rPr>
          <w:rFonts w:eastAsia="Batang"/>
        </w:rPr>
        <w:t xml:space="preserve">niet ontvankelijk is verklaard. </w:t>
      </w:r>
      <w:r w:rsidR="006D21FA">
        <w:rPr>
          <w:rFonts w:eastAsia="Batang"/>
        </w:rPr>
        <w:t xml:space="preserve">Een zaakresultaat is veelal bepalend voor het ‘archiefregime’ van het zaakdossier: hoe lang te bewaren? Ook dit zijn kenmerken van ZAAK. De daadwerkelijke waarde wordt ontleend aan de specificatie van het desbetreffende zaaktype conform het ImZTC2 cq. in een zaaktypecatalogus. In uitzonderingsgevallen kan een specifiek informatieobject in een zaakdossier een ander archiefregime krijgen, op basis van de specificaties van het zaaktype.   </w:t>
      </w:r>
    </w:p>
    <w:p w14:paraId="607FF74C" w14:textId="77777777" w:rsidR="00084FD6" w:rsidRDefault="00084FD6" w:rsidP="00084FD6">
      <w:pPr>
        <w:rPr>
          <w:rFonts w:eastAsia="Batang"/>
        </w:rPr>
      </w:pPr>
      <w:r>
        <w:rPr>
          <w:rFonts w:eastAsia="Batang"/>
        </w:rPr>
        <w:t>Een zaak leidt in veel gevallen tot één of meer BESLUITen. Kenmerken van groepen vergelijkbare BESLUITen  leggen we vast met het BESLUITTYPE</w:t>
      </w:r>
      <w:r w:rsidR="006D21FA">
        <w:rPr>
          <w:rFonts w:eastAsia="Batang"/>
        </w:rPr>
        <w:t xml:space="preserve"> conform het ImZTC2</w:t>
      </w:r>
      <w:r>
        <w:rPr>
          <w:rFonts w:eastAsia="Batang"/>
        </w:rPr>
        <w:t xml:space="preserve">. Een besluit wordt veelal schriftelijk vastgelegd maar dit is niet noodzakelijk. Vandaar de optionele relatie naar </w:t>
      </w:r>
      <w:r w:rsidR="006D21FA">
        <w:rPr>
          <w:rFonts w:eastAsia="Batang"/>
        </w:rPr>
        <w:t>INFORMATIEOBJECT</w:t>
      </w:r>
      <w:r>
        <w:rPr>
          <w:rFonts w:eastAsia="Batang"/>
        </w:rPr>
        <w:t xml:space="preserve">. </w:t>
      </w:r>
    </w:p>
    <w:p w14:paraId="283EFE72" w14:textId="77777777" w:rsidR="00084FD6" w:rsidRDefault="00084FD6" w:rsidP="00084FD6">
      <w:pPr>
        <w:rPr>
          <w:rFonts w:eastAsia="Batang"/>
        </w:rPr>
      </w:pPr>
      <w:r>
        <w:rPr>
          <w:rFonts w:eastAsia="Batang"/>
        </w:rPr>
        <w:t xml:space="preserve">Meerdere </w:t>
      </w:r>
      <w:r w:rsidR="006D21FA">
        <w:rPr>
          <w:rFonts w:eastAsia="Batang"/>
        </w:rPr>
        <w:t>informatieobject</w:t>
      </w:r>
      <w:r>
        <w:rPr>
          <w:rFonts w:eastAsia="Batang"/>
        </w:rPr>
        <w:t xml:space="preserve">en </w:t>
      </w:r>
      <w:r w:rsidR="00082E0D">
        <w:rPr>
          <w:rFonts w:eastAsia="Batang"/>
        </w:rPr>
        <w:t xml:space="preserve">(‘documenten’) </w:t>
      </w:r>
      <w:r>
        <w:rPr>
          <w:rFonts w:eastAsia="Batang"/>
        </w:rPr>
        <w:t xml:space="preserve">kunnen gedurende de behandeling relevant zijn voor een zaak. Omgekeerd kan een </w:t>
      </w:r>
      <w:r w:rsidR="006D21FA">
        <w:rPr>
          <w:rFonts w:eastAsia="Batang"/>
        </w:rPr>
        <w:t>informatieobject</w:t>
      </w:r>
      <w:r>
        <w:rPr>
          <w:rFonts w:eastAsia="Batang"/>
        </w:rPr>
        <w:t xml:space="preserve"> relevant zijn voor meerdere zaken. De relatie tussen ZAAK en </w:t>
      </w:r>
      <w:r w:rsidR="006D21FA">
        <w:rPr>
          <w:rFonts w:eastAsia="Batang"/>
        </w:rPr>
        <w:t xml:space="preserve">INFORMATIEOBJECT </w:t>
      </w:r>
      <w:r>
        <w:rPr>
          <w:rFonts w:eastAsia="Batang"/>
        </w:rPr>
        <w:t>modelleren we dan ook via ZAAK</w:t>
      </w:r>
      <w:r w:rsidR="006D21FA">
        <w:rPr>
          <w:rFonts w:eastAsia="Batang"/>
        </w:rPr>
        <w:t>-INFORMATIEOBJECT</w:t>
      </w:r>
      <w:r>
        <w:rPr>
          <w:rFonts w:eastAsia="Batang"/>
        </w:rPr>
        <w:t xml:space="preserve">. </w:t>
      </w:r>
    </w:p>
    <w:p w14:paraId="13B41B1B" w14:textId="77777777" w:rsidR="00082E0D" w:rsidRDefault="00082E0D" w:rsidP="00084FD6">
      <w:pPr>
        <w:rPr>
          <w:rFonts w:eastAsia="Batang"/>
        </w:rPr>
      </w:pPr>
      <w:r>
        <w:rPr>
          <w:rFonts w:eastAsia="Batang"/>
        </w:rPr>
        <w:t>De ontvanger of geadresseerde van een informatieobject hebben we opgenomen in het model door middel van de relatie VERZENDING tussen INFORMATIEOBJECT en BETROKKENE.</w:t>
      </w:r>
    </w:p>
    <w:p w14:paraId="7F809D6B" w14:textId="77777777" w:rsidR="00084FD6" w:rsidRDefault="00084FD6" w:rsidP="00084FD6">
      <w:pPr>
        <w:rPr>
          <w:rFonts w:eastAsia="Batang"/>
        </w:rPr>
      </w:pPr>
      <w:r>
        <w:rPr>
          <w:rFonts w:eastAsia="Batang"/>
        </w:rPr>
        <w:t xml:space="preserve">In veel gevallen zal een ontvangen of gecreëerd </w:t>
      </w:r>
      <w:r w:rsidR="0072746F">
        <w:rPr>
          <w:rFonts w:eastAsia="Batang"/>
        </w:rPr>
        <w:t>informatieobject</w:t>
      </w:r>
      <w:r>
        <w:rPr>
          <w:rFonts w:eastAsia="Batang"/>
        </w:rPr>
        <w:t xml:space="preserve"> ook daadwerkelijk als één (fysiek) </w:t>
      </w:r>
      <w:r w:rsidR="0072746F">
        <w:rPr>
          <w:rFonts w:eastAsia="Batang"/>
        </w:rPr>
        <w:t>informatieobject</w:t>
      </w:r>
      <w:r>
        <w:rPr>
          <w:rFonts w:eastAsia="Batang"/>
        </w:rPr>
        <w:t xml:space="preserve"> beschouwd worden: het ENKELVOUDIG </w:t>
      </w:r>
      <w:r w:rsidR="0072746F">
        <w:rPr>
          <w:rFonts w:eastAsia="Batang"/>
        </w:rPr>
        <w:t>INFORMATIEOBJECT</w:t>
      </w:r>
      <w:r>
        <w:rPr>
          <w:rFonts w:eastAsia="Batang"/>
        </w:rPr>
        <w:t xml:space="preserve">. Evenwel, een </w:t>
      </w:r>
      <w:r w:rsidR="0072746F">
        <w:rPr>
          <w:rFonts w:eastAsia="Batang"/>
        </w:rPr>
        <w:t>informatieobject</w:t>
      </w:r>
      <w:r>
        <w:rPr>
          <w:rFonts w:eastAsia="Batang"/>
        </w:rPr>
        <w:t xml:space="preserve"> dat door bijvoorbeeld de initiator van een zaak als één </w:t>
      </w:r>
      <w:r w:rsidR="0072746F">
        <w:rPr>
          <w:rFonts w:eastAsia="Batang"/>
        </w:rPr>
        <w:t>informatieobject</w:t>
      </w:r>
      <w:r>
        <w:rPr>
          <w:rFonts w:eastAsia="Batang"/>
        </w:rPr>
        <w:t xml:space="preserve"> wordt beschouwd, kan feitelijk uit meerdere </w:t>
      </w:r>
      <w:r w:rsidR="0072746F">
        <w:rPr>
          <w:rFonts w:eastAsia="Batang"/>
        </w:rPr>
        <w:t>informatieobject</w:t>
      </w:r>
      <w:r>
        <w:rPr>
          <w:rFonts w:eastAsia="Batang"/>
        </w:rPr>
        <w:t xml:space="preserve"> </w:t>
      </w:r>
      <w:r w:rsidR="0072746F">
        <w:rPr>
          <w:rFonts w:eastAsia="Batang"/>
        </w:rPr>
        <w:t xml:space="preserve">(veelal bestanden) </w:t>
      </w:r>
      <w:r>
        <w:rPr>
          <w:rFonts w:eastAsia="Batang"/>
        </w:rPr>
        <w:t xml:space="preserve">bestaan, bijvoorbeeld omdat het formaat (.pdf, .odt. CAD-file e.d.) verschilt of omdat de zaakbehandelende organisatie hoofdrapport en bijlagen ieder apart als ENKELVOUDIG </w:t>
      </w:r>
      <w:r w:rsidR="0072746F">
        <w:rPr>
          <w:rFonts w:eastAsia="Batang"/>
        </w:rPr>
        <w:t>INFORMATIEOBJECT</w:t>
      </w:r>
      <w:r>
        <w:rPr>
          <w:rFonts w:eastAsia="Batang"/>
        </w:rPr>
        <w:t xml:space="preserve"> wil beschouwen. Een dergelijke groep bij elkaar behorende  </w:t>
      </w:r>
      <w:r w:rsidR="0072746F">
        <w:rPr>
          <w:rFonts w:eastAsia="Batang"/>
        </w:rPr>
        <w:t>informatieobject</w:t>
      </w:r>
      <w:r>
        <w:rPr>
          <w:rFonts w:eastAsia="Batang"/>
        </w:rPr>
        <w:t xml:space="preserve">en beschouwen we tevens als een </w:t>
      </w:r>
      <w:r w:rsidR="0072746F">
        <w:rPr>
          <w:rFonts w:eastAsia="Batang"/>
        </w:rPr>
        <w:t>informatieobject</w:t>
      </w:r>
      <w:r>
        <w:rPr>
          <w:rFonts w:eastAsia="Batang"/>
        </w:rPr>
        <w:t xml:space="preserve"> en modelleren we als SAMENGESTELD </w:t>
      </w:r>
      <w:r w:rsidR="0072746F">
        <w:rPr>
          <w:rFonts w:eastAsia="Batang"/>
        </w:rPr>
        <w:t>INFORMATIEOBJECT</w:t>
      </w:r>
      <w:r>
        <w:rPr>
          <w:rFonts w:eastAsia="Batang"/>
        </w:rPr>
        <w:t xml:space="preserve">. Het objecttype </w:t>
      </w:r>
      <w:r w:rsidR="0072746F">
        <w:rPr>
          <w:rFonts w:eastAsia="Batang"/>
        </w:rPr>
        <w:t>INFORMATIEOBJECT</w:t>
      </w:r>
      <w:r>
        <w:rPr>
          <w:rFonts w:eastAsia="Batang"/>
        </w:rPr>
        <w:t xml:space="preserve"> is aldus telkens of een ENKELVOUDIG </w:t>
      </w:r>
      <w:r w:rsidR="0072746F">
        <w:rPr>
          <w:rFonts w:eastAsia="Batang"/>
        </w:rPr>
        <w:t>INFORMATIEOBJECT</w:t>
      </w:r>
      <w:r>
        <w:rPr>
          <w:rFonts w:eastAsia="Batang"/>
        </w:rPr>
        <w:t xml:space="preserve"> of een SAMENGESTELD </w:t>
      </w:r>
      <w:r w:rsidR="0072746F">
        <w:rPr>
          <w:rFonts w:eastAsia="Batang"/>
        </w:rPr>
        <w:t>INFORMATIEOBJECT</w:t>
      </w:r>
      <w:r>
        <w:rPr>
          <w:rFonts w:eastAsia="Batang"/>
        </w:rPr>
        <w:t xml:space="preserve"> waarbij de laatstgenoemde bestaat uit twee of meer ENKELVOUDIGe </w:t>
      </w:r>
      <w:r w:rsidR="0072746F">
        <w:rPr>
          <w:rFonts w:eastAsia="Batang"/>
        </w:rPr>
        <w:t>INFORMATIEOBJECT</w:t>
      </w:r>
      <w:r>
        <w:rPr>
          <w:rFonts w:eastAsia="Batang"/>
        </w:rPr>
        <w:t>en.</w:t>
      </w:r>
    </w:p>
    <w:p w14:paraId="0423FE12" w14:textId="77777777" w:rsidR="00084FD6" w:rsidRDefault="00084FD6" w:rsidP="00084FD6">
      <w:pPr>
        <w:rPr>
          <w:rFonts w:eastAsia="Batang"/>
        </w:rPr>
      </w:pPr>
      <w:r>
        <w:rPr>
          <w:rFonts w:eastAsia="Batang"/>
        </w:rPr>
        <w:t xml:space="preserve">Kenmerken van groepen vergelijkbare </w:t>
      </w:r>
      <w:r w:rsidR="0072746F">
        <w:rPr>
          <w:rFonts w:eastAsia="Batang"/>
        </w:rPr>
        <w:t>INFORMATIEOBJECT</w:t>
      </w:r>
      <w:r>
        <w:rPr>
          <w:rFonts w:eastAsia="Batang"/>
        </w:rPr>
        <w:t xml:space="preserve">en  leggen we vast met het </w:t>
      </w:r>
      <w:r w:rsidR="0072746F">
        <w:rPr>
          <w:rFonts w:eastAsia="Batang"/>
        </w:rPr>
        <w:t>INFORMATIEOBJECT</w:t>
      </w:r>
      <w:r>
        <w:rPr>
          <w:rFonts w:eastAsia="Batang"/>
        </w:rPr>
        <w:t>TYPE</w:t>
      </w:r>
      <w:r w:rsidR="0072746F">
        <w:rPr>
          <w:rFonts w:eastAsia="Batang"/>
        </w:rPr>
        <w:t xml:space="preserve"> conform het ImZTC2</w:t>
      </w:r>
      <w:r>
        <w:rPr>
          <w:rFonts w:eastAsia="Batang"/>
        </w:rPr>
        <w:t xml:space="preserve">. </w:t>
      </w:r>
    </w:p>
    <w:p w14:paraId="73D6B71A" w14:textId="77777777" w:rsidR="00CB25BE" w:rsidRDefault="00CB25BE" w:rsidP="00CB25BE">
      <w:pPr>
        <w:rPr>
          <w:lang w:eastAsia="en-US"/>
        </w:rPr>
      </w:pPr>
    </w:p>
    <w:p w14:paraId="0F3B53FD" w14:textId="77777777" w:rsidR="00847C61" w:rsidRDefault="00847C61" w:rsidP="004F75A6"/>
    <w:p w14:paraId="7211C7FB" w14:textId="77777777" w:rsidR="004C5D34" w:rsidRDefault="004C5D34" w:rsidP="004F75A6">
      <w:pPr>
        <w:sectPr w:rsidR="004C5D34" w:rsidSect="005B07DD">
          <w:type w:val="continuous"/>
          <w:pgSz w:w="11900" w:h="16840" w:code="9"/>
          <w:pgMar w:top="1985" w:right="1418" w:bottom="1077" w:left="1418" w:header="709" w:footer="709" w:gutter="0"/>
          <w:cols w:space="708"/>
        </w:sectPr>
      </w:pPr>
    </w:p>
    <w:p w14:paraId="25D5B082" w14:textId="57A9BEAE" w:rsidR="00847C61" w:rsidRDefault="004C5D34" w:rsidP="004F75A6">
      <w:pPr>
        <w:contextualSpacing w:val="0"/>
      </w:pPr>
      <w:r>
        <w:rPr>
          <w:noProof/>
        </w:rPr>
        <w:lastRenderedPageBreak/>
        <w:drawing>
          <wp:anchor distT="0" distB="0" distL="114300" distR="114300" simplePos="0" relativeHeight="251657216" behindDoc="0" locked="0" layoutInCell="1" allowOverlap="1" wp14:anchorId="7F27EC49" wp14:editId="14C4707A">
            <wp:simplePos x="0" y="0"/>
            <wp:positionH relativeFrom="column">
              <wp:posOffset>-255412</wp:posOffset>
            </wp:positionH>
            <wp:positionV relativeFrom="paragraph">
              <wp:posOffset>-674834</wp:posOffset>
            </wp:positionV>
            <wp:extent cx="9752747" cy="6685562"/>
            <wp:effectExtent l="19050" t="0" r="853" b="0"/>
            <wp:wrapNone/>
            <wp:docPr id="3" name="Afbeelding 2" descr="Catalogus RGBZ op hoofdlijnen 2014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s RGBZ op hoofdlijnen 20141119.jpg"/>
                    <pic:cNvPicPr/>
                  </pic:nvPicPr>
                  <pic:blipFill>
                    <a:blip r:embed="rId15"/>
                    <a:stretch>
                      <a:fillRect/>
                    </a:stretch>
                  </pic:blipFill>
                  <pic:spPr>
                    <a:xfrm>
                      <a:off x="0" y="0"/>
                      <a:ext cx="9752749" cy="6685563"/>
                    </a:xfrm>
                    <a:prstGeom prst="rect">
                      <a:avLst/>
                    </a:prstGeom>
                  </pic:spPr>
                </pic:pic>
              </a:graphicData>
            </a:graphic>
          </wp:anchor>
        </w:drawing>
      </w:r>
      <w:r>
        <w:br w:type="page"/>
      </w:r>
    </w:p>
    <w:p w14:paraId="11E13303" w14:textId="77777777" w:rsidR="004C5D34" w:rsidRDefault="004C5D34" w:rsidP="004F75A6">
      <w:pPr>
        <w:sectPr w:rsidR="004C5D34" w:rsidSect="004C5D34">
          <w:pgSz w:w="16840" w:h="11900" w:orient="landscape" w:code="9"/>
          <w:pgMar w:top="1418" w:right="1985" w:bottom="1418" w:left="1077" w:header="709" w:footer="709" w:gutter="0"/>
          <w:cols w:space="708"/>
          <w:docGrid w:linePitch="245"/>
        </w:sectPr>
      </w:pPr>
    </w:p>
    <w:p w14:paraId="076EAE05" w14:textId="77777777" w:rsidR="00847C61" w:rsidRPr="001C1C41" w:rsidRDefault="00847C61" w:rsidP="00847C61">
      <w:pPr>
        <w:pStyle w:val="Kop1"/>
      </w:pPr>
      <w:bookmarkStart w:id="15" w:name="_Toc493810480"/>
      <w:r>
        <w:lastRenderedPageBreak/>
        <w:t>Objecttypen</w:t>
      </w:r>
      <w:bookmarkEnd w:id="15"/>
    </w:p>
    <w:p w14:paraId="3C16A492" w14:textId="77777777" w:rsidR="00847C61" w:rsidRPr="00A71311" w:rsidRDefault="00847C61" w:rsidP="00847C61">
      <w:pPr>
        <w:rPr>
          <w:rFonts w:eastAsia="Batang"/>
          <w:noProof/>
        </w:rPr>
      </w:pPr>
      <w:r w:rsidRPr="005B0BF0">
        <w:rPr>
          <w:rFonts w:eastAsia="Batang"/>
          <w:noProof/>
        </w:rPr>
        <w:t>In dit hoofdstuk specificeren we de onderscheiden objecttypen naar de volgende aspecten.</w:t>
      </w:r>
    </w:p>
    <w:p w14:paraId="4BB45C11" w14:textId="77777777" w:rsidR="00847C61" w:rsidRDefault="00847C61" w:rsidP="00847C61">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47C61" w:rsidRPr="005B0BF0" w14:paraId="023CB1B0" w14:textId="77777777" w:rsidTr="00847C61">
        <w:trPr>
          <w:cantSplit/>
        </w:trPr>
        <w:tc>
          <w:tcPr>
            <w:tcW w:w="2519" w:type="dxa"/>
            <w:shd w:val="clear" w:color="auto" w:fill="auto"/>
          </w:tcPr>
          <w:p w14:paraId="613CC8A6" w14:textId="77777777" w:rsidR="00847C61" w:rsidRPr="00A71311" w:rsidRDefault="00847C61" w:rsidP="00847C61">
            <w:pPr>
              <w:snapToGrid w:val="0"/>
              <w:rPr>
                <w:rFonts w:eastAsia="Batang"/>
                <w:b/>
                <w:noProof/>
              </w:rPr>
            </w:pPr>
            <w:r w:rsidRPr="00A71311">
              <w:rPr>
                <w:rFonts w:eastAsia="Batang"/>
                <w:b/>
                <w:noProof/>
              </w:rPr>
              <w:t xml:space="preserve">Naam </w:t>
            </w:r>
          </w:p>
        </w:tc>
        <w:tc>
          <w:tcPr>
            <w:tcW w:w="6949" w:type="dxa"/>
            <w:shd w:val="clear" w:color="auto" w:fill="auto"/>
          </w:tcPr>
          <w:p w14:paraId="73EA654A" w14:textId="77777777" w:rsidR="00847C61" w:rsidRPr="005B0BF0" w:rsidRDefault="00847C61" w:rsidP="00847C61">
            <w:pPr>
              <w:snapToGrid w:val="0"/>
              <w:rPr>
                <w:rFonts w:eastAsia="Batang"/>
                <w:noProof/>
              </w:rPr>
            </w:pPr>
            <w:r w:rsidRPr="005B0BF0">
              <w:rPr>
                <w:rFonts w:eastAsia="Batang"/>
                <w:noProof/>
              </w:rPr>
              <w:t>De naam van het objecttype.</w:t>
            </w:r>
          </w:p>
        </w:tc>
      </w:tr>
      <w:tr w:rsidR="00847C61" w:rsidRPr="005B0BF0" w14:paraId="75AEBE7A" w14:textId="77777777" w:rsidTr="00847C61">
        <w:trPr>
          <w:cantSplit/>
        </w:trPr>
        <w:tc>
          <w:tcPr>
            <w:tcW w:w="2519" w:type="dxa"/>
            <w:shd w:val="clear" w:color="auto" w:fill="auto"/>
          </w:tcPr>
          <w:p w14:paraId="6D794C54" w14:textId="77777777" w:rsidR="00847C61" w:rsidRPr="00A71311" w:rsidRDefault="00847C61" w:rsidP="00847C61">
            <w:pPr>
              <w:snapToGrid w:val="0"/>
              <w:rPr>
                <w:rFonts w:eastAsia="Batang"/>
                <w:b/>
                <w:noProof/>
              </w:rPr>
            </w:pPr>
            <w:r w:rsidRPr="00A71311">
              <w:rPr>
                <w:rFonts w:eastAsia="Batang"/>
                <w:b/>
                <w:noProof/>
              </w:rPr>
              <w:t xml:space="preserve">Mnemonic </w:t>
            </w:r>
          </w:p>
        </w:tc>
        <w:tc>
          <w:tcPr>
            <w:tcW w:w="6949" w:type="dxa"/>
            <w:shd w:val="clear" w:color="auto" w:fill="auto"/>
          </w:tcPr>
          <w:p w14:paraId="617236D7" w14:textId="77777777" w:rsidR="00847C61" w:rsidRPr="005B0BF0" w:rsidRDefault="00847C61" w:rsidP="00847C61">
            <w:pPr>
              <w:snapToGrid w:val="0"/>
              <w:rPr>
                <w:rFonts w:eastAsia="Batang"/>
                <w:noProof/>
              </w:rPr>
            </w:pPr>
            <w:r w:rsidRPr="005B0BF0">
              <w:rPr>
                <w:rFonts w:eastAsia="Batang"/>
                <w:noProof/>
              </w:rPr>
              <w:t>De in StUF-BG gehanteerde afkorting voor de naam van het objecttype. Objecttypen met een mnemonic tussen (haakjes) worden (nog) niet als zelfstandige entiteit in StUF-BG gebruikt.</w:t>
            </w:r>
          </w:p>
        </w:tc>
      </w:tr>
      <w:tr w:rsidR="00847C61" w:rsidRPr="005B0BF0" w14:paraId="785682A9" w14:textId="77777777" w:rsidTr="00847C61">
        <w:trPr>
          <w:cantSplit/>
        </w:trPr>
        <w:tc>
          <w:tcPr>
            <w:tcW w:w="2519" w:type="dxa"/>
            <w:shd w:val="clear" w:color="auto" w:fill="auto"/>
          </w:tcPr>
          <w:p w14:paraId="4BCE4F7F" w14:textId="77777777" w:rsidR="00847C61" w:rsidRPr="00A71311" w:rsidRDefault="00847C61" w:rsidP="00847C61">
            <w:pPr>
              <w:snapToGrid w:val="0"/>
              <w:rPr>
                <w:rFonts w:eastAsia="Batang"/>
                <w:b/>
                <w:noProof/>
              </w:rPr>
            </w:pPr>
            <w:r w:rsidRPr="00A71311">
              <w:rPr>
                <w:rFonts w:eastAsia="Batang"/>
                <w:b/>
                <w:noProof/>
              </w:rPr>
              <w:t xml:space="preserve">Herkomst </w:t>
            </w:r>
          </w:p>
        </w:tc>
        <w:tc>
          <w:tcPr>
            <w:tcW w:w="6949" w:type="dxa"/>
            <w:shd w:val="clear" w:color="auto" w:fill="auto"/>
          </w:tcPr>
          <w:p w14:paraId="44CC9AAC"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p>
        </w:tc>
      </w:tr>
      <w:tr w:rsidR="00847C61" w:rsidRPr="005B0BF0" w14:paraId="1F4D54B7" w14:textId="77777777" w:rsidTr="00847C61">
        <w:trPr>
          <w:cantSplit/>
        </w:trPr>
        <w:tc>
          <w:tcPr>
            <w:tcW w:w="2519" w:type="dxa"/>
            <w:shd w:val="clear" w:color="auto" w:fill="auto"/>
          </w:tcPr>
          <w:p w14:paraId="29DF86DB" w14:textId="77777777" w:rsidR="00847C61" w:rsidRPr="00A71311" w:rsidRDefault="00847C61" w:rsidP="00847C61">
            <w:pPr>
              <w:snapToGrid w:val="0"/>
              <w:rPr>
                <w:rFonts w:eastAsia="Batang"/>
                <w:b/>
                <w:noProof/>
              </w:rPr>
            </w:pPr>
            <w:r w:rsidRPr="00A71311">
              <w:rPr>
                <w:rFonts w:eastAsia="Batang"/>
                <w:b/>
                <w:noProof/>
              </w:rPr>
              <w:t xml:space="preserve">Definitie </w:t>
            </w:r>
          </w:p>
        </w:tc>
        <w:tc>
          <w:tcPr>
            <w:tcW w:w="6949" w:type="dxa"/>
            <w:shd w:val="clear" w:color="auto" w:fill="auto"/>
          </w:tcPr>
          <w:p w14:paraId="7F4543F7" w14:textId="77777777" w:rsidR="00847C61" w:rsidRPr="005B0BF0" w:rsidRDefault="00847C61" w:rsidP="00847C61">
            <w:pPr>
              <w:snapToGrid w:val="0"/>
              <w:rPr>
                <w:rFonts w:eastAsia="Batang"/>
                <w:noProof/>
              </w:rPr>
            </w:pPr>
            <w:r w:rsidRPr="005B0BF0">
              <w:rPr>
                <w:rFonts w:eastAsia="Batang"/>
                <w:noProof/>
              </w:rPr>
              <w:t>De beschrijving van de betekenis van het objecttype.</w:t>
            </w:r>
          </w:p>
        </w:tc>
      </w:tr>
      <w:tr w:rsidR="00847C61" w:rsidRPr="005B0BF0" w14:paraId="76F9B996" w14:textId="77777777" w:rsidTr="00847C61">
        <w:trPr>
          <w:cantSplit/>
        </w:trPr>
        <w:tc>
          <w:tcPr>
            <w:tcW w:w="2519" w:type="dxa"/>
            <w:shd w:val="clear" w:color="auto" w:fill="auto"/>
          </w:tcPr>
          <w:p w14:paraId="74B7BF3A" w14:textId="77777777" w:rsidR="00847C61" w:rsidRPr="00A71311" w:rsidRDefault="00847C61" w:rsidP="00847C61">
            <w:pPr>
              <w:snapToGrid w:val="0"/>
              <w:rPr>
                <w:rFonts w:eastAsia="Batang"/>
                <w:b/>
                <w:noProof/>
              </w:rPr>
            </w:pPr>
            <w:r w:rsidRPr="00A71311">
              <w:rPr>
                <w:rFonts w:eastAsia="Batang"/>
                <w:b/>
                <w:noProof/>
              </w:rPr>
              <w:t xml:space="preserve">Herkomst definitie </w:t>
            </w:r>
          </w:p>
        </w:tc>
        <w:tc>
          <w:tcPr>
            <w:tcW w:w="6949" w:type="dxa"/>
            <w:shd w:val="clear" w:color="auto" w:fill="auto"/>
          </w:tcPr>
          <w:p w14:paraId="4830109A" w14:textId="77777777"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847C61" w:rsidRPr="005B0BF0" w14:paraId="65522CE9" w14:textId="77777777" w:rsidTr="00847C61">
        <w:trPr>
          <w:cantSplit/>
        </w:trPr>
        <w:tc>
          <w:tcPr>
            <w:tcW w:w="2519" w:type="dxa"/>
            <w:shd w:val="clear" w:color="auto" w:fill="auto"/>
          </w:tcPr>
          <w:p w14:paraId="6551A0EF" w14:textId="77777777" w:rsidR="00847C61" w:rsidRPr="00A71311" w:rsidRDefault="00847C61" w:rsidP="00847C61">
            <w:pPr>
              <w:snapToGrid w:val="0"/>
              <w:rPr>
                <w:rFonts w:eastAsia="Batang"/>
                <w:b/>
                <w:noProof/>
              </w:rPr>
            </w:pPr>
            <w:r w:rsidRPr="00A71311">
              <w:rPr>
                <w:rFonts w:eastAsia="Batang"/>
                <w:b/>
                <w:noProof/>
              </w:rPr>
              <w:t xml:space="preserve">Datum opname </w:t>
            </w:r>
          </w:p>
        </w:tc>
        <w:tc>
          <w:tcPr>
            <w:tcW w:w="6949" w:type="dxa"/>
            <w:shd w:val="clear" w:color="auto" w:fill="auto"/>
          </w:tcPr>
          <w:p w14:paraId="0797CAF7" w14:textId="77777777" w:rsidR="00847C61" w:rsidRPr="005B0BF0" w:rsidRDefault="00847C61" w:rsidP="00847C61">
            <w:pPr>
              <w:snapToGrid w:val="0"/>
              <w:rPr>
                <w:rFonts w:eastAsia="Batang"/>
                <w:noProof/>
              </w:rPr>
            </w:pPr>
            <w:r w:rsidRPr="005B0BF0">
              <w:rPr>
                <w:rFonts w:eastAsia="Batang"/>
                <w:noProof/>
              </w:rPr>
              <w:t>De datum waarop het objecttype is opgenomen in</w:t>
            </w:r>
            <w:r>
              <w:rPr>
                <w:rFonts w:eastAsia="Batang"/>
                <w:noProof/>
              </w:rPr>
              <w:t>het informatiemodel</w:t>
            </w:r>
            <w:r w:rsidRPr="005B0BF0">
              <w:rPr>
                <w:rFonts w:eastAsia="Batang"/>
                <w:noProof/>
              </w:rPr>
              <w:t>.</w:t>
            </w:r>
          </w:p>
        </w:tc>
      </w:tr>
      <w:tr w:rsidR="00847C61" w:rsidRPr="005B0BF0" w14:paraId="1A8E86F7" w14:textId="77777777" w:rsidTr="00847C61">
        <w:trPr>
          <w:cantSplit/>
        </w:trPr>
        <w:tc>
          <w:tcPr>
            <w:tcW w:w="2519" w:type="dxa"/>
            <w:shd w:val="clear" w:color="auto" w:fill="auto"/>
          </w:tcPr>
          <w:p w14:paraId="1C91D5EA" w14:textId="77777777" w:rsidR="00847C61" w:rsidRPr="00A71311" w:rsidRDefault="00847C61" w:rsidP="00847C61">
            <w:pPr>
              <w:snapToGrid w:val="0"/>
              <w:rPr>
                <w:rFonts w:eastAsia="Batang"/>
                <w:b/>
                <w:noProof/>
              </w:rPr>
            </w:pPr>
            <w:r w:rsidRPr="00A71311">
              <w:rPr>
                <w:rFonts w:eastAsia="Batang"/>
                <w:b/>
                <w:noProof/>
              </w:rPr>
              <w:t xml:space="preserve">Unieke aanduiding </w:t>
            </w:r>
          </w:p>
        </w:tc>
        <w:tc>
          <w:tcPr>
            <w:tcW w:w="6949" w:type="dxa"/>
            <w:shd w:val="clear" w:color="auto" w:fill="auto"/>
          </w:tcPr>
          <w:p w14:paraId="21C841BC"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wijze waarop objecten (van dit type) uniek worden aangeduid. </w:t>
            </w:r>
          </w:p>
        </w:tc>
      </w:tr>
      <w:tr w:rsidR="00847C61" w:rsidRPr="005B0BF0" w14:paraId="0C2CF70C" w14:textId="77777777" w:rsidTr="00847C61">
        <w:trPr>
          <w:cantSplit/>
        </w:trPr>
        <w:tc>
          <w:tcPr>
            <w:tcW w:w="2519" w:type="dxa"/>
            <w:shd w:val="clear" w:color="auto" w:fill="auto"/>
          </w:tcPr>
          <w:p w14:paraId="68DC7803" w14:textId="77777777" w:rsidR="00847C61" w:rsidRPr="00A71311" w:rsidRDefault="00847C61" w:rsidP="00847C61">
            <w:pPr>
              <w:snapToGrid w:val="0"/>
              <w:rPr>
                <w:rFonts w:eastAsia="Batang"/>
                <w:b/>
                <w:noProof/>
              </w:rPr>
            </w:pPr>
            <w:r w:rsidRPr="00A71311">
              <w:rPr>
                <w:rFonts w:eastAsia="Batang"/>
                <w:b/>
                <w:noProof/>
              </w:rPr>
              <w:t xml:space="preserve">Populatie </w:t>
            </w:r>
          </w:p>
        </w:tc>
        <w:tc>
          <w:tcPr>
            <w:tcW w:w="6949" w:type="dxa"/>
            <w:shd w:val="clear" w:color="auto" w:fill="auto"/>
          </w:tcPr>
          <w:p w14:paraId="6CF4F376" w14:textId="77777777" w:rsidR="00847C61" w:rsidRPr="005B0BF0" w:rsidRDefault="00847C61" w:rsidP="00847C61">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847C61" w:rsidRPr="005B0BF0" w14:paraId="07022C97" w14:textId="77777777" w:rsidTr="00847C61">
        <w:trPr>
          <w:cantSplit/>
        </w:trPr>
        <w:tc>
          <w:tcPr>
            <w:tcW w:w="2519" w:type="dxa"/>
            <w:shd w:val="clear" w:color="auto" w:fill="auto"/>
          </w:tcPr>
          <w:p w14:paraId="340E4088" w14:textId="77777777" w:rsidR="00847C61" w:rsidRPr="00A71311" w:rsidRDefault="00847C61" w:rsidP="00847C61">
            <w:pPr>
              <w:snapToGrid w:val="0"/>
              <w:rPr>
                <w:rFonts w:eastAsia="Batang"/>
                <w:b/>
                <w:noProof/>
              </w:rPr>
            </w:pPr>
            <w:r w:rsidRPr="00A71311">
              <w:rPr>
                <w:rFonts w:eastAsia="Batang"/>
                <w:b/>
                <w:noProof/>
              </w:rPr>
              <w:t xml:space="preserve">Kwaliteitsbegrip </w:t>
            </w:r>
          </w:p>
        </w:tc>
        <w:tc>
          <w:tcPr>
            <w:tcW w:w="6949" w:type="dxa"/>
            <w:shd w:val="clear" w:color="auto" w:fill="auto"/>
          </w:tcPr>
          <w:p w14:paraId="21CE6B96" w14:textId="77777777"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847C61" w:rsidRPr="005B0BF0" w14:paraId="745E92C0" w14:textId="77777777" w:rsidTr="00847C61">
        <w:tc>
          <w:tcPr>
            <w:tcW w:w="2519" w:type="dxa"/>
            <w:shd w:val="clear" w:color="auto" w:fill="auto"/>
          </w:tcPr>
          <w:p w14:paraId="79756130" w14:textId="77777777" w:rsidR="00847C61" w:rsidRPr="00A71311" w:rsidRDefault="00847C61" w:rsidP="00847C61">
            <w:pPr>
              <w:snapToGrid w:val="0"/>
              <w:rPr>
                <w:rFonts w:eastAsia="Batang"/>
                <w:b/>
                <w:noProof/>
              </w:rPr>
            </w:pPr>
            <w:r w:rsidRPr="00A71311">
              <w:rPr>
                <w:rFonts w:eastAsia="Batang"/>
                <w:b/>
                <w:noProof/>
              </w:rPr>
              <w:t xml:space="preserve">Overzicht attributen </w:t>
            </w:r>
          </w:p>
        </w:tc>
        <w:tc>
          <w:tcPr>
            <w:tcW w:w="6949" w:type="dxa"/>
            <w:shd w:val="clear" w:color="auto" w:fill="auto"/>
          </w:tcPr>
          <w:p w14:paraId="271E6174" w14:textId="77777777" w:rsidR="00847C61" w:rsidRPr="005B0BF0" w:rsidRDefault="00847C61" w:rsidP="00847C61">
            <w:pPr>
              <w:tabs>
                <w:tab w:val="left" w:pos="947"/>
                <w:tab w:val="left" w:pos="3927"/>
              </w:tabs>
              <w:rPr>
                <w:rFonts w:eastAsia="Batang"/>
                <w:noProof/>
              </w:rPr>
            </w:pPr>
            <w:r w:rsidRPr="005B0BF0">
              <w:rPr>
                <w:rFonts w:eastAsia="Batang"/>
                <w:noProof/>
              </w:rPr>
              <w:t>Hier worden de attribuutsoorten gespecificeerd die behoren tot het desbetreffende objecttype. Attribuutsoorten kunnen deel uit maken van een zgn. attribuutgroep. De tot een dergelijke groep behorende attribuutsoorten zijn inspringend vermeld.</w:t>
            </w:r>
          </w:p>
          <w:p w14:paraId="538D7216" w14:textId="77777777" w:rsidR="00847C61" w:rsidRPr="005B0BF0" w:rsidRDefault="00847C61" w:rsidP="00EC05C9">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rsidR="00EC05C9">
              <w:t>Zie voor de betekenis van deze aspecten deel II.</w:t>
            </w:r>
          </w:p>
        </w:tc>
      </w:tr>
      <w:tr w:rsidR="00847C61" w:rsidRPr="005B0BF0" w14:paraId="5B7474A4" w14:textId="77777777" w:rsidTr="00847C61">
        <w:trPr>
          <w:cantSplit/>
        </w:trPr>
        <w:tc>
          <w:tcPr>
            <w:tcW w:w="2519" w:type="dxa"/>
            <w:shd w:val="clear" w:color="auto" w:fill="auto"/>
          </w:tcPr>
          <w:p w14:paraId="6B30CB01" w14:textId="77777777" w:rsidR="00847C61" w:rsidRPr="00A71311" w:rsidRDefault="00847C61" w:rsidP="00847C61">
            <w:pPr>
              <w:snapToGrid w:val="0"/>
              <w:rPr>
                <w:rFonts w:eastAsia="Batang"/>
                <w:b/>
                <w:noProof/>
              </w:rPr>
            </w:pPr>
            <w:r w:rsidRPr="00A71311">
              <w:rPr>
                <w:rFonts w:eastAsia="Batang"/>
                <w:b/>
                <w:noProof/>
              </w:rPr>
              <w:t>Overzicht relaties</w:t>
            </w:r>
          </w:p>
        </w:tc>
        <w:tc>
          <w:tcPr>
            <w:tcW w:w="6949" w:type="dxa"/>
            <w:shd w:val="clear" w:color="auto" w:fill="auto"/>
          </w:tcPr>
          <w:p w14:paraId="49E8DDEC" w14:textId="77777777" w:rsidR="00847C61" w:rsidRPr="005B0BF0" w:rsidRDefault="00847C61" w:rsidP="00847C61">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05968A9E" w14:textId="77777777" w:rsidR="00847C61" w:rsidRPr="005B0BF0" w:rsidRDefault="00847C61" w:rsidP="00847C61">
            <w:pPr>
              <w:rPr>
                <w:rFonts w:eastAsia="Batang"/>
                <w:noProof/>
              </w:rPr>
            </w:pPr>
            <w:r w:rsidRPr="005B0BF0">
              <w:rPr>
                <w:rFonts w:eastAsia="Batang"/>
                <w:noProof/>
              </w:rPr>
              <w:t>Van elke relatiesoort wordt de relatienaam met kardinaliteiten en de definitie</w:t>
            </w:r>
          </w:p>
          <w:p w14:paraId="7B5087BE" w14:textId="77777777" w:rsidR="00847C61" w:rsidRPr="005B0BF0" w:rsidRDefault="00847C61" w:rsidP="00847C61">
            <w:pPr>
              <w:rPr>
                <w:rFonts w:eastAsia="Batang"/>
                <w:noProof/>
              </w:rPr>
            </w:pPr>
            <w:r w:rsidRPr="005B0BF0">
              <w:rPr>
                <w:rFonts w:eastAsia="Batang"/>
                <w:noProof/>
              </w:rPr>
              <w:t xml:space="preserve">getoond. </w:t>
            </w:r>
            <w:r w:rsidR="00EC05C9">
              <w:t>Zie voor de betekenis van deze aspecten deel II.</w:t>
            </w:r>
          </w:p>
        </w:tc>
      </w:tr>
      <w:tr w:rsidR="00847C61" w:rsidRPr="005B0BF0" w14:paraId="1AD46073" w14:textId="77777777" w:rsidTr="00847C61">
        <w:trPr>
          <w:cantSplit/>
        </w:trPr>
        <w:tc>
          <w:tcPr>
            <w:tcW w:w="2519" w:type="dxa"/>
            <w:shd w:val="clear" w:color="auto" w:fill="auto"/>
          </w:tcPr>
          <w:p w14:paraId="1DAB91B8" w14:textId="77777777" w:rsidR="00847C61" w:rsidRPr="00A71311" w:rsidRDefault="00847C61" w:rsidP="00847C61">
            <w:pPr>
              <w:snapToGrid w:val="0"/>
              <w:rPr>
                <w:rFonts w:eastAsia="Batang"/>
                <w:b/>
                <w:noProof/>
              </w:rPr>
            </w:pPr>
            <w:r w:rsidRPr="00A71311">
              <w:rPr>
                <w:rFonts w:eastAsia="Batang"/>
                <w:b/>
                <w:noProof/>
              </w:rPr>
              <w:t>Toelichting objecttype</w:t>
            </w:r>
          </w:p>
        </w:tc>
        <w:tc>
          <w:tcPr>
            <w:tcW w:w="6949" w:type="dxa"/>
            <w:shd w:val="clear" w:color="auto" w:fill="auto"/>
          </w:tcPr>
          <w:p w14:paraId="5A020706" w14:textId="77777777" w:rsidR="00847C61" w:rsidRPr="005B0BF0" w:rsidRDefault="00847C61" w:rsidP="00847C61">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6084EB80" w14:textId="77777777" w:rsidR="00847C61" w:rsidRDefault="00847C61" w:rsidP="00847C61">
      <w:pPr>
        <w:rPr>
          <w:lang w:eastAsia="en-US"/>
        </w:rPr>
      </w:pPr>
    </w:p>
    <w:p w14:paraId="664B7187" w14:textId="77777777" w:rsidR="00847C61" w:rsidRDefault="00847C61" w:rsidP="00847C61"/>
    <w:bookmarkStart w:id="16" w:name="BKM_4CA5EEE9_1823_4c5d_9E05_1F42C539AEDC"/>
    <w:bookmarkStart w:id="17" w:name="BKM_A65332C6_C906_42d0_9E05_FFD1FA787FD8"/>
    <w:bookmarkStart w:id="18" w:name="BKM_3245FF47_144F_40bb_9403_A81D53D7171F"/>
    <w:bookmarkEnd w:id="16"/>
    <w:bookmarkEnd w:id="17"/>
    <w:p w14:paraId="774F34B0" w14:textId="77777777" w:rsidR="00847C61" w:rsidRPr="0066451F" w:rsidRDefault="00DE73DB" w:rsidP="00847C61">
      <w:pPr>
        <w:pStyle w:val="Kop2"/>
        <w:rPr>
          <w:sz w:val="20"/>
          <w:szCs w:val="18"/>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9" w:name="_Toc404268815"/>
      <w:bookmarkStart w:id="20" w:name="_Toc493810481"/>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BESLUIT</w:t>
      </w:r>
      <w:bookmarkEnd w:id="19"/>
      <w:bookmarkEnd w:id="20"/>
      <w:r w:rsidR="003B6B78">
        <w:fldChar w:fldCharType="end"/>
      </w:r>
      <w:r w:rsidR="00847C61">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3E4CF7C8" w14:textId="77777777" w:rsidTr="00847C61">
        <w:trPr>
          <w:trHeight w:val="271"/>
        </w:trPr>
        <w:tc>
          <w:tcPr>
            <w:tcW w:w="2340" w:type="dxa"/>
            <w:gridSpan w:val="2"/>
            <w:tcBorders>
              <w:top w:val="nil"/>
              <w:left w:val="nil"/>
              <w:bottom w:val="nil"/>
              <w:right w:val="nil"/>
            </w:tcBorders>
          </w:tcPr>
          <w:p w14:paraId="34A52C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3FA1D3F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p>
        </w:tc>
      </w:tr>
      <w:tr w:rsidR="00847C61" w:rsidRPr="00751C18" w14:paraId="04783575" w14:textId="77777777" w:rsidTr="00847C61">
        <w:trPr>
          <w:trHeight w:hRule="exact" w:val="128"/>
        </w:trPr>
        <w:tc>
          <w:tcPr>
            <w:tcW w:w="2340" w:type="dxa"/>
            <w:gridSpan w:val="2"/>
            <w:tcBorders>
              <w:top w:val="nil"/>
              <w:left w:val="nil"/>
              <w:bottom w:val="nil"/>
              <w:right w:val="nil"/>
            </w:tcBorders>
          </w:tcPr>
          <w:p w14:paraId="29CA79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AC34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A73848" w14:textId="77777777" w:rsidTr="00847C61">
        <w:tc>
          <w:tcPr>
            <w:tcW w:w="2340" w:type="dxa"/>
            <w:gridSpan w:val="2"/>
            <w:tcBorders>
              <w:top w:val="nil"/>
              <w:left w:val="nil"/>
              <w:bottom w:val="nil"/>
              <w:right w:val="nil"/>
            </w:tcBorders>
          </w:tcPr>
          <w:p w14:paraId="12A7818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F21D2F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BSL</w:t>
            </w:r>
            <w:r w:rsidRPr="00751C18">
              <w:rPr>
                <w:rFonts w:ascii="Arial" w:hAnsi="Arial" w:cs="Arial"/>
                <w:szCs w:val="20"/>
                <w:lang w:val="en-AU" w:eastAsia="en-US"/>
              </w:rPr>
              <w:fldChar w:fldCharType="end"/>
            </w:r>
          </w:p>
        </w:tc>
      </w:tr>
      <w:tr w:rsidR="00847C61" w:rsidRPr="00751C18" w14:paraId="102AEEAC" w14:textId="77777777" w:rsidTr="00847C61">
        <w:trPr>
          <w:trHeight w:hRule="exact" w:val="128"/>
        </w:trPr>
        <w:tc>
          <w:tcPr>
            <w:tcW w:w="2340" w:type="dxa"/>
            <w:gridSpan w:val="2"/>
            <w:tcBorders>
              <w:top w:val="nil"/>
              <w:left w:val="nil"/>
              <w:bottom w:val="nil"/>
              <w:right w:val="nil"/>
            </w:tcBorders>
          </w:tcPr>
          <w:p w14:paraId="1D26E0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8DA6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8051D7" w14:textId="77777777" w:rsidTr="00847C61">
        <w:tc>
          <w:tcPr>
            <w:tcW w:w="2340" w:type="dxa"/>
            <w:gridSpan w:val="2"/>
            <w:tcBorders>
              <w:top w:val="nil"/>
              <w:left w:val="nil"/>
              <w:bottom w:val="nil"/>
              <w:right w:val="nil"/>
            </w:tcBorders>
          </w:tcPr>
          <w:p w14:paraId="5A12F6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247DF7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79DEB7E2" w14:textId="77777777" w:rsidTr="00847C61">
        <w:trPr>
          <w:trHeight w:hRule="exact" w:val="128"/>
        </w:trPr>
        <w:tc>
          <w:tcPr>
            <w:tcW w:w="2340" w:type="dxa"/>
            <w:gridSpan w:val="2"/>
            <w:tcBorders>
              <w:top w:val="nil"/>
              <w:left w:val="nil"/>
              <w:bottom w:val="nil"/>
              <w:right w:val="nil"/>
            </w:tcBorders>
          </w:tcPr>
          <w:p w14:paraId="48D06C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EDCDB8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FC58E2" w14:textId="77777777" w:rsidTr="00847C61">
        <w:trPr>
          <w:trHeight w:val="230"/>
        </w:trPr>
        <w:tc>
          <w:tcPr>
            <w:tcW w:w="2340" w:type="dxa"/>
            <w:gridSpan w:val="2"/>
            <w:tcBorders>
              <w:top w:val="nil"/>
              <w:left w:val="nil"/>
              <w:bottom w:val="nil"/>
              <w:right w:val="nil"/>
            </w:tcBorders>
          </w:tcPr>
          <w:p w14:paraId="704164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17B543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na overweging of beraadslaging vastgestelde beslissing voor een individueel of concreet geval.</w:t>
            </w:r>
          </w:p>
        </w:tc>
      </w:tr>
      <w:tr w:rsidR="00847C61" w:rsidRPr="00751C18" w14:paraId="2D80BFF1" w14:textId="77777777" w:rsidTr="00847C61">
        <w:trPr>
          <w:trHeight w:hRule="exact" w:val="68"/>
        </w:trPr>
        <w:tc>
          <w:tcPr>
            <w:tcW w:w="2340" w:type="dxa"/>
            <w:gridSpan w:val="2"/>
            <w:tcBorders>
              <w:top w:val="nil"/>
              <w:left w:val="nil"/>
              <w:bottom w:val="nil"/>
              <w:right w:val="nil"/>
            </w:tcBorders>
          </w:tcPr>
          <w:p w14:paraId="2EEA91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EBD6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47505A4" w14:textId="77777777" w:rsidTr="00847C61">
        <w:trPr>
          <w:trHeight w:val="271"/>
        </w:trPr>
        <w:tc>
          <w:tcPr>
            <w:tcW w:w="2340" w:type="dxa"/>
            <w:gridSpan w:val="2"/>
            <w:tcBorders>
              <w:top w:val="nil"/>
              <w:left w:val="nil"/>
              <w:bottom w:val="nil"/>
              <w:right w:val="nil"/>
            </w:tcBorders>
          </w:tcPr>
          <w:p w14:paraId="3F5052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07668E7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de BESCHIKKING in het GFO Zaken</w:t>
            </w:r>
          </w:p>
        </w:tc>
      </w:tr>
      <w:tr w:rsidR="00847C61" w:rsidRPr="00751C18" w14:paraId="245BCE10" w14:textId="77777777" w:rsidTr="00847C61">
        <w:trPr>
          <w:trHeight w:hRule="exact" w:val="128"/>
        </w:trPr>
        <w:tc>
          <w:tcPr>
            <w:tcW w:w="2340" w:type="dxa"/>
            <w:gridSpan w:val="2"/>
            <w:tcBorders>
              <w:top w:val="nil"/>
              <w:left w:val="nil"/>
              <w:bottom w:val="nil"/>
              <w:right w:val="nil"/>
            </w:tcBorders>
          </w:tcPr>
          <w:p w14:paraId="18660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6E1D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F773F5" w14:textId="77777777" w:rsidTr="00847C61">
        <w:tc>
          <w:tcPr>
            <w:tcW w:w="2340" w:type="dxa"/>
            <w:gridSpan w:val="2"/>
            <w:tcBorders>
              <w:top w:val="nil"/>
              <w:left w:val="nil"/>
              <w:bottom w:val="nil"/>
              <w:right w:val="nil"/>
            </w:tcBorders>
          </w:tcPr>
          <w:p w14:paraId="70FD0A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690CC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27C53C03" w14:textId="77777777" w:rsidTr="00847C61">
        <w:trPr>
          <w:trHeight w:hRule="exact" w:val="128"/>
        </w:trPr>
        <w:tc>
          <w:tcPr>
            <w:tcW w:w="2340" w:type="dxa"/>
            <w:gridSpan w:val="2"/>
            <w:tcBorders>
              <w:top w:val="nil"/>
              <w:left w:val="nil"/>
              <w:bottom w:val="nil"/>
              <w:right w:val="nil"/>
            </w:tcBorders>
          </w:tcPr>
          <w:p w14:paraId="0F28624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B4E595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FCFEAB4" w14:textId="77777777" w:rsidTr="00847C61">
        <w:tc>
          <w:tcPr>
            <w:tcW w:w="2340" w:type="dxa"/>
            <w:gridSpan w:val="2"/>
            <w:tcBorders>
              <w:top w:val="nil"/>
              <w:left w:val="nil"/>
              <w:bottom w:val="nil"/>
              <w:right w:val="nil"/>
            </w:tcBorders>
          </w:tcPr>
          <w:p w14:paraId="549C12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02897EBE" w14:textId="249B20E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Besluitidentificatie</w:t>
            </w:r>
            <w:ins w:id="21" w:author="Arjan Kloosterboer" w:date="2017-03-10T23:05:00Z">
              <w:r w:rsidR="00E762F9">
                <w:rPr>
                  <w:rFonts w:ascii="Calibri" w:hAnsi="Calibri" w:cs="Calibri"/>
                  <w:color w:val="0F0F0F"/>
                  <w:sz w:val="22"/>
                  <w:szCs w:val="22"/>
                  <w:lang w:eastAsia="en-US"/>
                </w:rPr>
                <w:t xml:space="preserve"> i.c.m. Verantwoordelijke organisatie</w:t>
              </w:r>
            </w:ins>
          </w:p>
        </w:tc>
      </w:tr>
      <w:tr w:rsidR="00847C61" w:rsidRPr="00751C18" w14:paraId="06A5BB2F" w14:textId="77777777" w:rsidTr="00847C61">
        <w:trPr>
          <w:trHeight w:hRule="exact" w:val="128"/>
        </w:trPr>
        <w:tc>
          <w:tcPr>
            <w:tcW w:w="2340" w:type="dxa"/>
            <w:gridSpan w:val="2"/>
            <w:tcBorders>
              <w:top w:val="nil"/>
              <w:left w:val="nil"/>
              <w:bottom w:val="nil"/>
              <w:right w:val="nil"/>
            </w:tcBorders>
          </w:tcPr>
          <w:p w14:paraId="166BF7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0785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01BEC456" w14:textId="77777777" w:rsidTr="00847C61">
        <w:tc>
          <w:tcPr>
            <w:tcW w:w="2340" w:type="dxa"/>
            <w:gridSpan w:val="2"/>
            <w:tcBorders>
              <w:top w:val="nil"/>
              <w:left w:val="nil"/>
              <w:bottom w:val="nil"/>
              <w:right w:val="nil"/>
            </w:tcBorders>
          </w:tcPr>
          <w:p w14:paraId="1F0AB1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83AC5A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besluiten die het (tussen)resultaat zijn van zaken waarvoor de zaakbehandelende organisatie(s) het zaakgericht werken heeft ingericht.</w:t>
            </w:r>
          </w:p>
        </w:tc>
      </w:tr>
      <w:tr w:rsidR="00847C61" w:rsidRPr="00751C18" w14:paraId="35FB38F2" w14:textId="77777777" w:rsidTr="00847C61">
        <w:trPr>
          <w:trHeight w:hRule="exact" w:val="128"/>
        </w:trPr>
        <w:tc>
          <w:tcPr>
            <w:tcW w:w="2340" w:type="dxa"/>
            <w:gridSpan w:val="2"/>
            <w:tcBorders>
              <w:top w:val="nil"/>
              <w:left w:val="nil"/>
              <w:bottom w:val="nil"/>
              <w:right w:val="nil"/>
            </w:tcBorders>
          </w:tcPr>
          <w:p w14:paraId="0E7ED1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2AFB6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D8B698E" w14:textId="77777777" w:rsidTr="00847C61">
        <w:trPr>
          <w:trHeight w:hRule="exact" w:val="256"/>
        </w:trPr>
        <w:tc>
          <w:tcPr>
            <w:tcW w:w="2340" w:type="dxa"/>
            <w:gridSpan w:val="2"/>
            <w:tcBorders>
              <w:top w:val="nil"/>
              <w:left w:val="nil"/>
              <w:bottom w:val="nil"/>
              <w:right w:val="nil"/>
            </w:tcBorders>
          </w:tcPr>
          <w:p w14:paraId="01C45A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4E12D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54209C" w14:textId="77777777" w:rsidTr="00847C61">
        <w:trPr>
          <w:trHeight w:hRule="exact" w:val="256"/>
        </w:trPr>
        <w:tc>
          <w:tcPr>
            <w:tcW w:w="2340" w:type="dxa"/>
            <w:gridSpan w:val="2"/>
            <w:tcBorders>
              <w:top w:val="nil"/>
              <w:left w:val="nil"/>
              <w:bottom w:val="nil"/>
              <w:right w:val="nil"/>
            </w:tcBorders>
          </w:tcPr>
          <w:p w14:paraId="585D3E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C3E62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DC58B75" w14:textId="77777777" w:rsidTr="00847C61">
        <w:tc>
          <w:tcPr>
            <w:tcW w:w="2340" w:type="dxa"/>
            <w:gridSpan w:val="2"/>
            <w:tcBorders>
              <w:top w:val="nil"/>
              <w:left w:val="nil"/>
              <w:bottom w:val="nil"/>
              <w:right w:val="nil"/>
            </w:tcBorders>
          </w:tcPr>
          <w:p w14:paraId="4673CF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3DAD9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E3348A3" w14:textId="77777777" w:rsidTr="00847C61">
        <w:tc>
          <w:tcPr>
            <w:tcW w:w="450" w:type="dxa"/>
            <w:tcBorders>
              <w:top w:val="nil"/>
              <w:left w:val="nil"/>
              <w:bottom w:val="nil"/>
              <w:right w:val="nil"/>
            </w:tcBorders>
          </w:tcPr>
          <w:p w14:paraId="7E83E9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2" w:name="BKM_2F23763D_C0BA_435b_97EB_2B9AC83ED259"/>
          </w:p>
        </w:tc>
        <w:tc>
          <w:tcPr>
            <w:tcW w:w="2790" w:type="dxa"/>
            <w:gridSpan w:val="2"/>
            <w:tcBorders>
              <w:top w:val="nil"/>
              <w:left w:val="nil"/>
              <w:bottom w:val="nil"/>
              <w:right w:val="nil"/>
            </w:tcBorders>
          </w:tcPr>
          <w:p w14:paraId="2593B1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E0177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95BB7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1E8E01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48E402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0AA39A47" w14:textId="77777777" w:rsidTr="00847C61">
        <w:tc>
          <w:tcPr>
            <w:tcW w:w="450" w:type="dxa"/>
            <w:tcBorders>
              <w:top w:val="nil"/>
              <w:left w:val="nil"/>
              <w:bottom w:val="nil"/>
              <w:right w:val="nil"/>
            </w:tcBorders>
          </w:tcPr>
          <w:p w14:paraId="4076977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09C983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287C7A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Identificatie van het besluit.</w:t>
            </w:r>
          </w:p>
        </w:tc>
        <w:tc>
          <w:tcPr>
            <w:tcW w:w="1080" w:type="dxa"/>
            <w:tcBorders>
              <w:top w:val="nil"/>
              <w:left w:val="nil"/>
              <w:bottom w:val="nil"/>
              <w:right w:val="nil"/>
            </w:tcBorders>
          </w:tcPr>
          <w:p w14:paraId="1E0407F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BB1AF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2"/>
      </w:tr>
      <w:tr w:rsidR="00E762F9" w:rsidRPr="00751C18" w14:paraId="18105CB7" w14:textId="77777777" w:rsidTr="00847C61">
        <w:tc>
          <w:tcPr>
            <w:tcW w:w="450" w:type="dxa"/>
            <w:tcBorders>
              <w:top w:val="nil"/>
              <w:left w:val="nil"/>
              <w:bottom w:val="nil"/>
              <w:right w:val="nil"/>
            </w:tcBorders>
          </w:tcPr>
          <w:p w14:paraId="05CE563B" w14:textId="77777777" w:rsidR="00E762F9" w:rsidRPr="00751C18" w:rsidRDefault="00E762F9"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7CEC22A" w14:textId="52E5AF3C" w:rsidR="00E762F9" w:rsidRPr="00751C18" w:rsidRDefault="00E762F9" w:rsidP="00847C61">
            <w:pPr>
              <w:widowControl w:val="0"/>
              <w:autoSpaceDE w:val="0"/>
              <w:autoSpaceDN w:val="0"/>
              <w:adjustRightInd w:val="0"/>
              <w:spacing w:line="240" w:lineRule="auto"/>
              <w:contextualSpacing w:val="0"/>
              <w:rPr>
                <w:rFonts w:ascii="Arial" w:hAnsi="Arial" w:cs="Arial"/>
                <w:szCs w:val="20"/>
                <w:lang w:val="en-AU" w:eastAsia="en-US"/>
              </w:rPr>
            </w:pPr>
            <w:ins w:id="23" w:author="Arjan Kloosterboer" w:date="2017-03-10T23:06:00Z">
              <w:r>
                <w:rPr>
                  <w:rFonts w:ascii="Arial" w:hAnsi="Arial" w:cs="Arial"/>
                  <w:szCs w:val="20"/>
                  <w:lang w:val="en-AU" w:eastAsia="en-US"/>
                </w:rPr>
                <w:t>Verantwoordelijke organisatie</w:t>
              </w:r>
            </w:ins>
          </w:p>
        </w:tc>
        <w:tc>
          <w:tcPr>
            <w:tcW w:w="4230" w:type="dxa"/>
            <w:tcBorders>
              <w:top w:val="nil"/>
              <w:left w:val="nil"/>
              <w:bottom w:val="nil"/>
              <w:right w:val="nil"/>
            </w:tcBorders>
          </w:tcPr>
          <w:p w14:paraId="31FBAFF5" w14:textId="7090C286"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24" w:author="Arjan Kloosterboer" w:date="2017-03-10T23:07:00Z">
              <w:r w:rsidRPr="00E762F9">
                <w:rPr>
                  <w:rFonts w:ascii="Arial" w:hAnsi="Arial" w:cs="Arial"/>
                  <w:szCs w:val="20"/>
                  <w:lang w:eastAsia="en-US"/>
                </w:rPr>
                <w:t>Het RSIN van de Niet-natuurlijk persoon zijnde de organisatie die het besluit heeft vastgesteld.</w:t>
              </w:r>
            </w:ins>
          </w:p>
        </w:tc>
        <w:tc>
          <w:tcPr>
            <w:tcW w:w="1080" w:type="dxa"/>
            <w:tcBorders>
              <w:top w:val="nil"/>
              <w:left w:val="nil"/>
              <w:bottom w:val="nil"/>
              <w:right w:val="nil"/>
            </w:tcBorders>
          </w:tcPr>
          <w:p w14:paraId="1F9A16A8" w14:textId="71ABF596"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25" w:author="Arjan Kloosterboer" w:date="2017-03-10T23:07:00Z">
              <w:r>
                <w:rPr>
                  <w:rFonts w:ascii="Arial" w:hAnsi="Arial" w:cs="Arial"/>
                  <w:szCs w:val="20"/>
                  <w:lang w:eastAsia="en-US"/>
                </w:rPr>
                <w:t>N9</w:t>
              </w:r>
            </w:ins>
          </w:p>
        </w:tc>
        <w:tc>
          <w:tcPr>
            <w:tcW w:w="810" w:type="dxa"/>
            <w:tcBorders>
              <w:top w:val="nil"/>
              <w:left w:val="nil"/>
              <w:bottom w:val="nil"/>
              <w:right w:val="nil"/>
            </w:tcBorders>
          </w:tcPr>
          <w:p w14:paraId="7563FDE6" w14:textId="09BB04EE" w:rsidR="00E762F9" w:rsidRPr="00E762F9" w:rsidRDefault="00E762F9" w:rsidP="00847C61">
            <w:pPr>
              <w:widowControl w:val="0"/>
              <w:autoSpaceDE w:val="0"/>
              <w:autoSpaceDN w:val="0"/>
              <w:adjustRightInd w:val="0"/>
              <w:spacing w:line="240" w:lineRule="auto"/>
              <w:contextualSpacing w:val="0"/>
              <w:rPr>
                <w:rFonts w:ascii="Arial" w:hAnsi="Arial" w:cs="Arial"/>
                <w:szCs w:val="20"/>
                <w:lang w:eastAsia="en-US"/>
              </w:rPr>
            </w:pPr>
            <w:ins w:id="26" w:author="Arjan Kloosterboer" w:date="2017-03-10T23:07:00Z">
              <w:r>
                <w:rPr>
                  <w:rFonts w:ascii="Arial" w:hAnsi="Arial" w:cs="Arial"/>
                  <w:szCs w:val="20"/>
                  <w:lang w:eastAsia="en-US"/>
                </w:rPr>
                <w:t>1 - 1</w:t>
              </w:r>
            </w:ins>
          </w:p>
        </w:tc>
      </w:tr>
      <w:tr w:rsidR="00847C61" w:rsidRPr="00751C18" w14:paraId="5489B265" w14:textId="77777777" w:rsidTr="00847C61">
        <w:tc>
          <w:tcPr>
            <w:tcW w:w="450" w:type="dxa"/>
            <w:tcBorders>
              <w:top w:val="nil"/>
              <w:left w:val="nil"/>
              <w:bottom w:val="nil"/>
              <w:right w:val="nil"/>
            </w:tcBorders>
          </w:tcPr>
          <w:p w14:paraId="416259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7" w:name="BKM_259518FF_362B_41c2_BF25_98897F179A2C"/>
          </w:p>
        </w:tc>
        <w:tc>
          <w:tcPr>
            <w:tcW w:w="2790" w:type="dxa"/>
            <w:gridSpan w:val="2"/>
            <w:tcBorders>
              <w:top w:val="nil"/>
              <w:left w:val="nil"/>
              <w:bottom w:val="nil"/>
              <w:right w:val="nil"/>
            </w:tcBorders>
          </w:tcPr>
          <w:p w14:paraId="7517316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5CF9B1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beslisdatum (AWB) van het besluit.</w:t>
            </w:r>
          </w:p>
        </w:tc>
        <w:tc>
          <w:tcPr>
            <w:tcW w:w="1080" w:type="dxa"/>
            <w:tcBorders>
              <w:top w:val="nil"/>
              <w:left w:val="nil"/>
              <w:bottom w:val="nil"/>
              <w:right w:val="nil"/>
            </w:tcBorders>
          </w:tcPr>
          <w:p w14:paraId="587E2E5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BC520D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7"/>
      </w:tr>
      <w:tr w:rsidR="00847C61" w:rsidRPr="00751C18" w14:paraId="31BD369A" w14:textId="77777777" w:rsidTr="00847C61">
        <w:tc>
          <w:tcPr>
            <w:tcW w:w="450" w:type="dxa"/>
            <w:tcBorders>
              <w:top w:val="nil"/>
              <w:left w:val="nil"/>
              <w:bottom w:val="nil"/>
              <w:right w:val="nil"/>
            </w:tcBorders>
          </w:tcPr>
          <w:p w14:paraId="418DA1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8" w:name="BKM_9DB0A0D2_EF4D_43ce_AFB7_9603084D1768"/>
          </w:p>
        </w:tc>
        <w:tc>
          <w:tcPr>
            <w:tcW w:w="2790" w:type="dxa"/>
            <w:gridSpan w:val="2"/>
            <w:tcBorders>
              <w:top w:val="nil"/>
              <w:left w:val="nil"/>
              <w:bottom w:val="nil"/>
              <w:right w:val="nil"/>
            </w:tcBorders>
          </w:tcPr>
          <w:p w14:paraId="7188491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469107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Toelichting bij het besluit.</w:t>
            </w:r>
          </w:p>
        </w:tc>
        <w:tc>
          <w:tcPr>
            <w:tcW w:w="1080" w:type="dxa"/>
            <w:tcBorders>
              <w:top w:val="nil"/>
              <w:left w:val="nil"/>
              <w:bottom w:val="nil"/>
              <w:right w:val="nil"/>
            </w:tcBorders>
          </w:tcPr>
          <w:p w14:paraId="1DA84FC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D08B2B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8"/>
      </w:tr>
      <w:tr w:rsidR="00847C61" w:rsidRPr="00751C18" w14:paraId="372E1115" w14:textId="77777777" w:rsidTr="00847C61">
        <w:tc>
          <w:tcPr>
            <w:tcW w:w="450" w:type="dxa"/>
            <w:tcBorders>
              <w:top w:val="nil"/>
              <w:left w:val="nil"/>
              <w:bottom w:val="nil"/>
              <w:right w:val="nil"/>
            </w:tcBorders>
          </w:tcPr>
          <w:p w14:paraId="42E492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 w:name="BKM_97EB79EE_9844_4d9b_8993_44FDBCEB78EB"/>
          </w:p>
        </w:tc>
        <w:tc>
          <w:tcPr>
            <w:tcW w:w="2790" w:type="dxa"/>
            <w:gridSpan w:val="2"/>
            <w:tcBorders>
              <w:top w:val="nil"/>
              <w:left w:val="nil"/>
              <w:bottom w:val="nil"/>
              <w:right w:val="nil"/>
            </w:tcBorders>
          </w:tcPr>
          <w:p w14:paraId="55C7C4B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Bestuursorgaan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BD1DB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orgaan van een rechtspersoon krachtens publiekrecht ingesteld of een persoon of college, met enig openbaar gezag bekleed onder wiens verantwoordelijkheid het besluit vastgesteld is.</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CDA9FC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A2FCF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9"/>
      </w:tr>
      <w:tr w:rsidR="00847C61" w:rsidRPr="00751C18" w14:paraId="3EEA5FA6" w14:textId="77777777" w:rsidTr="00847C61">
        <w:tc>
          <w:tcPr>
            <w:tcW w:w="450" w:type="dxa"/>
            <w:tcBorders>
              <w:top w:val="nil"/>
              <w:left w:val="nil"/>
              <w:bottom w:val="nil"/>
              <w:right w:val="nil"/>
            </w:tcBorders>
          </w:tcPr>
          <w:p w14:paraId="7D5215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0" w:name="BKM_35C4D129_94B6_4e17_AE48_05DDD16179A5"/>
          </w:p>
        </w:tc>
        <w:tc>
          <w:tcPr>
            <w:tcW w:w="2790" w:type="dxa"/>
            <w:gridSpan w:val="2"/>
            <w:tcBorders>
              <w:top w:val="nil"/>
              <w:left w:val="nil"/>
              <w:bottom w:val="nil"/>
              <w:right w:val="nil"/>
            </w:tcBorders>
          </w:tcPr>
          <w:p w14:paraId="5119D07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Ingangsdatum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65EBA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Ingangsdatum van de werkingsperiode van het besluit.</w:t>
            </w:r>
          </w:p>
        </w:tc>
        <w:tc>
          <w:tcPr>
            <w:tcW w:w="1080" w:type="dxa"/>
            <w:tcBorders>
              <w:top w:val="nil"/>
              <w:left w:val="nil"/>
              <w:bottom w:val="nil"/>
              <w:right w:val="nil"/>
            </w:tcBorders>
          </w:tcPr>
          <w:p w14:paraId="5B1DCC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13665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0"/>
      </w:tr>
      <w:tr w:rsidR="00847C61" w:rsidRPr="00751C18" w14:paraId="07ED761E" w14:textId="77777777" w:rsidTr="00847C61">
        <w:tc>
          <w:tcPr>
            <w:tcW w:w="450" w:type="dxa"/>
            <w:tcBorders>
              <w:top w:val="nil"/>
              <w:left w:val="nil"/>
              <w:bottom w:val="nil"/>
              <w:right w:val="nil"/>
            </w:tcBorders>
          </w:tcPr>
          <w:p w14:paraId="406448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 w:name="BKM_016D85C8_46BA_499d_9D8B_69645989F1F3"/>
          </w:p>
        </w:tc>
        <w:tc>
          <w:tcPr>
            <w:tcW w:w="2790" w:type="dxa"/>
            <w:gridSpan w:val="2"/>
            <w:tcBorders>
              <w:top w:val="nil"/>
              <w:left w:val="nil"/>
              <w:bottom w:val="nil"/>
              <w:right w:val="nil"/>
            </w:tcBorders>
          </w:tcPr>
          <w:p w14:paraId="623F72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16BF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de werkingsperiode van het besluit eindigt.</w:t>
            </w:r>
          </w:p>
        </w:tc>
        <w:tc>
          <w:tcPr>
            <w:tcW w:w="1080" w:type="dxa"/>
            <w:tcBorders>
              <w:top w:val="nil"/>
              <w:left w:val="nil"/>
              <w:bottom w:val="nil"/>
              <w:right w:val="nil"/>
            </w:tcBorders>
          </w:tcPr>
          <w:p w14:paraId="7EB5F4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563FCF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1"/>
      </w:tr>
      <w:tr w:rsidR="00847C61" w:rsidRPr="00751C18" w14:paraId="5B0C2114" w14:textId="77777777" w:rsidTr="00847C61">
        <w:tc>
          <w:tcPr>
            <w:tcW w:w="450" w:type="dxa"/>
            <w:tcBorders>
              <w:top w:val="nil"/>
              <w:left w:val="nil"/>
              <w:bottom w:val="nil"/>
              <w:right w:val="nil"/>
            </w:tcBorders>
          </w:tcPr>
          <w:p w14:paraId="3BD908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2" w:name="BKM_6344A354_0948_4109_98AC_315FCD5D7C79"/>
          </w:p>
        </w:tc>
        <w:tc>
          <w:tcPr>
            <w:tcW w:w="2790" w:type="dxa"/>
            <w:gridSpan w:val="2"/>
            <w:tcBorders>
              <w:top w:val="nil"/>
              <w:left w:val="nil"/>
              <w:bottom w:val="nil"/>
              <w:right w:val="nil"/>
            </w:tcBorders>
          </w:tcPr>
          <w:p w14:paraId="101CB2A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Vervalreden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FE322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omschrijving die aangeeft op grond waarvan het besluit is of komt te vervallen.</w:t>
            </w:r>
          </w:p>
        </w:tc>
        <w:tc>
          <w:tcPr>
            <w:tcW w:w="1080" w:type="dxa"/>
            <w:tcBorders>
              <w:top w:val="nil"/>
              <w:left w:val="nil"/>
              <w:bottom w:val="nil"/>
              <w:right w:val="nil"/>
            </w:tcBorders>
          </w:tcPr>
          <w:p w14:paraId="2DD767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X40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BA599D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2"/>
      </w:tr>
      <w:tr w:rsidR="00847C61" w:rsidRPr="00751C18" w14:paraId="4CC0C1D9" w14:textId="77777777" w:rsidTr="00847C61">
        <w:tc>
          <w:tcPr>
            <w:tcW w:w="450" w:type="dxa"/>
            <w:tcBorders>
              <w:top w:val="nil"/>
              <w:left w:val="nil"/>
              <w:bottom w:val="nil"/>
              <w:right w:val="nil"/>
            </w:tcBorders>
          </w:tcPr>
          <w:p w14:paraId="7B5DD0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3" w:name="BKM_02E447FB_05DA_43fa_81EC_25C0085AD0C9"/>
          </w:p>
        </w:tc>
        <w:tc>
          <w:tcPr>
            <w:tcW w:w="2790" w:type="dxa"/>
            <w:gridSpan w:val="2"/>
            <w:tcBorders>
              <w:top w:val="nil"/>
              <w:left w:val="nil"/>
              <w:bottom w:val="nil"/>
              <w:right w:val="nil"/>
            </w:tcBorders>
          </w:tcPr>
          <w:p w14:paraId="591F84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93138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gepubliceerd wordt.</w:t>
            </w:r>
          </w:p>
        </w:tc>
        <w:tc>
          <w:tcPr>
            <w:tcW w:w="1080" w:type="dxa"/>
            <w:tcBorders>
              <w:top w:val="nil"/>
              <w:left w:val="nil"/>
              <w:bottom w:val="nil"/>
              <w:right w:val="nil"/>
            </w:tcBorders>
          </w:tcPr>
          <w:p w14:paraId="6061239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99FA67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3"/>
      </w:tr>
      <w:tr w:rsidR="00847C61" w:rsidRPr="00751C18" w14:paraId="70BB9533" w14:textId="77777777" w:rsidTr="00847C61">
        <w:tc>
          <w:tcPr>
            <w:tcW w:w="450" w:type="dxa"/>
            <w:tcBorders>
              <w:top w:val="nil"/>
              <w:left w:val="nil"/>
              <w:bottom w:val="nil"/>
              <w:right w:val="nil"/>
            </w:tcBorders>
          </w:tcPr>
          <w:p w14:paraId="19D96D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4" w:name="BKM_C8F7C0AF_FBC8_4c0b_B246_1D9F908A7871"/>
          </w:p>
        </w:tc>
        <w:tc>
          <w:tcPr>
            <w:tcW w:w="2790" w:type="dxa"/>
            <w:gridSpan w:val="2"/>
            <w:tcBorders>
              <w:top w:val="nil"/>
              <w:left w:val="nil"/>
              <w:bottom w:val="nil"/>
              <w:right w:val="nil"/>
            </w:tcBorders>
          </w:tcPr>
          <w:p w14:paraId="45425FF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E6937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verzonden is.</w:t>
            </w:r>
          </w:p>
        </w:tc>
        <w:tc>
          <w:tcPr>
            <w:tcW w:w="1080" w:type="dxa"/>
            <w:tcBorders>
              <w:top w:val="nil"/>
              <w:left w:val="nil"/>
              <w:bottom w:val="nil"/>
              <w:right w:val="nil"/>
            </w:tcBorders>
          </w:tcPr>
          <w:p w14:paraId="4592DF0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E82F34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4"/>
      </w:tr>
      <w:tr w:rsidR="00847C61" w:rsidRPr="00751C18" w14:paraId="2E6891AA" w14:textId="77777777" w:rsidTr="00847C61">
        <w:tc>
          <w:tcPr>
            <w:tcW w:w="450" w:type="dxa"/>
            <w:tcBorders>
              <w:top w:val="nil"/>
              <w:left w:val="nil"/>
              <w:bottom w:val="nil"/>
              <w:right w:val="nil"/>
            </w:tcBorders>
          </w:tcPr>
          <w:p w14:paraId="6757BE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5" w:name="BKM_88B027D5_9C49_4066_AE46_65986E3E3C92"/>
          </w:p>
        </w:tc>
        <w:tc>
          <w:tcPr>
            <w:tcW w:w="2790" w:type="dxa"/>
            <w:gridSpan w:val="2"/>
            <w:tcBorders>
              <w:top w:val="nil"/>
              <w:left w:val="nil"/>
              <w:bottom w:val="nil"/>
              <w:right w:val="nil"/>
            </w:tcBorders>
          </w:tcPr>
          <w:p w14:paraId="2C2FB55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Uiterlijke reactiedatum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D4D324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tot wanneer verweer tegen het besluit mogelijk is.</w:t>
            </w:r>
          </w:p>
        </w:tc>
        <w:tc>
          <w:tcPr>
            <w:tcW w:w="1080" w:type="dxa"/>
            <w:tcBorders>
              <w:top w:val="nil"/>
              <w:left w:val="nil"/>
              <w:bottom w:val="nil"/>
              <w:right w:val="nil"/>
            </w:tcBorders>
          </w:tcPr>
          <w:p w14:paraId="558EE64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624D76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5"/>
      </w:tr>
    </w:tbl>
    <w:p w14:paraId="7CA8FB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5969BD7" w14:textId="77777777" w:rsidTr="00847C61">
        <w:tc>
          <w:tcPr>
            <w:tcW w:w="9360" w:type="dxa"/>
            <w:gridSpan w:val="3"/>
            <w:tcBorders>
              <w:top w:val="nil"/>
              <w:left w:val="nil"/>
              <w:bottom w:val="nil"/>
              <w:right w:val="nil"/>
            </w:tcBorders>
          </w:tcPr>
          <w:p w14:paraId="79BCA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062A95B2" w14:textId="77777777" w:rsidTr="00847C61">
        <w:tc>
          <w:tcPr>
            <w:tcW w:w="450" w:type="dxa"/>
            <w:tcBorders>
              <w:top w:val="nil"/>
              <w:left w:val="nil"/>
              <w:bottom w:val="nil"/>
              <w:right w:val="nil"/>
            </w:tcBorders>
          </w:tcPr>
          <w:p w14:paraId="0DE568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4D8E9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00760A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B7943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50CD215E" w14:textId="77777777" w:rsidTr="00847C61">
        <w:tc>
          <w:tcPr>
            <w:tcW w:w="450" w:type="dxa"/>
            <w:tcBorders>
              <w:top w:val="nil"/>
              <w:left w:val="nil"/>
              <w:bottom w:val="nil"/>
              <w:right w:val="nil"/>
            </w:tcBorders>
          </w:tcPr>
          <w:p w14:paraId="2ABD8F8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537FA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FA1F1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00DE73DB" w:rsidRPr="00751C18">
              <w:rPr>
                <w:rFonts w:ascii="Calibri" w:hAnsi="Calibri" w:cs="Calibri"/>
                <w:color w:val="0F0F0F"/>
                <w:sz w:val="22"/>
                <w:szCs w:val="22"/>
                <w:lang w:eastAsia="en-US"/>
              </w:rPr>
              <w:fldChar w:fldCharType="end"/>
            </w:r>
          </w:p>
          <w:p w14:paraId="52AD083C" w14:textId="7B17CF5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36" w:author="Arjan Kloosterboer" w:date="2017-03-15T21:46:00Z">
              <w:r w:rsidR="00EA490E">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321BFE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ZAAK waarbinnen het BESLUIT genomen is.</w:t>
            </w:r>
          </w:p>
        </w:tc>
      </w:tr>
      <w:tr w:rsidR="00847C61" w:rsidRPr="00751C18" w14:paraId="61B91E9B" w14:textId="77777777" w:rsidTr="00847C61">
        <w:trPr>
          <w:trHeight w:hRule="exact" w:val="128"/>
        </w:trPr>
        <w:tc>
          <w:tcPr>
            <w:tcW w:w="450" w:type="dxa"/>
            <w:tcBorders>
              <w:top w:val="nil"/>
              <w:left w:val="nil"/>
              <w:bottom w:val="nil"/>
              <w:right w:val="nil"/>
            </w:tcBorders>
          </w:tcPr>
          <w:p w14:paraId="688602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817929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B5FB5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7E5435" w14:textId="77777777" w:rsidTr="00847C61">
        <w:tc>
          <w:tcPr>
            <w:tcW w:w="450" w:type="dxa"/>
            <w:tcBorders>
              <w:top w:val="nil"/>
              <w:left w:val="nil"/>
              <w:bottom w:val="nil"/>
              <w:right w:val="nil"/>
            </w:tcBorders>
          </w:tcPr>
          <w:p w14:paraId="15D80F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CDD50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60B9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26B2B88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BESLUITTYPE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15E44B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BESLUIT.</w:t>
            </w:r>
          </w:p>
        </w:tc>
      </w:tr>
      <w:tr w:rsidR="00847C61" w:rsidRPr="00751C18" w14:paraId="630C8894" w14:textId="77777777" w:rsidTr="00847C61">
        <w:trPr>
          <w:trHeight w:hRule="exact" w:val="128"/>
        </w:trPr>
        <w:tc>
          <w:tcPr>
            <w:tcW w:w="450" w:type="dxa"/>
            <w:tcBorders>
              <w:top w:val="nil"/>
              <w:left w:val="nil"/>
              <w:bottom w:val="nil"/>
              <w:right w:val="nil"/>
            </w:tcBorders>
          </w:tcPr>
          <w:p w14:paraId="71712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DB899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DEB9D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5BBD99" w14:textId="77777777" w:rsidTr="00847C61">
        <w:tc>
          <w:tcPr>
            <w:tcW w:w="450" w:type="dxa"/>
            <w:tcBorders>
              <w:top w:val="nil"/>
              <w:left w:val="nil"/>
              <w:bottom w:val="nil"/>
              <w:right w:val="nil"/>
            </w:tcBorders>
          </w:tcPr>
          <w:p w14:paraId="72E07F5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8203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BD979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14:paraId="611B4C3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F4774E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14:paraId="0C94BD6B" w14:textId="77777777" w:rsidTr="00847C61">
        <w:trPr>
          <w:trHeight w:hRule="exact" w:val="128"/>
        </w:trPr>
        <w:tc>
          <w:tcPr>
            <w:tcW w:w="450" w:type="dxa"/>
            <w:tcBorders>
              <w:top w:val="nil"/>
              <w:left w:val="nil"/>
              <w:bottom w:val="nil"/>
              <w:right w:val="nil"/>
            </w:tcBorders>
          </w:tcPr>
          <w:p w14:paraId="118552C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2C464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341C0F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EA490E" w:rsidRPr="00751C18" w14:paraId="4C675758" w14:textId="77777777" w:rsidTr="00EA490E">
        <w:tc>
          <w:tcPr>
            <w:tcW w:w="450" w:type="dxa"/>
            <w:tcBorders>
              <w:top w:val="nil"/>
              <w:left w:val="nil"/>
              <w:bottom w:val="nil"/>
              <w:right w:val="nil"/>
            </w:tcBorders>
          </w:tcPr>
          <w:p w14:paraId="25DAB33A" w14:textId="77777777" w:rsidR="00EA490E" w:rsidRPr="00751C18" w:rsidRDefault="00EA490E"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1A90DC" w14:textId="4CBC1E11" w:rsidR="00EA490E" w:rsidRPr="00751C18" w:rsidRDefault="00EA490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37" w:author="Arjan Kloosterboer" w:date="2017-03-15T21:46:00Z">
              <w:r>
                <w:rPr>
                  <w:rFonts w:ascii="Calibri" w:hAnsi="Calibri" w:cs="Calibri"/>
                  <w:color w:val="0F0F0F"/>
                  <w:sz w:val="22"/>
                  <w:szCs w:val="22"/>
                  <w:lang w:eastAsia="en-US"/>
                </w:rPr>
                <w:t>BES</w:t>
              </w:r>
            </w:ins>
            <w:ins w:id="38" w:author="Arjan Kloosterboer" w:date="2017-03-15T21:47:00Z">
              <w:r>
                <w:rPr>
                  <w:rFonts w:ascii="Calibri" w:hAnsi="Calibri" w:cs="Calibri"/>
                  <w:color w:val="0F0F0F"/>
                  <w:sz w:val="22"/>
                  <w:szCs w:val="22"/>
                  <w:lang w:eastAsia="en-US"/>
                </w:rPr>
                <w:t>LUIT (ALS OBJECT) [0..1]</w:t>
              </w:r>
              <w:r>
                <w:rPr>
                  <w:rFonts w:ascii="Calibri" w:hAnsi="Calibri" w:cs="Calibri"/>
                  <w:color w:val="0F0F0F"/>
                  <w:sz w:val="22"/>
                  <w:szCs w:val="22"/>
                  <w:lang w:eastAsia="en-US"/>
                </w:rPr>
                <w:br/>
                <w:t>is</w:t>
              </w:r>
              <w:r>
                <w:rPr>
                  <w:rFonts w:ascii="Calibri" w:hAnsi="Calibri" w:cs="Calibri"/>
                  <w:color w:val="0F0F0F"/>
                  <w:sz w:val="22"/>
                  <w:szCs w:val="22"/>
                  <w:lang w:eastAsia="en-US"/>
                </w:rPr>
                <w:br/>
                <w:t>BESLUIT</w:t>
              </w:r>
            </w:ins>
            <w:ins w:id="39" w:author="Arjan Kloosterboer" w:date="2017-03-15T21:48:00Z">
              <w:r>
                <w:rPr>
                  <w:rFonts w:ascii="Calibri" w:hAnsi="Calibri" w:cs="Calibri"/>
                  <w:color w:val="0F0F0F"/>
                  <w:sz w:val="22"/>
                  <w:szCs w:val="22"/>
                  <w:lang w:eastAsia="en-US"/>
                </w:rPr>
                <w:t xml:space="preserve"> [1]</w:t>
              </w:r>
            </w:ins>
          </w:p>
        </w:tc>
        <w:tc>
          <w:tcPr>
            <w:tcW w:w="6120" w:type="dxa"/>
            <w:tcBorders>
              <w:top w:val="nil"/>
              <w:left w:val="nil"/>
              <w:bottom w:val="nil"/>
              <w:right w:val="nil"/>
            </w:tcBorders>
          </w:tcPr>
          <w:p w14:paraId="60342B20" w14:textId="2D9B2E9B" w:rsidR="00EA490E" w:rsidRPr="00751C18" w:rsidRDefault="00EA490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0" w:author="Arjan Kloosterboer" w:date="2017-03-15T21:48:00Z">
              <w:r w:rsidRPr="00EA490E">
                <w:rPr>
                  <w:rFonts w:ascii="Calibri" w:hAnsi="Calibri" w:cs="Calibri"/>
                  <w:color w:val="0F0F0F"/>
                  <w:sz w:val="22"/>
                  <w:szCs w:val="22"/>
                  <w:lang w:eastAsia="en-US"/>
                </w:rPr>
                <w:t>Het BESLUIT zijnde het BESLUIT (ALS OBJECT) waarop een zaak betrekking heeft.</w:t>
              </w:r>
            </w:ins>
          </w:p>
        </w:tc>
      </w:tr>
    </w:tbl>
    <w:p w14:paraId="413364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3CCEB80" w14:textId="77777777" w:rsidTr="00847C61">
        <w:tc>
          <w:tcPr>
            <w:tcW w:w="9360" w:type="dxa"/>
            <w:tcBorders>
              <w:top w:val="nil"/>
              <w:left w:val="nil"/>
              <w:bottom w:val="nil"/>
              <w:right w:val="nil"/>
            </w:tcBorders>
          </w:tcPr>
          <w:p w14:paraId="6BACF1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64A7A1E9"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14:paraId="0DFB57F7"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besluit wordt veelal schriftelijk vastgelegd maar dit is niet noodzakelijk. Omgekeerd kan het voorkomen dat in een INFORMATIEOBJECT meerdere besluiten vastgelegd zijn.Vandaar de N:M-relatie naar INFORMATIEOBJECT.</w:t>
            </w:r>
          </w:p>
          <w:p w14:paraId="7E6A5CEB" w14:textId="57D8BBE4"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besluit komt </w:t>
            </w:r>
            <w:del w:id="41" w:author="Arjan Kloosterboer" w:date="2017-03-15T21:49:00Z">
              <w:r w:rsidRPr="00751C18" w:rsidDel="00EA490E">
                <w:rPr>
                  <w:rFonts w:ascii="Calibri" w:hAnsi="Calibri" w:cs="Calibri"/>
                  <w:color w:val="0F0F0F"/>
                  <w:sz w:val="22"/>
                  <w:szCs w:val="22"/>
                  <w:lang w:eastAsia="en-US"/>
                </w:rPr>
                <w:delText xml:space="preserve">wel altijd </w:delText>
              </w:r>
            </w:del>
            <w:r w:rsidRPr="00751C18">
              <w:rPr>
                <w:rFonts w:ascii="Calibri" w:hAnsi="Calibri" w:cs="Calibri"/>
                <w:color w:val="0F0F0F"/>
                <w:sz w:val="22"/>
                <w:szCs w:val="22"/>
                <w:lang w:eastAsia="en-US"/>
              </w:rPr>
              <w:t>voort uit een zaak</w:t>
            </w:r>
            <w:ins w:id="42" w:author="Arjan Kloosterboer" w:date="2017-03-15T21:49:00Z">
              <w:r w:rsidR="00EA490E">
                <w:rPr>
                  <w:rFonts w:ascii="Calibri" w:hAnsi="Calibri" w:cs="Calibri"/>
                  <w:color w:val="0F0F0F"/>
                  <w:sz w:val="22"/>
                  <w:szCs w:val="22"/>
                  <w:lang w:eastAsia="en-US"/>
                </w:rPr>
                <w:t xml:space="preserve"> van de zaakbehandelende organisatie dan wel is een besluit van een andere organisatie dat het onderwerp </w:t>
              </w:r>
            </w:ins>
            <w:ins w:id="43" w:author="Arjan Kloosterboer" w:date="2017-03-15T21:50:00Z">
              <w:r w:rsidR="00EA490E">
                <w:rPr>
                  <w:rFonts w:ascii="Calibri" w:hAnsi="Calibri" w:cs="Calibri"/>
                  <w:color w:val="0F0F0F"/>
                  <w:sz w:val="22"/>
                  <w:szCs w:val="22"/>
                  <w:lang w:eastAsia="en-US"/>
                </w:rPr>
                <w:t xml:space="preserve">(object) </w:t>
              </w:r>
            </w:ins>
            <w:ins w:id="44" w:author="Arjan Kloosterboer" w:date="2017-03-15T21:49:00Z">
              <w:r w:rsidR="00EA490E">
                <w:rPr>
                  <w:rFonts w:ascii="Calibri" w:hAnsi="Calibri" w:cs="Calibri"/>
                  <w:color w:val="0F0F0F"/>
                  <w:sz w:val="22"/>
                  <w:szCs w:val="22"/>
                  <w:lang w:eastAsia="en-US"/>
                </w:rPr>
                <w:t xml:space="preserve">is van een zaak van de </w:t>
              </w:r>
            </w:ins>
            <w:ins w:id="45" w:author="Arjan Kloosterboer" w:date="2017-03-15T21:50:00Z">
              <w:r w:rsidR="00EA490E">
                <w:rPr>
                  <w:rFonts w:ascii="Calibri" w:hAnsi="Calibri" w:cs="Calibri"/>
                  <w:color w:val="0F0F0F"/>
                  <w:sz w:val="22"/>
                  <w:szCs w:val="22"/>
                  <w:lang w:eastAsia="en-US"/>
                </w:rPr>
                <w:t>zaakbehandelende organisatie</w:t>
              </w:r>
            </w:ins>
            <w:r w:rsidRPr="00751C18">
              <w:rPr>
                <w:rFonts w:ascii="Calibri" w:hAnsi="Calibri" w:cs="Calibri"/>
                <w:color w:val="0F0F0F"/>
                <w:sz w:val="22"/>
                <w:szCs w:val="22"/>
                <w:lang w:eastAsia="en-US"/>
              </w:rPr>
              <w:t>.</w:t>
            </w:r>
          </w:p>
          <w:p w14:paraId="0DE05FEE" w14:textId="16F606A4" w:rsidR="00847C61" w:rsidRPr="00751C18" w:rsidRDefault="00847C61" w:rsidP="00EA490E">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BESLUIT een beschikking betreft, is er sprake van een beschikkinghouder, bijvoorbeeld degene aan wie de vergunning verleend is.</w:t>
            </w:r>
            <w:r w:rsidR="00EA490E">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Dit is één van de betrokkkenen met een van toepassing zijnde rol bij de zaak waartoe het besluit behoort.</w:t>
            </w:r>
          </w:p>
        </w:tc>
      </w:tr>
    </w:tbl>
    <w:bookmarkStart w:id="46" w:name="BKM_3DFCD685_B081_47f0_B69A_A794202399E7"/>
    <w:bookmarkEnd w:id="46"/>
    <w:p w14:paraId="177376A1" w14:textId="77777777" w:rsidR="00847C61" w:rsidRPr="0066451F" w:rsidRDefault="00DE73DB" w:rsidP="00847C61">
      <w:pPr>
        <w:pStyle w:val="Kop2"/>
      </w:pPr>
      <w:r w:rsidRPr="0066451F">
        <w:lastRenderedPageBreak/>
        <w:fldChar w:fldCharType="begin" w:fldLock="1"/>
      </w:r>
      <w:r w:rsidR="00847C61" w:rsidRPr="0066451F">
        <w:instrText>MERGEFIELD Element.Stereotype</w:instrText>
      </w:r>
      <w:r w:rsidRPr="0066451F">
        <w:fldChar w:fldCharType="separate"/>
      </w:r>
      <w:bookmarkStart w:id="47" w:name="_Toc404268816"/>
      <w:bookmarkStart w:id="48" w:name="_Toc493810482"/>
      <w:r w:rsidR="00847C61" w:rsidRPr="0066451F">
        <w:t>Objecttype</w:t>
      </w:r>
      <w:r w:rsidRPr="0066451F">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BESLUITTYPE</w:t>
      </w:r>
      <w:bookmarkEnd w:id="47"/>
      <w:bookmarkEnd w:id="48"/>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14:paraId="43F58B8E" w14:textId="77777777" w:rsidTr="00847C61">
        <w:trPr>
          <w:trHeight w:val="271"/>
        </w:trPr>
        <w:tc>
          <w:tcPr>
            <w:tcW w:w="2340" w:type="dxa"/>
            <w:gridSpan w:val="2"/>
            <w:tcBorders>
              <w:top w:val="nil"/>
              <w:left w:val="nil"/>
              <w:bottom w:val="nil"/>
              <w:right w:val="nil"/>
            </w:tcBorders>
          </w:tcPr>
          <w:p w14:paraId="439AABF8" w14:textId="77777777" w:rsidR="00847C61" w:rsidRDefault="00847C61" w:rsidP="00847C61">
            <w:pPr>
              <w:rPr>
                <w:rFonts w:ascii="Calibri" w:hAnsi="Calibri" w:cs="Calibri"/>
                <w:color w:val="0F0F0F"/>
                <w:sz w:val="22"/>
                <w:szCs w:val="22"/>
              </w:rPr>
            </w:pPr>
            <w:r>
              <w:rPr>
                <w:rFonts w:ascii="Calibri" w:hAnsi="Calibri" w:cs="Calibri"/>
                <w:b/>
                <w:bCs/>
                <w:color w:val="0F0F0F"/>
                <w:sz w:val="22"/>
                <w:szCs w:val="22"/>
              </w:rPr>
              <w:t>Naam</w:t>
            </w:r>
          </w:p>
        </w:tc>
        <w:tc>
          <w:tcPr>
            <w:tcW w:w="7020" w:type="dxa"/>
            <w:gridSpan w:val="2"/>
            <w:tcBorders>
              <w:top w:val="nil"/>
              <w:left w:val="nil"/>
              <w:bottom w:val="nil"/>
              <w:right w:val="nil"/>
            </w:tcBorders>
          </w:tcPr>
          <w:p w14:paraId="1FC42CC0" w14:textId="77777777" w:rsidR="00847C61" w:rsidRDefault="00DE73DB" w:rsidP="00847C61">
            <w:pPr>
              <w:rPr>
                <w:rFonts w:ascii="Calibri" w:hAnsi="Calibri" w:cs="Calibri"/>
                <w:color w:val="0F0F0F"/>
                <w:sz w:val="22"/>
                <w:szCs w:val="22"/>
              </w:rPr>
            </w:pPr>
            <w:r>
              <w:fldChar w:fldCharType="begin" w:fldLock="1"/>
            </w:r>
            <w:r w:rsidR="00847C61">
              <w:instrText xml:space="preserve">MERGEFIELD </w:instrText>
            </w:r>
            <w:r w:rsidR="00847C61">
              <w:rPr>
                <w:rFonts w:ascii="Calibri" w:hAnsi="Calibri" w:cs="Calibri"/>
                <w:color w:val="0F0F0F"/>
                <w:sz w:val="22"/>
                <w:szCs w:val="22"/>
              </w:rPr>
              <w:instrText>Element.Name</w:instrText>
            </w:r>
            <w:r>
              <w:fldChar w:fldCharType="separate"/>
            </w:r>
            <w:r w:rsidR="00847C61">
              <w:rPr>
                <w:rFonts w:ascii="Calibri" w:hAnsi="Calibri" w:cs="Calibri"/>
                <w:color w:val="0F0F0F"/>
                <w:sz w:val="22"/>
                <w:szCs w:val="22"/>
              </w:rPr>
              <w:t>BESLUITTYPE</w:t>
            </w:r>
            <w:r>
              <w:fldChar w:fldCharType="end"/>
            </w:r>
          </w:p>
        </w:tc>
      </w:tr>
      <w:tr w:rsidR="00847C61" w14:paraId="1B313229" w14:textId="77777777" w:rsidTr="00847C61">
        <w:trPr>
          <w:trHeight w:hRule="exact" w:val="128"/>
        </w:trPr>
        <w:tc>
          <w:tcPr>
            <w:tcW w:w="2340" w:type="dxa"/>
            <w:gridSpan w:val="2"/>
            <w:tcBorders>
              <w:top w:val="nil"/>
              <w:left w:val="nil"/>
              <w:bottom w:val="nil"/>
              <w:right w:val="nil"/>
            </w:tcBorders>
          </w:tcPr>
          <w:p w14:paraId="3DF79D34"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5F56ACD4" w14:textId="77777777" w:rsidR="00847C61" w:rsidRDefault="00847C61" w:rsidP="00847C61">
            <w:pPr>
              <w:rPr>
                <w:rFonts w:ascii="Calibri" w:hAnsi="Calibri" w:cs="Calibri"/>
                <w:color w:val="0F0F0F"/>
                <w:sz w:val="22"/>
                <w:szCs w:val="22"/>
              </w:rPr>
            </w:pPr>
          </w:p>
        </w:tc>
      </w:tr>
      <w:tr w:rsidR="00847C61" w14:paraId="235448F1" w14:textId="77777777" w:rsidTr="00847C61">
        <w:trPr>
          <w:trHeight w:val="151"/>
        </w:trPr>
        <w:tc>
          <w:tcPr>
            <w:tcW w:w="2340" w:type="dxa"/>
            <w:gridSpan w:val="2"/>
            <w:tcBorders>
              <w:top w:val="nil"/>
              <w:left w:val="nil"/>
              <w:bottom w:val="nil"/>
              <w:right w:val="nil"/>
            </w:tcBorders>
          </w:tcPr>
          <w:p w14:paraId="495E0D03"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Herkomst objecttype</w:t>
            </w:r>
          </w:p>
        </w:tc>
        <w:tc>
          <w:tcPr>
            <w:tcW w:w="7020" w:type="dxa"/>
            <w:gridSpan w:val="2"/>
            <w:tcBorders>
              <w:top w:val="nil"/>
              <w:left w:val="nil"/>
              <w:bottom w:val="nil"/>
              <w:right w:val="nil"/>
            </w:tcBorders>
          </w:tcPr>
          <w:p w14:paraId="3825F5D2"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ZTC</w:t>
            </w:r>
          </w:p>
        </w:tc>
      </w:tr>
      <w:tr w:rsidR="00847C61" w14:paraId="376D07BF" w14:textId="77777777" w:rsidTr="00847C61">
        <w:trPr>
          <w:trHeight w:hRule="exact" w:val="128"/>
        </w:trPr>
        <w:tc>
          <w:tcPr>
            <w:tcW w:w="2340" w:type="dxa"/>
            <w:gridSpan w:val="2"/>
            <w:tcBorders>
              <w:top w:val="nil"/>
              <w:left w:val="nil"/>
              <w:bottom w:val="nil"/>
              <w:right w:val="nil"/>
            </w:tcBorders>
          </w:tcPr>
          <w:p w14:paraId="737EFC3F"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699FEDA7" w14:textId="77777777" w:rsidR="00847C61" w:rsidRDefault="00847C61" w:rsidP="00847C61">
            <w:pPr>
              <w:rPr>
                <w:rFonts w:ascii="Calibri" w:hAnsi="Calibri" w:cs="Calibri"/>
                <w:color w:val="0F0F0F"/>
                <w:sz w:val="22"/>
                <w:szCs w:val="22"/>
              </w:rPr>
            </w:pPr>
          </w:p>
        </w:tc>
      </w:tr>
      <w:tr w:rsidR="00847C61" w14:paraId="3F0531BD" w14:textId="77777777" w:rsidTr="00847C61">
        <w:tc>
          <w:tcPr>
            <w:tcW w:w="2340" w:type="dxa"/>
            <w:gridSpan w:val="2"/>
            <w:tcBorders>
              <w:top w:val="nil"/>
              <w:left w:val="nil"/>
              <w:bottom w:val="nil"/>
              <w:right w:val="nil"/>
            </w:tcBorders>
          </w:tcPr>
          <w:p w14:paraId="6CCEE953"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Datum opname object</w:t>
            </w:r>
          </w:p>
        </w:tc>
        <w:tc>
          <w:tcPr>
            <w:tcW w:w="7020" w:type="dxa"/>
            <w:gridSpan w:val="2"/>
            <w:tcBorders>
              <w:top w:val="nil"/>
              <w:left w:val="nil"/>
              <w:bottom w:val="nil"/>
              <w:right w:val="nil"/>
            </w:tcBorders>
          </w:tcPr>
          <w:p w14:paraId="58DA052B" w14:textId="77777777" w:rsidR="00847C61" w:rsidRDefault="00847C61" w:rsidP="00847C61">
            <w:pPr>
              <w:rPr>
                <w:rFonts w:ascii="Calibri" w:hAnsi="Calibri" w:cs="Calibri"/>
                <w:color w:val="0F0F0F"/>
                <w:sz w:val="22"/>
                <w:szCs w:val="22"/>
              </w:rPr>
            </w:pPr>
            <w:r>
              <w:rPr>
                <w:rFonts w:ascii="Calibri" w:hAnsi="Calibri" w:cs="Calibri"/>
                <w:color w:val="0F0F0F"/>
                <w:sz w:val="22"/>
                <w:szCs w:val="22"/>
              </w:rPr>
              <w:t>1 juni 2008</w:t>
            </w:r>
          </w:p>
        </w:tc>
      </w:tr>
      <w:tr w:rsidR="00847C61" w14:paraId="356DF37E" w14:textId="77777777" w:rsidTr="00847C61">
        <w:trPr>
          <w:trHeight w:hRule="exact" w:val="241"/>
        </w:trPr>
        <w:tc>
          <w:tcPr>
            <w:tcW w:w="2340" w:type="dxa"/>
            <w:gridSpan w:val="2"/>
            <w:tcBorders>
              <w:top w:val="nil"/>
              <w:left w:val="nil"/>
              <w:bottom w:val="nil"/>
              <w:right w:val="nil"/>
            </w:tcBorders>
          </w:tcPr>
          <w:p w14:paraId="455207CF" w14:textId="77777777"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14:paraId="77027C78" w14:textId="77777777" w:rsidR="00847C61" w:rsidRDefault="00847C61" w:rsidP="00847C61">
            <w:pPr>
              <w:rPr>
                <w:rFonts w:ascii="Calibri" w:hAnsi="Calibri" w:cs="Calibri"/>
                <w:color w:val="0F0F0F"/>
                <w:sz w:val="22"/>
                <w:szCs w:val="22"/>
              </w:rPr>
            </w:pPr>
          </w:p>
        </w:tc>
      </w:tr>
      <w:tr w:rsidR="00847C61" w14:paraId="56C5DBA2" w14:textId="77777777" w:rsidTr="00847C61">
        <w:tc>
          <w:tcPr>
            <w:tcW w:w="2340" w:type="dxa"/>
            <w:gridSpan w:val="2"/>
            <w:tcBorders>
              <w:top w:val="nil"/>
              <w:left w:val="nil"/>
              <w:bottom w:val="nil"/>
              <w:right w:val="nil"/>
            </w:tcBorders>
          </w:tcPr>
          <w:p w14:paraId="5622F1D4" w14:textId="77777777"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Overzicht attributen</w:t>
            </w:r>
          </w:p>
        </w:tc>
        <w:tc>
          <w:tcPr>
            <w:tcW w:w="7020" w:type="dxa"/>
            <w:gridSpan w:val="2"/>
            <w:tcBorders>
              <w:top w:val="nil"/>
              <w:left w:val="nil"/>
              <w:bottom w:val="nil"/>
              <w:right w:val="nil"/>
            </w:tcBorders>
          </w:tcPr>
          <w:p w14:paraId="15A42FAE" w14:textId="77777777" w:rsidR="00847C61" w:rsidRDefault="00847C61" w:rsidP="00847C61">
            <w:pPr>
              <w:rPr>
                <w:rFonts w:ascii="Calibri" w:hAnsi="Calibri" w:cs="Calibri"/>
                <w:color w:val="0F0F0F"/>
                <w:sz w:val="22"/>
                <w:szCs w:val="22"/>
              </w:rPr>
            </w:pPr>
          </w:p>
        </w:tc>
      </w:tr>
      <w:tr w:rsidR="00847C61" w14:paraId="4CC996D9" w14:textId="77777777" w:rsidTr="00847C61">
        <w:tc>
          <w:tcPr>
            <w:tcW w:w="450" w:type="dxa"/>
            <w:tcBorders>
              <w:top w:val="nil"/>
              <w:left w:val="nil"/>
              <w:bottom w:val="nil"/>
              <w:right w:val="nil"/>
            </w:tcBorders>
          </w:tcPr>
          <w:p w14:paraId="7F87C33E" w14:textId="77777777" w:rsidR="00847C61" w:rsidRDefault="00847C61" w:rsidP="00847C61">
            <w:pPr>
              <w:rPr>
                <w:rFonts w:ascii="Calibri" w:hAnsi="Calibri" w:cs="Calibri"/>
                <w:i/>
                <w:iCs/>
                <w:color w:val="0F0F0F"/>
                <w:sz w:val="22"/>
                <w:szCs w:val="22"/>
              </w:rPr>
            </w:pPr>
          </w:p>
        </w:tc>
        <w:tc>
          <w:tcPr>
            <w:tcW w:w="2790" w:type="dxa"/>
            <w:gridSpan w:val="2"/>
            <w:tcBorders>
              <w:top w:val="nil"/>
              <w:left w:val="nil"/>
              <w:bottom w:val="nil"/>
              <w:right w:val="nil"/>
            </w:tcBorders>
          </w:tcPr>
          <w:p w14:paraId="165A2939" w14:textId="77777777" w:rsidR="00847C61" w:rsidRDefault="00847C61" w:rsidP="00847C61">
            <w:pPr>
              <w:rPr>
                <w:rFonts w:ascii="Calibri" w:hAnsi="Calibri" w:cs="Calibri"/>
                <w:color w:val="0F0F0F"/>
                <w:sz w:val="22"/>
                <w:szCs w:val="22"/>
              </w:rPr>
            </w:pPr>
            <w:r>
              <w:rPr>
                <w:rFonts w:ascii="Calibri" w:hAnsi="Calibri" w:cs="Calibri"/>
                <w:i/>
                <w:iCs/>
                <w:color w:val="0F0F0F"/>
                <w:sz w:val="22"/>
                <w:szCs w:val="22"/>
              </w:rPr>
              <w:t>Attribuutnaam</w:t>
            </w:r>
          </w:p>
        </w:tc>
        <w:tc>
          <w:tcPr>
            <w:tcW w:w="6120" w:type="dxa"/>
            <w:tcBorders>
              <w:top w:val="nil"/>
              <w:left w:val="nil"/>
              <w:bottom w:val="nil"/>
              <w:right w:val="nil"/>
            </w:tcBorders>
          </w:tcPr>
          <w:p w14:paraId="1BEC2163" w14:textId="77777777" w:rsidR="00847C61" w:rsidRDefault="00847C61" w:rsidP="00847C61">
            <w:pPr>
              <w:rPr>
                <w:rFonts w:ascii="Calibri" w:hAnsi="Calibri"/>
                <w:color w:val="0F0F0F"/>
                <w:sz w:val="22"/>
                <w:szCs w:val="24"/>
              </w:rPr>
            </w:pPr>
            <w:r>
              <w:rPr>
                <w:rFonts w:ascii="Calibri" w:hAnsi="Calibri" w:cs="Calibri"/>
                <w:i/>
                <w:sz w:val="22"/>
                <w:szCs w:val="22"/>
              </w:rPr>
              <w:t>Herkomst</w:t>
            </w:r>
          </w:p>
        </w:tc>
      </w:tr>
      <w:tr w:rsidR="00847C61" w14:paraId="302AC5C3" w14:textId="77777777" w:rsidTr="00847C61">
        <w:tc>
          <w:tcPr>
            <w:tcW w:w="450" w:type="dxa"/>
            <w:tcBorders>
              <w:top w:val="nil"/>
              <w:left w:val="nil"/>
              <w:bottom w:val="nil"/>
              <w:right w:val="nil"/>
            </w:tcBorders>
          </w:tcPr>
          <w:p w14:paraId="6CACF266"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41DC1EA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w:t>
            </w:r>
            <w:r>
              <w:rPr>
                <w:szCs w:val="24"/>
              </w:rPr>
              <w:fldChar w:fldCharType="end"/>
            </w:r>
          </w:p>
        </w:tc>
        <w:tc>
          <w:tcPr>
            <w:tcW w:w="6120" w:type="dxa"/>
            <w:tcBorders>
              <w:top w:val="nil"/>
              <w:left w:val="nil"/>
              <w:bottom w:val="nil"/>
              <w:right w:val="nil"/>
            </w:tcBorders>
          </w:tcPr>
          <w:p w14:paraId="3490C037"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05F93F38" w14:textId="77777777" w:rsidTr="00847C61">
        <w:tc>
          <w:tcPr>
            <w:tcW w:w="450" w:type="dxa"/>
            <w:tcBorders>
              <w:top w:val="nil"/>
              <w:left w:val="nil"/>
              <w:bottom w:val="nil"/>
              <w:right w:val="nil"/>
            </w:tcBorders>
          </w:tcPr>
          <w:p w14:paraId="73F1A420"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18325B1C"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Domein</w:t>
            </w:r>
            <w:r>
              <w:rPr>
                <w:szCs w:val="24"/>
              </w:rPr>
              <w:fldChar w:fldCharType="end"/>
            </w:r>
          </w:p>
        </w:tc>
        <w:tc>
          <w:tcPr>
            <w:tcW w:w="6120" w:type="dxa"/>
            <w:tcBorders>
              <w:top w:val="nil"/>
              <w:left w:val="nil"/>
              <w:bottom w:val="nil"/>
              <w:right w:val="nil"/>
            </w:tcBorders>
          </w:tcPr>
          <w:p w14:paraId="5EDE01D5" w14:textId="77777777" w:rsidR="00847C61" w:rsidRDefault="00847C61" w:rsidP="00847C61">
            <w:pPr>
              <w:rPr>
                <w:rFonts w:ascii="Calibri" w:hAnsi="Calibri"/>
                <w:color w:val="0F0F0F"/>
                <w:sz w:val="22"/>
                <w:szCs w:val="24"/>
              </w:rPr>
            </w:pPr>
            <w:r>
              <w:rPr>
                <w:rFonts w:ascii="Calibri" w:hAnsi="Calibri"/>
                <w:sz w:val="22"/>
                <w:szCs w:val="24"/>
              </w:rPr>
              <w:t xml:space="preserve">ZTC.(Objecttype)CATALOGUS.(Attribuutsoort)Domein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RPr="002E671F" w14:paraId="65A35A37" w14:textId="77777777" w:rsidTr="00847C61">
        <w:tc>
          <w:tcPr>
            <w:tcW w:w="450" w:type="dxa"/>
            <w:tcBorders>
              <w:top w:val="nil"/>
              <w:left w:val="nil"/>
              <w:bottom w:val="nil"/>
              <w:right w:val="nil"/>
            </w:tcBorders>
          </w:tcPr>
          <w:p w14:paraId="45FAFDF7"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48EDD68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RSIN</w:t>
            </w:r>
            <w:r>
              <w:rPr>
                <w:szCs w:val="24"/>
              </w:rPr>
              <w:fldChar w:fldCharType="end"/>
            </w:r>
          </w:p>
        </w:tc>
        <w:tc>
          <w:tcPr>
            <w:tcW w:w="6120" w:type="dxa"/>
            <w:tcBorders>
              <w:top w:val="nil"/>
              <w:left w:val="nil"/>
              <w:bottom w:val="nil"/>
              <w:right w:val="nil"/>
            </w:tcBorders>
          </w:tcPr>
          <w:p w14:paraId="674BE52A" w14:textId="77777777" w:rsidR="00847C61" w:rsidRPr="00751C18" w:rsidRDefault="00847C61" w:rsidP="00847C61">
            <w:pPr>
              <w:rPr>
                <w:rFonts w:ascii="Calibri" w:hAnsi="Calibri"/>
                <w:color w:val="0F0F0F"/>
                <w:sz w:val="22"/>
                <w:szCs w:val="24"/>
                <w:lang w:val="en-US"/>
              </w:rPr>
            </w:pPr>
            <w:r w:rsidRPr="00751C18">
              <w:rPr>
                <w:rFonts w:ascii="Calibri" w:hAnsi="Calibri"/>
                <w:sz w:val="22"/>
                <w:szCs w:val="24"/>
                <w:lang w:val="en-US"/>
              </w:rPr>
              <w:t>ZTC</w:t>
            </w:r>
            <w:r>
              <w:rPr>
                <w:rFonts w:ascii="Calibri" w:hAnsi="Calibri"/>
                <w:sz w:val="22"/>
                <w:szCs w:val="24"/>
                <w:lang w:val="en-US"/>
              </w:rPr>
              <w:t>.(Objecttype)</w:t>
            </w:r>
            <w:r w:rsidRPr="00751C18">
              <w:rPr>
                <w:rFonts w:ascii="Calibri" w:hAnsi="Calibri"/>
                <w:sz w:val="22"/>
                <w:szCs w:val="24"/>
                <w:lang w:val="en-US"/>
              </w:rPr>
              <w:t>CATALOGUS</w:t>
            </w:r>
            <w:r>
              <w:rPr>
                <w:rFonts w:ascii="Calibri" w:hAnsi="Calibri"/>
                <w:sz w:val="22"/>
                <w:szCs w:val="24"/>
                <w:lang w:val="en-US"/>
              </w:rPr>
              <w:t>.(Attribuutsoort)</w:t>
            </w:r>
            <w:r w:rsidRPr="00751C18">
              <w:rPr>
                <w:rFonts w:ascii="Calibri" w:hAnsi="Calibri"/>
                <w:sz w:val="22"/>
                <w:szCs w:val="24"/>
                <w:lang w:val="en-US"/>
              </w:rPr>
              <w:t xml:space="preserve">RSIN  </w:t>
            </w:r>
            <w:r w:rsidR="00DE73DB">
              <w:rPr>
                <w:rFonts w:ascii="Calibri" w:hAnsi="Calibri"/>
                <w:sz w:val="22"/>
                <w:szCs w:val="24"/>
              </w:rPr>
              <w:fldChar w:fldCharType="begin" w:fldLock="1"/>
            </w:r>
            <w:r w:rsidRPr="00751C18">
              <w:rPr>
                <w:rFonts w:ascii="Calibri" w:hAnsi="Calibri"/>
                <w:sz w:val="22"/>
                <w:szCs w:val="24"/>
                <w:lang w:val="en-US"/>
              </w:rPr>
              <w:instrText>MERGEFIELD Att.Type</w:instrText>
            </w:r>
            <w:r w:rsidR="00DE73DB">
              <w:rPr>
                <w:rFonts w:ascii="Calibri" w:hAnsi="Calibri"/>
                <w:sz w:val="22"/>
                <w:szCs w:val="24"/>
              </w:rPr>
              <w:fldChar w:fldCharType="end"/>
            </w:r>
          </w:p>
        </w:tc>
      </w:tr>
      <w:tr w:rsidR="00847C61" w14:paraId="667FED67" w14:textId="77777777" w:rsidTr="00847C61">
        <w:tc>
          <w:tcPr>
            <w:tcW w:w="450" w:type="dxa"/>
            <w:tcBorders>
              <w:top w:val="nil"/>
              <w:left w:val="nil"/>
              <w:bottom w:val="nil"/>
              <w:right w:val="nil"/>
            </w:tcBorders>
          </w:tcPr>
          <w:p w14:paraId="46C8E7A4" w14:textId="77777777" w:rsidR="00847C61" w:rsidRPr="00751C18" w:rsidRDefault="00847C61" w:rsidP="00847C61">
            <w:pPr>
              <w:rPr>
                <w:rFonts w:ascii="Calibri" w:hAnsi="Calibri"/>
                <w:color w:val="0F0F0F"/>
                <w:sz w:val="22"/>
                <w:szCs w:val="24"/>
                <w:lang w:val="en-US"/>
              </w:rPr>
            </w:pPr>
          </w:p>
        </w:tc>
        <w:tc>
          <w:tcPr>
            <w:tcW w:w="2790" w:type="dxa"/>
            <w:gridSpan w:val="2"/>
            <w:tcBorders>
              <w:top w:val="nil"/>
              <w:left w:val="nil"/>
              <w:bottom w:val="nil"/>
              <w:right w:val="nil"/>
            </w:tcBorders>
          </w:tcPr>
          <w:p w14:paraId="246B5B7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 generiek</w:t>
            </w:r>
            <w:r>
              <w:rPr>
                <w:szCs w:val="24"/>
              </w:rPr>
              <w:fldChar w:fldCharType="end"/>
            </w:r>
          </w:p>
        </w:tc>
        <w:tc>
          <w:tcPr>
            <w:tcW w:w="6120" w:type="dxa"/>
            <w:tcBorders>
              <w:top w:val="nil"/>
              <w:left w:val="nil"/>
              <w:bottom w:val="nil"/>
              <w:right w:val="nil"/>
            </w:tcBorders>
          </w:tcPr>
          <w:p w14:paraId="45A1AD3E"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generiek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C0F6107" w14:textId="77777777" w:rsidTr="00847C61">
        <w:tc>
          <w:tcPr>
            <w:tcW w:w="450" w:type="dxa"/>
            <w:tcBorders>
              <w:top w:val="nil"/>
              <w:left w:val="nil"/>
              <w:bottom w:val="nil"/>
              <w:right w:val="nil"/>
            </w:tcBorders>
          </w:tcPr>
          <w:p w14:paraId="54C36601"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672D092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Besluitcategorie</w:t>
            </w:r>
            <w:r>
              <w:rPr>
                <w:szCs w:val="24"/>
              </w:rPr>
              <w:fldChar w:fldCharType="end"/>
            </w:r>
          </w:p>
        </w:tc>
        <w:tc>
          <w:tcPr>
            <w:tcW w:w="6120" w:type="dxa"/>
            <w:tcBorders>
              <w:top w:val="nil"/>
              <w:left w:val="nil"/>
              <w:bottom w:val="nil"/>
              <w:right w:val="nil"/>
            </w:tcBorders>
          </w:tcPr>
          <w:p w14:paraId="45C61B3A"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ZTC.(Objecttype)BESLUITTYPE.(Attribuutsoort)Besluitcategorie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755960F9" w14:textId="77777777" w:rsidTr="00847C61">
        <w:tc>
          <w:tcPr>
            <w:tcW w:w="450" w:type="dxa"/>
            <w:tcBorders>
              <w:top w:val="nil"/>
              <w:left w:val="nil"/>
              <w:bottom w:val="nil"/>
              <w:right w:val="nil"/>
            </w:tcBorders>
          </w:tcPr>
          <w:p w14:paraId="550A2508"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013B756F"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Reactietermijn</w:t>
            </w:r>
            <w:r>
              <w:rPr>
                <w:szCs w:val="24"/>
              </w:rPr>
              <w:fldChar w:fldCharType="end"/>
            </w:r>
          </w:p>
        </w:tc>
        <w:tc>
          <w:tcPr>
            <w:tcW w:w="6120" w:type="dxa"/>
            <w:tcBorders>
              <w:top w:val="nil"/>
              <w:left w:val="nil"/>
              <w:bottom w:val="nil"/>
              <w:right w:val="nil"/>
            </w:tcBorders>
          </w:tcPr>
          <w:p w14:paraId="6114C869"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ZTC.(Objecttype)BESLUITTYPE.(Attribuutsoort)Reactietermijn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2031FD10" w14:textId="77777777" w:rsidTr="00847C61">
        <w:tc>
          <w:tcPr>
            <w:tcW w:w="450" w:type="dxa"/>
            <w:tcBorders>
              <w:top w:val="nil"/>
              <w:left w:val="nil"/>
              <w:bottom w:val="nil"/>
              <w:right w:val="nil"/>
            </w:tcBorders>
          </w:tcPr>
          <w:p w14:paraId="00EA2D4B"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32D83B09"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Publicatie-indicatie</w:t>
            </w:r>
            <w:r>
              <w:rPr>
                <w:szCs w:val="24"/>
              </w:rPr>
              <w:fldChar w:fldCharType="end"/>
            </w:r>
          </w:p>
        </w:tc>
        <w:tc>
          <w:tcPr>
            <w:tcW w:w="6120" w:type="dxa"/>
            <w:tcBorders>
              <w:top w:val="nil"/>
              <w:left w:val="nil"/>
              <w:bottom w:val="nil"/>
              <w:right w:val="nil"/>
            </w:tcBorders>
          </w:tcPr>
          <w:p w14:paraId="2C5DA93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ZTC.(Objecttype)BESLUITTYPE.(Attribuutsoort)Publicatie-indicatie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585001D" w14:textId="77777777" w:rsidTr="00847C61">
        <w:tc>
          <w:tcPr>
            <w:tcW w:w="450" w:type="dxa"/>
            <w:tcBorders>
              <w:top w:val="nil"/>
              <w:left w:val="nil"/>
              <w:bottom w:val="nil"/>
              <w:right w:val="nil"/>
            </w:tcBorders>
          </w:tcPr>
          <w:p w14:paraId="38C6089F"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204587A1"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Publicatietekst</w:t>
            </w:r>
            <w:r>
              <w:rPr>
                <w:szCs w:val="24"/>
              </w:rPr>
              <w:fldChar w:fldCharType="end"/>
            </w:r>
          </w:p>
        </w:tc>
        <w:tc>
          <w:tcPr>
            <w:tcW w:w="6120" w:type="dxa"/>
            <w:tcBorders>
              <w:top w:val="nil"/>
              <w:left w:val="nil"/>
              <w:bottom w:val="nil"/>
              <w:right w:val="nil"/>
            </w:tcBorders>
          </w:tcPr>
          <w:p w14:paraId="2670EEC7"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ZTC.(Objecttype)BESLUITTYPE.(Attribuutsoort)Publicatietekst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46C2E8EE" w14:textId="77777777" w:rsidTr="00847C61">
        <w:tc>
          <w:tcPr>
            <w:tcW w:w="450" w:type="dxa"/>
            <w:tcBorders>
              <w:top w:val="nil"/>
              <w:left w:val="nil"/>
              <w:bottom w:val="nil"/>
              <w:right w:val="nil"/>
            </w:tcBorders>
          </w:tcPr>
          <w:p w14:paraId="6A623EBC"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560DA935"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Publicatietermijn</w:t>
            </w:r>
            <w:r>
              <w:rPr>
                <w:szCs w:val="24"/>
              </w:rPr>
              <w:fldChar w:fldCharType="end"/>
            </w:r>
          </w:p>
        </w:tc>
        <w:tc>
          <w:tcPr>
            <w:tcW w:w="6120" w:type="dxa"/>
            <w:tcBorders>
              <w:top w:val="nil"/>
              <w:left w:val="nil"/>
              <w:bottom w:val="nil"/>
              <w:right w:val="nil"/>
            </w:tcBorders>
          </w:tcPr>
          <w:p w14:paraId="65213A35"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52A46398" w14:textId="77777777" w:rsidTr="00847C61">
        <w:tc>
          <w:tcPr>
            <w:tcW w:w="450" w:type="dxa"/>
            <w:tcBorders>
              <w:top w:val="nil"/>
              <w:left w:val="nil"/>
              <w:bottom w:val="nil"/>
              <w:right w:val="nil"/>
            </w:tcBorders>
          </w:tcPr>
          <w:p w14:paraId="3E6EDEF5"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3E6C3771"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begin geldigheid besluittype</w:t>
            </w:r>
            <w:r>
              <w:rPr>
                <w:szCs w:val="24"/>
              </w:rPr>
              <w:fldChar w:fldCharType="end"/>
            </w:r>
          </w:p>
        </w:tc>
        <w:tc>
          <w:tcPr>
            <w:tcW w:w="6120" w:type="dxa"/>
            <w:tcBorders>
              <w:top w:val="nil"/>
              <w:left w:val="nil"/>
              <w:bottom w:val="nil"/>
              <w:right w:val="nil"/>
            </w:tcBorders>
          </w:tcPr>
          <w:p w14:paraId="5897CD1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begin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14:paraId="27D1E494" w14:textId="77777777" w:rsidTr="00847C61">
        <w:tc>
          <w:tcPr>
            <w:tcW w:w="450" w:type="dxa"/>
            <w:tcBorders>
              <w:top w:val="nil"/>
              <w:left w:val="nil"/>
              <w:bottom w:val="nil"/>
              <w:right w:val="nil"/>
            </w:tcBorders>
          </w:tcPr>
          <w:p w14:paraId="078D8F72" w14:textId="77777777"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14:paraId="5CC4B7F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einde geldigheid besluittype</w:t>
            </w:r>
            <w:r>
              <w:rPr>
                <w:szCs w:val="24"/>
              </w:rPr>
              <w:fldChar w:fldCharType="end"/>
            </w:r>
          </w:p>
        </w:tc>
        <w:tc>
          <w:tcPr>
            <w:tcW w:w="6120" w:type="dxa"/>
            <w:tcBorders>
              <w:top w:val="nil"/>
              <w:left w:val="nil"/>
              <w:bottom w:val="nil"/>
              <w:right w:val="nil"/>
            </w:tcBorders>
          </w:tcPr>
          <w:p w14:paraId="01D3723B" w14:textId="77777777"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einde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bl>
    <w:p w14:paraId="3A3ABC83" w14:textId="77777777"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14:paraId="211E383F" w14:textId="77777777" w:rsidTr="00847C61">
        <w:tc>
          <w:tcPr>
            <w:tcW w:w="9360" w:type="dxa"/>
            <w:gridSpan w:val="3"/>
            <w:tcBorders>
              <w:top w:val="nil"/>
              <w:left w:val="nil"/>
              <w:bottom w:val="nil"/>
              <w:right w:val="nil"/>
            </w:tcBorders>
          </w:tcPr>
          <w:p w14:paraId="7A5EC7A7" w14:textId="77777777" w:rsidR="00847C61" w:rsidRDefault="00847C61" w:rsidP="00847C61">
            <w:pPr>
              <w:rPr>
                <w:rFonts w:ascii="Calibri" w:hAnsi="Calibri"/>
                <w:color w:val="0F0F0F"/>
                <w:sz w:val="22"/>
                <w:szCs w:val="24"/>
              </w:rPr>
            </w:pPr>
            <w:r>
              <w:rPr>
                <w:rFonts w:ascii="Calibri" w:hAnsi="Calibri"/>
                <w:b/>
                <w:color w:val="0F0F0F"/>
                <w:sz w:val="22"/>
                <w:szCs w:val="24"/>
              </w:rPr>
              <w:t>Overzicht relaties</w:t>
            </w:r>
          </w:p>
        </w:tc>
      </w:tr>
      <w:tr w:rsidR="00847C61" w14:paraId="5D22F9D2" w14:textId="77777777" w:rsidTr="00847C61">
        <w:tc>
          <w:tcPr>
            <w:tcW w:w="450" w:type="dxa"/>
            <w:tcBorders>
              <w:top w:val="nil"/>
              <w:left w:val="nil"/>
              <w:bottom w:val="nil"/>
              <w:right w:val="nil"/>
            </w:tcBorders>
          </w:tcPr>
          <w:p w14:paraId="1F6095FE" w14:textId="77777777" w:rsidR="00847C61" w:rsidRDefault="00847C61" w:rsidP="00847C61">
            <w:pPr>
              <w:rPr>
                <w:rFonts w:ascii="Calibri" w:hAnsi="Calibri"/>
                <w:i/>
                <w:color w:val="0F0F0F"/>
                <w:sz w:val="22"/>
                <w:szCs w:val="24"/>
              </w:rPr>
            </w:pPr>
          </w:p>
        </w:tc>
        <w:tc>
          <w:tcPr>
            <w:tcW w:w="2790" w:type="dxa"/>
            <w:tcBorders>
              <w:top w:val="nil"/>
              <w:left w:val="nil"/>
              <w:bottom w:val="nil"/>
              <w:right w:val="nil"/>
            </w:tcBorders>
          </w:tcPr>
          <w:p w14:paraId="5766E13A" w14:textId="77777777" w:rsidR="00847C61" w:rsidRDefault="00847C61" w:rsidP="00847C61">
            <w:pPr>
              <w:rPr>
                <w:rFonts w:ascii="Calibri" w:hAnsi="Calibri"/>
                <w:i/>
                <w:color w:val="0F0F0F"/>
                <w:sz w:val="22"/>
                <w:szCs w:val="24"/>
              </w:rPr>
            </w:pPr>
            <w:r>
              <w:rPr>
                <w:rFonts w:ascii="Calibri" w:hAnsi="Calibri"/>
                <w:i/>
                <w:color w:val="0F0F0F"/>
                <w:sz w:val="22"/>
                <w:szCs w:val="24"/>
              </w:rPr>
              <w:t>Relatienaam met</w:t>
            </w:r>
          </w:p>
          <w:p w14:paraId="20DB5181" w14:textId="77777777" w:rsidR="00847C61" w:rsidRDefault="00847C61" w:rsidP="00847C61">
            <w:pPr>
              <w:rPr>
                <w:rFonts w:ascii="Calibri" w:hAnsi="Calibri"/>
                <w:color w:val="0F0F0F"/>
                <w:sz w:val="22"/>
                <w:szCs w:val="24"/>
              </w:rPr>
            </w:pPr>
            <w:r>
              <w:rPr>
                <w:rFonts w:ascii="Calibri" w:hAnsi="Calibri"/>
                <w:i/>
                <w:color w:val="0F0F0F"/>
                <w:sz w:val="22"/>
                <w:szCs w:val="24"/>
              </w:rPr>
              <w:t>kardinaliteiten</w:t>
            </w:r>
          </w:p>
        </w:tc>
        <w:tc>
          <w:tcPr>
            <w:tcW w:w="6120" w:type="dxa"/>
            <w:tcBorders>
              <w:top w:val="nil"/>
              <w:left w:val="nil"/>
              <w:bottom w:val="nil"/>
              <w:right w:val="nil"/>
            </w:tcBorders>
          </w:tcPr>
          <w:p w14:paraId="18D276C4" w14:textId="77777777" w:rsidR="00847C61" w:rsidRDefault="00847C61" w:rsidP="00847C61">
            <w:pPr>
              <w:rPr>
                <w:rFonts w:ascii="Calibri" w:hAnsi="Calibri"/>
                <w:color w:val="0F0F0F"/>
                <w:sz w:val="22"/>
                <w:szCs w:val="24"/>
              </w:rPr>
            </w:pPr>
            <w:r>
              <w:rPr>
                <w:rFonts w:ascii="Calibri" w:hAnsi="Calibri"/>
                <w:i/>
                <w:color w:val="0F0F0F"/>
                <w:sz w:val="22"/>
                <w:szCs w:val="24"/>
              </w:rPr>
              <w:t>Definitie</w:t>
            </w:r>
          </w:p>
        </w:tc>
      </w:tr>
      <w:tr w:rsidR="00847C61" w14:paraId="02137C16" w14:textId="77777777" w:rsidTr="00847C61">
        <w:tc>
          <w:tcPr>
            <w:tcW w:w="450" w:type="dxa"/>
            <w:tcBorders>
              <w:top w:val="nil"/>
              <w:left w:val="nil"/>
              <w:bottom w:val="nil"/>
              <w:right w:val="nil"/>
            </w:tcBorders>
          </w:tcPr>
          <w:p w14:paraId="21D6C51B" w14:textId="77777777" w:rsidR="00847C61" w:rsidRDefault="00847C61" w:rsidP="00847C61">
            <w:pPr>
              <w:rPr>
                <w:rStyle w:val="SSBookmark"/>
                <w:rFonts w:cs="Arial"/>
                <w:bCs w:val="0"/>
                <w:szCs w:val="24"/>
                <w:highlight w:val="yellow"/>
                <w:u w:color="000000"/>
              </w:rPr>
            </w:pPr>
          </w:p>
        </w:tc>
        <w:tc>
          <w:tcPr>
            <w:tcW w:w="2790" w:type="dxa"/>
            <w:tcBorders>
              <w:top w:val="nil"/>
              <w:left w:val="nil"/>
              <w:bottom w:val="nil"/>
              <w:right w:val="nil"/>
            </w:tcBorders>
          </w:tcPr>
          <w:p w14:paraId="47547227"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Element.Name</w:instrText>
            </w:r>
            <w:r>
              <w:rPr>
                <w:szCs w:val="24"/>
              </w:rPr>
              <w:fldChar w:fldCharType="separate"/>
            </w:r>
            <w:r w:rsidR="00847C61">
              <w:rPr>
                <w:rFonts w:ascii="Calibri" w:hAnsi="Calibri"/>
                <w:color w:val="0F0F0F"/>
                <w:sz w:val="22"/>
                <w:szCs w:val="24"/>
              </w:rPr>
              <w:t>BESLUIT</w:t>
            </w:r>
            <w:r>
              <w:rPr>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ConnSource.Cardinality</w:instrText>
            </w:r>
            <w:r>
              <w:rPr>
                <w:rFonts w:ascii="Calibri" w:hAnsi="Calibri"/>
                <w:color w:val="0F0F0F"/>
                <w:sz w:val="22"/>
                <w:szCs w:val="24"/>
              </w:rPr>
              <w:fldChar w:fldCharType="separate"/>
            </w:r>
            <w:r w:rsidR="00847C61">
              <w:rPr>
                <w:rFonts w:ascii="Calibri" w:hAnsi="Calibri"/>
                <w:color w:val="0F0F0F"/>
                <w:sz w:val="22"/>
                <w:szCs w:val="24"/>
              </w:rPr>
              <w:t>0..*</w:t>
            </w:r>
            <w:r>
              <w:rPr>
                <w:rFonts w:ascii="Calibri" w:hAnsi="Calibri"/>
                <w:color w:val="0F0F0F"/>
                <w:sz w:val="22"/>
                <w:szCs w:val="24"/>
              </w:rPr>
              <w:fldChar w:fldCharType="end"/>
            </w:r>
            <w:r w:rsidR="00847C61">
              <w:rPr>
                <w:rFonts w:ascii="Calibri" w:hAnsi="Calibri"/>
                <w:color w:val="0F0F0F"/>
                <w:sz w:val="22"/>
                <w:szCs w:val="24"/>
              </w:rPr>
              <w:t>]</w:t>
            </w:r>
          </w:p>
          <w:p w14:paraId="0DAC17BD" w14:textId="77777777" w:rsidR="00847C61" w:rsidRDefault="00847C61" w:rsidP="00847C61">
            <w:pPr>
              <w:rPr>
                <w:rFonts w:ascii="Calibri" w:hAnsi="Calibri"/>
                <w:color w:val="0F0F0F"/>
                <w:sz w:val="22"/>
                <w:szCs w:val="24"/>
              </w:rPr>
            </w:pPr>
            <w:r>
              <w:rPr>
                <w:rFonts w:ascii="Calibri" w:hAnsi="Calibri"/>
                <w:color w:val="0F0F0F"/>
                <w:sz w:val="22"/>
                <w:szCs w:val="24"/>
              </w:rPr>
              <w:t xml:space="preserve">  </w:t>
            </w:r>
            <w:r w:rsidR="00DE73DB">
              <w:rPr>
                <w:rFonts w:ascii="Calibri" w:hAnsi="Calibri"/>
                <w:color w:val="0F0F0F"/>
                <w:sz w:val="22"/>
                <w:szCs w:val="24"/>
              </w:rPr>
              <w:fldChar w:fldCharType="begin" w:fldLock="1"/>
            </w:r>
            <w:r>
              <w:rPr>
                <w:rFonts w:ascii="Calibri" w:hAnsi="Calibri"/>
                <w:color w:val="0F0F0F"/>
                <w:sz w:val="22"/>
                <w:szCs w:val="24"/>
              </w:rPr>
              <w:instrText>MERGEFIELD Connector.Name</w:instrText>
            </w:r>
            <w:r w:rsidR="00DE73DB">
              <w:rPr>
                <w:rFonts w:ascii="Calibri" w:hAnsi="Calibri"/>
                <w:color w:val="0F0F0F"/>
                <w:sz w:val="22"/>
                <w:szCs w:val="24"/>
              </w:rPr>
              <w:fldChar w:fldCharType="separate"/>
            </w:r>
            <w:r>
              <w:rPr>
                <w:rFonts w:ascii="Calibri" w:hAnsi="Calibri"/>
                <w:color w:val="0F0F0F"/>
                <w:sz w:val="22"/>
                <w:szCs w:val="24"/>
              </w:rPr>
              <w:t>is van</w:t>
            </w:r>
            <w:r w:rsidR="00DE73DB">
              <w:rPr>
                <w:rFonts w:ascii="Calibri" w:hAnsi="Calibri"/>
                <w:color w:val="0F0F0F"/>
                <w:sz w:val="22"/>
                <w:szCs w:val="24"/>
              </w:rPr>
              <w:fldChar w:fldCharType="end"/>
            </w:r>
          </w:p>
          <w:p w14:paraId="1E1771C6" w14:textId="77777777" w:rsidR="00847C61" w:rsidRDefault="00DE73DB" w:rsidP="00847C61">
            <w:pPr>
              <w:rPr>
                <w:rFonts w:ascii="Calibri" w:hAnsi="Calibri"/>
                <w:color w:val="0F0F0F"/>
                <w:sz w:val="22"/>
                <w:szCs w:val="24"/>
              </w:rPr>
            </w:pPr>
            <w:r>
              <w:rPr>
                <w:rFonts w:ascii="Calibri" w:hAnsi="Calibri"/>
                <w:color w:val="0F0F0F"/>
                <w:sz w:val="22"/>
                <w:szCs w:val="24"/>
              </w:rPr>
              <w:fldChar w:fldCharType="begin" w:fldLock="1"/>
            </w:r>
            <w:r w:rsidR="00847C61">
              <w:rPr>
                <w:rFonts w:ascii="Calibri" w:hAnsi="Calibri"/>
                <w:color w:val="0F0F0F"/>
                <w:sz w:val="22"/>
                <w:szCs w:val="24"/>
              </w:rPr>
              <w:instrText>MERGEFIELD Element.Name</w:instrText>
            </w:r>
            <w:r>
              <w:rPr>
                <w:rFonts w:ascii="Calibri" w:hAnsi="Calibri"/>
                <w:color w:val="0F0F0F"/>
                <w:sz w:val="22"/>
                <w:szCs w:val="24"/>
              </w:rPr>
              <w:fldChar w:fldCharType="separate"/>
            </w:r>
            <w:r w:rsidR="00847C61">
              <w:rPr>
                <w:rFonts w:ascii="Calibri" w:hAnsi="Calibri"/>
                <w:color w:val="0F0F0F"/>
                <w:sz w:val="22"/>
                <w:szCs w:val="24"/>
              </w:rPr>
              <w:t>BESLUITTYPE</w:t>
            </w:r>
            <w:r>
              <w:rPr>
                <w:rFonts w:ascii="Calibri" w:hAnsi="Calibri"/>
                <w:color w:val="0F0F0F"/>
                <w:sz w:val="22"/>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ConnTarget.Cardinality</w:instrText>
            </w:r>
            <w:r>
              <w:rPr>
                <w:rFonts w:ascii="Calibri" w:hAnsi="Calibri"/>
                <w:color w:val="0F0F0F"/>
                <w:sz w:val="22"/>
                <w:szCs w:val="24"/>
              </w:rPr>
              <w:fldChar w:fldCharType="separate"/>
            </w:r>
            <w:r w:rsidR="00847C61">
              <w:rPr>
                <w:rFonts w:ascii="Calibri" w:hAnsi="Calibri"/>
                <w:color w:val="0F0F0F"/>
                <w:sz w:val="22"/>
                <w:szCs w:val="24"/>
              </w:rPr>
              <w:t>1</w:t>
            </w:r>
            <w:r>
              <w:rPr>
                <w:rFonts w:ascii="Calibri" w:hAnsi="Calibri"/>
                <w:color w:val="0F0F0F"/>
                <w:sz w:val="22"/>
                <w:szCs w:val="24"/>
              </w:rPr>
              <w:fldChar w:fldCharType="end"/>
            </w:r>
            <w:r w:rsidR="00847C61">
              <w:rPr>
                <w:rFonts w:ascii="Calibri" w:hAnsi="Calibri"/>
                <w:color w:val="0F0F0F"/>
                <w:sz w:val="22"/>
                <w:szCs w:val="24"/>
              </w:rPr>
              <w:t>]</w:t>
            </w:r>
          </w:p>
        </w:tc>
        <w:tc>
          <w:tcPr>
            <w:tcW w:w="6120" w:type="dxa"/>
            <w:tcBorders>
              <w:top w:val="nil"/>
              <w:left w:val="nil"/>
              <w:bottom w:val="nil"/>
              <w:right w:val="nil"/>
            </w:tcBorders>
          </w:tcPr>
          <w:p w14:paraId="047470AE" w14:textId="77777777"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Connector.Notes</w:instrText>
            </w:r>
            <w:r>
              <w:rPr>
                <w:szCs w:val="24"/>
              </w:rPr>
              <w:fldChar w:fldCharType="end"/>
            </w:r>
            <w:r w:rsidR="00847C61" w:rsidRPr="00751C18">
              <w:rPr>
                <w:rFonts w:ascii="Calibri" w:hAnsi="Calibri"/>
                <w:color w:val="610E6A"/>
                <w:sz w:val="22"/>
                <w:szCs w:val="24"/>
              </w:rPr>
              <w:t>Aanduiding van de aard van het BESLUIT.</w:t>
            </w:r>
          </w:p>
        </w:tc>
      </w:tr>
      <w:tr w:rsidR="00847C61" w14:paraId="35A80F40" w14:textId="77777777" w:rsidTr="00847C61">
        <w:trPr>
          <w:trHeight w:hRule="exact" w:val="128"/>
        </w:trPr>
        <w:tc>
          <w:tcPr>
            <w:tcW w:w="450" w:type="dxa"/>
            <w:tcBorders>
              <w:top w:val="nil"/>
              <w:left w:val="nil"/>
              <w:bottom w:val="nil"/>
              <w:right w:val="nil"/>
            </w:tcBorders>
          </w:tcPr>
          <w:p w14:paraId="408C064C" w14:textId="77777777" w:rsidR="00847C61" w:rsidRDefault="00847C61" w:rsidP="00847C61">
            <w:pPr>
              <w:rPr>
                <w:rStyle w:val="SSBookmark"/>
                <w:rFonts w:ascii="Calibri" w:hAnsi="Calibri" w:cs="Arial"/>
                <w:bCs w:val="0"/>
                <w:sz w:val="22"/>
                <w:szCs w:val="24"/>
                <w:highlight w:val="yellow"/>
                <w:u w:color="000000"/>
              </w:rPr>
            </w:pPr>
          </w:p>
        </w:tc>
        <w:tc>
          <w:tcPr>
            <w:tcW w:w="2790" w:type="dxa"/>
            <w:tcBorders>
              <w:top w:val="nil"/>
              <w:left w:val="nil"/>
              <w:bottom w:val="nil"/>
              <w:right w:val="nil"/>
            </w:tcBorders>
          </w:tcPr>
          <w:p w14:paraId="56DA7531" w14:textId="77777777" w:rsidR="00847C61" w:rsidRDefault="00847C61" w:rsidP="00847C61">
            <w:pPr>
              <w:rPr>
                <w:rFonts w:ascii="Calibri" w:hAnsi="Calibri"/>
                <w:color w:val="0F0F0F"/>
                <w:sz w:val="22"/>
                <w:szCs w:val="24"/>
              </w:rPr>
            </w:pPr>
          </w:p>
        </w:tc>
        <w:tc>
          <w:tcPr>
            <w:tcW w:w="6120" w:type="dxa"/>
            <w:tcBorders>
              <w:top w:val="nil"/>
              <w:left w:val="nil"/>
              <w:bottom w:val="nil"/>
              <w:right w:val="nil"/>
            </w:tcBorders>
          </w:tcPr>
          <w:p w14:paraId="15CEB2A5" w14:textId="77777777" w:rsidR="00847C61" w:rsidRDefault="00847C61" w:rsidP="00847C61">
            <w:pPr>
              <w:rPr>
                <w:rFonts w:ascii="Calibri" w:hAnsi="Calibri"/>
                <w:color w:val="0F0F0F"/>
                <w:sz w:val="22"/>
                <w:szCs w:val="24"/>
              </w:rPr>
            </w:pPr>
          </w:p>
        </w:tc>
      </w:tr>
    </w:tbl>
    <w:p w14:paraId="0B5DE3A5" w14:textId="77777777"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14:paraId="685FC6D5" w14:textId="77777777" w:rsidTr="00847C61">
        <w:trPr>
          <w:cantSplit/>
        </w:trPr>
        <w:tc>
          <w:tcPr>
            <w:tcW w:w="9360" w:type="dxa"/>
            <w:tcBorders>
              <w:top w:val="nil"/>
              <w:left w:val="nil"/>
              <w:bottom w:val="nil"/>
              <w:right w:val="nil"/>
            </w:tcBorders>
          </w:tcPr>
          <w:p w14:paraId="2BF2D8CE" w14:textId="77777777" w:rsidR="00847C61" w:rsidRDefault="00847C61" w:rsidP="00847C61">
            <w:pPr>
              <w:rPr>
                <w:rFonts w:ascii="Calibri" w:hAnsi="Calibri"/>
                <w:b/>
                <w:color w:val="0F0F0F"/>
                <w:sz w:val="22"/>
                <w:szCs w:val="24"/>
              </w:rPr>
            </w:pPr>
            <w:r>
              <w:rPr>
                <w:rFonts w:ascii="Calibri" w:hAnsi="Calibri"/>
                <w:b/>
                <w:color w:val="0F0F0F"/>
                <w:sz w:val="22"/>
                <w:szCs w:val="24"/>
              </w:rPr>
              <w:t>Toelichting objecttype</w:t>
            </w:r>
          </w:p>
          <w:p w14:paraId="1E742297" w14:textId="77777777" w:rsidR="00847C61" w:rsidRDefault="00847C61" w:rsidP="00847C61">
            <w:pPr>
              <w:ind w:left="720"/>
              <w:rPr>
                <w:rFonts w:ascii="Calibri" w:hAnsi="Calibri"/>
                <w:color w:val="0F0F0F"/>
                <w:sz w:val="22"/>
                <w:szCs w:val="24"/>
              </w:rPr>
            </w:pPr>
            <w:r>
              <w:rPr>
                <w:rFonts w:ascii="Calibri" w:hAnsi="Calibri"/>
                <w:color w:val="0F0F0F"/>
                <w:sz w:val="22"/>
                <w:szCs w:val="24"/>
              </w:rPr>
              <w:t>De aan de ZTC ontleende gegevens van een BESLUITTYPE zoals die in het RGBZ gebruikt worden. Zie voor de specificaties van deze gegevens het ZTC.</w:t>
            </w:r>
          </w:p>
        </w:tc>
      </w:tr>
    </w:tbl>
    <w:p w14:paraId="3D5BBA4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9" w:name="_Toc404268817"/>
      <w:bookmarkStart w:id="50" w:name="_Toc493810483"/>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BETROKKENE</w:t>
      </w:r>
      <w:bookmarkEnd w:id="49"/>
      <w:bookmarkEnd w:id="50"/>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3A28EEC2" w14:textId="77777777" w:rsidTr="00505D20">
        <w:trPr>
          <w:trHeight w:val="271"/>
        </w:trPr>
        <w:tc>
          <w:tcPr>
            <w:tcW w:w="2340" w:type="dxa"/>
            <w:gridSpan w:val="2"/>
            <w:tcBorders>
              <w:top w:val="nil"/>
              <w:left w:val="nil"/>
              <w:bottom w:val="nil"/>
              <w:right w:val="nil"/>
            </w:tcBorders>
          </w:tcPr>
          <w:p w14:paraId="030570D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 w:name="_Hlk489975556"/>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2C77D9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p>
        </w:tc>
      </w:tr>
      <w:tr w:rsidR="00847C61" w:rsidRPr="00751C18" w14:paraId="50A7A312" w14:textId="77777777" w:rsidTr="00505D20">
        <w:trPr>
          <w:trHeight w:hRule="exact" w:val="128"/>
        </w:trPr>
        <w:tc>
          <w:tcPr>
            <w:tcW w:w="2340" w:type="dxa"/>
            <w:gridSpan w:val="2"/>
            <w:tcBorders>
              <w:top w:val="nil"/>
              <w:left w:val="nil"/>
              <w:bottom w:val="nil"/>
              <w:right w:val="nil"/>
            </w:tcBorders>
          </w:tcPr>
          <w:p w14:paraId="4F5C531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3ECDB5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48DB6C" w14:textId="77777777" w:rsidTr="00505D20">
        <w:tc>
          <w:tcPr>
            <w:tcW w:w="2340" w:type="dxa"/>
            <w:gridSpan w:val="2"/>
            <w:tcBorders>
              <w:top w:val="nil"/>
              <w:left w:val="nil"/>
              <w:bottom w:val="nil"/>
              <w:right w:val="nil"/>
            </w:tcBorders>
          </w:tcPr>
          <w:p w14:paraId="4A27DD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65C05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BTR</w:t>
            </w:r>
            <w:r w:rsidRPr="00751C18">
              <w:rPr>
                <w:rFonts w:ascii="Arial" w:hAnsi="Arial" w:cs="Arial"/>
                <w:szCs w:val="20"/>
                <w:lang w:val="en-AU" w:eastAsia="en-US"/>
              </w:rPr>
              <w:fldChar w:fldCharType="end"/>
            </w:r>
          </w:p>
        </w:tc>
      </w:tr>
      <w:tr w:rsidR="00847C61" w:rsidRPr="00751C18" w14:paraId="5C456383" w14:textId="77777777" w:rsidTr="00505D20">
        <w:trPr>
          <w:trHeight w:hRule="exact" w:val="128"/>
        </w:trPr>
        <w:tc>
          <w:tcPr>
            <w:tcW w:w="2340" w:type="dxa"/>
            <w:gridSpan w:val="2"/>
            <w:tcBorders>
              <w:top w:val="nil"/>
              <w:left w:val="nil"/>
              <w:bottom w:val="nil"/>
              <w:right w:val="nil"/>
            </w:tcBorders>
          </w:tcPr>
          <w:p w14:paraId="5D169A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2B1E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EDA89DD" w14:textId="77777777" w:rsidTr="00505D20">
        <w:tc>
          <w:tcPr>
            <w:tcW w:w="2340" w:type="dxa"/>
            <w:gridSpan w:val="2"/>
            <w:tcBorders>
              <w:top w:val="nil"/>
              <w:left w:val="nil"/>
              <w:bottom w:val="nil"/>
              <w:right w:val="nil"/>
            </w:tcBorders>
          </w:tcPr>
          <w:p w14:paraId="6D07720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1AF58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35AAE84" w14:textId="77777777" w:rsidTr="00505D20">
        <w:trPr>
          <w:trHeight w:hRule="exact" w:val="128"/>
        </w:trPr>
        <w:tc>
          <w:tcPr>
            <w:tcW w:w="2340" w:type="dxa"/>
            <w:gridSpan w:val="2"/>
            <w:tcBorders>
              <w:top w:val="nil"/>
              <w:left w:val="nil"/>
              <w:bottom w:val="nil"/>
              <w:right w:val="nil"/>
            </w:tcBorders>
          </w:tcPr>
          <w:p w14:paraId="30E7B69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4553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C8CEC4" w14:textId="77777777" w:rsidTr="00505D20">
        <w:trPr>
          <w:trHeight w:val="230"/>
        </w:trPr>
        <w:tc>
          <w:tcPr>
            <w:tcW w:w="2340" w:type="dxa"/>
            <w:gridSpan w:val="2"/>
            <w:tcBorders>
              <w:top w:val="nil"/>
              <w:left w:val="nil"/>
              <w:bottom w:val="nil"/>
              <w:right w:val="nil"/>
            </w:tcBorders>
          </w:tcPr>
          <w:p w14:paraId="18E5AB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DF464B8" w14:textId="0B5BA4C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del w:id="52" w:author="Arjan Kloosterboer" w:date="2017-02-02T15:37:00Z">
              <w:r w:rsidR="00847C61" w:rsidRPr="00751C18" w:rsidDel="00990540">
                <w:rPr>
                  <w:rFonts w:ascii="Calibri" w:hAnsi="Calibri" w:cs="Calibri"/>
                  <w:color w:val="610E6A"/>
                  <w:sz w:val="22"/>
                  <w:szCs w:val="22"/>
                  <w:lang w:eastAsia="en-US"/>
                </w:rPr>
                <w:delText>Een SUBJECT, zijnde een NATUURLIJK PERSOON, NIET-NATUURLIJK PERSOON of VESTIGING, ORGANISATORISCHE EENHEID (binnen een vestiging van de zaak-behandelende niet-natuurlijk persoon), of MEDEWERKER (van die organisatorische eenheid)</w:delText>
              </w:r>
            </w:del>
            <w:ins w:id="53" w:author="Arjan Kloosterboer" w:date="2017-02-02T15:37:00Z">
              <w:r w:rsidR="00505D20" w:rsidRPr="00C05B86">
                <w:rPr>
                  <w:rFonts w:ascii="Calibri" w:hAnsi="Calibri" w:cs="Calibri"/>
                  <w:color w:val="0F0F0F"/>
                  <w:sz w:val="22"/>
                  <w:szCs w:val="22"/>
                  <w:lang w:eastAsia="en-US"/>
                </w:rPr>
                <w:t>Een individu of een als zodanig benoemde groep van individuen</w:t>
              </w:r>
            </w:ins>
            <w:r w:rsidR="00C05B86">
              <w:rPr>
                <w:rFonts w:ascii="Calibri" w:hAnsi="Calibri" w:cs="Calibri"/>
                <w:color w:val="0F0F0F"/>
                <w:sz w:val="22"/>
                <w:szCs w:val="22"/>
                <w:lang w:eastAsia="en-US"/>
              </w:rPr>
              <w:t>,</w:t>
            </w:r>
            <w:ins w:id="54" w:author="Arjan Kloosterboer" w:date="2017-02-02T15:37:00Z">
              <w:r w:rsidR="00505D20" w:rsidRPr="00C05B86">
                <w:rPr>
                  <w:rFonts w:ascii="Calibri" w:hAnsi="Calibri" w:cs="Calibri"/>
                  <w:color w:val="0F0F0F"/>
                  <w:sz w:val="22"/>
                  <w:szCs w:val="22"/>
                  <w:lang w:eastAsia="en-US"/>
                </w:rPr>
                <w:t xml:space="preserve"> die als groep kunnen handelen,</w:t>
              </w:r>
            </w:ins>
            <w:r w:rsidR="00847C61" w:rsidRPr="00C05B86">
              <w:rPr>
                <w:rFonts w:ascii="Calibri" w:hAnsi="Calibri" w:cs="Calibri"/>
                <w:color w:val="0F0F0F"/>
                <w:sz w:val="22"/>
                <w:szCs w:val="22"/>
                <w:lang w:eastAsia="en-US"/>
              </w:rPr>
              <w:t xml:space="preserve"> die een rol </w:t>
            </w:r>
            <w:del w:id="55" w:author="Arjan Kloosterboer" w:date="2017-02-02T15:37:00Z">
              <w:r w:rsidR="00847C61" w:rsidRPr="00C05B86" w:rsidDel="00505D20">
                <w:rPr>
                  <w:rFonts w:ascii="Calibri" w:hAnsi="Calibri" w:cs="Calibri"/>
                  <w:color w:val="0F0F0F"/>
                  <w:sz w:val="22"/>
                  <w:szCs w:val="22"/>
                  <w:lang w:eastAsia="en-US"/>
                </w:rPr>
                <w:delText xml:space="preserve">kan </w:delText>
              </w:r>
            </w:del>
            <w:r w:rsidR="00847C61" w:rsidRPr="00C05B86">
              <w:rPr>
                <w:rFonts w:ascii="Calibri" w:hAnsi="Calibri" w:cs="Calibri"/>
                <w:color w:val="0F0F0F"/>
                <w:sz w:val="22"/>
                <w:szCs w:val="22"/>
                <w:lang w:eastAsia="en-US"/>
              </w:rPr>
              <w:t>spe</w:t>
            </w:r>
            <w:ins w:id="56" w:author="Arjan Kloosterboer" w:date="2017-02-02T15:37:00Z">
              <w:r w:rsidR="00505D20" w:rsidRPr="00C05B86">
                <w:rPr>
                  <w:rFonts w:ascii="Calibri" w:hAnsi="Calibri" w:cs="Calibri"/>
                  <w:color w:val="0F0F0F"/>
                  <w:sz w:val="22"/>
                  <w:szCs w:val="22"/>
                  <w:lang w:eastAsia="en-US"/>
                </w:rPr>
                <w:t>e</w:t>
              </w:r>
            </w:ins>
            <w:r w:rsidR="00847C61" w:rsidRPr="00C05B86">
              <w:rPr>
                <w:rFonts w:ascii="Calibri" w:hAnsi="Calibri" w:cs="Calibri"/>
                <w:color w:val="0F0F0F"/>
                <w:sz w:val="22"/>
                <w:szCs w:val="22"/>
                <w:lang w:eastAsia="en-US"/>
              </w:rPr>
              <w:t>l</w:t>
            </w:r>
            <w:ins w:id="57" w:author="Arjan Kloosterboer" w:date="2017-02-02T15:37:00Z">
              <w:r w:rsidR="00505D20" w:rsidRPr="00C05B86">
                <w:rPr>
                  <w:rFonts w:ascii="Calibri" w:hAnsi="Calibri" w:cs="Calibri"/>
                  <w:color w:val="0F0F0F"/>
                  <w:sz w:val="22"/>
                  <w:szCs w:val="22"/>
                  <w:lang w:eastAsia="en-US"/>
                </w:rPr>
                <w:t>t</w:t>
              </w:r>
            </w:ins>
            <w:del w:id="58" w:author="Arjan Kloosterboer" w:date="2017-02-02T15:37:00Z">
              <w:r w:rsidR="00847C61" w:rsidRPr="00C05B86" w:rsidDel="00505D20">
                <w:rPr>
                  <w:rFonts w:ascii="Calibri" w:hAnsi="Calibri" w:cs="Calibri"/>
                  <w:color w:val="0F0F0F"/>
                  <w:sz w:val="22"/>
                  <w:szCs w:val="22"/>
                  <w:lang w:eastAsia="en-US"/>
                </w:rPr>
                <w:delText>en</w:delText>
              </w:r>
            </w:del>
            <w:r w:rsidR="00847C61" w:rsidRPr="00C05B86">
              <w:rPr>
                <w:rFonts w:ascii="Calibri" w:hAnsi="Calibri" w:cs="Calibri"/>
                <w:color w:val="0F0F0F"/>
                <w:sz w:val="22"/>
                <w:szCs w:val="22"/>
                <w:lang w:eastAsia="en-US"/>
              </w:rPr>
              <w:t xml:space="preserve"> bij </w:t>
            </w:r>
            <w:del w:id="59" w:author="Arjan Kloosterboer" w:date="2017-02-02T15:37:00Z">
              <w:r w:rsidR="00847C61" w:rsidRPr="00C05B86" w:rsidDel="00505D20">
                <w:rPr>
                  <w:rFonts w:ascii="Calibri" w:hAnsi="Calibri" w:cs="Calibri"/>
                  <w:color w:val="0F0F0F"/>
                  <w:sz w:val="22"/>
                  <w:szCs w:val="22"/>
                  <w:lang w:eastAsia="en-US"/>
                </w:rPr>
                <w:delText>ee</w:delText>
              </w:r>
            </w:del>
            <w:ins w:id="60" w:author="Arjan Kloosterboer" w:date="2017-02-02T15:37:00Z">
              <w:r w:rsidR="00505D20" w:rsidRPr="00C05B86">
                <w:rPr>
                  <w:rFonts w:ascii="Calibri" w:hAnsi="Calibri" w:cs="Calibri"/>
                  <w:color w:val="0F0F0F"/>
                  <w:sz w:val="22"/>
                  <w:szCs w:val="22"/>
                  <w:lang w:eastAsia="en-US"/>
                </w:rPr>
                <w:t>éé</w:t>
              </w:r>
            </w:ins>
            <w:r w:rsidR="00847C61" w:rsidRPr="00C05B86">
              <w:rPr>
                <w:rFonts w:ascii="Calibri" w:hAnsi="Calibri" w:cs="Calibri"/>
                <w:color w:val="0F0F0F"/>
                <w:sz w:val="22"/>
                <w:szCs w:val="22"/>
                <w:lang w:eastAsia="en-US"/>
              </w:rPr>
              <w:t xml:space="preserve">n </w:t>
            </w:r>
            <w:ins w:id="61" w:author="Arjan Kloosterboer" w:date="2017-02-02T15:38:00Z">
              <w:r w:rsidR="00505D20" w:rsidRPr="00C05B86">
                <w:rPr>
                  <w:rFonts w:ascii="Calibri" w:hAnsi="Calibri" w:cs="Calibri"/>
                  <w:color w:val="0F0F0F"/>
                  <w:sz w:val="22"/>
                  <w:szCs w:val="22"/>
                  <w:lang w:eastAsia="en-US"/>
                </w:rPr>
                <w:t xml:space="preserve">of meer </w:t>
              </w:r>
            </w:ins>
            <w:r w:rsidR="00847C61" w:rsidRPr="00C05B86">
              <w:rPr>
                <w:rFonts w:ascii="Calibri" w:hAnsi="Calibri" w:cs="Calibri"/>
                <w:color w:val="0F0F0F"/>
                <w:sz w:val="22"/>
                <w:szCs w:val="22"/>
                <w:lang w:eastAsia="en-US"/>
              </w:rPr>
              <w:t>ZAAK</w:t>
            </w:r>
            <w:ins w:id="62" w:author="Arjan Kloosterboer" w:date="2017-02-02T15:38:00Z">
              <w:r w:rsidR="00505D20" w:rsidRPr="00C05B86">
                <w:rPr>
                  <w:rFonts w:ascii="Calibri" w:hAnsi="Calibri" w:cs="Calibri"/>
                  <w:color w:val="0F0F0F"/>
                  <w:sz w:val="22"/>
                  <w:szCs w:val="22"/>
                  <w:lang w:eastAsia="en-US"/>
                </w:rPr>
                <w:t>en</w:t>
              </w:r>
            </w:ins>
            <w:r w:rsidR="00847C61" w:rsidRPr="00C05B86">
              <w:rPr>
                <w:rFonts w:ascii="Calibri" w:hAnsi="Calibri" w:cs="Calibri"/>
                <w:color w:val="0F0F0F"/>
                <w:sz w:val="22"/>
                <w:szCs w:val="22"/>
                <w:lang w:eastAsia="en-US"/>
              </w:rPr>
              <w:t>.</w:t>
            </w:r>
          </w:p>
        </w:tc>
      </w:tr>
      <w:tr w:rsidR="00847C61" w:rsidRPr="00751C18" w14:paraId="0FE99D24" w14:textId="77777777" w:rsidTr="00505D20">
        <w:trPr>
          <w:trHeight w:hRule="exact" w:val="68"/>
        </w:trPr>
        <w:tc>
          <w:tcPr>
            <w:tcW w:w="2340" w:type="dxa"/>
            <w:gridSpan w:val="2"/>
            <w:tcBorders>
              <w:top w:val="nil"/>
              <w:left w:val="nil"/>
              <w:bottom w:val="nil"/>
              <w:right w:val="nil"/>
            </w:tcBorders>
          </w:tcPr>
          <w:p w14:paraId="29B132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DFBCC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924265F" w14:textId="77777777" w:rsidTr="00505D20">
        <w:trPr>
          <w:trHeight w:val="271"/>
        </w:trPr>
        <w:tc>
          <w:tcPr>
            <w:tcW w:w="2340" w:type="dxa"/>
            <w:gridSpan w:val="2"/>
            <w:tcBorders>
              <w:top w:val="nil"/>
              <w:left w:val="nil"/>
              <w:bottom w:val="nil"/>
              <w:right w:val="nil"/>
            </w:tcBorders>
          </w:tcPr>
          <w:p w14:paraId="103E2F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CC1FD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30BB7B94" w14:textId="77777777" w:rsidTr="00505D20">
        <w:trPr>
          <w:trHeight w:hRule="exact" w:val="128"/>
        </w:trPr>
        <w:tc>
          <w:tcPr>
            <w:tcW w:w="2340" w:type="dxa"/>
            <w:gridSpan w:val="2"/>
            <w:tcBorders>
              <w:top w:val="nil"/>
              <w:left w:val="nil"/>
              <w:bottom w:val="nil"/>
              <w:right w:val="nil"/>
            </w:tcBorders>
          </w:tcPr>
          <w:p w14:paraId="7AE0FA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3EF5C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C4581E" w14:textId="77777777" w:rsidTr="00505D20">
        <w:tc>
          <w:tcPr>
            <w:tcW w:w="2340" w:type="dxa"/>
            <w:gridSpan w:val="2"/>
            <w:tcBorders>
              <w:top w:val="nil"/>
              <w:left w:val="nil"/>
              <w:bottom w:val="nil"/>
              <w:right w:val="nil"/>
            </w:tcBorders>
          </w:tcPr>
          <w:p w14:paraId="2380AC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A6BDB2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1CD813F2" w14:textId="77777777" w:rsidTr="00505D20">
        <w:trPr>
          <w:trHeight w:hRule="exact" w:val="128"/>
        </w:trPr>
        <w:tc>
          <w:tcPr>
            <w:tcW w:w="2340" w:type="dxa"/>
            <w:gridSpan w:val="2"/>
            <w:tcBorders>
              <w:top w:val="nil"/>
              <w:left w:val="nil"/>
              <w:bottom w:val="nil"/>
              <w:right w:val="nil"/>
            </w:tcBorders>
          </w:tcPr>
          <w:p w14:paraId="257539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31DC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1B4B22" w14:textId="77777777" w:rsidTr="00505D20">
        <w:tc>
          <w:tcPr>
            <w:tcW w:w="2340" w:type="dxa"/>
            <w:gridSpan w:val="2"/>
            <w:tcBorders>
              <w:top w:val="nil"/>
              <w:left w:val="nil"/>
              <w:bottom w:val="nil"/>
              <w:right w:val="nil"/>
            </w:tcBorders>
          </w:tcPr>
          <w:p w14:paraId="2881F8D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D3426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unieke aanduiding van de specialisatie (van BETROKKENE): </w:t>
            </w:r>
          </w:p>
          <w:p w14:paraId="74B000CA" w14:textId="4206635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ORGANISATORISCHE EENHEID, VESTIGING, MEDEWERKER, NIET-NATUURLIJK PERSOON of NATUURLIJK PERSOON</w:t>
            </w:r>
            <w:del w:id="63" w:author="Arjan Kloosterboer" w:date="2017-02-02T15:39:00Z">
              <w:r w:rsidRPr="00751C18" w:rsidDel="00505D20">
                <w:rPr>
                  <w:rFonts w:ascii="Calibri" w:hAnsi="Calibri" w:cs="Calibri"/>
                  <w:color w:val="0F0F0F"/>
                  <w:sz w:val="22"/>
                  <w:szCs w:val="22"/>
                  <w:lang w:eastAsia="en-US"/>
                </w:rPr>
                <w:delText xml:space="preserve"> (of afleidbare identificatie)</w:delText>
              </w:r>
            </w:del>
            <w:r w:rsidRPr="00751C18">
              <w:rPr>
                <w:rFonts w:ascii="Calibri" w:hAnsi="Calibri" w:cs="Calibri"/>
                <w:color w:val="0F0F0F"/>
                <w:sz w:val="22"/>
                <w:szCs w:val="22"/>
                <w:lang w:eastAsia="en-US"/>
              </w:rPr>
              <w:t>.</w:t>
            </w:r>
          </w:p>
        </w:tc>
      </w:tr>
      <w:tr w:rsidR="00847C61" w:rsidRPr="00751C18" w14:paraId="050A606E" w14:textId="77777777" w:rsidTr="00505D20">
        <w:trPr>
          <w:trHeight w:hRule="exact" w:val="128"/>
        </w:trPr>
        <w:tc>
          <w:tcPr>
            <w:tcW w:w="2340" w:type="dxa"/>
            <w:gridSpan w:val="2"/>
            <w:tcBorders>
              <w:top w:val="nil"/>
              <w:left w:val="nil"/>
              <w:bottom w:val="nil"/>
              <w:right w:val="nil"/>
            </w:tcBorders>
          </w:tcPr>
          <w:p w14:paraId="751E13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DE569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95A824E" w14:textId="77777777" w:rsidTr="00505D20">
        <w:tc>
          <w:tcPr>
            <w:tcW w:w="2340" w:type="dxa"/>
            <w:gridSpan w:val="2"/>
            <w:tcBorders>
              <w:top w:val="nil"/>
              <w:left w:val="nil"/>
              <w:bottom w:val="nil"/>
              <w:right w:val="nil"/>
            </w:tcBorders>
          </w:tcPr>
          <w:p w14:paraId="7A2209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06D9B752" w14:textId="7AFD67B4" w:rsidR="00847C61" w:rsidRPr="00751C18" w:rsidRDefault="00C05B86"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4" w:author="Arjan Kloosterboer" w:date="2017-02-02T15:41:00Z">
              <w:r w:rsidRPr="00C05B86">
                <w:rPr>
                  <w:rFonts w:ascii="Calibri" w:hAnsi="Calibri" w:cs="Calibri"/>
                  <w:color w:val="0F0F0F"/>
                  <w:sz w:val="22"/>
                  <w:szCs w:val="22"/>
                  <w:lang w:eastAsia="en-US"/>
                </w:rPr>
                <w:t xml:space="preserve">Alle NATUURLIJK PERSOONen, NIET-NATUURLIJK PERSOONen, VESTIGINGen, ORGANISATORISCHE EENHEIDen (van de zaak-behandelende organisatie) en MEDEWERKERs (van die zaak-behandelende organisatie) die betrokken zijn in enigerlei </w:t>
              </w:r>
              <w:r w:rsidR="00D819A8">
                <w:rPr>
                  <w:rFonts w:ascii="Calibri" w:hAnsi="Calibri" w:cs="Calibri"/>
                  <w:color w:val="0F0F0F"/>
                  <w:sz w:val="22"/>
                  <w:szCs w:val="22"/>
                  <w:lang w:eastAsia="en-US"/>
                </w:rPr>
                <w:t>rol bij één of meer zaken van d</w:t>
              </w:r>
              <w:r w:rsidRPr="00C05B86">
                <w:rPr>
                  <w:rFonts w:ascii="Calibri" w:hAnsi="Calibri" w:cs="Calibri"/>
                  <w:color w:val="0F0F0F"/>
                  <w:sz w:val="22"/>
                  <w:szCs w:val="22"/>
                  <w:lang w:eastAsia="en-US"/>
                </w:rPr>
                <w:t>e zaak-behandelende organisatie.</w:t>
              </w:r>
            </w:ins>
          </w:p>
        </w:tc>
      </w:tr>
      <w:tr w:rsidR="00847C61" w:rsidRPr="00751C18" w14:paraId="1CE4B01A" w14:textId="77777777" w:rsidTr="00505D20">
        <w:trPr>
          <w:trHeight w:hRule="exact" w:val="128"/>
        </w:trPr>
        <w:tc>
          <w:tcPr>
            <w:tcW w:w="2340" w:type="dxa"/>
            <w:gridSpan w:val="2"/>
            <w:tcBorders>
              <w:top w:val="nil"/>
              <w:left w:val="nil"/>
              <w:bottom w:val="nil"/>
              <w:right w:val="nil"/>
            </w:tcBorders>
          </w:tcPr>
          <w:p w14:paraId="5045C9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3E9B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F909B96" w14:textId="77777777" w:rsidTr="00505D20">
        <w:trPr>
          <w:trHeight w:hRule="exact" w:val="256"/>
        </w:trPr>
        <w:tc>
          <w:tcPr>
            <w:tcW w:w="2340" w:type="dxa"/>
            <w:gridSpan w:val="2"/>
            <w:tcBorders>
              <w:top w:val="nil"/>
              <w:left w:val="nil"/>
              <w:bottom w:val="nil"/>
              <w:right w:val="nil"/>
            </w:tcBorders>
          </w:tcPr>
          <w:p w14:paraId="0C4495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E2E41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DAC7596" w14:textId="77777777" w:rsidTr="00505D20">
        <w:trPr>
          <w:trHeight w:hRule="exact" w:val="256"/>
        </w:trPr>
        <w:tc>
          <w:tcPr>
            <w:tcW w:w="2340" w:type="dxa"/>
            <w:gridSpan w:val="2"/>
            <w:tcBorders>
              <w:top w:val="nil"/>
              <w:left w:val="nil"/>
              <w:bottom w:val="nil"/>
              <w:right w:val="nil"/>
            </w:tcBorders>
          </w:tcPr>
          <w:p w14:paraId="39AD8A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1AE10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4689AA0" w14:textId="77777777" w:rsidTr="00505D20">
        <w:tc>
          <w:tcPr>
            <w:tcW w:w="2340" w:type="dxa"/>
            <w:gridSpan w:val="2"/>
            <w:tcBorders>
              <w:top w:val="nil"/>
              <w:left w:val="nil"/>
              <w:bottom w:val="nil"/>
              <w:right w:val="nil"/>
            </w:tcBorders>
          </w:tcPr>
          <w:p w14:paraId="7C27C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C3911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8CF3FBC" w14:textId="77777777" w:rsidTr="00505D20">
        <w:tc>
          <w:tcPr>
            <w:tcW w:w="450" w:type="dxa"/>
            <w:tcBorders>
              <w:top w:val="nil"/>
              <w:left w:val="nil"/>
              <w:bottom w:val="nil"/>
              <w:right w:val="nil"/>
            </w:tcBorders>
          </w:tcPr>
          <w:p w14:paraId="4C00D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65" w:name="BKM_D6D05601_4B87_42aa_BC87_39CFB764E92A"/>
          </w:p>
        </w:tc>
        <w:tc>
          <w:tcPr>
            <w:tcW w:w="2790" w:type="dxa"/>
            <w:gridSpan w:val="2"/>
            <w:tcBorders>
              <w:top w:val="nil"/>
              <w:left w:val="nil"/>
              <w:bottom w:val="nil"/>
              <w:right w:val="nil"/>
            </w:tcBorders>
          </w:tcPr>
          <w:p w14:paraId="577D66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0D081C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A1073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42C1A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6B0138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7B858593" w14:textId="77777777" w:rsidTr="00505D20">
        <w:tc>
          <w:tcPr>
            <w:tcW w:w="450" w:type="dxa"/>
            <w:tcBorders>
              <w:top w:val="nil"/>
              <w:left w:val="nil"/>
              <w:bottom w:val="nil"/>
              <w:right w:val="nil"/>
            </w:tcBorders>
          </w:tcPr>
          <w:p w14:paraId="31CCC5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AF33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760110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de BETROKKENE  indien dit een (NIET) NATUURLIJK PERSOON, VESTIGING of specialisatie daarvan is.</w:t>
            </w:r>
          </w:p>
        </w:tc>
        <w:tc>
          <w:tcPr>
            <w:tcW w:w="1080" w:type="dxa"/>
            <w:tcBorders>
              <w:top w:val="nil"/>
              <w:left w:val="nil"/>
              <w:bottom w:val="nil"/>
              <w:right w:val="nil"/>
            </w:tcBorders>
          </w:tcPr>
          <w:p w14:paraId="7B7B1F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D7639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5"/>
      </w:tr>
      <w:tr w:rsidR="00847C61" w:rsidRPr="00751C18" w:rsidDel="00505D20" w14:paraId="239FE76C" w14:textId="606B5601" w:rsidTr="00505D20">
        <w:trPr>
          <w:del w:id="66" w:author="Arjan Kloosterboer" w:date="2017-02-02T15:40:00Z"/>
        </w:trPr>
        <w:tc>
          <w:tcPr>
            <w:tcW w:w="450" w:type="dxa"/>
            <w:tcBorders>
              <w:top w:val="nil"/>
              <w:left w:val="nil"/>
              <w:bottom w:val="nil"/>
              <w:right w:val="nil"/>
            </w:tcBorders>
          </w:tcPr>
          <w:p w14:paraId="4C625216" w14:textId="74D94C9F" w:rsidR="00847C61" w:rsidRPr="00751C18" w:rsidDel="00505D20" w:rsidRDefault="00847C61" w:rsidP="00847C61">
            <w:pPr>
              <w:widowControl w:val="0"/>
              <w:autoSpaceDE w:val="0"/>
              <w:autoSpaceDN w:val="0"/>
              <w:adjustRightInd w:val="0"/>
              <w:spacing w:line="240" w:lineRule="auto"/>
              <w:contextualSpacing w:val="0"/>
              <w:rPr>
                <w:del w:id="67" w:author="Arjan Kloosterboer" w:date="2017-02-02T15:40:00Z"/>
                <w:rFonts w:ascii="Calibri" w:hAnsi="Calibri" w:cs="Calibri"/>
                <w:color w:val="0F0F0F"/>
                <w:sz w:val="22"/>
                <w:szCs w:val="22"/>
                <w:lang w:eastAsia="en-US"/>
              </w:rPr>
            </w:pPr>
            <w:bookmarkStart w:id="68" w:name="BKM_F2A7E14D_E4B6_40bd_97FB_0874B240AA24"/>
          </w:p>
        </w:tc>
        <w:tc>
          <w:tcPr>
            <w:tcW w:w="2790" w:type="dxa"/>
            <w:gridSpan w:val="2"/>
            <w:tcBorders>
              <w:top w:val="nil"/>
              <w:left w:val="nil"/>
              <w:bottom w:val="nil"/>
              <w:right w:val="nil"/>
            </w:tcBorders>
          </w:tcPr>
          <w:p w14:paraId="72F3EF3B" w14:textId="39CE4A6D" w:rsidR="00847C61" w:rsidRPr="00751C18" w:rsidDel="00505D20" w:rsidRDefault="00DE73DB" w:rsidP="00847C61">
            <w:pPr>
              <w:widowControl w:val="0"/>
              <w:autoSpaceDE w:val="0"/>
              <w:autoSpaceDN w:val="0"/>
              <w:adjustRightInd w:val="0"/>
              <w:spacing w:line="240" w:lineRule="auto"/>
              <w:contextualSpacing w:val="0"/>
              <w:rPr>
                <w:del w:id="69" w:author="Arjan Kloosterboer" w:date="2017-02-02T15:40:00Z"/>
                <w:rFonts w:ascii="Calibri" w:hAnsi="Calibri" w:cs="Calibri"/>
                <w:color w:val="0F0F0F"/>
                <w:sz w:val="22"/>
                <w:szCs w:val="22"/>
                <w:lang w:eastAsia="en-US"/>
              </w:rPr>
            </w:pPr>
            <w:del w:id="70"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F0F0F"/>
                  <w:sz w:val="22"/>
                  <w:szCs w:val="22"/>
                  <w:lang w:eastAsia="en-US"/>
                </w:rPr>
                <w:delInstrText>Att.Name</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F0F0F"/>
                  <w:sz w:val="22"/>
                  <w:szCs w:val="22"/>
                  <w:lang w:eastAsia="en-US"/>
                </w:rPr>
                <w:delText>Identificatie</w:delText>
              </w:r>
              <w:r w:rsidRPr="00751C18" w:rsidDel="00505D20">
                <w:rPr>
                  <w:rFonts w:ascii="Arial" w:hAnsi="Arial" w:cs="Arial"/>
                  <w:szCs w:val="20"/>
                  <w:lang w:val="en-AU" w:eastAsia="en-US"/>
                </w:rPr>
                <w:fldChar w:fldCharType="end"/>
              </w:r>
            </w:del>
          </w:p>
        </w:tc>
        <w:tc>
          <w:tcPr>
            <w:tcW w:w="4230" w:type="dxa"/>
            <w:tcBorders>
              <w:top w:val="nil"/>
              <w:left w:val="nil"/>
              <w:bottom w:val="nil"/>
              <w:right w:val="nil"/>
            </w:tcBorders>
          </w:tcPr>
          <w:p w14:paraId="132D9117" w14:textId="0FBD2E48" w:rsidR="00847C61" w:rsidRPr="00751C18" w:rsidDel="00505D20" w:rsidRDefault="00DE73DB" w:rsidP="00847C61">
            <w:pPr>
              <w:widowControl w:val="0"/>
              <w:autoSpaceDE w:val="0"/>
              <w:autoSpaceDN w:val="0"/>
              <w:adjustRightInd w:val="0"/>
              <w:spacing w:line="240" w:lineRule="auto"/>
              <w:contextualSpacing w:val="0"/>
              <w:rPr>
                <w:del w:id="71" w:author="Arjan Kloosterboer" w:date="2017-02-02T15:40:00Z"/>
                <w:rFonts w:ascii="Calibri" w:hAnsi="Calibri" w:cs="Calibri"/>
                <w:color w:val="0F0F0F"/>
                <w:sz w:val="22"/>
                <w:szCs w:val="22"/>
                <w:lang w:eastAsia="en-US"/>
              </w:rPr>
            </w:pPr>
            <w:del w:id="72"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eastAsia="en-US"/>
                </w:rPr>
                <w:delInstrText xml:space="preserve">MERGEFIELD </w:delInstrText>
              </w:r>
              <w:r w:rsidR="00847C61" w:rsidRPr="00751C18" w:rsidDel="00505D20">
                <w:rPr>
                  <w:rFonts w:ascii="Calibri" w:hAnsi="Calibri" w:cs="Calibri"/>
                  <w:color w:val="0F0F0F"/>
                  <w:sz w:val="22"/>
                  <w:szCs w:val="22"/>
                  <w:lang w:eastAsia="en-US"/>
                </w:rPr>
                <w:delInstrText>Att.Notes</w:delInstrText>
              </w:r>
              <w:r w:rsidRPr="00751C18" w:rsidDel="00505D20">
                <w:rPr>
                  <w:rFonts w:ascii="Arial" w:hAnsi="Arial" w:cs="Arial"/>
                  <w:szCs w:val="20"/>
                  <w:lang w:val="en-AU" w:eastAsia="en-US"/>
                </w:rPr>
                <w:fldChar w:fldCharType="end"/>
              </w:r>
              <w:r w:rsidR="00847C61" w:rsidRPr="00751C18" w:rsidDel="00505D20">
                <w:rPr>
                  <w:rFonts w:ascii="Calibri" w:hAnsi="Calibri" w:cs="Calibri"/>
                  <w:color w:val="610E6A"/>
                  <w:sz w:val="22"/>
                  <w:szCs w:val="22"/>
                  <w:lang w:eastAsia="en-US"/>
                </w:rPr>
                <w:delText>De unieke identificatie van de BETROKKENE</w:delText>
              </w:r>
            </w:del>
          </w:p>
        </w:tc>
        <w:tc>
          <w:tcPr>
            <w:tcW w:w="1080" w:type="dxa"/>
            <w:tcBorders>
              <w:top w:val="nil"/>
              <w:left w:val="nil"/>
              <w:bottom w:val="nil"/>
              <w:right w:val="nil"/>
            </w:tcBorders>
          </w:tcPr>
          <w:p w14:paraId="5623CD23" w14:textId="18B9C1E5" w:rsidR="00847C61" w:rsidRPr="00751C18" w:rsidDel="00505D20" w:rsidRDefault="00DE73DB" w:rsidP="00847C61">
            <w:pPr>
              <w:widowControl w:val="0"/>
              <w:autoSpaceDE w:val="0"/>
              <w:autoSpaceDN w:val="0"/>
              <w:adjustRightInd w:val="0"/>
              <w:spacing w:line="240" w:lineRule="auto"/>
              <w:contextualSpacing w:val="0"/>
              <w:rPr>
                <w:del w:id="73" w:author="Arjan Kloosterboer" w:date="2017-02-02T15:40:00Z"/>
                <w:rFonts w:ascii="Calibri" w:hAnsi="Calibri" w:cs="Calibri"/>
                <w:color w:val="000000"/>
                <w:sz w:val="22"/>
                <w:szCs w:val="22"/>
                <w:lang w:eastAsia="en-US"/>
              </w:rPr>
            </w:pPr>
            <w:del w:id="74"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00000"/>
                  <w:sz w:val="22"/>
                  <w:szCs w:val="22"/>
                  <w:lang w:eastAsia="en-US"/>
                </w:rPr>
                <w:delInstrText>Att.Type</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00000"/>
                  <w:sz w:val="22"/>
                  <w:szCs w:val="22"/>
                  <w:lang w:eastAsia="en-US"/>
                </w:rPr>
                <w:delText>AN50</w:delText>
              </w:r>
              <w:r w:rsidRPr="00751C18" w:rsidDel="00505D20">
                <w:rPr>
                  <w:rFonts w:ascii="Arial" w:hAnsi="Arial" w:cs="Arial"/>
                  <w:szCs w:val="20"/>
                  <w:lang w:val="en-AU" w:eastAsia="en-US"/>
                </w:rPr>
                <w:fldChar w:fldCharType="end"/>
              </w:r>
            </w:del>
          </w:p>
        </w:tc>
        <w:tc>
          <w:tcPr>
            <w:tcW w:w="810" w:type="dxa"/>
            <w:tcBorders>
              <w:top w:val="nil"/>
              <w:left w:val="nil"/>
              <w:bottom w:val="nil"/>
              <w:right w:val="nil"/>
            </w:tcBorders>
          </w:tcPr>
          <w:p w14:paraId="368190E1" w14:textId="729F32C3" w:rsidR="00847C61" w:rsidRPr="00751C18" w:rsidDel="00505D20" w:rsidRDefault="00DE73DB" w:rsidP="00847C61">
            <w:pPr>
              <w:widowControl w:val="0"/>
              <w:autoSpaceDE w:val="0"/>
              <w:autoSpaceDN w:val="0"/>
              <w:adjustRightInd w:val="0"/>
              <w:spacing w:line="240" w:lineRule="auto"/>
              <w:contextualSpacing w:val="0"/>
              <w:rPr>
                <w:del w:id="75" w:author="Arjan Kloosterboer" w:date="2017-02-02T15:40:00Z"/>
                <w:rFonts w:ascii="Calibri" w:hAnsi="Calibri" w:cs="Calibri"/>
                <w:color w:val="0F0F0F"/>
                <w:sz w:val="22"/>
                <w:szCs w:val="22"/>
                <w:lang w:eastAsia="en-US"/>
              </w:rPr>
            </w:pPr>
            <w:del w:id="76" w:author="Arjan Kloosterboer" w:date="2017-02-02T15:40:00Z">
              <w:r w:rsidRPr="00751C18" w:rsidDel="00505D20">
                <w:rPr>
                  <w:rFonts w:ascii="Arial" w:hAnsi="Arial" w:cs="Arial"/>
                  <w:szCs w:val="20"/>
                  <w:lang w:val="en-AU" w:eastAsia="en-US"/>
                </w:rPr>
                <w:fldChar w:fldCharType="begin" w:fldLock="1"/>
              </w:r>
              <w:r w:rsidR="00847C61" w:rsidRPr="00751C18" w:rsidDel="00505D20">
                <w:rPr>
                  <w:rFonts w:ascii="Arial" w:hAnsi="Arial" w:cs="Arial"/>
                  <w:szCs w:val="20"/>
                  <w:lang w:val="en-AU" w:eastAsia="en-US"/>
                </w:rPr>
                <w:delInstrText xml:space="preserve">MERGEFIELD </w:delInstrText>
              </w:r>
              <w:r w:rsidR="00847C61" w:rsidRPr="00751C18" w:rsidDel="00505D20">
                <w:rPr>
                  <w:rFonts w:ascii="Calibri" w:hAnsi="Calibri" w:cs="Calibri"/>
                  <w:color w:val="0F0F0F"/>
                  <w:sz w:val="22"/>
                  <w:szCs w:val="22"/>
                  <w:lang w:eastAsia="en-US"/>
                </w:rPr>
                <w:delInstrText>Att.LowerBound</w:delInstrText>
              </w:r>
              <w:r w:rsidRPr="00751C18" w:rsidDel="00505D20">
                <w:rPr>
                  <w:rFonts w:ascii="Arial" w:hAnsi="Arial" w:cs="Arial"/>
                  <w:szCs w:val="20"/>
                  <w:lang w:val="en-AU" w:eastAsia="en-US"/>
                </w:rPr>
                <w:fldChar w:fldCharType="separate"/>
              </w:r>
              <w:r w:rsidR="00847C61" w:rsidRPr="00751C18" w:rsidDel="00505D20">
                <w:rPr>
                  <w:rFonts w:ascii="Calibri" w:hAnsi="Calibri" w:cs="Calibri"/>
                  <w:color w:val="0F0F0F"/>
                  <w:sz w:val="22"/>
                  <w:szCs w:val="22"/>
                  <w:lang w:eastAsia="en-US"/>
                </w:rPr>
                <w:delText>1</w:delText>
              </w:r>
              <w:r w:rsidRPr="00751C18" w:rsidDel="00505D20">
                <w:rPr>
                  <w:rFonts w:ascii="Arial" w:hAnsi="Arial" w:cs="Arial"/>
                  <w:szCs w:val="20"/>
                  <w:lang w:val="en-AU" w:eastAsia="en-US"/>
                </w:rPr>
                <w:fldChar w:fldCharType="end"/>
              </w:r>
              <w:r w:rsidR="00847C61" w:rsidRPr="00751C18" w:rsidDel="00505D20">
                <w:rPr>
                  <w:rFonts w:ascii="Calibri" w:hAnsi="Calibri" w:cs="Calibri"/>
                  <w:color w:val="0F0F0F"/>
                  <w:sz w:val="22"/>
                  <w:szCs w:val="22"/>
                  <w:lang w:eastAsia="en-US"/>
                </w:rPr>
                <w:delText xml:space="preserve"> - </w:delText>
              </w:r>
              <w:r w:rsidRPr="00751C18" w:rsidDel="00505D20">
                <w:rPr>
                  <w:rFonts w:ascii="Calibri" w:hAnsi="Calibri" w:cs="Calibri"/>
                  <w:color w:val="0F0F0F"/>
                  <w:sz w:val="22"/>
                  <w:szCs w:val="22"/>
                  <w:lang w:eastAsia="en-US"/>
                </w:rPr>
                <w:fldChar w:fldCharType="begin" w:fldLock="1"/>
              </w:r>
              <w:r w:rsidR="00847C61" w:rsidRPr="00751C18" w:rsidDel="00505D20">
                <w:rPr>
                  <w:rFonts w:ascii="Calibri" w:hAnsi="Calibri" w:cs="Calibri"/>
                  <w:color w:val="0F0F0F"/>
                  <w:sz w:val="22"/>
                  <w:szCs w:val="22"/>
                  <w:lang w:eastAsia="en-US"/>
                </w:rPr>
                <w:delInstrText>MERGEFIELD Att.UpperBound</w:delInstrText>
              </w:r>
              <w:r w:rsidRPr="00751C18" w:rsidDel="00505D20">
                <w:rPr>
                  <w:rFonts w:ascii="Calibri" w:hAnsi="Calibri" w:cs="Calibri"/>
                  <w:color w:val="0F0F0F"/>
                  <w:sz w:val="22"/>
                  <w:szCs w:val="22"/>
                  <w:lang w:eastAsia="en-US"/>
                </w:rPr>
                <w:fldChar w:fldCharType="separate"/>
              </w:r>
              <w:r w:rsidR="00847C61" w:rsidRPr="00751C18" w:rsidDel="00505D20">
                <w:rPr>
                  <w:rFonts w:ascii="Calibri" w:hAnsi="Calibri" w:cs="Calibri"/>
                  <w:color w:val="0F0F0F"/>
                  <w:sz w:val="22"/>
                  <w:szCs w:val="22"/>
                  <w:lang w:eastAsia="en-US"/>
                </w:rPr>
                <w:delText>1</w:delText>
              </w:r>
              <w:r w:rsidRPr="00751C18" w:rsidDel="00505D20">
                <w:rPr>
                  <w:rFonts w:ascii="Calibri" w:hAnsi="Calibri" w:cs="Calibri"/>
                  <w:color w:val="0F0F0F"/>
                  <w:sz w:val="22"/>
                  <w:szCs w:val="22"/>
                  <w:lang w:eastAsia="en-US"/>
                </w:rPr>
                <w:fldChar w:fldCharType="end"/>
              </w:r>
            </w:del>
          </w:p>
        </w:tc>
        <w:bookmarkEnd w:id="68"/>
      </w:tr>
      <w:tr w:rsidR="00847C61" w:rsidRPr="00751C18" w14:paraId="2FEEDBBF" w14:textId="77777777" w:rsidTr="00505D20">
        <w:tc>
          <w:tcPr>
            <w:tcW w:w="450" w:type="dxa"/>
            <w:tcBorders>
              <w:top w:val="nil"/>
              <w:left w:val="nil"/>
              <w:bottom w:val="nil"/>
              <w:right w:val="nil"/>
            </w:tcBorders>
          </w:tcPr>
          <w:p w14:paraId="487DF2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7" w:name="BKM_466431EC_7F60_4a12_B950_3A55DCE352FB"/>
          </w:p>
        </w:tc>
        <w:tc>
          <w:tcPr>
            <w:tcW w:w="2790" w:type="dxa"/>
            <w:gridSpan w:val="2"/>
            <w:tcBorders>
              <w:top w:val="nil"/>
              <w:left w:val="nil"/>
              <w:bottom w:val="nil"/>
              <w:right w:val="nil"/>
            </w:tcBorders>
          </w:tcPr>
          <w:p w14:paraId="22C7318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EC4B3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de BETROKKENE indien dit adres in Nederland gelegen is.</w:t>
            </w:r>
          </w:p>
        </w:tc>
        <w:tc>
          <w:tcPr>
            <w:tcW w:w="1080" w:type="dxa"/>
            <w:tcBorders>
              <w:top w:val="nil"/>
              <w:left w:val="nil"/>
              <w:bottom w:val="nil"/>
              <w:right w:val="nil"/>
            </w:tcBorders>
          </w:tcPr>
          <w:p w14:paraId="6B1FA3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7C8DD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77"/>
      </w:tr>
      <w:tr w:rsidR="00847C61" w:rsidRPr="00751C18" w14:paraId="67DD6137" w14:textId="77777777" w:rsidTr="00505D20">
        <w:tc>
          <w:tcPr>
            <w:tcW w:w="450" w:type="dxa"/>
            <w:tcBorders>
              <w:top w:val="nil"/>
              <w:left w:val="nil"/>
              <w:bottom w:val="nil"/>
              <w:right w:val="nil"/>
            </w:tcBorders>
          </w:tcPr>
          <w:p w14:paraId="79710A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8" w:name="BKM_C71035C0_1AC2_48c1_8BAF_123B63CA03FB"/>
          </w:p>
        </w:tc>
        <w:tc>
          <w:tcPr>
            <w:tcW w:w="2790" w:type="dxa"/>
            <w:gridSpan w:val="2"/>
            <w:tcBorders>
              <w:top w:val="nil"/>
              <w:left w:val="nil"/>
              <w:bottom w:val="nil"/>
              <w:right w:val="nil"/>
            </w:tcBorders>
          </w:tcPr>
          <w:p w14:paraId="00AE86B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73A71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waar specialisaties van de BETROKKENE  zijnde een (NIET) NATUURLIJK PERSOON of VESTIGING dan wel een specialisatie daarvan, verblijft dan wel bereikbaar is in het buitenland.</w:t>
            </w:r>
          </w:p>
        </w:tc>
        <w:tc>
          <w:tcPr>
            <w:tcW w:w="1080" w:type="dxa"/>
            <w:tcBorders>
              <w:top w:val="nil"/>
              <w:left w:val="nil"/>
              <w:bottom w:val="nil"/>
              <w:right w:val="nil"/>
            </w:tcBorders>
          </w:tcPr>
          <w:p w14:paraId="69DE4AE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FEBE5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78"/>
      </w:tr>
    </w:tbl>
    <w:p w14:paraId="32E75B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73B12C3E" w14:textId="77777777" w:rsidTr="007A1C43">
        <w:tc>
          <w:tcPr>
            <w:tcW w:w="9360" w:type="dxa"/>
            <w:gridSpan w:val="3"/>
            <w:tcBorders>
              <w:top w:val="nil"/>
              <w:left w:val="nil"/>
              <w:bottom w:val="nil"/>
              <w:right w:val="nil"/>
            </w:tcBorders>
          </w:tcPr>
          <w:p w14:paraId="70A7E2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68FD6F2F" w14:textId="77777777" w:rsidTr="007A1C43">
        <w:tc>
          <w:tcPr>
            <w:tcW w:w="450" w:type="dxa"/>
            <w:tcBorders>
              <w:top w:val="nil"/>
              <w:left w:val="nil"/>
              <w:bottom w:val="nil"/>
              <w:right w:val="nil"/>
            </w:tcBorders>
          </w:tcPr>
          <w:p w14:paraId="6EFB35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63A3D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734F50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4C587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061F6449" w14:textId="77777777" w:rsidTr="007A1C43">
        <w:tc>
          <w:tcPr>
            <w:tcW w:w="450" w:type="dxa"/>
            <w:tcBorders>
              <w:top w:val="nil"/>
              <w:left w:val="nil"/>
              <w:bottom w:val="nil"/>
              <w:right w:val="nil"/>
            </w:tcBorders>
          </w:tcPr>
          <w:p w14:paraId="5D9F4C3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33BDAA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A3F4D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rol in </w:t>
            </w:r>
            <w:r w:rsidR="00DE73DB" w:rsidRPr="00751C18">
              <w:rPr>
                <w:rFonts w:ascii="Calibri" w:hAnsi="Calibri" w:cs="Calibri"/>
                <w:color w:val="0F0F0F"/>
                <w:sz w:val="22"/>
                <w:szCs w:val="22"/>
                <w:lang w:eastAsia="en-US"/>
              </w:rPr>
              <w:fldChar w:fldCharType="end"/>
            </w:r>
          </w:p>
          <w:p w14:paraId="199F0A1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5417B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taken, rechten en/of verplichtingen die een specifieke betrokkene heeft ten aanzien van een specifieke zaak.</w:t>
            </w:r>
          </w:p>
        </w:tc>
      </w:tr>
      <w:tr w:rsidR="00847C61" w:rsidRPr="00751C18" w14:paraId="544DE6A4" w14:textId="77777777" w:rsidTr="007A1C43">
        <w:trPr>
          <w:trHeight w:hRule="exact" w:val="128"/>
        </w:trPr>
        <w:tc>
          <w:tcPr>
            <w:tcW w:w="450" w:type="dxa"/>
            <w:tcBorders>
              <w:top w:val="nil"/>
              <w:left w:val="nil"/>
              <w:bottom w:val="nil"/>
              <w:right w:val="nil"/>
            </w:tcBorders>
          </w:tcPr>
          <w:p w14:paraId="7D5707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ED907C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70BA1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13FAA260" w14:textId="77777777" w:rsidTr="007A1C43">
        <w:tc>
          <w:tcPr>
            <w:tcW w:w="450" w:type="dxa"/>
            <w:tcBorders>
              <w:top w:val="nil"/>
              <w:left w:val="nil"/>
              <w:bottom w:val="nil"/>
              <w:right w:val="nil"/>
            </w:tcBorders>
          </w:tcPr>
          <w:p w14:paraId="4B95FA5E"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135AC41"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731DFB8C"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B8B59DB" w14:textId="60482411"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VESTIGING</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79" w:author="Arjan Kloosterboer" w:date="2017-01-24T15:05: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7C02D6E2" w14:textId="717D2C0D"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VESTIGING </w:t>
            </w:r>
            <w:del w:id="80" w:author="Arjan Kloosterboer" w:date="2017-08-07T18:07:00Z">
              <w:r w:rsidRPr="00B75161" w:rsidDel="002666CE">
                <w:rPr>
                  <w:rFonts w:ascii="Arial" w:hAnsi="Arial" w:cs="Arial"/>
                  <w:color w:val="0F0F0F"/>
                  <w:sz w:val="20"/>
                  <w:szCs w:val="20"/>
                </w:rPr>
                <w:delText>i</w:delText>
              </w:r>
            </w:del>
            <w:ins w:id="81" w:author="Arjan Kloosterboer" w:date="2017-08-07T18:07:00Z">
              <w:r w:rsidRPr="00B75161">
                <w:rPr>
                  <w:rFonts w:ascii="Arial" w:hAnsi="Arial" w:cs="Arial"/>
                  <w:color w:val="0F0F0F"/>
                  <w:sz w:val="20"/>
                  <w:szCs w:val="20"/>
                </w:rPr>
                <w:t>al</w:t>
              </w:r>
            </w:ins>
            <w:r w:rsidRPr="00B75161">
              <w:rPr>
                <w:rFonts w:ascii="Arial" w:hAnsi="Arial" w:cs="Arial"/>
                <w:color w:val="0F0F0F"/>
                <w:sz w:val="20"/>
                <w:szCs w:val="20"/>
              </w:rPr>
              <w:t xml:space="preserve">s </w:t>
            </w:r>
            <w:del w:id="82" w:author="Arjan Kloosterboer" w:date="2017-08-07T17:53:00Z">
              <w:r w:rsidRPr="00B75161" w:rsidDel="00AA4FB2">
                <w:rPr>
                  <w:rFonts w:ascii="Arial" w:hAnsi="Arial" w:cs="Arial"/>
                  <w:color w:val="0F0F0F"/>
                  <w:sz w:val="20"/>
                  <w:szCs w:val="20"/>
                </w:rPr>
                <w:delText xml:space="preserve">een </w:delText>
              </w:r>
            </w:del>
            <w:ins w:id="83"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84"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5E757144" w14:textId="77777777" w:rsidTr="007A1C43">
        <w:trPr>
          <w:trHeight w:hRule="exact" w:val="128"/>
        </w:trPr>
        <w:tc>
          <w:tcPr>
            <w:tcW w:w="450" w:type="dxa"/>
            <w:tcBorders>
              <w:top w:val="nil"/>
              <w:left w:val="nil"/>
              <w:bottom w:val="nil"/>
              <w:right w:val="nil"/>
            </w:tcBorders>
          </w:tcPr>
          <w:p w14:paraId="11340389"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3785D43"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B9E998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685A9A66" w14:textId="77777777" w:rsidTr="007A1C43">
        <w:tc>
          <w:tcPr>
            <w:tcW w:w="450" w:type="dxa"/>
            <w:tcBorders>
              <w:top w:val="nil"/>
              <w:left w:val="nil"/>
              <w:bottom w:val="nil"/>
              <w:right w:val="nil"/>
            </w:tcBorders>
          </w:tcPr>
          <w:p w14:paraId="5A871CA3"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341884"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0C9D748C"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710B971A" w14:textId="0F8CC440"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NIET-NATUURLIJK PERSOON</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85" w:author="Arjan Kloosterboer" w:date="2017-01-24T15:06: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64B0A945" w14:textId="23236CF4"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NIET-NATUURLIJK PERSOON </w:t>
            </w:r>
            <w:del w:id="86" w:author="Arjan Kloosterboer" w:date="2017-08-07T18:07:00Z">
              <w:r w:rsidRPr="00B75161" w:rsidDel="002666CE">
                <w:rPr>
                  <w:rFonts w:ascii="Arial" w:hAnsi="Arial" w:cs="Arial"/>
                  <w:color w:val="0F0F0F"/>
                  <w:sz w:val="20"/>
                  <w:szCs w:val="20"/>
                </w:rPr>
                <w:delText>i</w:delText>
              </w:r>
            </w:del>
            <w:ins w:id="87" w:author="Arjan Kloosterboer" w:date="2017-08-07T18:07:00Z">
              <w:r w:rsidRPr="00B75161">
                <w:rPr>
                  <w:rFonts w:ascii="Arial" w:hAnsi="Arial" w:cs="Arial"/>
                  <w:color w:val="0F0F0F"/>
                  <w:sz w:val="20"/>
                  <w:szCs w:val="20"/>
                </w:rPr>
                <w:t>al</w:t>
              </w:r>
            </w:ins>
            <w:r w:rsidRPr="00B75161">
              <w:rPr>
                <w:rFonts w:ascii="Arial" w:hAnsi="Arial" w:cs="Arial"/>
                <w:color w:val="0F0F0F"/>
                <w:sz w:val="20"/>
                <w:szCs w:val="20"/>
              </w:rPr>
              <w:t xml:space="preserve">s </w:t>
            </w:r>
            <w:del w:id="88" w:author="Arjan Kloosterboer" w:date="2017-08-07T17:53:00Z">
              <w:r w:rsidRPr="00B75161" w:rsidDel="00AA4FB2">
                <w:rPr>
                  <w:rFonts w:ascii="Arial" w:hAnsi="Arial" w:cs="Arial"/>
                  <w:color w:val="0F0F0F"/>
                  <w:sz w:val="20"/>
                  <w:szCs w:val="20"/>
                </w:rPr>
                <w:delText xml:space="preserve">een </w:delText>
              </w:r>
            </w:del>
            <w:ins w:id="89"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90"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434E631D" w14:textId="77777777" w:rsidTr="007A1C43">
        <w:trPr>
          <w:trHeight w:hRule="exact" w:val="128"/>
        </w:trPr>
        <w:tc>
          <w:tcPr>
            <w:tcW w:w="450" w:type="dxa"/>
            <w:tcBorders>
              <w:top w:val="nil"/>
              <w:left w:val="nil"/>
              <w:bottom w:val="nil"/>
              <w:right w:val="nil"/>
            </w:tcBorders>
          </w:tcPr>
          <w:p w14:paraId="76E22F31"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E395978"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92A355F"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7AEE8848" w14:textId="77777777" w:rsidTr="007A1C43">
        <w:tc>
          <w:tcPr>
            <w:tcW w:w="450" w:type="dxa"/>
            <w:tcBorders>
              <w:top w:val="nil"/>
              <w:left w:val="nil"/>
              <w:bottom w:val="nil"/>
              <w:right w:val="nil"/>
            </w:tcBorders>
          </w:tcPr>
          <w:p w14:paraId="313D3510"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28E778A"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E8CB43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3152EA1C" w14:textId="06EA559C"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NATUURLIJK PERSOON</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91"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54EBF3A3" w14:textId="2CC0DA85"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NATUURLIJK PERSOON als </w:t>
            </w:r>
            <w:ins w:id="92" w:author="Arjan Kloosterboer" w:date="2017-09-21T08:37:00Z">
              <w:r>
                <w:rPr>
                  <w:rFonts w:ascii="Arial" w:hAnsi="Arial" w:cs="Arial"/>
                  <w:color w:val="0F0F0F"/>
                  <w:sz w:val="20"/>
                  <w:szCs w:val="20"/>
                </w:rPr>
                <w:t>'</w:t>
              </w:r>
            </w:ins>
            <w:r w:rsidRPr="00B75161">
              <w:rPr>
                <w:rFonts w:ascii="Arial" w:hAnsi="Arial" w:cs="Arial"/>
                <w:color w:val="0F0F0F"/>
                <w:sz w:val="20"/>
                <w:szCs w:val="20"/>
              </w:rPr>
              <w:t>specialisatie</w:t>
            </w:r>
            <w:ins w:id="93" w:author="Arjan Kloosterboer" w:date="2017-09-21T08:37: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00E38C9C" w14:textId="77777777" w:rsidTr="007A1C43">
        <w:trPr>
          <w:trHeight w:hRule="exact" w:val="128"/>
        </w:trPr>
        <w:tc>
          <w:tcPr>
            <w:tcW w:w="450" w:type="dxa"/>
            <w:tcBorders>
              <w:top w:val="nil"/>
              <w:left w:val="nil"/>
              <w:bottom w:val="nil"/>
              <w:right w:val="nil"/>
            </w:tcBorders>
          </w:tcPr>
          <w:p w14:paraId="2BEF2AB8"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146925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B69B221"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52F344F9" w14:textId="77777777" w:rsidTr="007A1C43">
        <w:tc>
          <w:tcPr>
            <w:tcW w:w="450" w:type="dxa"/>
            <w:tcBorders>
              <w:top w:val="nil"/>
              <w:left w:val="nil"/>
              <w:bottom w:val="nil"/>
              <w:right w:val="nil"/>
            </w:tcBorders>
          </w:tcPr>
          <w:p w14:paraId="3495F060"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67D4F4"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661843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43A8C923" w14:textId="5619D0ED"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MEDEWERKER</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94"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3D391BFB" w14:textId="027EC0B3"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MEDEWERKER als </w:t>
            </w:r>
            <w:ins w:id="95" w:author="Arjan Kloosterboer" w:date="2017-09-21T11:28:00Z">
              <w:r>
                <w:rPr>
                  <w:rFonts w:ascii="Arial" w:hAnsi="Arial" w:cs="Arial"/>
                  <w:color w:val="0F0F0F"/>
                  <w:sz w:val="20"/>
                  <w:szCs w:val="20"/>
                </w:rPr>
                <w:t>'</w:t>
              </w:r>
            </w:ins>
            <w:r w:rsidRPr="00B75161">
              <w:rPr>
                <w:rFonts w:ascii="Arial" w:hAnsi="Arial" w:cs="Arial"/>
                <w:color w:val="0F0F0F"/>
                <w:sz w:val="20"/>
                <w:szCs w:val="20"/>
              </w:rPr>
              <w:t>specialisatie</w:t>
            </w:r>
            <w:ins w:id="96" w:author="Arjan Kloosterboer" w:date="2017-09-21T11:28: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31111C6E" w14:textId="77777777" w:rsidTr="007A1C43">
        <w:trPr>
          <w:trHeight w:hRule="exact" w:val="128"/>
        </w:trPr>
        <w:tc>
          <w:tcPr>
            <w:tcW w:w="450" w:type="dxa"/>
            <w:tcBorders>
              <w:top w:val="nil"/>
              <w:left w:val="nil"/>
              <w:bottom w:val="nil"/>
              <w:right w:val="nil"/>
            </w:tcBorders>
          </w:tcPr>
          <w:p w14:paraId="59A9E7A9"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6292B1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467E6E1"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09F0276B" w14:textId="77777777" w:rsidTr="007A1C43">
        <w:tc>
          <w:tcPr>
            <w:tcW w:w="450" w:type="dxa"/>
            <w:tcBorders>
              <w:top w:val="nil"/>
              <w:left w:val="nil"/>
              <w:bottom w:val="nil"/>
              <w:right w:val="nil"/>
            </w:tcBorders>
          </w:tcPr>
          <w:p w14:paraId="787C87DE"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C4331E"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4E9C8F6" w14:textId="77777777" w:rsidR="007A1C43" w:rsidRPr="00B75161" w:rsidRDefault="007A1C43" w:rsidP="007A1C43">
            <w:pPr>
              <w:widowControl w:val="0"/>
              <w:autoSpaceDE w:val="0"/>
              <w:autoSpaceDN w:val="0"/>
              <w:adjustRightInd w:val="0"/>
              <w:spacing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19232CE7" w14:textId="57CF4EA5"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ORGANISATORISCHE EENHEID</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ins w:id="97" w:author="Arjan Kloosterboer" w:date="2017-01-24T15:07:00Z">
              <w:r w:rsidRPr="00B75161">
                <w:rPr>
                  <w:rFonts w:ascii="Arial" w:hAnsi="Arial" w:cs="Arial"/>
                  <w:color w:val="0F0F0F"/>
                  <w:sz w:val="20"/>
                  <w:szCs w:val="20"/>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757E50D6" w14:textId="3FB204A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75161">
              <w:rPr>
                <w:rFonts w:ascii="Arial" w:hAnsi="Arial" w:cs="Arial"/>
                <w:sz w:val="20"/>
                <w:szCs w:val="20"/>
                <w:lang w:val="en-AU"/>
              </w:rPr>
              <w:fldChar w:fldCharType="begin" w:fldLock="1"/>
            </w:r>
            <w:r w:rsidRPr="00B75161">
              <w:rPr>
                <w:rFonts w:ascii="Arial" w:hAnsi="Arial" w:cs="Arial"/>
                <w:sz w:val="20"/>
                <w:szCs w:val="20"/>
              </w:rPr>
              <w:instrText xml:space="preserve">MERGEFIELD </w:instrText>
            </w:r>
            <w:r w:rsidRPr="00B75161">
              <w:rPr>
                <w:rFonts w:ascii="Arial" w:hAnsi="Arial" w:cs="Arial"/>
                <w:color w:val="0F0F0F"/>
                <w:sz w:val="20"/>
                <w:szCs w:val="20"/>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rPr>
              <w:t xml:space="preserve">Een ORGANISATORISCHE EENHEID als </w:t>
            </w:r>
            <w:ins w:id="98" w:author="Arjan Kloosterboer" w:date="2017-09-21T11:28:00Z">
              <w:r>
                <w:rPr>
                  <w:rFonts w:ascii="Arial" w:hAnsi="Arial" w:cs="Arial"/>
                  <w:color w:val="0F0F0F"/>
                  <w:sz w:val="20"/>
                  <w:szCs w:val="20"/>
                </w:rPr>
                <w:t>'</w:t>
              </w:r>
            </w:ins>
            <w:r w:rsidRPr="00B75161">
              <w:rPr>
                <w:rFonts w:ascii="Arial" w:hAnsi="Arial" w:cs="Arial"/>
                <w:color w:val="0F0F0F"/>
                <w:sz w:val="20"/>
                <w:szCs w:val="20"/>
              </w:rPr>
              <w:t>specialisatie</w:t>
            </w:r>
            <w:ins w:id="99" w:author="Arjan Kloosterboer" w:date="2017-09-21T11:28:00Z">
              <w:r>
                <w:rPr>
                  <w:rFonts w:ascii="Arial" w:hAnsi="Arial" w:cs="Arial"/>
                  <w:color w:val="0F0F0F"/>
                  <w:sz w:val="20"/>
                  <w:szCs w:val="20"/>
                </w:rPr>
                <w:t>'</w:t>
              </w:r>
            </w:ins>
            <w:r w:rsidRPr="00B75161">
              <w:rPr>
                <w:rFonts w:ascii="Arial" w:hAnsi="Arial" w:cs="Arial"/>
                <w:color w:val="0F0F0F"/>
                <w:sz w:val="20"/>
                <w:szCs w:val="20"/>
              </w:rPr>
              <w:t xml:space="preserve"> van BETROKKENE</w:t>
            </w:r>
            <w:r w:rsidRPr="00B75161">
              <w:rPr>
                <w:rFonts w:ascii="Arial" w:hAnsi="Arial" w:cs="Arial"/>
                <w:sz w:val="20"/>
                <w:szCs w:val="20"/>
                <w:lang w:val="en-AU"/>
              </w:rPr>
              <w:fldChar w:fldCharType="end"/>
            </w:r>
          </w:p>
        </w:tc>
      </w:tr>
      <w:tr w:rsidR="007A1C43" w:rsidRPr="00751C18" w14:paraId="2625CD48" w14:textId="77777777" w:rsidTr="007A1C43">
        <w:trPr>
          <w:trHeight w:hRule="exact" w:val="128"/>
        </w:trPr>
        <w:tc>
          <w:tcPr>
            <w:tcW w:w="450" w:type="dxa"/>
            <w:tcBorders>
              <w:top w:val="nil"/>
              <w:left w:val="nil"/>
              <w:bottom w:val="nil"/>
              <w:right w:val="nil"/>
            </w:tcBorders>
          </w:tcPr>
          <w:p w14:paraId="5D24E925"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110FE6"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9BD420"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7A1C43" w:rsidRPr="00751C18" w14:paraId="2EC5EE92" w14:textId="77777777" w:rsidTr="007A1C43">
        <w:tc>
          <w:tcPr>
            <w:tcW w:w="450" w:type="dxa"/>
            <w:tcBorders>
              <w:top w:val="nil"/>
              <w:left w:val="nil"/>
              <w:bottom w:val="nil"/>
              <w:right w:val="nil"/>
            </w:tcBorders>
          </w:tcPr>
          <w:p w14:paraId="13410E16"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C62E0B"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6AE143D8"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is ontvangen van of verzonden aan </w:t>
            </w:r>
            <w:r w:rsidRPr="00751C18">
              <w:rPr>
                <w:rFonts w:ascii="Calibri" w:hAnsi="Calibri" w:cs="Calibri"/>
                <w:color w:val="0F0F0F"/>
                <w:sz w:val="22"/>
                <w:szCs w:val="22"/>
                <w:lang w:eastAsia="en-US"/>
              </w:rPr>
              <w:fldChar w:fldCharType="end"/>
            </w:r>
          </w:p>
          <w:p w14:paraId="5EF4AC3B"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BETROKKENE</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B802986"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BETROKKENE waarvan het INFORMATIEOBJECT is ontvangen en/of waaraan het is verzonden.</w:t>
            </w:r>
            <w:r w:rsidRPr="00751C18">
              <w:rPr>
                <w:rFonts w:ascii="Arial" w:hAnsi="Arial" w:cs="Arial"/>
                <w:szCs w:val="20"/>
                <w:lang w:val="en-AU" w:eastAsia="en-US"/>
              </w:rPr>
              <w:fldChar w:fldCharType="end"/>
            </w:r>
          </w:p>
        </w:tc>
      </w:tr>
      <w:tr w:rsidR="007A1C43" w:rsidRPr="00751C18" w14:paraId="6BE5F53A" w14:textId="77777777" w:rsidTr="007A1C43">
        <w:trPr>
          <w:trHeight w:hRule="exact" w:val="128"/>
        </w:trPr>
        <w:tc>
          <w:tcPr>
            <w:tcW w:w="450" w:type="dxa"/>
            <w:tcBorders>
              <w:top w:val="nil"/>
              <w:left w:val="nil"/>
              <w:bottom w:val="nil"/>
              <w:right w:val="nil"/>
            </w:tcBorders>
          </w:tcPr>
          <w:p w14:paraId="7A5E184C" w14:textId="77777777" w:rsidR="007A1C43" w:rsidRPr="00751C18" w:rsidRDefault="007A1C4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D723D5"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865E8D" w14:textId="77777777" w:rsidR="007A1C43" w:rsidRPr="00751C18" w:rsidRDefault="007A1C4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FFDA0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20DCA31" w14:textId="77777777" w:rsidTr="00847C61">
        <w:tc>
          <w:tcPr>
            <w:tcW w:w="9360" w:type="dxa"/>
            <w:tcBorders>
              <w:top w:val="nil"/>
              <w:left w:val="nil"/>
              <w:bottom w:val="nil"/>
              <w:right w:val="nil"/>
            </w:tcBorders>
          </w:tcPr>
          <w:p w14:paraId="6FF55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24FFA3E"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de verzameling van mogelijke betrokkenen bij zaken: natuurlijke personen in hun hoedanigheid als burger dwz. niet als medewerker van de zaakbehandelende 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p>
          <w:p w14:paraId="413FDFBC"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p>
          <w:p w14:paraId="4A770683" w14:textId="753D501C"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w:t>
            </w:r>
            <w:r w:rsidR="00D819A8">
              <w:rPr>
                <w:rFonts w:ascii="Calibri" w:hAnsi="Calibri" w:cs="Calibri"/>
                <w:color w:val="0F0F0F"/>
                <w:sz w:val="22"/>
                <w:szCs w:val="22"/>
                <w:lang w:eastAsia="en-US"/>
              </w:rPr>
              <w:t>edewerkergegevens kunnen eventu</w:t>
            </w:r>
            <w:r w:rsidRPr="00751C18">
              <w:rPr>
                <w:rFonts w:ascii="Calibri" w:hAnsi="Calibri" w:cs="Calibri"/>
                <w:color w:val="0F0F0F"/>
                <w:sz w:val="22"/>
                <w:szCs w:val="22"/>
                <w:lang w:eastAsia="en-US"/>
              </w:rPr>
              <w:t>eel wel geregistreerd worden als contactgegevens bij de rol die die vestiging speelt in die zaak.</w:t>
            </w:r>
          </w:p>
          <w:p w14:paraId="5341B9EA" w14:textId="78C41ED6" w:rsidR="00847C61" w:rsidRPr="00751C18" w:rsidDel="004A3A2D" w:rsidRDefault="00847C61" w:rsidP="004A3A2D">
            <w:pPr>
              <w:widowControl w:val="0"/>
              <w:autoSpaceDE w:val="0"/>
              <w:autoSpaceDN w:val="0"/>
              <w:adjustRightInd w:val="0"/>
              <w:spacing w:line="240" w:lineRule="auto"/>
              <w:ind w:left="720"/>
              <w:contextualSpacing w:val="0"/>
              <w:rPr>
                <w:del w:id="100" w:author="Arjan Kloosterboer" w:date="2017-08-07T17:48: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BETROKKENE heeft zelf amper attribuutsoorten, alleen afgeleide attribuutsoorten </w:t>
            </w:r>
            <w:ins w:id="101" w:author="Arjan Kloosterboer" w:date="2017-08-07T17:47:00Z">
              <w:r w:rsidR="004A3A2D" w:rsidRPr="004A3A2D">
                <w:rPr>
                  <w:rFonts w:ascii="Calibri" w:hAnsi="Calibri" w:cs="Calibri"/>
                  <w:color w:val="0F0F0F"/>
                  <w:sz w:val="22"/>
                  <w:szCs w:val="22"/>
                  <w:lang w:eastAsia="en-US"/>
                </w:rPr>
                <w:t>gericht op het gebruik van die attribuutsoorten binnen de context van het zaakgericht werken</w:t>
              </w:r>
            </w:ins>
            <w:del w:id="102" w:author="Arjan Kloosterboer" w:date="2017-08-07T17:47:00Z">
              <w:r w:rsidRPr="00751C18" w:rsidDel="004A3A2D">
                <w:rPr>
                  <w:rFonts w:ascii="Calibri" w:hAnsi="Calibri" w:cs="Calibri"/>
                  <w:color w:val="0F0F0F"/>
                  <w:sz w:val="22"/>
                  <w:szCs w:val="22"/>
                  <w:lang w:eastAsia="en-US"/>
                </w:rPr>
                <w:delText>voor het zoeken van betrokkenen</w:delText>
              </w:r>
            </w:del>
            <w:r w:rsidRPr="00751C18">
              <w:rPr>
                <w:rFonts w:ascii="Calibri" w:hAnsi="Calibri" w:cs="Calibri"/>
                <w:color w:val="0F0F0F"/>
                <w:sz w:val="22"/>
                <w:szCs w:val="22"/>
                <w:lang w:eastAsia="en-US"/>
              </w:rPr>
              <w:t>. De attribuutsoorten bevinden zich vooral bij de specialisaties van het objecttype (‘subtypes’ zoals NATUURLIJK PERSOON)</w:t>
            </w:r>
            <w:ins w:id="103" w:author="Arjan Kloosterboer" w:date="2017-08-07T17:47:00Z">
              <w:r w:rsidR="004A3A2D" w:rsidRPr="004A3A2D">
                <w:rPr>
                  <w:rFonts w:ascii="Calibri" w:hAnsi="Calibri" w:cs="Calibri"/>
                  <w:color w:val="0F0F0F"/>
                  <w:sz w:val="22"/>
                  <w:szCs w:val="22"/>
                  <w:lang w:eastAsia="en-US"/>
                </w:rPr>
                <w:t>. BETROKKENE heeft tevens geen attributen die een unieke aanduiding vormen. De unieke aanduiding van een betrokkene is telkens de unieke aanduiding van de desbetreffende specialisatie</w:t>
              </w:r>
            </w:ins>
            <w:r w:rsidRPr="00751C18">
              <w:rPr>
                <w:rFonts w:ascii="Calibri" w:hAnsi="Calibri" w:cs="Calibri"/>
                <w:color w:val="0F0F0F"/>
                <w:sz w:val="22"/>
                <w:szCs w:val="22"/>
                <w:lang w:eastAsia="en-US"/>
              </w:rPr>
              <w:t xml:space="preserve">. </w:t>
            </w:r>
            <w:del w:id="104" w:author="Arjan Kloosterboer" w:date="2017-08-07T17:48:00Z">
              <w:r w:rsidRPr="00751C18" w:rsidDel="004A3A2D">
                <w:rPr>
                  <w:rFonts w:ascii="Calibri" w:hAnsi="Calibri" w:cs="Calibri"/>
                  <w:color w:val="0F0F0F"/>
                  <w:sz w:val="22"/>
                  <w:szCs w:val="22"/>
                  <w:lang w:eastAsia="en-US"/>
                </w:rPr>
                <w:delText>Deze werken we hieronder, in deze paragraaf, uit voor wat betreft de aan het RSGB ontleende objecttypen.</w:delText>
              </w:r>
            </w:del>
          </w:p>
          <w:p w14:paraId="1B86162F" w14:textId="2820FD48" w:rsidR="00847C61" w:rsidRPr="00751C18" w:rsidRDefault="00847C61" w:rsidP="004A3A2D">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del w:id="105" w:author="Arjan Kloosterboer" w:date="2017-08-07T17:48:00Z">
              <w:r w:rsidRPr="00751C18" w:rsidDel="004A3A2D">
                <w:rPr>
                  <w:rFonts w:ascii="Calibri" w:hAnsi="Calibri" w:cs="Calibri"/>
                  <w:color w:val="0F0F0F"/>
                  <w:sz w:val="22"/>
                  <w:szCs w:val="22"/>
                  <w:lang w:eastAsia="en-US"/>
                </w:rPr>
                <w:delText>NB. De betrokkene kwam ook voor in het GFO Zaken 2004 maar had daar een andere betekenis. Alleen de naam is overgenomen.</w:delText>
              </w:r>
            </w:del>
          </w:p>
        </w:tc>
      </w:tr>
    </w:tbl>
    <w:bookmarkStart w:id="106" w:name="BKM_D0C3EA8E_77E1_43fd_A36A_26DC09B8C7E9"/>
    <w:bookmarkStart w:id="107" w:name="BKM_10AFC66F_A1B5_456e_8CDF_0CCBDC077CE3"/>
    <w:bookmarkStart w:id="108" w:name="BKM_DC38017B_BE27_47d1_89BA_FCCA02B6CB5E"/>
    <w:bookmarkEnd w:id="51"/>
    <w:bookmarkEnd w:id="106"/>
    <w:bookmarkEnd w:id="107"/>
    <w:p w14:paraId="6612675B" w14:textId="77777777" w:rsidR="00847C61" w:rsidRPr="00914503" w:rsidRDefault="00DE73DB" w:rsidP="00847C61">
      <w:pPr>
        <w:pStyle w:val="Kop3"/>
        <w:rPr>
          <w:rFonts w:ascii="Arial" w:hAnsi="Arial" w:cs="Arial"/>
          <w:sz w:val="30"/>
          <w:szCs w:val="30"/>
        </w:rPr>
      </w:pPr>
      <w:r w:rsidRPr="00914503">
        <w:rPr>
          <w:rFonts w:ascii="Arial" w:hAnsi="Arial" w:cs="Arial"/>
          <w:szCs w:val="20"/>
          <w:lang w:val="en-AU"/>
        </w:rPr>
        <w:fldChar w:fldCharType="begin" w:fldLock="1"/>
      </w:r>
      <w:r w:rsidR="00847C61" w:rsidRPr="00914503">
        <w:rPr>
          <w:rFonts w:ascii="Arial" w:hAnsi="Arial" w:cs="Arial"/>
          <w:szCs w:val="20"/>
          <w:lang w:val="en-AU"/>
        </w:rPr>
        <w:instrText xml:space="preserve">MERGEFIELD </w:instrText>
      </w:r>
      <w:r w:rsidR="00847C61" w:rsidRPr="00914503">
        <w:instrText>Element.Stereotype</w:instrText>
      </w:r>
      <w:r w:rsidRPr="00914503">
        <w:rPr>
          <w:rFonts w:ascii="Arial" w:hAnsi="Arial" w:cs="Arial"/>
          <w:szCs w:val="20"/>
          <w:lang w:val="en-AU"/>
        </w:rPr>
        <w:fldChar w:fldCharType="separate"/>
      </w:r>
      <w:r w:rsidR="00847C61" w:rsidRPr="00914503">
        <w:t>Objecttype</w:t>
      </w:r>
      <w:r w:rsidRPr="00914503">
        <w:rPr>
          <w:rFonts w:ascii="Arial" w:hAnsi="Arial" w:cs="Arial"/>
          <w:szCs w:val="20"/>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NATUURLIJK PERSOON</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1E538E58" w14:textId="77777777" w:rsidTr="003505C9">
        <w:trPr>
          <w:trHeight w:val="271"/>
        </w:trPr>
        <w:tc>
          <w:tcPr>
            <w:tcW w:w="2340" w:type="dxa"/>
            <w:gridSpan w:val="2"/>
            <w:tcBorders>
              <w:top w:val="nil"/>
              <w:left w:val="nil"/>
              <w:bottom w:val="nil"/>
              <w:right w:val="nil"/>
            </w:tcBorders>
          </w:tcPr>
          <w:p w14:paraId="6B13F8AE"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b/>
                <w:bCs/>
                <w:color w:val="0F0F0F"/>
                <w:sz w:val="22"/>
                <w:szCs w:val="22"/>
                <w:lang w:eastAsia="en-US"/>
              </w:rPr>
              <w:t>Naam</w:t>
            </w:r>
          </w:p>
        </w:tc>
        <w:tc>
          <w:tcPr>
            <w:tcW w:w="7020" w:type="dxa"/>
            <w:gridSpan w:val="2"/>
            <w:tcBorders>
              <w:top w:val="nil"/>
              <w:left w:val="nil"/>
              <w:bottom w:val="nil"/>
              <w:right w:val="nil"/>
            </w:tcBorders>
          </w:tcPr>
          <w:p w14:paraId="78382E42" w14:textId="77777777" w:rsidR="00847C61" w:rsidRPr="0091450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Arial" w:hAnsi="Arial" w:cs="Arial"/>
                <w:szCs w:val="20"/>
                <w:lang w:val="en-AU" w:eastAsia="en-US"/>
              </w:rPr>
              <w:fldChar w:fldCharType="begin" w:fldLock="1"/>
            </w:r>
            <w:r w:rsidR="00847C61" w:rsidRPr="00914503">
              <w:rPr>
                <w:rFonts w:ascii="Arial" w:hAnsi="Arial" w:cs="Arial"/>
                <w:szCs w:val="20"/>
                <w:lang w:val="en-AU" w:eastAsia="en-US"/>
              </w:rPr>
              <w:instrText xml:space="preserve">MERGEFIELD </w:instrText>
            </w:r>
            <w:r w:rsidR="00847C61" w:rsidRPr="00914503">
              <w:rPr>
                <w:rFonts w:ascii="Calibri" w:hAnsi="Calibri" w:cs="Calibri"/>
                <w:color w:val="0F0F0F"/>
                <w:sz w:val="22"/>
                <w:szCs w:val="22"/>
                <w:lang w:eastAsia="en-US"/>
              </w:rPr>
              <w:instrText>Element.Name</w:instrText>
            </w:r>
            <w:r w:rsidRPr="00914503">
              <w:rPr>
                <w:rFonts w:ascii="Arial" w:hAnsi="Arial" w:cs="Arial"/>
                <w:szCs w:val="20"/>
                <w:lang w:val="en-AU" w:eastAsia="en-US"/>
              </w:rPr>
              <w:fldChar w:fldCharType="separate"/>
            </w:r>
            <w:r w:rsidR="00847C61" w:rsidRPr="00914503">
              <w:rPr>
                <w:rFonts w:ascii="Calibri" w:hAnsi="Calibri" w:cs="Calibri"/>
                <w:color w:val="0F0F0F"/>
                <w:sz w:val="22"/>
                <w:szCs w:val="22"/>
                <w:lang w:eastAsia="en-US"/>
              </w:rPr>
              <w:t>NATUURLIJK PERSOON</w:t>
            </w:r>
            <w:r w:rsidRPr="00914503">
              <w:rPr>
                <w:rFonts w:ascii="Arial" w:hAnsi="Arial" w:cs="Arial"/>
                <w:szCs w:val="20"/>
                <w:lang w:val="en-AU" w:eastAsia="en-US"/>
              </w:rPr>
              <w:fldChar w:fldCharType="end"/>
            </w:r>
          </w:p>
        </w:tc>
      </w:tr>
      <w:tr w:rsidR="00847C61" w:rsidRPr="00914503" w14:paraId="5F5A185A" w14:textId="77777777" w:rsidTr="003505C9">
        <w:trPr>
          <w:trHeight w:hRule="exact" w:val="128"/>
        </w:trPr>
        <w:tc>
          <w:tcPr>
            <w:tcW w:w="2340" w:type="dxa"/>
            <w:gridSpan w:val="2"/>
            <w:tcBorders>
              <w:top w:val="nil"/>
              <w:left w:val="nil"/>
              <w:bottom w:val="nil"/>
              <w:right w:val="nil"/>
            </w:tcBorders>
          </w:tcPr>
          <w:p w14:paraId="06887CE5"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3D2C1623"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22C0213E" w14:textId="77777777" w:rsidTr="003505C9">
        <w:trPr>
          <w:trHeight w:val="151"/>
        </w:trPr>
        <w:tc>
          <w:tcPr>
            <w:tcW w:w="2340" w:type="dxa"/>
            <w:gridSpan w:val="2"/>
            <w:tcBorders>
              <w:top w:val="nil"/>
              <w:left w:val="nil"/>
              <w:bottom w:val="nil"/>
              <w:right w:val="nil"/>
            </w:tcBorders>
          </w:tcPr>
          <w:p w14:paraId="1E651428"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lastRenderedPageBreak/>
              <w:t>Herkomst objecttype</w:t>
            </w:r>
          </w:p>
        </w:tc>
        <w:tc>
          <w:tcPr>
            <w:tcW w:w="7020" w:type="dxa"/>
            <w:gridSpan w:val="2"/>
            <w:tcBorders>
              <w:top w:val="nil"/>
              <w:left w:val="nil"/>
              <w:bottom w:val="nil"/>
              <w:right w:val="nil"/>
            </w:tcBorders>
          </w:tcPr>
          <w:p w14:paraId="26C305BE"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RSGB</w:t>
            </w:r>
          </w:p>
        </w:tc>
      </w:tr>
      <w:tr w:rsidR="00847C61" w:rsidRPr="00914503" w14:paraId="17AA9FD3" w14:textId="77777777" w:rsidTr="003505C9">
        <w:trPr>
          <w:trHeight w:hRule="exact" w:val="128"/>
        </w:trPr>
        <w:tc>
          <w:tcPr>
            <w:tcW w:w="2340" w:type="dxa"/>
            <w:gridSpan w:val="2"/>
            <w:tcBorders>
              <w:top w:val="nil"/>
              <w:left w:val="nil"/>
              <w:bottom w:val="nil"/>
              <w:right w:val="nil"/>
            </w:tcBorders>
          </w:tcPr>
          <w:p w14:paraId="3FC80B7C"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86D6438"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05FB3D51" w14:textId="77777777" w:rsidTr="003505C9">
        <w:tc>
          <w:tcPr>
            <w:tcW w:w="2340" w:type="dxa"/>
            <w:gridSpan w:val="2"/>
            <w:tcBorders>
              <w:top w:val="nil"/>
              <w:left w:val="nil"/>
              <w:bottom w:val="nil"/>
              <w:right w:val="nil"/>
            </w:tcBorders>
          </w:tcPr>
          <w:p w14:paraId="07C20F4A"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Datum opname object</w:t>
            </w:r>
          </w:p>
        </w:tc>
        <w:tc>
          <w:tcPr>
            <w:tcW w:w="7020" w:type="dxa"/>
            <w:gridSpan w:val="2"/>
            <w:tcBorders>
              <w:top w:val="nil"/>
              <w:left w:val="nil"/>
              <w:bottom w:val="nil"/>
              <w:right w:val="nil"/>
            </w:tcBorders>
          </w:tcPr>
          <w:p w14:paraId="3AD12EC0"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color w:val="0F0F0F"/>
                <w:sz w:val="22"/>
                <w:szCs w:val="22"/>
                <w:lang w:eastAsia="en-US"/>
              </w:rPr>
              <w:t>september 2010</w:t>
            </w:r>
          </w:p>
        </w:tc>
      </w:tr>
      <w:tr w:rsidR="00847C61" w:rsidRPr="00914503" w14:paraId="41D35DDA" w14:textId="77777777" w:rsidTr="003505C9">
        <w:trPr>
          <w:trHeight w:hRule="exact" w:val="241"/>
        </w:trPr>
        <w:tc>
          <w:tcPr>
            <w:tcW w:w="2340" w:type="dxa"/>
            <w:gridSpan w:val="2"/>
            <w:tcBorders>
              <w:top w:val="nil"/>
              <w:left w:val="nil"/>
              <w:bottom w:val="nil"/>
              <w:right w:val="nil"/>
            </w:tcBorders>
          </w:tcPr>
          <w:p w14:paraId="126BFD6F"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53E636DB"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7C18E1F2" w14:textId="77777777" w:rsidTr="003505C9">
        <w:tc>
          <w:tcPr>
            <w:tcW w:w="2340" w:type="dxa"/>
            <w:gridSpan w:val="2"/>
            <w:tcBorders>
              <w:top w:val="nil"/>
              <w:left w:val="nil"/>
              <w:bottom w:val="nil"/>
              <w:right w:val="nil"/>
            </w:tcBorders>
          </w:tcPr>
          <w:p w14:paraId="64C45C6B"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914503">
              <w:rPr>
                <w:rFonts w:ascii="Calibri" w:hAnsi="Calibri" w:cs="Calibri"/>
                <w:b/>
                <w:bCs/>
                <w:color w:val="0F0F0F"/>
                <w:sz w:val="22"/>
                <w:szCs w:val="22"/>
                <w:lang w:eastAsia="en-US"/>
              </w:rPr>
              <w:t>Overzicht attributen</w:t>
            </w:r>
          </w:p>
        </w:tc>
        <w:tc>
          <w:tcPr>
            <w:tcW w:w="7020" w:type="dxa"/>
            <w:gridSpan w:val="2"/>
            <w:tcBorders>
              <w:top w:val="nil"/>
              <w:left w:val="nil"/>
              <w:bottom w:val="nil"/>
              <w:right w:val="nil"/>
            </w:tcBorders>
          </w:tcPr>
          <w:p w14:paraId="5C1A681C"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914503" w14:paraId="08A314EF" w14:textId="77777777" w:rsidTr="003505C9">
        <w:tc>
          <w:tcPr>
            <w:tcW w:w="450" w:type="dxa"/>
            <w:tcBorders>
              <w:top w:val="nil"/>
              <w:left w:val="nil"/>
              <w:bottom w:val="nil"/>
              <w:right w:val="nil"/>
            </w:tcBorders>
          </w:tcPr>
          <w:p w14:paraId="61A0F0B5"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09" w:name="BKM_32CC3318_EA02_4a53_B1CA_AE65215FE19A"/>
          </w:p>
        </w:tc>
        <w:tc>
          <w:tcPr>
            <w:tcW w:w="2790" w:type="dxa"/>
            <w:gridSpan w:val="2"/>
            <w:tcBorders>
              <w:top w:val="nil"/>
              <w:left w:val="nil"/>
              <w:bottom w:val="nil"/>
              <w:right w:val="nil"/>
            </w:tcBorders>
          </w:tcPr>
          <w:p w14:paraId="763F29E4" w14:textId="77777777" w:rsidR="00847C61" w:rsidRPr="0091450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14503">
              <w:rPr>
                <w:rFonts w:ascii="Calibri" w:hAnsi="Calibri" w:cs="Calibri"/>
                <w:i/>
                <w:iCs/>
                <w:color w:val="0F0F0F"/>
                <w:sz w:val="22"/>
                <w:szCs w:val="22"/>
                <w:lang w:eastAsia="en-US"/>
              </w:rPr>
              <w:t>Attribuutnaam</w:t>
            </w:r>
          </w:p>
        </w:tc>
        <w:tc>
          <w:tcPr>
            <w:tcW w:w="6120" w:type="dxa"/>
            <w:tcBorders>
              <w:top w:val="nil"/>
              <w:left w:val="nil"/>
              <w:bottom w:val="nil"/>
              <w:right w:val="nil"/>
            </w:tcBorders>
          </w:tcPr>
          <w:p w14:paraId="7036FD5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Calibri"/>
                <w:i/>
                <w:color w:val="000000"/>
                <w:sz w:val="22"/>
                <w:szCs w:val="22"/>
                <w:lang w:eastAsia="en-US"/>
              </w:rPr>
              <w:t>Herkomst</w:t>
            </w:r>
          </w:p>
        </w:tc>
      </w:tr>
      <w:tr w:rsidR="00847C61" w:rsidRPr="00914503" w14:paraId="42A85764" w14:textId="4A217989" w:rsidTr="003505C9">
        <w:tc>
          <w:tcPr>
            <w:tcW w:w="450" w:type="dxa"/>
            <w:tcBorders>
              <w:top w:val="nil"/>
              <w:left w:val="nil"/>
              <w:bottom w:val="nil"/>
              <w:right w:val="nil"/>
            </w:tcBorders>
          </w:tcPr>
          <w:p w14:paraId="7366CC32" w14:textId="26EFB4B1"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B47CEB" w14:textId="09976E1B"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Burgerservicenummer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C292CCC" w14:textId="1859DA89"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INGESCHREVEN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Burgerservicenummer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109"/>
      </w:tr>
      <w:tr w:rsidR="00847C61" w:rsidRPr="00914503" w14:paraId="54AA0489" w14:textId="3F6E27C0" w:rsidTr="003505C9">
        <w:tc>
          <w:tcPr>
            <w:tcW w:w="450" w:type="dxa"/>
            <w:tcBorders>
              <w:top w:val="nil"/>
              <w:left w:val="nil"/>
              <w:bottom w:val="nil"/>
              <w:right w:val="nil"/>
            </w:tcBorders>
          </w:tcPr>
          <w:p w14:paraId="4F2D6388" w14:textId="0140465A"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0" w:name="BKM_DA90E742_9678_449b_957F_4EFF68A9E364"/>
          </w:p>
        </w:tc>
        <w:tc>
          <w:tcPr>
            <w:tcW w:w="2790" w:type="dxa"/>
            <w:gridSpan w:val="2"/>
            <w:tcBorders>
              <w:top w:val="nil"/>
              <w:left w:val="nil"/>
              <w:bottom w:val="nil"/>
              <w:right w:val="nil"/>
            </w:tcBorders>
          </w:tcPr>
          <w:p w14:paraId="1B5027D5" w14:textId="22C1863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Nummer ander natuurlijk persoon</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D14DE88" w14:textId="6884884F"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Nummer ander natuurlijk persoon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110"/>
      </w:tr>
      <w:tr w:rsidR="00847C61" w:rsidRPr="00914503" w14:paraId="008A6B57" w14:textId="77777777" w:rsidTr="003505C9">
        <w:tc>
          <w:tcPr>
            <w:tcW w:w="450" w:type="dxa"/>
            <w:tcBorders>
              <w:top w:val="nil"/>
              <w:left w:val="nil"/>
              <w:bottom w:val="nil"/>
              <w:right w:val="nil"/>
            </w:tcBorders>
          </w:tcPr>
          <w:p w14:paraId="197CE2C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11" w:name="BKM_039A8647_85E5_4c2e_8D7D_C5E32F05DB5D"/>
          </w:p>
        </w:tc>
        <w:tc>
          <w:tcPr>
            <w:tcW w:w="2790" w:type="dxa"/>
            <w:gridSpan w:val="2"/>
            <w:tcBorders>
              <w:top w:val="nil"/>
              <w:left w:val="nil"/>
              <w:bottom w:val="nil"/>
              <w:right w:val="nil"/>
            </w:tcBorders>
          </w:tcPr>
          <w:p w14:paraId="67157C95" w14:textId="7592D850" w:rsidR="00847C61" w:rsidRPr="00914503" w:rsidRDefault="009D341F"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112" w:author="Arjan Kloosterboer" w:date="2017-08-08T11:25: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Verblijfadres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3E593D1E" w14:textId="482F9BA9"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113" w:author="Arjan Kloosterboer" w:date="2017-08-07T18:58:00Z">
              <w:r w:rsidRPr="00914503" w:rsidDel="007C0303">
                <w:rPr>
                  <w:rFonts w:ascii="Calibri" w:hAnsi="Calibri" w:cs="Arial"/>
                  <w:color w:val="000000"/>
                  <w:sz w:val="22"/>
                  <w:szCs w:val="24"/>
                  <w:lang w:eastAsia="en-US"/>
                </w:rPr>
                <w:delText>Verblijfadres NATUURLIJK PERSOON</w:delText>
              </w:r>
            </w:del>
            <w:ins w:id="114" w:author="Arjan Kloosterboer" w:date="2017-08-07T18:58:00Z">
              <w:r w:rsidR="007C0303">
                <w:rPr>
                  <w:rFonts w:ascii="Calibri" w:hAnsi="Calibri" w:cs="Arial"/>
                  <w:color w:val="000000"/>
                  <w:sz w:val="22"/>
                  <w:szCs w:val="24"/>
                  <w:lang w:eastAsia="en-US"/>
                </w:rPr>
                <w:t>A</w:t>
              </w:r>
              <w:r w:rsidR="007C0303" w:rsidRPr="007C0303">
                <w:rPr>
                  <w:rFonts w:ascii="Calibri" w:hAnsi="Calibri" w:cs="Arial"/>
                  <w:color w:val="000000"/>
                  <w:sz w:val="22"/>
                  <w:szCs w:val="24"/>
                  <w:lang w:eastAsia="en-US"/>
                </w:rPr>
                <w:t>fgeleid van de relaties in het RSGB: 'INGESCHREVEN NATUURLIJK PERSOON is ingeschreven op NUMMERAANDUIING", 'INGESCHREVEN NATUURLIJK PERSOON verblijft op locatie in WOONPLAATS" en "ANDER NATUURLIJK PERSOON heeft als bezoekadres ADRESSEERBAAR OBJECTAANDUIING".</w:t>
              </w:r>
            </w:ins>
          </w:p>
        </w:tc>
        <w:bookmarkEnd w:id="111"/>
      </w:tr>
      <w:tr w:rsidR="00847C61" w:rsidRPr="00914503" w14:paraId="5D9785E1" w14:textId="77777777" w:rsidTr="003505C9">
        <w:tc>
          <w:tcPr>
            <w:tcW w:w="450" w:type="dxa"/>
            <w:tcBorders>
              <w:top w:val="nil"/>
              <w:left w:val="nil"/>
              <w:bottom w:val="nil"/>
              <w:right w:val="nil"/>
            </w:tcBorders>
          </w:tcPr>
          <w:p w14:paraId="594488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2245F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Locatie beschrijving </w:t>
            </w:r>
          </w:p>
        </w:tc>
        <w:tc>
          <w:tcPr>
            <w:tcW w:w="6120" w:type="dxa"/>
            <w:tcBorders>
              <w:top w:val="nil"/>
              <w:left w:val="nil"/>
              <w:bottom w:val="nil"/>
              <w:right w:val="nil"/>
            </w:tcBorders>
          </w:tcPr>
          <w:p w14:paraId="7EE2CB2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Verblijfadres INGESCHREVEN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Locatie beschrijving  </w:t>
            </w:r>
          </w:p>
        </w:tc>
      </w:tr>
      <w:tr w:rsidR="00847C61" w:rsidRPr="00914503" w14:paraId="743CBBB2" w14:textId="77777777" w:rsidTr="003505C9">
        <w:tc>
          <w:tcPr>
            <w:tcW w:w="450" w:type="dxa"/>
            <w:tcBorders>
              <w:top w:val="nil"/>
              <w:left w:val="nil"/>
              <w:bottom w:val="nil"/>
              <w:right w:val="nil"/>
            </w:tcBorders>
          </w:tcPr>
          <w:p w14:paraId="18F8014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D56A46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FEE4E3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127FF3A2" w14:textId="77777777" w:rsidTr="003505C9">
        <w:tc>
          <w:tcPr>
            <w:tcW w:w="450" w:type="dxa"/>
            <w:tcBorders>
              <w:top w:val="nil"/>
              <w:left w:val="nil"/>
              <w:bottom w:val="nil"/>
              <w:right w:val="nil"/>
            </w:tcBorders>
          </w:tcPr>
          <w:p w14:paraId="58F9A2C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E5D97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BD5C1F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C7C0C70" w14:textId="77777777" w:rsidTr="003505C9">
        <w:tc>
          <w:tcPr>
            <w:tcW w:w="450" w:type="dxa"/>
            <w:tcBorders>
              <w:top w:val="nil"/>
              <w:left w:val="nil"/>
              <w:bottom w:val="nil"/>
              <w:right w:val="nil"/>
            </w:tcBorders>
          </w:tcPr>
          <w:p w14:paraId="51B256D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1BA001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7A1927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544B523A" w14:textId="77777777" w:rsidTr="003505C9">
        <w:tc>
          <w:tcPr>
            <w:tcW w:w="450" w:type="dxa"/>
            <w:tcBorders>
              <w:top w:val="nil"/>
              <w:left w:val="nil"/>
              <w:bottom w:val="nil"/>
              <w:right w:val="nil"/>
            </w:tcBorders>
          </w:tcPr>
          <w:p w14:paraId="2DF5E32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1921E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583715C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65D02A8C" w14:textId="77777777" w:rsidTr="003505C9">
        <w:tc>
          <w:tcPr>
            <w:tcW w:w="450" w:type="dxa"/>
            <w:tcBorders>
              <w:top w:val="nil"/>
              <w:left w:val="nil"/>
              <w:bottom w:val="nil"/>
              <w:right w:val="nil"/>
            </w:tcBorders>
          </w:tcPr>
          <w:p w14:paraId="689E5A3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DF8572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5B339B0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61FCE101" w14:textId="77777777" w:rsidTr="003505C9">
        <w:tc>
          <w:tcPr>
            <w:tcW w:w="450" w:type="dxa"/>
            <w:tcBorders>
              <w:top w:val="nil"/>
              <w:left w:val="nil"/>
              <w:bottom w:val="nil"/>
              <w:right w:val="nil"/>
            </w:tcBorders>
          </w:tcPr>
          <w:p w14:paraId="7DFD1B1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063B1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7414EE0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6D248C07" w14:textId="77777777" w:rsidTr="003505C9">
        <w:tc>
          <w:tcPr>
            <w:tcW w:w="450" w:type="dxa"/>
            <w:tcBorders>
              <w:top w:val="nil"/>
              <w:left w:val="nil"/>
              <w:bottom w:val="nil"/>
              <w:right w:val="nil"/>
            </w:tcBorders>
          </w:tcPr>
          <w:p w14:paraId="3D50C87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2672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0F68A4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rsidDel="00577A81" w14:paraId="23687B08" w14:textId="55C58A22" w:rsidTr="003505C9">
        <w:trPr>
          <w:del w:id="115" w:author="Arjan Kloosterboer" w:date="2017-03-06T17:18:00Z"/>
        </w:trPr>
        <w:tc>
          <w:tcPr>
            <w:tcW w:w="450" w:type="dxa"/>
            <w:tcBorders>
              <w:top w:val="nil"/>
              <w:left w:val="nil"/>
              <w:bottom w:val="nil"/>
              <w:right w:val="nil"/>
            </w:tcBorders>
          </w:tcPr>
          <w:p w14:paraId="2E1CE380" w14:textId="458085DC" w:rsidR="00847C61" w:rsidRPr="00914503" w:rsidDel="00577A81" w:rsidRDefault="00847C61" w:rsidP="00847C61">
            <w:pPr>
              <w:widowControl w:val="0"/>
              <w:autoSpaceDE w:val="0"/>
              <w:autoSpaceDN w:val="0"/>
              <w:adjustRightInd w:val="0"/>
              <w:spacing w:line="240" w:lineRule="auto"/>
              <w:contextualSpacing w:val="0"/>
              <w:rPr>
                <w:del w:id="116" w:author="Arjan Kloosterboer" w:date="2017-03-06T17:18:00Z"/>
                <w:rFonts w:ascii="Calibri" w:hAnsi="Calibri" w:cs="Arial"/>
                <w:color w:val="0F0F0F"/>
                <w:sz w:val="22"/>
                <w:szCs w:val="24"/>
                <w:lang w:eastAsia="en-US"/>
              </w:rPr>
            </w:pPr>
            <w:bookmarkStart w:id="117" w:name="BKM_BE684EC5_D332_417b_8786_2E344A2BC26F"/>
          </w:p>
        </w:tc>
        <w:tc>
          <w:tcPr>
            <w:tcW w:w="2790" w:type="dxa"/>
            <w:gridSpan w:val="2"/>
            <w:tcBorders>
              <w:top w:val="nil"/>
              <w:left w:val="nil"/>
              <w:bottom w:val="nil"/>
              <w:right w:val="nil"/>
            </w:tcBorders>
          </w:tcPr>
          <w:p w14:paraId="25508230" w14:textId="5B2CFCD6" w:rsidR="00847C61" w:rsidRPr="00914503" w:rsidDel="00577A81" w:rsidRDefault="00847C61" w:rsidP="00847C61">
            <w:pPr>
              <w:widowControl w:val="0"/>
              <w:autoSpaceDE w:val="0"/>
              <w:autoSpaceDN w:val="0"/>
              <w:adjustRightInd w:val="0"/>
              <w:spacing w:line="240" w:lineRule="auto"/>
              <w:contextualSpacing w:val="0"/>
              <w:rPr>
                <w:del w:id="118"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1C9F395E" w14:textId="6F59740A" w:rsidR="00847C61" w:rsidRPr="00914503" w:rsidDel="00577A81" w:rsidRDefault="00847C61" w:rsidP="00847C61">
            <w:pPr>
              <w:widowControl w:val="0"/>
              <w:autoSpaceDE w:val="0"/>
              <w:autoSpaceDN w:val="0"/>
              <w:adjustRightInd w:val="0"/>
              <w:spacing w:line="240" w:lineRule="auto"/>
              <w:contextualSpacing w:val="0"/>
              <w:rPr>
                <w:del w:id="119" w:author="Arjan Kloosterboer" w:date="2017-03-06T17:18:00Z"/>
                <w:rFonts w:ascii="Calibri" w:hAnsi="Calibri" w:cs="Arial"/>
                <w:color w:val="0F0F0F"/>
                <w:sz w:val="22"/>
                <w:szCs w:val="24"/>
                <w:lang w:eastAsia="en-US"/>
              </w:rPr>
            </w:pPr>
            <w:del w:id="120"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Huisnummer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17"/>
      </w:tr>
      <w:tr w:rsidR="00847C61" w:rsidRPr="00914503" w:rsidDel="00577A81" w14:paraId="79708D7B" w14:textId="10CD5FB1" w:rsidTr="003505C9">
        <w:trPr>
          <w:del w:id="121" w:author="Arjan Kloosterboer" w:date="2017-03-06T17:18:00Z"/>
        </w:trPr>
        <w:tc>
          <w:tcPr>
            <w:tcW w:w="450" w:type="dxa"/>
            <w:tcBorders>
              <w:top w:val="nil"/>
              <w:left w:val="nil"/>
              <w:bottom w:val="nil"/>
              <w:right w:val="nil"/>
            </w:tcBorders>
          </w:tcPr>
          <w:p w14:paraId="7A449800" w14:textId="165126C7" w:rsidR="00847C61" w:rsidRPr="00914503" w:rsidDel="00577A81" w:rsidRDefault="00847C61" w:rsidP="00847C61">
            <w:pPr>
              <w:widowControl w:val="0"/>
              <w:autoSpaceDE w:val="0"/>
              <w:autoSpaceDN w:val="0"/>
              <w:adjustRightInd w:val="0"/>
              <w:spacing w:line="240" w:lineRule="auto"/>
              <w:contextualSpacing w:val="0"/>
              <w:rPr>
                <w:del w:id="122" w:author="Arjan Kloosterboer" w:date="2017-03-06T17:18:00Z"/>
                <w:rFonts w:ascii="Calibri" w:hAnsi="Calibri" w:cs="Arial"/>
                <w:color w:val="0F0F0F"/>
                <w:sz w:val="22"/>
                <w:szCs w:val="24"/>
                <w:lang w:eastAsia="en-US"/>
              </w:rPr>
            </w:pPr>
            <w:bookmarkStart w:id="123" w:name="BKM_EDFE664B_6E36_4d80_9CEF_9381BCA5E2CE"/>
          </w:p>
        </w:tc>
        <w:tc>
          <w:tcPr>
            <w:tcW w:w="2790" w:type="dxa"/>
            <w:gridSpan w:val="2"/>
            <w:tcBorders>
              <w:top w:val="nil"/>
              <w:left w:val="nil"/>
              <w:bottom w:val="nil"/>
              <w:right w:val="nil"/>
            </w:tcBorders>
          </w:tcPr>
          <w:p w14:paraId="34883DBF" w14:textId="00E84090" w:rsidR="00847C61" w:rsidRPr="00914503" w:rsidDel="00577A81" w:rsidRDefault="00847C61" w:rsidP="00847C61">
            <w:pPr>
              <w:widowControl w:val="0"/>
              <w:autoSpaceDE w:val="0"/>
              <w:autoSpaceDN w:val="0"/>
              <w:adjustRightInd w:val="0"/>
              <w:spacing w:line="240" w:lineRule="auto"/>
              <w:contextualSpacing w:val="0"/>
              <w:rPr>
                <w:del w:id="124"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69B5AB11" w14:textId="43864337" w:rsidR="00847C61" w:rsidRPr="00914503" w:rsidDel="00577A81" w:rsidRDefault="00847C61" w:rsidP="00847C61">
            <w:pPr>
              <w:widowControl w:val="0"/>
              <w:autoSpaceDE w:val="0"/>
              <w:autoSpaceDN w:val="0"/>
              <w:adjustRightInd w:val="0"/>
              <w:spacing w:line="240" w:lineRule="auto"/>
              <w:contextualSpacing w:val="0"/>
              <w:rPr>
                <w:del w:id="125" w:author="Arjan Kloosterboer" w:date="2017-03-06T17:18:00Z"/>
                <w:rFonts w:ascii="Calibri" w:hAnsi="Calibri" w:cs="Arial"/>
                <w:color w:val="0F0F0F"/>
                <w:sz w:val="22"/>
                <w:szCs w:val="24"/>
                <w:lang w:eastAsia="en-US"/>
              </w:rPr>
            </w:pPr>
            <w:del w:id="126"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Huisletter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23"/>
      </w:tr>
      <w:tr w:rsidR="00847C61" w:rsidRPr="00914503" w:rsidDel="00577A81" w14:paraId="687DDD6B" w14:textId="34338AD7" w:rsidTr="003505C9">
        <w:trPr>
          <w:del w:id="127" w:author="Arjan Kloosterboer" w:date="2017-03-06T17:18:00Z"/>
        </w:trPr>
        <w:tc>
          <w:tcPr>
            <w:tcW w:w="450" w:type="dxa"/>
            <w:tcBorders>
              <w:top w:val="nil"/>
              <w:left w:val="nil"/>
              <w:bottom w:val="nil"/>
              <w:right w:val="nil"/>
            </w:tcBorders>
          </w:tcPr>
          <w:p w14:paraId="6DF08D82" w14:textId="31DCB117" w:rsidR="00847C61" w:rsidRPr="00914503" w:rsidDel="00577A81" w:rsidRDefault="00847C61" w:rsidP="00847C61">
            <w:pPr>
              <w:widowControl w:val="0"/>
              <w:autoSpaceDE w:val="0"/>
              <w:autoSpaceDN w:val="0"/>
              <w:adjustRightInd w:val="0"/>
              <w:spacing w:line="240" w:lineRule="auto"/>
              <w:contextualSpacing w:val="0"/>
              <w:rPr>
                <w:del w:id="128" w:author="Arjan Kloosterboer" w:date="2017-03-06T17:18:00Z"/>
                <w:rFonts w:ascii="Calibri" w:hAnsi="Calibri" w:cs="Arial"/>
                <w:color w:val="0F0F0F"/>
                <w:sz w:val="22"/>
                <w:szCs w:val="24"/>
                <w:lang w:eastAsia="en-US"/>
              </w:rPr>
            </w:pPr>
            <w:bookmarkStart w:id="129" w:name="BKM_48A18B3E_2D63_441a_8F34_52A0A7834367"/>
          </w:p>
        </w:tc>
        <w:tc>
          <w:tcPr>
            <w:tcW w:w="2790" w:type="dxa"/>
            <w:gridSpan w:val="2"/>
            <w:tcBorders>
              <w:top w:val="nil"/>
              <w:left w:val="nil"/>
              <w:bottom w:val="nil"/>
              <w:right w:val="nil"/>
            </w:tcBorders>
          </w:tcPr>
          <w:p w14:paraId="4071AEBC" w14:textId="4F3FC360" w:rsidR="00847C61" w:rsidRPr="00914503" w:rsidDel="00577A81" w:rsidRDefault="00847C61" w:rsidP="00847C61">
            <w:pPr>
              <w:widowControl w:val="0"/>
              <w:autoSpaceDE w:val="0"/>
              <w:autoSpaceDN w:val="0"/>
              <w:adjustRightInd w:val="0"/>
              <w:spacing w:line="240" w:lineRule="auto"/>
              <w:contextualSpacing w:val="0"/>
              <w:rPr>
                <w:del w:id="130"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64493B89" w14:textId="356664BE" w:rsidR="00847C61" w:rsidRPr="00914503" w:rsidDel="00577A81" w:rsidRDefault="00847C61" w:rsidP="00847C61">
            <w:pPr>
              <w:widowControl w:val="0"/>
              <w:autoSpaceDE w:val="0"/>
              <w:autoSpaceDN w:val="0"/>
              <w:adjustRightInd w:val="0"/>
              <w:spacing w:line="240" w:lineRule="auto"/>
              <w:contextualSpacing w:val="0"/>
              <w:rPr>
                <w:del w:id="131" w:author="Arjan Kloosterboer" w:date="2017-03-06T17:18:00Z"/>
                <w:rFonts w:ascii="Calibri" w:hAnsi="Calibri" w:cs="Arial"/>
                <w:color w:val="0F0F0F"/>
                <w:sz w:val="22"/>
                <w:szCs w:val="24"/>
                <w:lang w:eastAsia="en-US"/>
              </w:rPr>
            </w:pPr>
            <w:del w:id="132"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Huisnummertoevoeging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29"/>
      </w:tr>
      <w:tr w:rsidR="00847C61" w:rsidRPr="00914503" w:rsidDel="00577A81" w14:paraId="7CEA3E27" w14:textId="29B430A7" w:rsidTr="003505C9">
        <w:trPr>
          <w:del w:id="133" w:author="Arjan Kloosterboer" w:date="2017-03-06T17:18:00Z"/>
        </w:trPr>
        <w:tc>
          <w:tcPr>
            <w:tcW w:w="450" w:type="dxa"/>
            <w:tcBorders>
              <w:top w:val="nil"/>
              <w:left w:val="nil"/>
              <w:bottom w:val="nil"/>
              <w:right w:val="nil"/>
            </w:tcBorders>
          </w:tcPr>
          <w:p w14:paraId="3FA44C3B" w14:textId="38622E53" w:rsidR="00847C61" w:rsidRPr="00914503" w:rsidDel="00577A81" w:rsidRDefault="00847C61" w:rsidP="00847C61">
            <w:pPr>
              <w:widowControl w:val="0"/>
              <w:autoSpaceDE w:val="0"/>
              <w:autoSpaceDN w:val="0"/>
              <w:adjustRightInd w:val="0"/>
              <w:spacing w:line="240" w:lineRule="auto"/>
              <w:contextualSpacing w:val="0"/>
              <w:rPr>
                <w:del w:id="134" w:author="Arjan Kloosterboer" w:date="2017-03-06T17:18:00Z"/>
                <w:rFonts w:ascii="Calibri" w:hAnsi="Calibri" w:cs="Arial"/>
                <w:color w:val="0F0F0F"/>
                <w:sz w:val="22"/>
                <w:szCs w:val="24"/>
                <w:lang w:eastAsia="en-US"/>
              </w:rPr>
            </w:pPr>
            <w:bookmarkStart w:id="135" w:name="BKM_B9AB0222_DEA6_4ef0_B3CB_AB53BAE6ED26"/>
          </w:p>
        </w:tc>
        <w:tc>
          <w:tcPr>
            <w:tcW w:w="2790" w:type="dxa"/>
            <w:gridSpan w:val="2"/>
            <w:tcBorders>
              <w:top w:val="nil"/>
              <w:left w:val="nil"/>
              <w:bottom w:val="nil"/>
              <w:right w:val="nil"/>
            </w:tcBorders>
          </w:tcPr>
          <w:p w14:paraId="1D0D3EAA" w14:textId="6BA9AAE1" w:rsidR="00847C61" w:rsidRPr="00914503" w:rsidDel="00577A81" w:rsidRDefault="00847C61" w:rsidP="00847C61">
            <w:pPr>
              <w:widowControl w:val="0"/>
              <w:autoSpaceDE w:val="0"/>
              <w:autoSpaceDN w:val="0"/>
              <w:adjustRightInd w:val="0"/>
              <w:spacing w:line="240" w:lineRule="auto"/>
              <w:contextualSpacing w:val="0"/>
              <w:rPr>
                <w:del w:id="136"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2029C153" w14:textId="43081FAE" w:rsidR="00847C61" w:rsidRPr="00914503" w:rsidDel="00577A81" w:rsidRDefault="00847C61" w:rsidP="00847C61">
            <w:pPr>
              <w:widowControl w:val="0"/>
              <w:autoSpaceDE w:val="0"/>
              <w:autoSpaceDN w:val="0"/>
              <w:adjustRightInd w:val="0"/>
              <w:spacing w:line="240" w:lineRule="auto"/>
              <w:contextualSpacing w:val="0"/>
              <w:rPr>
                <w:del w:id="137" w:author="Arjan Kloosterboer" w:date="2017-03-06T17:18:00Z"/>
                <w:rFonts w:ascii="Calibri" w:hAnsi="Calibri" w:cs="Arial"/>
                <w:color w:val="0F0F0F"/>
                <w:sz w:val="22"/>
                <w:szCs w:val="24"/>
                <w:lang w:eastAsia="en-US"/>
              </w:rPr>
            </w:pPr>
            <w:del w:id="138"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GEMEENTELIJKE OPENBARE RUIMTE</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Naam openbare ruimte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35"/>
      </w:tr>
      <w:tr w:rsidR="00847C61" w:rsidRPr="00914503" w:rsidDel="00577A81" w14:paraId="6BBE7FDA" w14:textId="73CDD5F0" w:rsidTr="003505C9">
        <w:trPr>
          <w:del w:id="139" w:author="Arjan Kloosterboer" w:date="2017-03-06T17:18:00Z"/>
        </w:trPr>
        <w:tc>
          <w:tcPr>
            <w:tcW w:w="450" w:type="dxa"/>
            <w:tcBorders>
              <w:top w:val="nil"/>
              <w:left w:val="nil"/>
              <w:bottom w:val="nil"/>
              <w:right w:val="nil"/>
            </w:tcBorders>
          </w:tcPr>
          <w:p w14:paraId="415F566E" w14:textId="00BB335D" w:rsidR="00847C61" w:rsidRPr="00914503" w:rsidDel="00577A81" w:rsidRDefault="00847C61" w:rsidP="00847C61">
            <w:pPr>
              <w:widowControl w:val="0"/>
              <w:autoSpaceDE w:val="0"/>
              <w:autoSpaceDN w:val="0"/>
              <w:adjustRightInd w:val="0"/>
              <w:spacing w:line="240" w:lineRule="auto"/>
              <w:contextualSpacing w:val="0"/>
              <w:rPr>
                <w:del w:id="140" w:author="Arjan Kloosterboer" w:date="2017-03-06T17:18:00Z"/>
                <w:rFonts w:ascii="Calibri" w:hAnsi="Calibri" w:cs="Arial"/>
                <w:color w:val="0F0F0F"/>
                <w:sz w:val="22"/>
                <w:szCs w:val="24"/>
                <w:lang w:eastAsia="en-US"/>
              </w:rPr>
            </w:pPr>
            <w:bookmarkStart w:id="141" w:name="BKM_8CDD7063_DAD3_4f1d_A88D_574C4104D208"/>
          </w:p>
        </w:tc>
        <w:tc>
          <w:tcPr>
            <w:tcW w:w="2790" w:type="dxa"/>
            <w:gridSpan w:val="2"/>
            <w:tcBorders>
              <w:top w:val="nil"/>
              <w:left w:val="nil"/>
              <w:bottom w:val="nil"/>
              <w:right w:val="nil"/>
            </w:tcBorders>
          </w:tcPr>
          <w:p w14:paraId="018381F9" w14:textId="616CEF41" w:rsidR="00847C61" w:rsidRPr="00914503" w:rsidDel="00577A81" w:rsidRDefault="00847C61" w:rsidP="00847C61">
            <w:pPr>
              <w:widowControl w:val="0"/>
              <w:autoSpaceDE w:val="0"/>
              <w:autoSpaceDN w:val="0"/>
              <w:adjustRightInd w:val="0"/>
              <w:spacing w:line="240" w:lineRule="auto"/>
              <w:contextualSpacing w:val="0"/>
              <w:rPr>
                <w:del w:id="142"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2D1DCFED" w14:textId="56ED972F" w:rsidR="00847C61" w:rsidRPr="00914503" w:rsidDel="00577A81" w:rsidRDefault="00847C61" w:rsidP="00847C61">
            <w:pPr>
              <w:widowControl w:val="0"/>
              <w:autoSpaceDE w:val="0"/>
              <w:autoSpaceDN w:val="0"/>
              <w:adjustRightInd w:val="0"/>
              <w:spacing w:line="240" w:lineRule="auto"/>
              <w:contextualSpacing w:val="0"/>
              <w:rPr>
                <w:del w:id="143" w:author="Arjan Kloosterboer" w:date="2017-03-06T17:18:00Z"/>
                <w:rFonts w:ascii="Calibri" w:hAnsi="Calibri" w:cs="Arial"/>
                <w:color w:val="0F0F0F"/>
                <w:sz w:val="22"/>
                <w:szCs w:val="24"/>
                <w:lang w:eastAsia="en-US"/>
              </w:rPr>
            </w:pPr>
            <w:del w:id="144"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GEMEENTELIJKE OPENBARE RUIMTE</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Straatnaam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41"/>
      </w:tr>
      <w:tr w:rsidR="00847C61" w:rsidRPr="00914503" w:rsidDel="00577A81" w14:paraId="635EAE93" w14:textId="366DBB47" w:rsidTr="003505C9">
        <w:trPr>
          <w:del w:id="145" w:author="Arjan Kloosterboer" w:date="2017-03-06T17:18:00Z"/>
        </w:trPr>
        <w:tc>
          <w:tcPr>
            <w:tcW w:w="450" w:type="dxa"/>
            <w:tcBorders>
              <w:top w:val="nil"/>
              <w:left w:val="nil"/>
              <w:bottom w:val="nil"/>
              <w:right w:val="nil"/>
            </w:tcBorders>
          </w:tcPr>
          <w:p w14:paraId="063BC1DA" w14:textId="3A955FA9" w:rsidR="00847C61" w:rsidRPr="00914503" w:rsidDel="00577A81" w:rsidRDefault="00847C61" w:rsidP="00847C61">
            <w:pPr>
              <w:widowControl w:val="0"/>
              <w:autoSpaceDE w:val="0"/>
              <w:autoSpaceDN w:val="0"/>
              <w:adjustRightInd w:val="0"/>
              <w:spacing w:line="240" w:lineRule="auto"/>
              <w:contextualSpacing w:val="0"/>
              <w:rPr>
                <w:del w:id="146" w:author="Arjan Kloosterboer" w:date="2017-03-06T17:18:00Z"/>
                <w:rFonts w:ascii="Calibri" w:hAnsi="Calibri" w:cs="Arial"/>
                <w:color w:val="0F0F0F"/>
                <w:sz w:val="22"/>
                <w:szCs w:val="24"/>
                <w:lang w:eastAsia="en-US"/>
              </w:rPr>
            </w:pPr>
            <w:bookmarkStart w:id="147" w:name="BKM_FD682A88_7686_4cc7_A31D_28E8075379BF"/>
          </w:p>
        </w:tc>
        <w:tc>
          <w:tcPr>
            <w:tcW w:w="2790" w:type="dxa"/>
            <w:gridSpan w:val="2"/>
            <w:tcBorders>
              <w:top w:val="nil"/>
              <w:left w:val="nil"/>
              <w:bottom w:val="nil"/>
              <w:right w:val="nil"/>
            </w:tcBorders>
          </w:tcPr>
          <w:p w14:paraId="3D88766D" w14:textId="6978492A" w:rsidR="00847C61" w:rsidRPr="00914503" w:rsidDel="00577A81" w:rsidRDefault="00847C61" w:rsidP="00847C61">
            <w:pPr>
              <w:widowControl w:val="0"/>
              <w:autoSpaceDE w:val="0"/>
              <w:autoSpaceDN w:val="0"/>
              <w:adjustRightInd w:val="0"/>
              <w:spacing w:line="240" w:lineRule="auto"/>
              <w:contextualSpacing w:val="0"/>
              <w:rPr>
                <w:del w:id="148"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37341036" w14:textId="26CA355B" w:rsidR="00847C61" w:rsidRPr="00914503" w:rsidDel="00577A81" w:rsidRDefault="00847C61" w:rsidP="00847C61">
            <w:pPr>
              <w:widowControl w:val="0"/>
              <w:autoSpaceDE w:val="0"/>
              <w:autoSpaceDN w:val="0"/>
              <w:adjustRightInd w:val="0"/>
              <w:spacing w:line="240" w:lineRule="auto"/>
              <w:contextualSpacing w:val="0"/>
              <w:rPr>
                <w:del w:id="149" w:author="Arjan Kloosterboer" w:date="2017-03-06T17:18:00Z"/>
                <w:rFonts w:ascii="Calibri" w:hAnsi="Calibri" w:cs="Arial"/>
                <w:color w:val="0F0F0F"/>
                <w:sz w:val="22"/>
                <w:szCs w:val="24"/>
                <w:lang w:eastAsia="en-US"/>
              </w:rPr>
            </w:pPr>
            <w:del w:id="150"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ADRESSEERBAAR OBJECT AANDUIDING</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Postcode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47"/>
      </w:tr>
      <w:tr w:rsidR="00847C61" w:rsidRPr="00914503" w:rsidDel="00577A81" w14:paraId="3B52513B" w14:textId="471E0AB7" w:rsidTr="003505C9">
        <w:trPr>
          <w:del w:id="151" w:author="Arjan Kloosterboer" w:date="2017-03-06T17:18:00Z"/>
        </w:trPr>
        <w:tc>
          <w:tcPr>
            <w:tcW w:w="450" w:type="dxa"/>
            <w:tcBorders>
              <w:top w:val="nil"/>
              <w:left w:val="nil"/>
              <w:bottom w:val="nil"/>
              <w:right w:val="nil"/>
            </w:tcBorders>
          </w:tcPr>
          <w:p w14:paraId="425C17C4" w14:textId="2AB656C1" w:rsidR="00847C61" w:rsidRPr="00914503" w:rsidDel="00577A81" w:rsidRDefault="00847C61" w:rsidP="00847C61">
            <w:pPr>
              <w:widowControl w:val="0"/>
              <w:autoSpaceDE w:val="0"/>
              <w:autoSpaceDN w:val="0"/>
              <w:adjustRightInd w:val="0"/>
              <w:spacing w:line="240" w:lineRule="auto"/>
              <w:contextualSpacing w:val="0"/>
              <w:rPr>
                <w:del w:id="152" w:author="Arjan Kloosterboer" w:date="2017-03-06T17:18:00Z"/>
                <w:rFonts w:ascii="Calibri" w:hAnsi="Calibri" w:cs="Arial"/>
                <w:color w:val="0F0F0F"/>
                <w:sz w:val="22"/>
                <w:szCs w:val="24"/>
                <w:lang w:eastAsia="en-US"/>
              </w:rPr>
            </w:pPr>
            <w:bookmarkStart w:id="153" w:name="BKM_B9CDDB31_0C6F_4bb1_B8A7_7327DC49C6B0"/>
          </w:p>
        </w:tc>
        <w:tc>
          <w:tcPr>
            <w:tcW w:w="2790" w:type="dxa"/>
            <w:gridSpan w:val="2"/>
            <w:tcBorders>
              <w:top w:val="nil"/>
              <w:left w:val="nil"/>
              <w:bottom w:val="nil"/>
              <w:right w:val="nil"/>
            </w:tcBorders>
          </w:tcPr>
          <w:p w14:paraId="6208964A" w14:textId="53338D72" w:rsidR="00847C61" w:rsidRPr="00914503" w:rsidDel="00577A81" w:rsidRDefault="00847C61" w:rsidP="00847C61">
            <w:pPr>
              <w:widowControl w:val="0"/>
              <w:autoSpaceDE w:val="0"/>
              <w:autoSpaceDN w:val="0"/>
              <w:adjustRightInd w:val="0"/>
              <w:spacing w:line="240" w:lineRule="auto"/>
              <w:contextualSpacing w:val="0"/>
              <w:rPr>
                <w:del w:id="154"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7E7A77C9" w14:textId="54E743BA" w:rsidR="00847C61" w:rsidRPr="00914503" w:rsidDel="00577A81" w:rsidRDefault="00847C61" w:rsidP="00847C61">
            <w:pPr>
              <w:widowControl w:val="0"/>
              <w:autoSpaceDE w:val="0"/>
              <w:autoSpaceDN w:val="0"/>
              <w:adjustRightInd w:val="0"/>
              <w:spacing w:line="240" w:lineRule="auto"/>
              <w:contextualSpacing w:val="0"/>
              <w:rPr>
                <w:del w:id="155" w:author="Arjan Kloosterboer" w:date="2017-03-06T17:18:00Z"/>
                <w:rFonts w:ascii="Calibri" w:hAnsi="Calibri" w:cs="Arial"/>
                <w:color w:val="0F0F0F"/>
                <w:sz w:val="22"/>
                <w:szCs w:val="24"/>
                <w:lang w:eastAsia="en-US"/>
              </w:rPr>
            </w:pPr>
            <w:del w:id="156"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.(Groepattribuutsoort)</w:delText>
              </w:r>
              <w:r w:rsidRPr="00914503" w:rsidDel="00577A81">
                <w:rPr>
                  <w:rFonts w:ascii="Calibri" w:hAnsi="Calibri" w:cs="Arial"/>
                  <w:color w:val="000000"/>
                  <w:sz w:val="22"/>
                  <w:szCs w:val="24"/>
                  <w:lang w:eastAsia="en-US"/>
                </w:rPr>
                <w:delText>Verblijfadres INGESCHREVEN PERSOON</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Locatie beschrijving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53"/>
      </w:tr>
      <w:tr w:rsidR="00847C61" w:rsidRPr="00914503" w:rsidDel="00577A81" w14:paraId="5464423B" w14:textId="79A668EF" w:rsidTr="003505C9">
        <w:trPr>
          <w:del w:id="157" w:author="Arjan Kloosterboer" w:date="2017-03-06T17:18:00Z"/>
        </w:trPr>
        <w:tc>
          <w:tcPr>
            <w:tcW w:w="450" w:type="dxa"/>
            <w:tcBorders>
              <w:top w:val="nil"/>
              <w:left w:val="nil"/>
              <w:bottom w:val="nil"/>
              <w:right w:val="nil"/>
            </w:tcBorders>
          </w:tcPr>
          <w:p w14:paraId="60031DF9" w14:textId="668DE7A5" w:rsidR="00847C61" w:rsidRPr="00914503" w:rsidDel="00577A81" w:rsidRDefault="00847C61" w:rsidP="00847C61">
            <w:pPr>
              <w:widowControl w:val="0"/>
              <w:autoSpaceDE w:val="0"/>
              <w:autoSpaceDN w:val="0"/>
              <w:adjustRightInd w:val="0"/>
              <w:spacing w:line="240" w:lineRule="auto"/>
              <w:contextualSpacing w:val="0"/>
              <w:rPr>
                <w:del w:id="158" w:author="Arjan Kloosterboer" w:date="2017-03-06T17:18:00Z"/>
                <w:rFonts w:ascii="Calibri" w:hAnsi="Calibri" w:cs="Arial"/>
                <w:color w:val="0F0F0F"/>
                <w:sz w:val="22"/>
                <w:szCs w:val="24"/>
                <w:lang w:eastAsia="en-US"/>
              </w:rPr>
            </w:pPr>
            <w:bookmarkStart w:id="159" w:name="BKM_44520B80_242D_4205_ADF7_6A9187CAD0C2"/>
          </w:p>
        </w:tc>
        <w:tc>
          <w:tcPr>
            <w:tcW w:w="2790" w:type="dxa"/>
            <w:gridSpan w:val="2"/>
            <w:tcBorders>
              <w:top w:val="nil"/>
              <w:left w:val="nil"/>
              <w:bottom w:val="nil"/>
              <w:right w:val="nil"/>
            </w:tcBorders>
          </w:tcPr>
          <w:p w14:paraId="72A1B59E" w14:textId="2FBDCA7A" w:rsidR="00847C61" w:rsidRPr="00914503" w:rsidDel="00577A81" w:rsidRDefault="00847C61" w:rsidP="00847C61">
            <w:pPr>
              <w:widowControl w:val="0"/>
              <w:autoSpaceDE w:val="0"/>
              <w:autoSpaceDN w:val="0"/>
              <w:adjustRightInd w:val="0"/>
              <w:spacing w:line="240" w:lineRule="auto"/>
              <w:contextualSpacing w:val="0"/>
              <w:rPr>
                <w:del w:id="160" w:author="Arjan Kloosterboer" w:date="2017-03-06T17:18:00Z"/>
                <w:rFonts w:ascii="Calibri" w:hAnsi="Calibri" w:cs="Arial"/>
                <w:color w:val="0F0F0F"/>
                <w:sz w:val="22"/>
                <w:szCs w:val="24"/>
                <w:lang w:eastAsia="en-US"/>
              </w:rPr>
            </w:pPr>
          </w:p>
        </w:tc>
        <w:tc>
          <w:tcPr>
            <w:tcW w:w="6120" w:type="dxa"/>
            <w:tcBorders>
              <w:top w:val="nil"/>
              <w:left w:val="nil"/>
              <w:bottom w:val="nil"/>
              <w:right w:val="nil"/>
            </w:tcBorders>
          </w:tcPr>
          <w:p w14:paraId="40C15846" w14:textId="73AE1D49" w:rsidR="00847C61" w:rsidRPr="00914503" w:rsidDel="00577A81" w:rsidRDefault="00847C61" w:rsidP="00847C61">
            <w:pPr>
              <w:widowControl w:val="0"/>
              <w:autoSpaceDE w:val="0"/>
              <w:autoSpaceDN w:val="0"/>
              <w:adjustRightInd w:val="0"/>
              <w:spacing w:line="240" w:lineRule="auto"/>
              <w:contextualSpacing w:val="0"/>
              <w:rPr>
                <w:del w:id="161" w:author="Arjan Kloosterboer" w:date="2017-03-06T17:18:00Z"/>
                <w:rFonts w:ascii="Calibri" w:hAnsi="Calibri" w:cs="Arial"/>
                <w:color w:val="0F0F0F"/>
                <w:sz w:val="22"/>
                <w:szCs w:val="24"/>
                <w:lang w:eastAsia="en-US"/>
              </w:rPr>
            </w:pPr>
            <w:del w:id="162" w:author="Arjan Kloosterboer" w:date="2017-03-06T17:18:00Z">
              <w:r w:rsidRPr="00914503" w:rsidDel="00577A81">
                <w:rPr>
                  <w:rFonts w:ascii="Calibri" w:hAnsi="Calibri" w:cs="Arial"/>
                  <w:color w:val="000000"/>
                  <w:sz w:val="22"/>
                  <w:szCs w:val="24"/>
                  <w:lang w:eastAsia="en-US"/>
                </w:rPr>
                <w:delText>RSGB</w:delText>
              </w:r>
              <w:r w:rsidDel="00577A81">
                <w:rPr>
                  <w:rFonts w:ascii="Calibri" w:hAnsi="Calibri" w:cs="Arial"/>
                  <w:color w:val="000000"/>
                  <w:sz w:val="22"/>
                  <w:szCs w:val="24"/>
                  <w:lang w:eastAsia="en-US"/>
                </w:rPr>
                <w:delText>.(Objecttype)</w:delText>
              </w:r>
              <w:r w:rsidRPr="00914503" w:rsidDel="00577A81">
                <w:rPr>
                  <w:rFonts w:ascii="Calibri" w:hAnsi="Calibri" w:cs="Arial"/>
                  <w:color w:val="000000"/>
                  <w:sz w:val="22"/>
                  <w:szCs w:val="24"/>
                  <w:lang w:eastAsia="en-US"/>
                </w:rPr>
                <w:delText>WOONPLAATS</w:delText>
              </w:r>
              <w:r w:rsidDel="00577A81">
                <w:rPr>
                  <w:rFonts w:ascii="Calibri" w:hAnsi="Calibri" w:cs="Arial"/>
                  <w:color w:val="000000"/>
                  <w:sz w:val="22"/>
                  <w:szCs w:val="24"/>
                  <w:lang w:eastAsia="en-US"/>
                </w:rPr>
                <w:delText>.(Attribuutsoort)</w:delText>
              </w:r>
              <w:r w:rsidRPr="00914503" w:rsidDel="00577A81">
                <w:rPr>
                  <w:rFonts w:ascii="Calibri" w:hAnsi="Calibri" w:cs="Arial"/>
                  <w:color w:val="000000"/>
                  <w:sz w:val="22"/>
                  <w:szCs w:val="24"/>
                  <w:lang w:eastAsia="en-US"/>
                </w:rPr>
                <w:delText xml:space="preserve">Woonplaatsnaam  </w:delText>
              </w:r>
              <w:r w:rsidR="00DE73DB" w:rsidRPr="00914503" w:rsidDel="00577A81">
                <w:rPr>
                  <w:rFonts w:ascii="Calibri" w:hAnsi="Calibri" w:cs="Arial"/>
                  <w:color w:val="000000"/>
                  <w:sz w:val="22"/>
                  <w:szCs w:val="24"/>
                  <w:lang w:eastAsia="en-US"/>
                </w:rPr>
                <w:fldChar w:fldCharType="begin" w:fldLock="1"/>
              </w:r>
              <w:r w:rsidRPr="00914503" w:rsidDel="00577A81">
                <w:rPr>
                  <w:rFonts w:ascii="Calibri" w:hAnsi="Calibri" w:cs="Arial"/>
                  <w:color w:val="000000"/>
                  <w:sz w:val="22"/>
                  <w:szCs w:val="24"/>
                  <w:lang w:eastAsia="en-US"/>
                </w:rPr>
                <w:delInstrText>MERGEFIELD Att.Type</w:delInstrText>
              </w:r>
              <w:r w:rsidR="00DE73DB" w:rsidRPr="00914503" w:rsidDel="00577A81">
                <w:rPr>
                  <w:rFonts w:ascii="Calibri" w:hAnsi="Calibri" w:cs="Arial"/>
                  <w:color w:val="000000"/>
                  <w:sz w:val="22"/>
                  <w:szCs w:val="24"/>
                  <w:lang w:eastAsia="en-US"/>
                </w:rPr>
                <w:fldChar w:fldCharType="end"/>
              </w:r>
            </w:del>
          </w:p>
        </w:tc>
        <w:bookmarkEnd w:id="159"/>
      </w:tr>
      <w:tr w:rsidR="00847C61" w:rsidRPr="00914503" w14:paraId="63EB66D3" w14:textId="77777777" w:rsidTr="003505C9">
        <w:tc>
          <w:tcPr>
            <w:tcW w:w="450" w:type="dxa"/>
            <w:tcBorders>
              <w:top w:val="nil"/>
              <w:left w:val="nil"/>
              <w:bottom w:val="nil"/>
              <w:right w:val="nil"/>
            </w:tcBorders>
          </w:tcPr>
          <w:p w14:paraId="254DB23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3" w:name="BKM_35A15D3F_C062_4484_8838_A0EE19E7391D"/>
          </w:p>
        </w:tc>
        <w:tc>
          <w:tcPr>
            <w:tcW w:w="2790" w:type="dxa"/>
            <w:gridSpan w:val="2"/>
            <w:tcBorders>
              <w:top w:val="nil"/>
              <w:left w:val="nil"/>
              <w:bottom w:val="nil"/>
              <w:right w:val="nil"/>
            </w:tcBorders>
          </w:tcPr>
          <w:p w14:paraId="30BBC213"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Naam </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E112CAB" w14:textId="2AE56FE4"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164" w:author="Arjan Kloosterboer" w:date="2017-08-08T11:27:00Z">
              <w:r w:rsidRPr="00914503" w:rsidDel="00D60C4E">
                <w:rPr>
                  <w:rFonts w:ascii="Calibri" w:hAnsi="Calibri" w:cs="Arial"/>
                  <w:color w:val="000000"/>
                  <w:sz w:val="22"/>
                  <w:szCs w:val="24"/>
                  <w:lang w:eastAsia="en-US"/>
                </w:rPr>
                <w:delText>Naam NATUURLIJK PERSOON</w:delText>
              </w:r>
            </w:del>
            <w:ins w:id="165" w:author="Arjan Kloosterboer" w:date="2017-08-08T11:28:00Z">
              <w:r w:rsidR="00D60C4E" w:rsidRPr="00914503">
                <w:rPr>
                  <w:rFonts w:ascii="Calibri" w:hAnsi="Calibri" w:cs="Arial"/>
                  <w:color w:val="000000"/>
                  <w:sz w:val="22"/>
                  <w:szCs w:val="24"/>
                  <w:lang w:eastAsia="en-US"/>
                </w:rPr>
                <w:t>RSGB</w:t>
              </w:r>
              <w:r w:rsidR="00D60C4E">
                <w:rPr>
                  <w:rFonts w:ascii="Calibri" w:hAnsi="Calibri" w:cs="Arial"/>
                  <w:color w:val="000000"/>
                  <w:sz w:val="22"/>
                  <w:szCs w:val="24"/>
                  <w:lang w:eastAsia="en-US"/>
                </w:rPr>
                <w:t>.(Objecttype)NATUURLIJK PERSOON.(Groepattribuutsoort)</w:t>
              </w:r>
            </w:ins>
            <w:ins w:id="166" w:author="Arjan Kloosterboer" w:date="2017-08-08T11:29:00Z">
              <w:r w:rsidR="00D60C4E">
                <w:rPr>
                  <w:rFonts w:ascii="Calibri" w:hAnsi="Calibri" w:cs="Arial"/>
                  <w:color w:val="000000"/>
                  <w:sz w:val="22"/>
                  <w:szCs w:val="24"/>
                  <w:lang w:eastAsia="en-US"/>
                </w:rPr>
                <w:t>Samengestelde n</w:t>
              </w:r>
            </w:ins>
            <w:ins w:id="167" w:author="Arjan Kloosterboer" w:date="2017-08-08T11:28:00Z">
              <w:r w:rsidR="00D60C4E" w:rsidRPr="00914503">
                <w:rPr>
                  <w:rFonts w:ascii="Calibri" w:hAnsi="Calibri" w:cs="Arial"/>
                  <w:color w:val="000000"/>
                  <w:sz w:val="22"/>
                  <w:szCs w:val="24"/>
                  <w:lang w:eastAsia="en-US"/>
                </w:rPr>
                <w:t>aam</w:t>
              </w:r>
            </w:ins>
            <w:ins w:id="168" w:author="Arjan Kloosterboer" w:date="2017-08-08T11:29:00Z">
              <w:r w:rsidR="00D60C4E">
                <w:rPr>
                  <w:rFonts w:ascii="Calibri" w:hAnsi="Calibri" w:cs="Arial"/>
                  <w:color w:val="000000"/>
                  <w:sz w:val="22"/>
                  <w:szCs w:val="24"/>
                  <w:lang w:eastAsia="en-US"/>
                </w:rPr>
                <w:t xml:space="preserve"> </w:t>
              </w:r>
              <w:r w:rsidR="00D60C4E" w:rsidRPr="00914503">
                <w:rPr>
                  <w:rFonts w:ascii="Calibri" w:hAnsi="Calibri" w:cs="Arial"/>
                  <w:color w:val="000000"/>
                  <w:sz w:val="22"/>
                  <w:szCs w:val="24"/>
                  <w:lang w:eastAsia="en-US"/>
                </w:rPr>
                <w:t>NATUURLIJK PERSOON</w:t>
              </w:r>
            </w:ins>
          </w:p>
        </w:tc>
        <w:bookmarkEnd w:id="163"/>
      </w:tr>
      <w:tr w:rsidR="00847C61" w:rsidRPr="00914503" w14:paraId="7EDBA625" w14:textId="77777777" w:rsidTr="003505C9">
        <w:tc>
          <w:tcPr>
            <w:tcW w:w="450" w:type="dxa"/>
            <w:tcBorders>
              <w:top w:val="nil"/>
              <w:left w:val="nil"/>
              <w:bottom w:val="nil"/>
              <w:right w:val="nil"/>
            </w:tcBorders>
          </w:tcPr>
          <w:p w14:paraId="58D48A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CC53B1B" w14:textId="77777777" w:rsidR="00847C61" w:rsidRPr="00D60C4E"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D60C4E">
              <w:rPr>
                <w:rFonts w:ascii="Calibri" w:hAnsi="Calibri" w:cs="Arial"/>
                <w:color w:val="000000"/>
                <w:sz w:val="22"/>
                <w:szCs w:val="24"/>
                <w:lang w:eastAsia="en-US"/>
              </w:rPr>
              <w:t xml:space="preserve">- Voornamen </w:t>
            </w:r>
          </w:p>
        </w:tc>
        <w:tc>
          <w:tcPr>
            <w:tcW w:w="6120" w:type="dxa"/>
            <w:tcBorders>
              <w:top w:val="nil"/>
              <w:left w:val="nil"/>
              <w:bottom w:val="nil"/>
              <w:right w:val="nil"/>
            </w:tcBorders>
          </w:tcPr>
          <w:p w14:paraId="65797072" w14:textId="688DCA8A"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169"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170"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Voornamen  </w:t>
            </w:r>
          </w:p>
        </w:tc>
      </w:tr>
      <w:tr w:rsidR="00847C61" w:rsidRPr="00914503" w14:paraId="6DAEB37E" w14:textId="77777777" w:rsidTr="003505C9">
        <w:tc>
          <w:tcPr>
            <w:tcW w:w="450" w:type="dxa"/>
            <w:tcBorders>
              <w:top w:val="nil"/>
              <w:left w:val="nil"/>
              <w:bottom w:val="nil"/>
              <w:right w:val="nil"/>
            </w:tcBorders>
          </w:tcPr>
          <w:p w14:paraId="4B81C66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CA4A200" w14:textId="77777777" w:rsidR="00847C61" w:rsidRPr="00D60C4E"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D60C4E">
              <w:rPr>
                <w:rFonts w:ascii="Calibri" w:hAnsi="Calibri" w:cs="Arial"/>
                <w:color w:val="000000"/>
                <w:sz w:val="22"/>
                <w:szCs w:val="24"/>
                <w:lang w:eastAsia="en-US"/>
              </w:rPr>
              <w:t xml:space="preserve">- Geslachtsnaam </w:t>
            </w:r>
          </w:p>
        </w:tc>
        <w:tc>
          <w:tcPr>
            <w:tcW w:w="6120" w:type="dxa"/>
            <w:tcBorders>
              <w:top w:val="nil"/>
              <w:left w:val="nil"/>
              <w:bottom w:val="nil"/>
              <w:right w:val="nil"/>
            </w:tcBorders>
          </w:tcPr>
          <w:p w14:paraId="62E7B244" w14:textId="32D4C41E"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171"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172"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Geslachtsnaam  </w:t>
            </w:r>
          </w:p>
        </w:tc>
      </w:tr>
      <w:tr w:rsidR="00847C61" w:rsidRPr="00914503" w14:paraId="78ADDA02" w14:textId="77777777" w:rsidTr="003505C9">
        <w:tc>
          <w:tcPr>
            <w:tcW w:w="450" w:type="dxa"/>
            <w:tcBorders>
              <w:top w:val="nil"/>
              <w:left w:val="nil"/>
              <w:bottom w:val="nil"/>
              <w:right w:val="nil"/>
            </w:tcBorders>
          </w:tcPr>
          <w:p w14:paraId="6228CBF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226228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Voorvoegsels geslachtsnaam </w:t>
            </w:r>
          </w:p>
        </w:tc>
        <w:tc>
          <w:tcPr>
            <w:tcW w:w="6120" w:type="dxa"/>
            <w:tcBorders>
              <w:top w:val="nil"/>
              <w:left w:val="nil"/>
              <w:bottom w:val="nil"/>
              <w:right w:val="nil"/>
            </w:tcBorders>
          </w:tcPr>
          <w:p w14:paraId="1C07F77B" w14:textId="632F2B21"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173"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174"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Voorvoegsel geslachtsnaam  </w:t>
            </w:r>
          </w:p>
        </w:tc>
      </w:tr>
      <w:tr w:rsidR="00847C61" w:rsidRPr="00914503" w14:paraId="157E06AD" w14:textId="77777777" w:rsidTr="003505C9">
        <w:tc>
          <w:tcPr>
            <w:tcW w:w="450" w:type="dxa"/>
            <w:tcBorders>
              <w:top w:val="nil"/>
              <w:left w:val="nil"/>
              <w:bottom w:val="nil"/>
              <w:right w:val="nil"/>
            </w:tcBorders>
          </w:tcPr>
          <w:p w14:paraId="409185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A817A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Adellijke titel/predikaat </w:t>
            </w:r>
          </w:p>
        </w:tc>
        <w:tc>
          <w:tcPr>
            <w:tcW w:w="6120" w:type="dxa"/>
            <w:tcBorders>
              <w:top w:val="nil"/>
              <w:left w:val="nil"/>
              <w:bottom w:val="nil"/>
              <w:right w:val="nil"/>
            </w:tcBorders>
          </w:tcPr>
          <w:p w14:paraId="30A06CE3" w14:textId="591C58A9"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ins w:id="175" w:author="Arjan Kloosterboer" w:date="2017-08-08T11:30:00Z">
              <w:r w:rsidR="00D60C4E" w:rsidRPr="00914503" w:rsidDel="00D60C4E">
                <w:rPr>
                  <w:rFonts w:ascii="Calibri" w:hAnsi="Calibri" w:cs="Arial"/>
                  <w:color w:val="000000"/>
                  <w:sz w:val="22"/>
                  <w:szCs w:val="24"/>
                  <w:lang w:eastAsia="en-US"/>
                </w:rPr>
                <w:t xml:space="preserve"> </w:t>
              </w:r>
              <w:r w:rsidR="00D60C4E">
                <w:rPr>
                  <w:rFonts w:ascii="Calibri" w:hAnsi="Calibri" w:cs="Arial"/>
                  <w:color w:val="000000"/>
                  <w:sz w:val="22"/>
                  <w:szCs w:val="24"/>
                  <w:lang w:eastAsia="en-US"/>
                </w:rPr>
                <w:t>Samengestelde n</w:t>
              </w:r>
            </w:ins>
            <w:del w:id="176" w:author="Arjan Kloosterboer" w:date="2017-08-08T11:30:00Z">
              <w:r w:rsidRPr="00914503" w:rsidDel="00D60C4E">
                <w:rPr>
                  <w:rFonts w:ascii="Calibri" w:hAnsi="Calibri" w:cs="Arial"/>
                  <w:color w:val="000000"/>
                  <w:sz w:val="22"/>
                  <w:szCs w:val="24"/>
                  <w:lang w:eastAsia="en-US"/>
                </w:rPr>
                <w:delText>N</w:delText>
              </w:r>
            </w:del>
            <w:r w:rsidRPr="00914503">
              <w:rPr>
                <w:rFonts w:ascii="Calibri" w:hAnsi="Calibri" w:cs="Arial"/>
                <w:color w:val="000000"/>
                <w:sz w:val="22"/>
                <w:szCs w:val="24"/>
                <w:lang w:eastAsia="en-US"/>
              </w:rPr>
              <w:t>aam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Adellijke titel/ predikaat  </w:t>
            </w:r>
          </w:p>
        </w:tc>
      </w:tr>
      <w:tr w:rsidR="00847C61" w:rsidRPr="00914503" w14:paraId="6100BFB3" w14:textId="77777777" w:rsidTr="003505C9">
        <w:tc>
          <w:tcPr>
            <w:tcW w:w="450" w:type="dxa"/>
            <w:tcBorders>
              <w:top w:val="nil"/>
              <w:left w:val="nil"/>
              <w:bottom w:val="nil"/>
              <w:right w:val="nil"/>
            </w:tcBorders>
          </w:tcPr>
          <w:p w14:paraId="1ED2D5E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77" w:name="BKM_97AA63F4_B78D_44cd_9104_C4A9A0D7C48C"/>
          </w:p>
        </w:tc>
        <w:tc>
          <w:tcPr>
            <w:tcW w:w="2790" w:type="dxa"/>
            <w:gridSpan w:val="2"/>
            <w:tcBorders>
              <w:top w:val="nil"/>
              <w:left w:val="nil"/>
              <w:bottom w:val="nil"/>
              <w:right w:val="nil"/>
            </w:tcBorders>
          </w:tcPr>
          <w:p w14:paraId="19646AC4"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Academische titel</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C609A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00000"/>
                <w:sz w:val="22"/>
                <w:szCs w:val="24"/>
                <w:lang w:eastAsia="en-US"/>
              </w:rPr>
              <w:t>RSGB.(</w:t>
            </w:r>
            <w:r w:rsidRPr="00914503">
              <w:rPr>
                <w:rFonts w:ascii="Calibri" w:hAnsi="Calibri" w:cs="Arial"/>
                <w:color w:val="000000"/>
                <w:sz w:val="22"/>
                <w:szCs w:val="24"/>
                <w:lang w:eastAsia="en-US"/>
              </w:rPr>
              <w:t>Referentielijst</w:t>
            </w:r>
            <w:r>
              <w:rPr>
                <w:rFonts w:ascii="Calibri" w:hAnsi="Calibri" w:cs="Arial"/>
                <w:color w:val="000000"/>
                <w:sz w:val="22"/>
                <w:szCs w:val="24"/>
                <w:lang w:eastAsia="en-US"/>
              </w:rPr>
              <w:t>)</w:t>
            </w:r>
            <w:r w:rsidRPr="00914503">
              <w:rPr>
                <w:rFonts w:ascii="Calibri" w:hAnsi="Calibri" w:cs="Arial"/>
                <w:color w:val="000000"/>
                <w:sz w:val="22"/>
                <w:szCs w:val="24"/>
                <w:lang w:eastAsia="en-US"/>
              </w:rPr>
              <w:t>ACADEMISCHE TITEL</w:t>
            </w:r>
            <w:r>
              <w:rPr>
                <w:rFonts w:ascii="Calibri" w:hAnsi="Calibri" w:cs="Arial"/>
                <w:color w:val="000000"/>
                <w:sz w:val="22"/>
                <w:szCs w:val="24"/>
                <w:lang w:eastAsia="en-US"/>
              </w:rPr>
              <w:t>.(Referentiegegeven)</w:t>
            </w:r>
            <w:r w:rsidRPr="00914503">
              <w:rPr>
                <w:rFonts w:ascii="Calibri" w:hAnsi="Calibri" w:cs="Arial"/>
                <w:color w:val="000000"/>
                <w:sz w:val="22"/>
                <w:szCs w:val="24"/>
                <w:lang w:eastAsia="en-US"/>
              </w:rPr>
              <w:t xml:space="preserve">Academische titelcode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177"/>
      </w:tr>
      <w:tr w:rsidR="00D452B9" w:rsidRPr="00914503" w:rsidDel="00D452B9" w14:paraId="7F20F8D0" w14:textId="3E1F92D1" w:rsidTr="003505C9">
        <w:trPr>
          <w:del w:id="178" w:author="Arjan Kloosterboer" w:date="2017-03-07T11:00:00Z"/>
        </w:trPr>
        <w:tc>
          <w:tcPr>
            <w:tcW w:w="450" w:type="dxa"/>
            <w:tcBorders>
              <w:top w:val="nil"/>
              <w:left w:val="nil"/>
              <w:bottom w:val="nil"/>
              <w:right w:val="nil"/>
            </w:tcBorders>
          </w:tcPr>
          <w:p w14:paraId="3C3D22E2" w14:textId="53BFEE9E" w:rsidR="00D452B9" w:rsidRPr="00914503" w:rsidDel="00D452B9" w:rsidRDefault="00D452B9" w:rsidP="00D452B9">
            <w:pPr>
              <w:widowControl w:val="0"/>
              <w:autoSpaceDE w:val="0"/>
              <w:autoSpaceDN w:val="0"/>
              <w:adjustRightInd w:val="0"/>
              <w:spacing w:line="240" w:lineRule="auto"/>
              <w:contextualSpacing w:val="0"/>
              <w:rPr>
                <w:del w:id="179" w:author="Arjan Kloosterboer" w:date="2017-03-07T11:00:00Z"/>
                <w:rFonts w:ascii="Calibri" w:hAnsi="Calibri" w:cs="Arial"/>
                <w:color w:val="0F0F0F"/>
                <w:sz w:val="22"/>
                <w:szCs w:val="24"/>
                <w:lang w:eastAsia="en-US"/>
              </w:rPr>
            </w:pPr>
          </w:p>
        </w:tc>
        <w:tc>
          <w:tcPr>
            <w:tcW w:w="2790" w:type="dxa"/>
            <w:gridSpan w:val="2"/>
            <w:tcBorders>
              <w:top w:val="nil"/>
              <w:left w:val="nil"/>
              <w:bottom w:val="nil"/>
              <w:right w:val="nil"/>
            </w:tcBorders>
          </w:tcPr>
          <w:p w14:paraId="10701431" w14:textId="420B94E7" w:rsidR="00D452B9" w:rsidRPr="0001347A" w:rsidDel="00D452B9" w:rsidRDefault="00D452B9" w:rsidP="00D452B9">
            <w:pPr>
              <w:widowControl w:val="0"/>
              <w:autoSpaceDE w:val="0"/>
              <w:autoSpaceDN w:val="0"/>
              <w:adjustRightInd w:val="0"/>
              <w:spacing w:line="240" w:lineRule="auto"/>
              <w:contextualSpacing w:val="0"/>
              <w:rPr>
                <w:del w:id="180" w:author="Arjan Kloosterboer" w:date="2017-03-07T11:00:00Z"/>
                <w:rFonts w:ascii="Arial" w:hAnsi="Arial" w:cs="Arial"/>
                <w:szCs w:val="24"/>
                <w:lang w:eastAsia="en-US"/>
              </w:rPr>
            </w:pPr>
            <w:r w:rsidRPr="00914503" w:rsidDel="00D452B9">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D452B9">
              <w:rPr>
                <w:rFonts w:ascii="Arial" w:hAnsi="Arial" w:cs="Arial"/>
                <w:szCs w:val="24"/>
                <w:lang w:val="en-AU" w:eastAsia="en-US"/>
              </w:rPr>
              <w:fldChar w:fldCharType="separate"/>
            </w:r>
            <w:del w:id="181" w:author="Arjan Kloosterboer" w:date="2017-03-07T11:00:00Z">
              <w:r w:rsidRPr="00914503" w:rsidDel="00D452B9">
                <w:rPr>
                  <w:rFonts w:ascii="Calibri" w:hAnsi="Calibri" w:cs="Arial"/>
                  <w:color w:val="0F0F0F"/>
                  <w:sz w:val="22"/>
                  <w:szCs w:val="24"/>
                  <w:lang w:eastAsia="en-US"/>
                </w:rPr>
                <w:delText>Aanduiding naamgebruik</w:delText>
              </w:r>
              <w:r w:rsidRPr="00914503" w:rsidDel="00D452B9">
                <w:rPr>
                  <w:rFonts w:ascii="Arial" w:hAnsi="Arial" w:cs="Arial"/>
                  <w:szCs w:val="24"/>
                  <w:lang w:val="en-AU" w:eastAsia="en-US"/>
                </w:rPr>
                <w:fldChar w:fldCharType="end"/>
              </w:r>
            </w:del>
          </w:p>
        </w:tc>
        <w:tc>
          <w:tcPr>
            <w:tcW w:w="6120" w:type="dxa"/>
            <w:tcBorders>
              <w:top w:val="nil"/>
              <w:left w:val="nil"/>
              <w:bottom w:val="nil"/>
              <w:right w:val="nil"/>
            </w:tcBorders>
          </w:tcPr>
          <w:p w14:paraId="36C35858" w14:textId="4E0C04C3" w:rsidR="00D452B9" w:rsidDel="00D452B9" w:rsidRDefault="00D452B9" w:rsidP="00D452B9">
            <w:pPr>
              <w:widowControl w:val="0"/>
              <w:autoSpaceDE w:val="0"/>
              <w:autoSpaceDN w:val="0"/>
              <w:adjustRightInd w:val="0"/>
              <w:spacing w:line="240" w:lineRule="auto"/>
              <w:contextualSpacing w:val="0"/>
              <w:rPr>
                <w:del w:id="182" w:author="Arjan Kloosterboer" w:date="2017-03-07T11:00:00Z"/>
                <w:rFonts w:ascii="Calibri" w:hAnsi="Calibri" w:cs="Arial"/>
                <w:color w:val="000000"/>
                <w:sz w:val="22"/>
                <w:szCs w:val="24"/>
                <w:lang w:eastAsia="en-US"/>
              </w:rPr>
            </w:pPr>
            <w:del w:id="183" w:author="Arjan Kloosterboer" w:date="2017-03-07T11:00:00Z">
              <w:r w:rsidRPr="00914503" w:rsidDel="00D452B9">
                <w:rPr>
                  <w:rFonts w:ascii="Calibri" w:hAnsi="Calibri" w:cs="Arial"/>
                  <w:color w:val="000000"/>
                  <w:sz w:val="22"/>
                  <w:szCs w:val="24"/>
                  <w:lang w:eastAsia="en-US"/>
                </w:rPr>
                <w:delText>RSGB</w:delText>
              </w:r>
              <w:r w:rsidDel="00D452B9">
                <w:rPr>
                  <w:rFonts w:ascii="Calibri" w:hAnsi="Calibri" w:cs="Arial"/>
                  <w:color w:val="000000"/>
                  <w:sz w:val="22"/>
                  <w:szCs w:val="24"/>
                  <w:lang w:eastAsia="en-US"/>
                </w:rPr>
                <w:delText>.(Objecttype)</w:delText>
              </w:r>
              <w:r w:rsidRPr="00914503" w:rsidDel="00D452B9">
                <w:rPr>
                  <w:rFonts w:ascii="Calibri" w:hAnsi="Calibri" w:cs="Arial"/>
                  <w:color w:val="000000"/>
                  <w:sz w:val="22"/>
                  <w:szCs w:val="24"/>
                  <w:lang w:eastAsia="en-US"/>
                </w:rPr>
                <w:delText>NATUURLIJK PERSOON</w:delText>
              </w:r>
              <w:r w:rsidDel="00D452B9">
                <w:rPr>
                  <w:rFonts w:ascii="Calibri" w:hAnsi="Calibri" w:cs="Arial"/>
                  <w:color w:val="000000"/>
                  <w:sz w:val="22"/>
                  <w:szCs w:val="24"/>
                  <w:lang w:eastAsia="en-US"/>
                </w:rPr>
                <w:delText>.(Attribuutsoort)</w:delText>
              </w:r>
              <w:r w:rsidRPr="00914503" w:rsidDel="00D452B9">
                <w:rPr>
                  <w:rFonts w:ascii="Calibri" w:hAnsi="Calibri" w:cs="Arial"/>
                  <w:color w:val="000000"/>
                  <w:sz w:val="22"/>
                  <w:szCs w:val="24"/>
                  <w:lang w:eastAsia="en-US"/>
                </w:rPr>
                <w:delText xml:space="preserve">Aanduiding naamgebruik  </w:delText>
              </w:r>
              <w:r w:rsidRPr="00914503" w:rsidDel="00D452B9">
                <w:rPr>
                  <w:rFonts w:ascii="Calibri" w:hAnsi="Calibri" w:cs="Arial"/>
                  <w:color w:val="000000"/>
                  <w:sz w:val="22"/>
                  <w:szCs w:val="24"/>
                  <w:lang w:eastAsia="en-US"/>
                </w:rPr>
                <w:fldChar w:fldCharType="begin" w:fldLock="1"/>
              </w:r>
              <w:r w:rsidRPr="00914503" w:rsidDel="00D452B9">
                <w:rPr>
                  <w:rFonts w:ascii="Calibri" w:hAnsi="Calibri" w:cs="Arial"/>
                  <w:color w:val="000000"/>
                  <w:sz w:val="22"/>
                  <w:szCs w:val="24"/>
                  <w:lang w:eastAsia="en-US"/>
                </w:rPr>
                <w:delInstrText>MERGEFIELD Att.Type</w:delInstrText>
              </w:r>
              <w:r w:rsidRPr="00914503" w:rsidDel="00D452B9">
                <w:rPr>
                  <w:rFonts w:ascii="Calibri" w:hAnsi="Calibri" w:cs="Arial"/>
                  <w:color w:val="000000"/>
                  <w:sz w:val="22"/>
                  <w:szCs w:val="24"/>
                  <w:lang w:eastAsia="en-US"/>
                </w:rPr>
                <w:fldChar w:fldCharType="end"/>
              </w:r>
            </w:del>
          </w:p>
        </w:tc>
      </w:tr>
      <w:tr w:rsidR="00D452B9" w:rsidRPr="00914503" w14:paraId="0098D053" w14:textId="77777777" w:rsidTr="003505C9">
        <w:tc>
          <w:tcPr>
            <w:tcW w:w="450" w:type="dxa"/>
            <w:tcBorders>
              <w:top w:val="nil"/>
              <w:left w:val="nil"/>
              <w:bottom w:val="nil"/>
              <w:right w:val="nil"/>
            </w:tcBorders>
          </w:tcPr>
          <w:p w14:paraId="74C71DB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84" w:name="BKM_1A6F47EB_B01B_4085_8B29_3096B0E715E3"/>
          </w:p>
        </w:tc>
        <w:tc>
          <w:tcPr>
            <w:tcW w:w="2790" w:type="dxa"/>
            <w:gridSpan w:val="2"/>
            <w:tcBorders>
              <w:top w:val="nil"/>
              <w:left w:val="nil"/>
              <w:bottom w:val="nil"/>
              <w:right w:val="nil"/>
            </w:tcBorders>
          </w:tcPr>
          <w:p w14:paraId="15CC516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3B0685">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Geslachtsaanduiding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5A5B6E0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Geslachtsaanduiding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184"/>
      </w:tr>
      <w:tr w:rsidR="00D452B9" w:rsidRPr="00914503" w14:paraId="2D26D8C5" w14:textId="77777777" w:rsidTr="003505C9">
        <w:tc>
          <w:tcPr>
            <w:tcW w:w="450" w:type="dxa"/>
            <w:tcBorders>
              <w:top w:val="nil"/>
              <w:left w:val="nil"/>
              <w:bottom w:val="nil"/>
              <w:right w:val="nil"/>
            </w:tcBorders>
          </w:tcPr>
          <w:p w14:paraId="6CC9E5D3"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85" w:name="BKM_8D371BA8_1EA5_4de4_A351_456146D2698F"/>
          </w:p>
        </w:tc>
        <w:tc>
          <w:tcPr>
            <w:tcW w:w="2790" w:type="dxa"/>
            <w:gridSpan w:val="2"/>
            <w:tcBorders>
              <w:top w:val="nil"/>
              <w:left w:val="nil"/>
              <w:bottom w:val="nil"/>
              <w:right w:val="nil"/>
            </w:tcBorders>
          </w:tcPr>
          <w:p w14:paraId="1882BF73" w14:textId="038A94EC" w:rsidR="00D452B9" w:rsidRPr="00914503" w:rsidRDefault="0001347A"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186" w:author="Arjan Kloosterboer" w:date="2017-08-07T18:25: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Geboortedatum</w:t>
            </w:r>
            <w:del w:id="187" w:author="Arjan Kloosterboer" w:date="2017-08-07T18:26:00Z">
              <w:r w:rsidR="00D452B9" w:rsidRPr="00914503" w:rsidDel="0001347A">
                <w:rPr>
                  <w:rFonts w:ascii="Calibri" w:hAnsi="Calibri" w:cs="Arial"/>
                  <w:color w:val="0F0F0F"/>
                  <w:sz w:val="22"/>
                  <w:szCs w:val="24"/>
                  <w:lang w:eastAsia="en-US"/>
                </w:rPr>
                <w:delText xml:space="preserve"> INGESCHREVEN PERSOON</w:delText>
              </w:r>
            </w:del>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6AF7528D" w14:textId="3D4D9710" w:rsidR="00D452B9" w:rsidRPr="00914503" w:rsidRDefault="00D60C4E"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188" w:author="Arjan Kloosterboer" w:date="2017-08-08T11:31:00Z">
              <w:r>
                <w:rPr>
                  <w:rFonts w:ascii="Calibri" w:hAnsi="Calibri" w:cs="Arial"/>
                  <w:color w:val="000000"/>
                  <w:sz w:val="22"/>
                  <w:szCs w:val="24"/>
                  <w:lang w:eastAsia="en-US"/>
                </w:rPr>
                <w:t xml:space="preserve">Afgeleid van: </w:t>
              </w:r>
            </w:ins>
            <w:r w:rsidR="00D452B9" w:rsidRPr="00914503">
              <w:rPr>
                <w:rFonts w:ascii="Calibri" w:hAnsi="Calibri" w:cs="Arial"/>
                <w:color w:val="000000"/>
                <w:sz w:val="22"/>
                <w:szCs w:val="24"/>
                <w:lang w:eastAsia="en-US"/>
              </w:rPr>
              <w:t>RSGB</w:t>
            </w:r>
            <w:r w:rsidR="00D452B9">
              <w:rPr>
                <w:rFonts w:ascii="Calibri" w:hAnsi="Calibri" w:cs="Arial"/>
                <w:color w:val="000000"/>
                <w:sz w:val="22"/>
                <w:szCs w:val="24"/>
                <w:lang w:eastAsia="en-US"/>
              </w:rPr>
              <w:t>.(Groepattribuutsoort)</w:t>
            </w:r>
            <w:r w:rsidR="00D452B9" w:rsidRPr="00914503">
              <w:rPr>
                <w:rFonts w:ascii="Calibri" w:hAnsi="Calibri" w:cs="Arial"/>
                <w:color w:val="000000"/>
                <w:sz w:val="22"/>
                <w:szCs w:val="24"/>
                <w:lang w:eastAsia="en-US"/>
              </w:rPr>
              <w:t>Geboorte INGESCHREVEN PERSOON</w:t>
            </w:r>
            <w:r w:rsidR="00D452B9">
              <w:rPr>
                <w:rFonts w:ascii="Calibri" w:hAnsi="Calibri" w:cs="Arial"/>
                <w:color w:val="000000"/>
                <w:sz w:val="22"/>
                <w:szCs w:val="24"/>
                <w:lang w:eastAsia="en-US"/>
              </w:rPr>
              <w:t>.(Attribuutsoort)</w:t>
            </w:r>
            <w:r w:rsidR="00D452B9" w:rsidRPr="00914503">
              <w:rPr>
                <w:rFonts w:ascii="Calibri" w:hAnsi="Calibri" w:cs="Arial"/>
                <w:color w:val="000000"/>
                <w:sz w:val="22"/>
                <w:szCs w:val="24"/>
                <w:lang w:eastAsia="en-US"/>
              </w:rPr>
              <w:t xml:space="preserve">Geboortedatum </w:t>
            </w:r>
            <w:ins w:id="189" w:author="Arjan Kloosterboer" w:date="2017-08-07T18:26:00Z">
              <w:r w:rsidR="0001347A">
                <w:rPr>
                  <w:rFonts w:ascii="Calibri" w:hAnsi="Calibri" w:cs="Arial"/>
                  <w:color w:val="000000"/>
                  <w:sz w:val="22"/>
                  <w:szCs w:val="24"/>
                  <w:lang w:eastAsia="en-US"/>
                </w:rPr>
                <w:t xml:space="preserve">en </w:t>
              </w:r>
              <w:r w:rsidR="0001347A" w:rsidRPr="00914503">
                <w:rPr>
                  <w:rFonts w:ascii="Calibri" w:hAnsi="Calibri" w:cs="Arial"/>
                  <w:color w:val="000000"/>
                  <w:sz w:val="22"/>
                  <w:szCs w:val="24"/>
                  <w:lang w:eastAsia="en-US"/>
                </w:rPr>
                <w:t>RSGB</w:t>
              </w:r>
              <w:r w:rsidR="0001347A">
                <w:rPr>
                  <w:rFonts w:ascii="Calibri" w:hAnsi="Calibri" w:cs="Arial"/>
                  <w:color w:val="000000"/>
                  <w:sz w:val="22"/>
                  <w:szCs w:val="24"/>
                  <w:lang w:eastAsia="en-US"/>
                </w:rPr>
                <w:t>.(Objecttype)</w:t>
              </w:r>
              <w:r w:rsidR="0001347A" w:rsidRPr="00914503">
                <w:rPr>
                  <w:rFonts w:ascii="Calibri" w:hAnsi="Calibri" w:cs="Arial"/>
                  <w:color w:val="000000"/>
                  <w:sz w:val="22"/>
                  <w:szCs w:val="24"/>
                  <w:lang w:eastAsia="en-US"/>
                </w:rPr>
                <w:t>ANDER NATUURLIJK PERSOON</w:t>
              </w:r>
              <w:r w:rsidR="0001347A">
                <w:rPr>
                  <w:rFonts w:ascii="Calibri" w:hAnsi="Calibri" w:cs="Arial"/>
                  <w:color w:val="000000"/>
                  <w:sz w:val="22"/>
                  <w:szCs w:val="24"/>
                  <w:lang w:eastAsia="en-US"/>
                </w:rPr>
                <w:t>.(Attribuutsoort)</w:t>
              </w:r>
              <w:r w:rsidR="0001347A" w:rsidRPr="00914503">
                <w:rPr>
                  <w:rFonts w:ascii="Calibri" w:hAnsi="Calibri" w:cs="Arial"/>
                  <w:color w:val="000000"/>
                  <w:sz w:val="22"/>
                  <w:szCs w:val="24"/>
                  <w:lang w:eastAsia="en-US"/>
                </w:rPr>
                <w:t>Geboortedatum</w:t>
              </w:r>
            </w:ins>
            <w:r w:rsidR="00D452B9" w:rsidRPr="00914503">
              <w:rPr>
                <w:rFonts w:ascii="Calibri" w:hAnsi="Calibri" w:cs="Arial"/>
                <w:color w:val="000000"/>
                <w:sz w:val="22"/>
                <w:szCs w:val="24"/>
                <w:lang w:eastAsia="en-US"/>
              </w:rPr>
              <w:t xml:space="preserve"> </w:t>
            </w:r>
            <w:r w:rsidR="00D452B9" w:rsidRPr="00914503">
              <w:rPr>
                <w:rFonts w:ascii="Calibri" w:hAnsi="Calibri" w:cs="Arial"/>
                <w:color w:val="000000"/>
                <w:sz w:val="22"/>
                <w:szCs w:val="24"/>
                <w:lang w:eastAsia="en-US"/>
              </w:rPr>
              <w:fldChar w:fldCharType="begin" w:fldLock="1"/>
            </w:r>
            <w:r w:rsidR="00D452B9" w:rsidRPr="00914503">
              <w:rPr>
                <w:rFonts w:ascii="Calibri" w:hAnsi="Calibri" w:cs="Arial"/>
                <w:color w:val="000000"/>
                <w:sz w:val="22"/>
                <w:szCs w:val="24"/>
                <w:lang w:eastAsia="en-US"/>
              </w:rPr>
              <w:instrText>MERGEFIELD Att.Type</w:instrText>
            </w:r>
            <w:r w:rsidR="00D452B9" w:rsidRPr="00914503">
              <w:rPr>
                <w:rFonts w:ascii="Calibri" w:hAnsi="Calibri" w:cs="Arial"/>
                <w:color w:val="000000"/>
                <w:sz w:val="22"/>
                <w:szCs w:val="24"/>
                <w:lang w:eastAsia="en-US"/>
              </w:rPr>
              <w:fldChar w:fldCharType="end"/>
            </w:r>
          </w:p>
        </w:tc>
        <w:bookmarkEnd w:id="185"/>
      </w:tr>
      <w:tr w:rsidR="00D452B9" w:rsidRPr="00914503" w:rsidDel="0001347A" w14:paraId="161A8337" w14:textId="70CCAE8B" w:rsidTr="003505C9">
        <w:trPr>
          <w:del w:id="190" w:author="Arjan Kloosterboer" w:date="2017-08-07T18:27:00Z"/>
        </w:trPr>
        <w:tc>
          <w:tcPr>
            <w:tcW w:w="450" w:type="dxa"/>
            <w:tcBorders>
              <w:top w:val="nil"/>
              <w:left w:val="nil"/>
              <w:bottom w:val="nil"/>
              <w:right w:val="nil"/>
            </w:tcBorders>
          </w:tcPr>
          <w:p w14:paraId="4656C69F" w14:textId="17D94AB5" w:rsidR="00D452B9" w:rsidRPr="00914503" w:rsidDel="0001347A" w:rsidRDefault="00D452B9" w:rsidP="00D452B9">
            <w:pPr>
              <w:widowControl w:val="0"/>
              <w:autoSpaceDE w:val="0"/>
              <w:autoSpaceDN w:val="0"/>
              <w:adjustRightInd w:val="0"/>
              <w:spacing w:line="240" w:lineRule="auto"/>
              <w:contextualSpacing w:val="0"/>
              <w:rPr>
                <w:del w:id="191" w:author="Arjan Kloosterboer" w:date="2017-08-07T18:27:00Z"/>
                <w:rFonts w:ascii="Calibri" w:hAnsi="Calibri" w:cs="Arial"/>
                <w:color w:val="0F0F0F"/>
                <w:sz w:val="22"/>
                <w:szCs w:val="24"/>
                <w:lang w:eastAsia="en-US"/>
              </w:rPr>
            </w:pPr>
            <w:bookmarkStart w:id="192" w:name="BKM_79FB0BFB_2EAD_4e50_A635_22BDCD8F0D4A"/>
          </w:p>
        </w:tc>
        <w:tc>
          <w:tcPr>
            <w:tcW w:w="2790" w:type="dxa"/>
            <w:gridSpan w:val="2"/>
            <w:tcBorders>
              <w:top w:val="nil"/>
              <w:left w:val="nil"/>
              <w:bottom w:val="nil"/>
              <w:right w:val="nil"/>
            </w:tcBorders>
          </w:tcPr>
          <w:p w14:paraId="0A0E9F6D" w14:textId="32D5B0C6" w:rsidR="00D452B9" w:rsidRPr="00914503" w:rsidDel="0001347A" w:rsidRDefault="00D452B9" w:rsidP="00D452B9">
            <w:pPr>
              <w:widowControl w:val="0"/>
              <w:autoSpaceDE w:val="0"/>
              <w:autoSpaceDN w:val="0"/>
              <w:adjustRightInd w:val="0"/>
              <w:spacing w:line="240" w:lineRule="auto"/>
              <w:contextualSpacing w:val="0"/>
              <w:rPr>
                <w:del w:id="193" w:author="Arjan Kloosterboer" w:date="2017-08-07T18:27:00Z"/>
                <w:rFonts w:ascii="Calibri" w:hAnsi="Calibri" w:cs="Arial"/>
                <w:color w:val="0F0F0F"/>
                <w:sz w:val="22"/>
                <w:szCs w:val="24"/>
                <w:lang w:eastAsia="en-US"/>
              </w:rPr>
            </w:pPr>
            <w:r w:rsidRPr="00914503" w:rsidDel="0001347A">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01347A">
              <w:rPr>
                <w:rFonts w:ascii="Arial" w:hAnsi="Arial" w:cs="Arial"/>
                <w:szCs w:val="24"/>
                <w:lang w:val="en-AU" w:eastAsia="en-US"/>
              </w:rPr>
              <w:fldChar w:fldCharType="separate"/>
            </w:r>
            <w:del w:id="194" w:author="Arjan Kloosterboer" w:date="2017-08-07T18:27:00Z">
              <w:r w:rsidRPr="00914503" w:rsidDel="0001347A">
                <w:rPr>
                  <w:rFonts w:ascii="Calibri" w:hAnsi="Calibri" w:cs="Arial"/>
                  <w:color w:val="0F0F0F"/>
                  <w:sz w:val="22"/>
                  <w:szCs w:val="24"/>
                  <w:lang w:eastAsia="en-US"/>
                </w:rPr>
                <w:delText>Geboortedatum ANDER NATUURLIJK PERSOON</w:delText>
              </w:r>
              <w:r w:rsidRPr="00914503" w:rsidDel="0001347A">
                <w:rPr>
                  <w:rFonts w:ascii="Arial" w:hAnsi="Arial" w:cs="Arial"/>
                  <w:szCs w:val="24"/>
                  <w:lang w:val="en-AU" w:eastAsia="en-US"/>
                </w:rPr>
                <w:fldChar w:fldCharType="end"/>
              </w:r>
            </w:del>
          </w:p>
        </w:tc>
        <w:tc>
          <w:tcPr>
            <w:tcW w:w="6120" w:type="dxa"/>
            <w:tcBorders>
              <w:top w:val="nil"/>
              <w:left w:val="nil"/>
              <w:bottom w:val="nil"/>
              <w:right w:val="nil"/>
            </w:tcBorders>
          </w:tcPr>
          <w:p w14:paraId="6E06CE05" w14:textId="3C645990" w:rsidR="00D452B9" w:rsidRPr="00914503" w:rsidDel="0001347A" w:rsidRDefault="00D452B9" w:rsidP="00D452B9">
            <w:pPr>
              <w:widowControl w:val="0"/>
              <w:autoSpaceDE w:val="0"/>
              <w:autoSpaceDN w:val="0"/>
              <w:adjustRightInd w:val="0"/>
              <w:spacing w:line="240" w:lineRule="auto"/>
              <w:contextualSpacing w:val="0"/>
              <w:rPr>
                <w:del w:id="195" w:author="Arjan Kloosterboer" w:date="2017-08-07T18:27:00Z"/>
                <w:rFonts w:ascii="Calibri" w:hAnsi="Calibri" w:cs="Arial"/>
                <w:color w:val="0F0F0F"/>
                <w:sz w:val="22"/>
                <w:szCs w:val="24"/>
                <w:lang w:eastAsia="en-US"/>
              </w:rPr>
            </w:pPr>
            <w:del w:id="196" w:author="Arjan Kloosterboer" w:date="2017-08-07T18:26:00Z">
              <w:r w:rsidRPr="00914503" w:rsidDel="0001347A">
                <w:rPr>
                  <w:rFonts w:ascii="Calibri" w:hAnsi="Calibri" w:cs="Arial"/>
                  <w:color w:val="000000"/>
                  <w:sz w:val="22"/>
                  <w:szCs w:val="24"/>
                  <w:lang w:eastAsia="en-US"/>
                </w:rPr>
                <w:delText>RSGB</w:delText>
              </w:r>
              <w:r w:rsidDel="0001347A">
                <w:rPr>
                  <w:rFonts w:ascii="Calibri" w:hAnsi="Calibri" w:cs="Arial"/>
                  <w:color w:val="000000"/>
                  <w:sz w:val="22"/>
                  <w:szCs w:val="24"/>
                  <w:lang w:eastAsia="en-US"/>
                </w:rPr>
                <w:delText>.(Objecttype)</w:delText>
              </w:r>
              <w:r w:rsidRPr="00914503" w:rsidDel="0001347A">
                <w:rPr>
                  <w:rFonts w:ascii="Calibri" w:hAnsi="Calibri" w:cs="Arial"/>
                  <w:color w:val="000000"/>
                  <w:sz w:val="22"/>
                  <w:szCs w:val="24"/>
                  <w:lang w:eastAsia="en-US"/>
                </w:rPr>
                <w:delText>ANDER NATUURLIJK PERSOON</w:delText>
              </w:r>
              <w:r w:rsidDel="0001347A">
                <w:rPr>
                  <w:rFonts w:ascii="Calibri" w:hAnsi="Calibri" w:cs="Arial"/>
                  <w:color w:val="000000"/>
                  <w:sz w:val="22"/>
                  <w:szCs w:val="24"/>
                  <w:lang w:eastAsia="en-US"/>
                </w:rPr>
                <w:delText>.(Attribuutsoort)</w:delText>
              </w:r>
              <w:r w:rsidRPr="00914503" w:rsidDel="0001347A">
                <w:rPr>
                  <w:rFonts w:ascii="Calibri" w:hAnsi="Calibri" w:cs="Arial"/>
                  <w:color w:val="000000"/>
                  <w:sz w:val="22"/>
                  <w:szCs w:val="24"/>
                  <w:lang w:eastAsia="en-US"/>
                </w:rPr>
                <w:delText>Geboortedatum</w:delText>
              </w:r>
            </w:del>
            <w:del w:id="197" w:author="Arjan Kloosterboer" w:date="2017-08-07T18:27:00Z">
              <w:r w:rsidRPr="00914503" w:rsidDel="0001347A">
                <w:rPr>
                  <w:rFonts w:ascii="Calibri" w:hAnsi="Calibri" w:cs="Arial"/>
                  <w:color w:val="000000"/>
                  <w:sz w:val="22"/>
                  <w:szCs w:val="24"/>
                  <w:lang w:eastAsia="en-US"/>
                </w:rPr>
                <w:delText xml:space="preserve">  </w:delText>
              </w:r>
              <w:r w:rsidRPr="00914503" w:rsidDel="0001347A">
                <w:rPr>
                  <w:rFonts w:ascii="Calibri" w:hAnsi="Calibri" w:cs="Arial"/>
                  <w:color w:val="000000"/>
                  <w:sz w:val="22"/>
                  <w:szCs w:val="24"/>
                  <w:lang w:eastAsia="en-US"/>
                </w:rPr>
                <w:fldChar w:fldCharType="begin" w:fldLock="1"/>
              </w:r>
              <w:r w:rsidRPr="00914503" w:rsidDel="0001347A">
                <w:rPr>
                  <w:rFonts w:ascii="Calibri" w:hAnsi="Calibri" w:cs="Arial"/>
                  <w:color w:val="000000"/>
                  <w:sz w:val="22"/>
                  <w:szCs w:val="24"/>
                  <w:lang w:eastAsia="en-US"/>
                </w:rPr>
                <w:delInstrText>MERGEFIELD Att.Type</w:delInstrText>
              </w:r>
              <w:r w:rsidRPr="00914503" w:rsidDel="0001347A">
                <w:rPr>
                  <w:rFonts w:ascii="Calibri" w:hAnsi="Calibri" w:cs="Arial"/>
                  <w:color w:val="000000"/>
                  <w:sz w:val="22"/>
                  <w:szCs w:val="24"/>
                  <w:lang w:eastAsia="en-US"/>
                </w:rPr>
                <w:fldChar w:fldCharType="end"/>
              </w:r>
            </w:del>
          </w:p>
        </w:tc>
        <w:bookmarkEnd w:id="192"/>
      </w:tr>
      <w:tr w:rsidR="00D452B9" w:rsidRPr="00914503" w14:paraId="19D1A22A" w14:textId="77777777" w:rsidTr="003505C9">
        <w:tc>
          <w:tcPr>
            <w:tcW w:w="450" w:type="dxa"/>
            <w:tcBorders>
              <w:top w:val="nil"/>
              <w:left w:val="nil"/>
              <w:bottom w:val="nil"/>
              <w:right w:val="nil"/>
            </w:tcBorders>
          </w:tcPr>
          <w:p w14:paraId="12288FF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8" w:name="BKM_AF46B9E0_4025_4f4c_B39A_2D53783EB862"/>
          </w:p>
        </w:tc>
        <w:tc>
          <w:tcPr>
            <w:tcW w:w="2790" w:type="dxa"/>
            <w:gridSpan w:val="2"/>
            <w:tcBorders>
              <w:top w:val="nil"/>
              <w:left w:val="nil"/>
              <w:bottom w:val="nil"/>
              <w:right w:val="nil"/>
            </w:tcBorders>
          </w:tcPr>
          <w:p w14:paraId="3927353E" w14:textId="0106C7F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Naam</w:t>
            </w:r>
            <w:ins w:id="199" w:author="Arjan Kloosterboer" w:date="2017-08-08T11:42:00Z">
              <w:r w:rsidR="0048038C">
                <w:rPr>
                  <w:rFonts w:ascii="Calibri" w:hAnsi="Calibri" w:cs="Arial"/>
                  <w:color w:val="0F0F0F"/>
                  <w:sz w:val="22"/>
                  <w:szCs w:val="24"/>
                  <w:lang w:eastAsia="en-US"/>
                </w:rPr>
                <w:t>gebruik</w:t>
              </w:r>
            </w:ins>
            <w:del w:id="200" w:author="Arjan Kloosterboer" w:date="2017-08-08T11:43:00Z">
              <w:r w:rsidRPr="00914503" w:rsidDel="0048038C">
                <w:rPr>
                  <w:rFonts w:ascii="Calibri" w:hAnsi="Calibri" w:cs="Arial"/>
                  <w:color w:val="0F0F0F"/>
                  <w:sz w:val="22"/>
                  <w:szCs w:val="24"/>
                  <w:lang w:eastAsia="en-US"/>
                </w:rPr>
                <w:delText xml:space="preserve"> aanschrijving</w:delText>
              </w:r>
            </w:del>
            <w:r w:rsidRPr="00914503">
              <w:rPr>
                <w:rFonts w:ascii="Arial" w:hAnsi="Arial" w:cs="Arial"/>
                <w:szCs w:val="24"/>
                <w:lang w:val="en-AU" w:eastAsia="en-US"/>
              </w:rPr>
              <w:fldChar w:fldCharType="end"/>
            </w:r>
          </w:p>
        </w:tc>
        <w:tc>
          <w:tcPr>
            <w:tcW w:w="6120" w:type="dxa"/>
            <w:tcBorders>
              <w:top w:val="nil"/>
              <w:left w:val="nil"/>
              <w:bottom w:val="nil"/>
              <w:right w:val="nil"/>
            </w:tcBorders>
          </w:tcPr>
          <w:p w14:paraId="30326ECE" w14:textId="5393C342"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del w:id="201" w:author="Arjan Kloosterboer" w:date="2017-08-08T11:44:00Z">
              <w:r w:rsidRPr="00914503" w:rsidDel="0048038C">
                <w:rPr>
                  <w:rFonts w:ascii="Calibri" w:hAnsi="Calibri" w:cs="Arial"/>
                  <w:color w:val="000000"/>
                  <w:sz w:val="22"/>
                  <w:szCs w:val="24"/>
                  <w:lang w:eastAsia="en-US"/>
                </w:rPr>
                <w:delText xml:space="preserve">Naam aanschrijving </w:delText>
              </w:r>
            </w:del>
            <w:ins w:id="202" w:author="Arjan Kloosterboer" w:date="2017-08-08T11:44:00Z">
              <w:r w:rsidR="0048038C" w:rsidRPr="00914503">
                <w:rPr>
                  <w:rFonts w:ascii="Calibri" w:hAnsi="Calibri" w:cs="Arial"/>
                  <w:color w:val="000000"/>
                  <w:sz w:val="22"/>
                  <w:szCs w:val="24"/>
                  <w:lang w:eastAsia="en-US"/>
                </w:rPr>
                <w:t>RSGB</w:t>
              </w:r>
              <w:r w:rsidR="0048038C">
                <w:rPr>
                  <w:rFonts w:ascii="Calibri" w:hAnsi="Calibri" w:cs="Arial"/>
                  <w:color w:val="000000"/>
                  <w:sz w:val="22"/>
                  <w:szCs w:val="24"/>
                  <w:lang w:eastAsia="en-US"/>
                </w:rPr>
                <w:t xml:space="preserve">.(Objecttype)NATUURLIJK PERSOON.(Groepattribuutsoort)Naamgebruik </w:t>
              </w:r>
            </w:ins>
            <w:r w:rsidRPr="00914503">
              <w:rPr>
                <w:rFonts w:ascii="Calibri" w:hAnsi="Calibri" w:cs="Arial"/>
                <w:color w:val="000000"/>
                <w:sz w:val="22"/>
                <w:szCs w:val="24"/>
                <w:lang w:eastAsia="en-US"/>
              </w:rPr>
              <w:t>NATUURLIJK PERSOON</w:t>
            </w:r>
          </w:p>
        </w:tc>
        <w:bookmarkEnd w:id="198"/>
      </w:tr>
      <w:tr w:rsidR="00D452B9" w:rsidRPr="00914503" w14:paraId="08861DEE" w14:textId="77777777" w:rsidTr="003505C9">
        <w:tc>
          <w:tcPr>
            <w:tcW w:w="450" w:type="dxa"/>
            <w:tcBorders>
              <w:top w:val="nil"/>
              <w:left w:val="nil"/>
              <w:bottom w:val="nil"/>
              <w:right w:val="nil"/>
            </w:tcBorders>
          </w:tcPr>
          <w:p w14:paraId="73B71F7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33EACE9" w14:textId="10DE1442"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203" w:author="Arjan Kloosterboer" w:date="2017-03-07T10:59:00Z">
              <w:r>
                <w:rPr>
                  <w:rFonts w:ascii="Arial" w:hAnsi="Arial" w:cs="Arial"/>
                  <w:szCs w:val="24"/>
                  <w:lang w:val="en-AU" w:eastAsia="en-US"/>
                </w:rPr>
                <w:t xml:space="preserve">- </w:t>
              </w: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ins>
            <w:ins w:id="204" w:author="Arjan Kloosterboer" w:date="2017-08-08T11:45:00Z">
              <w:r w:rsidR="0048038C">
                <w:rPr>
                  <w:rFonts w:ascii="Arial" w:hAnsi="Arial" w:cs="Arial"/>
                  <w:szCs w:val="24"/>
                  <w:lang w:val="en-AU" w:eastAsia="en-US"/>
                </w:rPr>
                <w:t>N</w:t>
              </w:r>
            </w:ins>
            <w:ins w:id="205" w:author="Arjan Kloosterboer" w:date="2017-03-07T10:59:00Z">
              <w:r w:rsidRPr="00914503">
                <w:rPr>
                  <w:rFonts w:ascii="Calibri" w:hAnsi="Calibri" w:cs="Arial"/>
                  <w:color w:val="0F0F0F"/>
                  <w:sz w:val="22"/>
                  <w:szCs w:val="24"/>
                  <w:lang w:eastAsia="en-US"/>
                </w:rPr>
                <w:t>aamgebruik</w:t>
              </w:r>
              <w:r w:rsidRPr="00914503">
                <w:rPr>
                  <w:rFonts w:ascii="Arial" w:hAnsi="Arial" w:cs="Arial"/>
                  <w:szCs w:val="24"/>
                  <w:lang w:val="en-AU" w:eastAsia="en-US"/>
                </w:rPr>
                <w:fldChar w:fldCharType="end"/>
              </w:r>
            </w:ins>
          </w:p>
        </w:tc>
        <w:tc>
          <w:tcPr>
            <w:tcW w:w="6120" w:type="dxa"/>
            <w:tcBorders>
              <w:top w:val="nil"/>
              <w:left w:val="nil"/>
              <w:bottom w:val="nil"/>
              <w:right w:val="nil"/>
            </w:tcBorders>
          </w:tcPr>
          <w:p w14:paraId="267C4595" w14:textId="619B93C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06" w:author="Arjan Kloosterboer" w:date="2017-03-07T10:59:00Z">
              <w:r w:rsidRPr="00914503">
                <w:rPr>
                  <w:rFonts w:ascii="Calibri" w:hAnsi="Calibri" w:cs="Arial"/>
                  <w:color w:val="000000"/>
                  <w:sz w:val="22"/>
                  <w:szCs w:val="24"/>
                  <w:lang w:eastAsia="en-US"/>
                </w:rPr>
                <w:t>RSGB</w:t>
              </w:r>
              <w:r>
                <w:rPr>
                  <w:rFonts w:ascii="Calibri" w:hAnsi="Calibri" w:cs="Arial"/>
                  <w:color w:val="000000"/>
                  <w:sz w:val="22"/>
                  <w:szCs w:val="24"/>
                  <w:lang w:eastAsia="en-US"/>
                </w:rPr>
                <w:t>.</w:t>
              </w:r>
            </w:ins>
            <w:ins w:id="207" w:author="Arjan Kloosterboer" w:date="2017-08-08T11:46:00Z">
              <w:r w:rsidR="0048038C">
                <w:rPr>
                  <w:rFonts w:ascii="Calibri" w:hAnsi="Calibri" w:cs="Arial"/>
                  <w:color w:val="000000"/>
                  <w:sz w:val="22"/>
                  <w:szCs w:val="24"/>
                  <w:lang w:eastAsia="en-US"/>
                </w:rPr>
                <w:t xml:space="preserve"> (Groepattribuutsoort)</w:t>
              </w:r>
              <w:r w:rsidR="0048038C" w:rsidRPr="00914503">
                <w:rPr>
                  <w:rFonts w:ascii="Calibri" w:hAnsi="Calibri" w:cs="Arial"/>
                  <w:color w:val="000000"/>
                  <w:sz w:val="22"/>
                  <w:szCs w:val="24"/>
                  <w:lang w:eastAsia="en-US"/>
                </w:rPr>
                <w:t>Naam</w:t>
              </w:r>
              <w:r w:rsidR="0048038C">
                <w:rPr>
                  <w:rFonts w:ascii="Calibri" w:hAnsi="Calibri" w:cs="Arial"/>
                  <w:color w:val="000000"/>
                  <w:sz w:val="22"/>
                  <w:szCs w:val="24"/>
                  <w:lang w:eastAsia="en-US"/>
                </w:rPr>
                <w:t>gebruik</w:t>
              </w:r>
              <w:r w:rsidR="0048038C" w:rsidRPr="00914503">
                <w:rPr>
                  <w:rFonts w:ascii="Calibri" w:hAnsi="Calibri" w:cs="Arial"/>
                  <w:color w:val="000000"/>
                  <w:sz w:val="22"/>
                  <w:szCs w:val="24"/>
                  <w:lang w:eastAsia="en-US"/>
                </w:rPr>
                <w:t xml:space="preserve"> </w:t>
              </w:r>
            </w:ins>
            <w:ins w:id="208" w:author="Arjan Kloosterboer" w:date="2017-03-07T10:59:00Z">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0048038C">
                <w:rPr>
                  <w:rFonts w:ascii="Calibri" w:hAnsi="Calibri" w:cs="Arial"/>
                  <w:color w:val="000000"/>
                  <w:sz w:val="22"/>
                  <w:szCs w:val="24"/>
                  <w:lang w:eastAsia="en-US"/>
                </w:rPr>
                <w:t>N</w:t>
              </w:r>
              <w:r w:rsidRPr="00914503">
                <w:rPr>
                  <w:rFonts w:ascii="Calibri" w:hAnsi="Calibri" w:cs="Arial"/>
                  <w:color w:val="000000"/>
                  <w:sz w:val="22"/>
                  <w:szCs w:val="24"/>
                  <w:lang w:eastAsia="en-US"/>
                </w:rPr>
                <w:t xml:space="preserve">aamgebruik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ins>
          </w:p>
        </w:tc>
      </w:tr>
      <w:tr w:rsidR="007303F6" w:rsidRPr="00914503" w14:paraId="2F82D09E" w14:textId="77777777" w:rsidTr="003505C9">
        <w:tc>
          <w:tcPr>
            <w:tcW w:w="450" w:type="dxa"/>
            <w:tcBorders>
              <w:top w:val="nil"/>
              <w:left w:val="nil"/>
              <w:bottom w:val="nil"/>
              <w:right w:val="nil"/>
            </w:tcBorders>
          </w:tcPr>
          <w:p w14:paraId="425A79D3" w14:textId="77777777" w:rsidR="007303F6" w:rsidRPr="00914503" w:rsidRDefault="007303F6"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4006EFE" w14:textId="59794E49" w:rsidR="007303F6" w:rsidRPr="0048038C" w:rsidRDefault="007303F6"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09" w:author="Arjan Kloosterboer" w:date="2017-08-08T11:48:00Z">
              <w:r>
                <w:rPr>
                  <w:rFonts w:ascii="Calibri" w:hAnsi="Calibri" w:cs="Arial"/>
                  <w:color w:val="000000"/>
                  <w:sz w:val="22"/>
                  <w:szCs w:val="24"/>
                  <w:lang w:eastAsia="en-US"/>
                </w:rPr>
                <w:t>- Predicaat naamgebruik</w:t>
              </w:r>
            </w:ins>
          </w:p>
        </w:tc>
        <w:tc>
          <w:tcPr>
            <w:tcW w:w="6120" w:type="dxa"/>
            <w:tcBorders>
              <w:top w:val="nil"/>
              <w:left w:val="nil"/>
              <w:bottom w:val="nil"/>
              <w:right w:val="nil"/>
            </w:tcBorders>
          </w:tcPr>
          <w:p w14:paraId="3FAEC9DC" w14:textId="77777777" w:rsidR="007303F6" w:rsidRPr="00914503" w:rsidRDefault="007303F6"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D452B9" w:rsidRPr="00914503" w14:paraId="22FF0651" w14:textId="77777777" w:rsidTr="003505C9">
        <w:tc>
          <w:tcPr>
            <w:tcW w:w="450" w:type="dxa"/>
            <w:tcBorders>
              <w:top w:val="nil"/>
              <w:left w:val="nil"/>
              <w:bottom w:val="nil"/>
              <w:right w:val="nil"/>
            </w:tcBorders>
          </w:tcPr>
          <w:p w14:paraId="1A46EA1F"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D9057F7" w14:textId="7B66BE31" w:rsidR="00D452B9" w:rsidRPr="0048038C"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48038C">
              <w:rPr>
                <w:rFonts w:ascii="Calibri" w:hAnsi="Calibri" w:cs="Arial"/>
                <w:color w:val="000000"/>
                <w:sz w:val="22"/>
                <w:szCs w:val="24"/>
                <w:lang w:eastAsia="en-US"/>
              </w:rPr>
              <w:t xml:space="preserve">- Geslachtsnaam </w:t>
            </w:r>
            <w:ins w:id="210" w:author="Arjan Kloosterboer" w:date="2017-08-08T11:56:00Z">
              <w:r w:rsidR="00EF0D24">
                <w:rPr>
                  <w:rFonts w:ascii="Calibri" w:hAnsi="Calibri" w:cs="Arial"/>
                  <w:color w:val="000000"/>
                  <w:sz w:val="22"/>
                  <w:szCs w:val="24"/>
                  <w:lang w:val="en-AU" w:eastAsia="en-US"/>
                </w:rPr>
                <w:t>naamgebruik</w:t>
              </w:r>
            </w:ins>
            <w:del w:id="211" w:author="Arjan Kloosterboer" w:date="2017-08-08T11:56:00Z">
              <w:r w:rsidRPr="0048038C" w:rsidDel="00EF0D24">
                <w:rPr>
                  <w:rFonts w:ascii="Calibri" w:hAnsi="Calibri" w:cs="Arial"/>
                  <w:color w:val="000000"/>
                  <w:sz w:val="22"/>
                  <w:szCs w:val="24"/>
                  <w:lang w:eastAsia="en-US"/>
                </w:rPr>
                <w:delText>aanschrijving</w:delText>
              </w:r>
            </w:del>
            <w:r w:rsidRPr="0048038C">
              <w:rPr>
                <w:rFonts w:ascii="Calibri" w:hAnsi="Calibri" w:cs="Arial"/>
                <w:color w:val="000000"/>
                <w:sz w:val="22"/>
                <w:szCs w:val="24"/>
                <w:lang w:eastAsia="en-US"/>
              </w:rPr>
              <w:t xml:space="preserve"> </w:t>
            </w:r>
          </w:p>
        </w:tc>
        <w:tc>
          <w:tcPr>
            <w:tcW w:w="6120" w:type="dxa"/>
            <w:tcBorders>
              <w:top w:val="nil"/>
              <w:left w:val="nil"/>
              <w:bottom w:val="nil"/>
              <w:right w:val="nil"/>
            </w:tcBorders>
          </w:tcPr>
          <w:p w14:paraId="158B7B1F" w14:textId="1DB2A7B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12" w:author="Arjan Kloosterboer" w:date="2017-08-08T11:57:00Z">
              <w:r w:rsidRPr="00914503" w:rsidDel="00EF0D24">
                <w:rPr>
                  <w:rFonts w:ascii="Calibri" w:hAnsi="Calibri" w:cs="Arial"/>
                  <w:color w:val="000000"/>
                  <w:sz w:val="22"/>
                  <w:szCs w:val="24"/>
                  <w:lang w:eastAsia="en-US"/>
                </w:rPr>
                <w:delText xml:space="preserve"> aanschrijving </w:delText>
              </w:r>
            </w:del>
            <w:ins w:id="213" w:author="Arjan Kloosterboer" w:date="2017-08-08T11:57:00Z">
              <w:r w:rsidR="00EF0D24">
                <w:rPr>
                  <w:rFonts w:ascii="Calibri" w:hAnsi="Calibri" w:cs="Arial"/>
                  <w:color w:val="000000"/>
                  <w:sz w:val="22"/>
                  <w:szCs w:val="24"/>
                  <w:lang w:eastAsia="en-US"/>
                </w:rPr>
                <w:t>gebruik</w:t>
              </w:r>
              <w:r w:rsidR="00EF0D24" w:rsidRPr="00914503">
                <w:rPr>
                  <w:rFonts w:ascii="Calibri" w:hAnsi="Calibri" w:cs="Arial"/>
                  <w:color w:val="000000"/>
                  <w:sz w:val="22"/>
                  <w:szCs w:val="24"/>
                  <w:lang w:eastAsia="en-US"/>
                </w:rPr>
                <w:t xml:space="preserve"> </w:t>
              </w:r>
            </w:ins>
            <w:r w:rsidRPr="00914503">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Geslachtsnaam</w:t>
            </w:r>
            <w:del w:id="214"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D452B9" w:rsidRPr="00914503" w14:paraId="5ED6AEFC" w14:textId="77777777" w:rsidTr="003505C9">
        <w:tc>
          <w:tcPr>
            <w:tcW w:w="450" w:type="dxa"/>
            <w:tcBorders>
              <w:top w:val="nil"/>
              <w:left w:val="nil"/>
              <w:bottom w:val="nil"/>
              <w:right w:val="nil"/>
            </w:tcBorders>
          </w:tcPr>
          <w:p w14:paraId="2CA211C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0914D58" w14:textId="14260E95" w:rsidR="00D452B9" w:rsidRPr="00EF0D24"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EF0D24">
              <w:rPr>
                <w:rFonts w:ascii="Calibri" w:hAnsi="Calibri" w:cs="Arial"/>
                <w:color w:val="000000"/>
                <w:sz w:val="22"/>
                <w:szCs w:val="24"/>
                <w:lang w:eastAsia="en-US"/>
              </w:rPr>
              <w:t xml:space="preserve">- Voorletters </w:t>
            </w:r>
            <w:ins w:id="215" w:author="Arjan Kloosterboer" w:date="2017-08-08T11:56:00Z">
              <w:r w:rsidR="00EF0D24" w:rsidRPr="00EF0D24">
                <w:rPr>
                  <w:rFonts w:ascii="Calibri" w:hAnsi="Calibri" w:cs="Arial"/>
                  <w:color w:val="000000"/>
                  <w:sz w:val="22"/>
                  <w:szCs w:val="24"/>
                  <w:lang w:eastAsia="en-US"/>
                </w:rPr>
                <w:t>naamgebruik</w:t>
              </w:r>
            </w:ins>
            <w:del w:id="216" w:author="Arjan Kloosterboer" w:date="2017-08-08T11:56:00Z">
              <w:r w:rsidRPr="00EF0D24" w:rsidDel="00EF0D24">
                <w:rPr>
                  <w:rFonts w:ascii="Calibri" w:hAnsi="Calibri" w:cs="Arial"/>
                  <w:color w:val="000000"/>
                  <w:sz w:val="22"/>
                  <w:szCs w:val="24"/>
                  <w:lang w:eastAsia="en-US"/>
                </w:rPr>
                <w:delText>aanschrijving</w:delText>
              </w:r>
            </w:del>
            <w:r w:rsidRPr="00EF0D24">
              <w:rPr>
                <w:rFonts w:ascii="Calibri" w:hAnsi="Calibri" w:cs="Arial"/>
                <w:color w:val="000000"/>
                <w:sz w:val="22"/>
                <w:szCs w:val="24"/>
                <w:lang w:eastAsia="en-US"/>
              </w:rPr>
              <w:t xml:space="preserve"> </w:t>
            </w:r>
          </w:p>
        </w:tc>
        <w:tc>
          <w:tcPr>
            <w:tcW w:w="6120" w:type="dxa"/>
            <w:tcBorders>
              <w:top w:val="nil"/>
              <w:left w:val="nil"/>
              <w:bottom w:val="nil"/>
              <w:right w:val="nil"/>
            </w:tcBorders>
          </w:tcPr>
          <w:p w14:paraId="41511670" w14:textId="511A5C1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17" w:author="Arjan Kloosterboer" w:date="2017-08-08T11:58:00Z">
              <w:r w:rsidRPr="00914503" w:rsidDel="00EF0D24">
                <w:rPr>
                  <w:rFonts w:ascii="Calibri" w:hAnsi="Calibri" w:cs="Arial"/>
                  <w:color w:val="000000"/>
                  <w:sz w:val="22"/>
                  <w:szCs w:val="24"/>
                  <w:lang w:eastAsia="en-US"/>
                </w:rPr>
                <w:delText xml:space="preserve"> aanschrijving</w:delText>
              </w:r>
            </w:del>
            <w:ins w:id="218"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Voorletters</w:t>
            </w:r>
            <w:del w:id="219"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D452B9" w:rsidRPr="00914503" w14:paraId="63CBCBDE" w14:textId="77777777" w:rsidTr="003505C9">
        <w:tc>
          <w:tcPr>
            <w:tcW w:w="450" w:type="dxa"/>
            <w:tcBorders>
              <w:top w:val="nil"/>
              <w:left w:val="nil"/>
              <w:bottom w:val="nil"/>
              <w:right w:val="nil"/>
            </w:tcBorders>
          </w:tcPr>
          <w:p w14:paraId="6D03F3C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AB16C4" w14:textId="4E49DD6A"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Voornamen </w:t>
            </w:r>
            <w:ins w:id="220" w:author="Arjan Kloosterboer" w:date="2017-08-08T11:56:00Z">
              <w:r w:rsidR="00EF0D24">
                <w:rPr>
                  <w:rFonts w:ascii="Calibri" w:hAnsi="Calibri" w:cs="Arial"/>
                  <w:color w:val="000000"/>
                  <w:sz w:val="22"/>
                  <w:szCs w:val="24"/>
                  <w:lang w:val="en-AU" w:eastAsia="en-US"/>
                </w:rPr>
                <w:t>naamgebruik</w:t>
              </w:r>
            </w:ins>
            <w:del w:id="221" w:author="Arjan Kloosterboer" w:date="2017-08-08T11:56:00Z">
              <w:r w:rsidRPr="00914503" w:rsidDel="00EF0D24">
                <w:rPr>
                  <w:rFonts w:ascii="Calibri" w:hAnsi="Calibri" w:cs="Arial"/>
                  <w:color w:val="000000"/>
                  <w:sz w:val="22"/>
                  <w:szCs w:val="24"/>
                  <w:lang w:val="en-AU" w:eastAsia="en-US"/>
                </w:rPr>
                <w:delText>aanschrijving</w:delText>
              </w:r>
            </w:del>
            <w:r w:rsidRPr="00914503">
              <w:rPr>
                <w:rFonts w:ascii="Calibri" w:hAnsi="Calibri" w:cs="Arial"/>
                <w:color w:val="000000"/>
                <w:sz w:val="22"/>
                <w:szCs w:val="24"/>
                <w:lang w:val="en-AU" w:eastAsia="en-US"/>
              </w:rPr>
              <w:t xml:space="preserve"> </w:t>
            </w:r>
          </w:p>
        </w:tc>
        <w:tc>
          <w:tcPr>
            <w:tcW w:w="6120" w:type="dxa"/>
            <w:tcBorders>
              <w:top w:val="nil"/>
              <w:left w:val="nil"/>
              <w:bottom w:val="nil"/>
              <w:right w:val="nil"/>
            </w:tcBorders>
          </w:tcPr>
          <w:p w14:paraId="7D954D84" w14:textId="1A7D2EB1"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22" w:author="Arjan Kloosterboer" w:date="2017-08-08T11:58:00Z">
              <w:r w:rsidRPr="00914503" w:rsidDel="00EF0D24">
                <w:rPr>
                  <w:rFonts w:ascii="Calibri" w:hAnsi="Calibri" w:cs="Arial"/>
                  <w:color w:val="000000"/>
                  <w:sz w:val="22"/>
                  <w:szCs w:val="24"/>
                  <w:lang w:eastAsia="en-US"/>
                </w:rPr>
                <w:delText xml:space="preserve"> aanschrijving</w:delText>
              </w:r>
            </w:del>
            <w:ins w:id="223"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Voornamen</w:t>
            </w:r>
            <w:del w:id="224" w:author="Arjan Kloosterboer" w:date="2017-08-08T11:59:00Z">
              <w:r w:rsidRPr="00914503" w:rsidDel="00EF0D24">
                <w:rPr>
                  <w:rFonts w:ascii="Calibri" w:hAnsi="Calibri" w:cs="Arial"/>
                  <w:color w:val="000000"/>
                  <w:sz w:val="22"/>
                  <w:szCs w:val="24"/>
                  <w:lang w:eastAsia="en-US"/>
                </w:rPr>
                <w:delText xml:space="preserve"> aanschrijving</w:delText>
              </w:r>
            </w:del>
            <w:r w:rsidRPr="00914503">
              <w:rPr>
                <w:rFonts w:ascii="Calibri" w:hAnsi="Calibri" w:cs="Arial"/>
                <w:color w:val="000000"/>
                <w:sz w:val="22"/>
                <w:szCs w:val="24"/>
                <w:lang w:eastAsia="en-US"/>
              </w:rPr>
              <w:t xml:space="preserve">  </w:t>
            </w:r>
          </w:p>
        </w:tc>
      </w:tr>
      <w:tr w:rsidR="007303F6" w:rsidRPr="00914503" w14:paraId="713ED970" w14:textId="77777777" w:rsidTr="003505C9">
        <w:tc>
          <w:tcPr>
            <w:tcW w:w="450" w:type="dxa"/>
            <w:tcBorders>
              <w:top w:val="nil"/>
              <w:left w:val="nil"/>
              <w:bottom w:val="nil"/>
              <w:right w:val="nil"/>
            </w:tcBorders>
          </w:tcPr>
          <w:p w14:paraId="77DF97F5" w14:textId="77777777" w:rsidR="007303F6" w:rsidRPr="00914503" w:rsidRDefault="007303F6"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7D5797B" w14:textId="0A3F911E" w:rsidR="007303F6" w:rsidRPr="00EF0D24"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25" w:author="Arjan Kloosterboer" w:date="2017-08-08T11:55:00Z">
              <w:r w:rsidRPr="00EF0D24">
                <w:rPr>
                  <w:rFonts w:ascii="Calibri" w:hAnsi="Calibri" w:cs="Arial"/>
                  <w:color w:val="000000"/>
                  <w:sz w:val="22"/>
                  <w:szCs w:val="24"/>
                  <w:lang w:eastAsia="en-US"/>
                </w:rPr>
                <w:t>- Adellijke titel</w:t>
              </w:r>
            </w:ins>
            <w:ins w:id="226" w:author="Arjan Kloosterboer" w:date="2017-08-08T11:56:00Z">
              <w:r w:rsidRPr="00EF0D24">
                <w:rPr>
                  <w:rFonts w:ascii="Calibri" w:hAnsi="Calibri" w:cs="Arial"/>
                  <w:color w:val="000000"/>
                  <w:sz w:val="22"/>
                  <w:szCs w:val="24"/>
                  <w:lang w:eastAsia="en-US"/>
                </w:rPr>
                <w:t xml:space="preserve"> naamgebruik</w:t>
              </w:r>
            </w:ins>
          </w:p>
        </w:tc>
        <w:tc>
          <w:tcPr>
            <w:tcW w:w="6120" w:type="dxa"/>
            <w:tcBorders>
              <w:top w:val="nil"/>
              <w:left w:val="nil"/>
              <w:bottom w:val="nil"/>
              <w:right w:val="nil"/>
            </w:tcBorders>
          </w:tcPr>
          <w:p w14:paraId="33A237AE" w14:textId="0BA6D83D" w:rsidR="007303F6" w:rsidRPr="00914503"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27" w:author="Arjan Kloosterboer" w:date="2017-08-08T11:59: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r>
                <w:rPr>
                  <w:rFonts w:ascii="Calibri" w:hAnsi="Calibri" w:cs="Arial"/>
                  <w:color w:val="000000"/>
                  <w:sz w:val="22"/>
                  <w:szCs w:val="24"/>
                  <w:lang w:eastAsia="en-US"/>
                </w:rPr>
                <w:t>gebruik</w:t>
              </w:r>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A</w:t>
              </w:r>
            </w:ins>
            <w:ins w:id="228" w:author="Arjan Kloosterboer" w:date="2017-08-08T12:00:00Z">
              <w:r>
                <w:rPr>
                  <w:rFonts w:ascii="Calibri" w:hAnsi="Calibri" w:cs="Arial"/>
                  <w:color w:val="000000"/>
                  <w:sz w:val="22"/>
                  <w:szCs w:val="24"/>
                  <w:lang w:eastAsia="en-US"/>
                </w:rPr>
                <w:t>dellijke titel</w:t>
              </w:r>
            </w:ins>
          </w:p>
        </w:tc>
      </w:tr>
      <w:tr w:rsidR="00EF0D24" w:rsidRPr="00914503" w14:paraId="7ED55C24" w14:textId="77777777" w:rsidTr="003505C9">
        <w:tc>
          <w:tcPr>
            <w:tcW w:w="450" w:type="dxa"/>
            <w:tcBorders>
              <w:top w:val="nil"/>
              <w:left w:val="nil"/>
              <w:bottom w:val="nil"/>
              <w:right w:val="nil"/>
            </w:tcBorders>
          </w:tcPr>
          <w:p w14:paraId="6E544272" w14:textId="77777777" w:rsidR="00EF0D24" w:rsidRPr="00914503" w:rsidRDefault="00EF0D24"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185F95D" w14:textId="46965501" w:rsidR="00EF0D24" w:rsidRPr="00EF0D24"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29" w:author="Arjan Kloosterboer" w:date="2017-08-08T11:55:00Z">
              <w:r w:rsidRPr="00EF0D24">
                <w:rPr>
                  <w:rFonts w:ascii="Calibri" w:hAnsi="Calibri" w:cs="Arial"/>
                  <w:color w:val="000000"/>
                  <w:sz w:val="22"/>
                  <w:szCs w:val="24"/>
                  <w:lang w:eastAsia="en-US"/>
                </w:rPr>
                <w:t xml:space="preserve">- Voorvoegsel </w:t>
              </w:r>
            </w:ins>
            <w:ins w:id="230" w:author="Arjan Kloosterboer" w:date="2017-08-08T11:56:00Z">
              <w:r w:rsidRPr="00EF0D24">
                <w:rPr>
                  <w:rFonts w:ascii="Calibri" w:hAnsi="Calibri" w:cs="Arial"/>
                  <w:color w:val="000000"/>
                  <w:sz w:val="22"/>
                  <w:szCs w:val="24"/>
                  <w:lang w:eastAsia="en-US"/>
                </w:rPr>
                <w:t>naamgebruik</w:t>
              </w:r>
            </w:ins>
          </w:p>
        </w:tc>
        <w:tc>
          <w:tcPr>
            <w:tcW w:w="6120" w:type="dxa"/>
            <w:tcBorders>
              <w:top w:val="nil"/>
              <w:left w:val="nil"/>
              <w:bottom w:val="nil"/>
              <w:right w:val="nil"/>
            </w:tcBorders>
          </w:tcPr>
          <w:p w14:paraId="7BBC38A0" w14:textId="2C292248" w:rsidR="00EF0D24" w:rsidRPr="00914503"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31" w:author="Arjan Kloosterboer" w:date="2017-08-08T12:00: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r>
                <w:rPr>
                  <w:rFonts w:ascii="Calibri" w:hAnsi="Calibri" w:cs="Arial"/>
                  <w:color w:val="000000"/>
                  <w:sz w:val="22"/>
                  <w:szCs w:val="24"/>
                  <w:lang w:eastAsia="en-US"/>
                </w:rPr>
                <w:t>gebruik</w:t>
              </w:r>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.(Attribuutsoort)Voorvoegsel</w:t>
              </w:r>
            </w:ins>
          </w:p>
        </w:tc>
      </w:tr>
      <w:tr w:rsidR="00EF0D24" w:rsidRPr="00914503" w14:paraId="28DBBCE8" w14:textId="77777777" w:rsidTr="003505C9">
        <w:tc>
          <w:tcPr>
            <w:tcW w:w="450" w:type="dxa"/>
            <w:tcBorders>
              <w:top w:val="nil"/>
              <w:left w:val="nil"/>
              <w:bottom w:val="nil"/>
              <w:right w:val="nil"/>
            </w:tcBorders>
          </w:tcPr>
          <w:p w14:paraId="6F0B4CC0" w14:textId="77777777" w:rsidR="00EF0D24" w:rsidRPr="00914503" w:rsidRDefault="00EF0D24"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F8C46D5" w14:textId="36A8BE7F" w:rsidR="00EF0D24" w:rsidRPr="00EF0D24"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32" w:author="Arjan Kloosterboer" w:date="2017-08-08T11:55:00Z">
              <w:r w:rsidRPr="00EF0D24">
                <w:rPr>
                  <w:rFonts w:ascii="Calibri" w:hAnsi="Calibri" w:cs="Arial"/>
                  <w:color w:val="000000"/>
                  <w:sz w:val="22"/>
                  <w:szCs w:val="24"/>
                  <w:lang w:eastAsia="en-US"/>
                </w:rPr>
                <w:t>- Scheidingsteken naamgebruik</w:t>
              </w:r>
            </w:ins>
          </w:p>
        </w:tc>
        <w:tc>
          <w:tcPr>
            <w:tcW w:w="6120" w:type="dxa"/>
            <w:tcBorders>
              <w:top w:val="nil"/>
              <w:left w:val="nil"/>
              <w:bottom w:val="nil"/>
              <w:right w:val="nil"/>
            </w:tcBorders>
          </w:tcPr>
          <w:p w14:paraId="63860E34" w14:textId="5996BA5C" w:rsidR="00EF0D24" w:rsidRPr="00914503" w:rsidRDefault="00EF0D24"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ins w:id="233" w:author="Arjan Kloosterboer" w:date="2017-08-08T12:00: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r>
                <w:rPr>
                  <w:rFonts w:ascii="Calibri" w:hAnsi="Calibri" w:cs="Arial"/>
                  <w:color w:val="000000"/>
                  <w:sz w:val="22"/>
                  <w:szCs w:val="24"/>
                  <w:lang w:eastAsia="en-US"/>
                </w:rPr>
                <w:t>gebruik</w:t>
              </w:r>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.(Attribuutsoort)Scheidingsteken</w:t>
              </w:r>
            </w:ins>
          </w:p>
        </w:tc>
      </w:tr>
      <w:tr w:rsidR="00D452B9" w:rsidRPr="00914503" w14:paraId="47D50687" w14:textId="77777777" w:rsidTr="003505C9">
        <w:tc>
          <w:tcPr>
            <w:tcW w:w="450" w:type="dxa"/>
            <w:tcBorders>
              <w:top w:val="nil"/>
              <w:left w:val="nil"/>
              <w:bottom w:val="nil"/>
              <w:right w:val="nil"/>
            </w:tcBorders>
          </w:tcPr>
          <w:p w14:paraId="1C58FAD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9CA364" w14:textId="0A91BB16" w:rsidR="00D452B9" w:rsidRPr="00EF0D24"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EF0D24">
              <w:rPr>
                <w:rFonts w:ascii="Calibri" w:hAnsi="Calibri" w:cs="Arial"/>
                <w:color w:val="000000"/>
                <w:sz w:val="22"/>
                <w:szCs w:val="24"/>
                <w:lang w:eastAsia="en-US"/>
              </w:rPr>
              <w:t xml:space="preserve">- Aanhef </w:t>
            </w:r>
            <w:del w:id="234" w:author="Arjan Kloosterboer" w:date="2017-08-08T11:59:00Z">
              <w:r w:rsidRPr="00EF0D24" w:rsidDel="00EF0D24">
                <w:rPr>
                  <w:rFonts w:ascii="Calibri" w:hAnsi="Calibri" w:cs="Arial"/>
                  <w:color w:val="000000"/>
                  <w:sz w:val="22"/>
                  <w:szCs w:val="24"/>
                  <w:lang w:eastAsia="en-US"/>
                </w:rPr>
                <w:delText xml:space="preserve">aanschrijving </w:delText>
              </w:r>
            </w:del>
            <w:ins w:id="235" w:author="Arjan Kloosterboer" w:date="2017-08-08T11:59:00Z">
              <w:r w:rsidR="00EF0D24">
                <w:rPr>
                  <w:rFonts w:ascii="Calibri" w:hAnsi="Calibri" w:cs="Arial"/>
                  <w:color w:val="000000"/>
                  <w:sz w:val="22"/>
                  <w:szCs w:val="24"/>
                  <w:lang w:eastAsia="en-US"/>
                </w:rPr>
                <w:t>naamgebruik</w:t>
              </w:r>
              <w:r w:rsidR="00EF0D24" w:rsidRPr="00EF0D24">
                <w:rPr>
                  <w:rFonts w:ascii="Calibri" w:hAnsi="Calibri" w:cs="Arial"/>
                  <w:color w:val="000000"/>
                  <w:sz w:val="22"/>
                  <w:szCs w:val="24"/>
                  <w:lang w:eastAsia="en-US"/>
                </w:rPr>
                <w:t xml:space="preserve"> </w:t>
              </w:r>
            </w:ins>
          </w:p>
        </w:tc>
        <w:tc>
          <w:tcPr>
            <w:tcW w:w="6120" w:type="dxa"/>
            <w:tcBorders>
              <w:top w:val="nil"/>
              <w:left w:val="nil"/>
              <w:bottom w:val="nil"/>
              <w:right w:val="nil"/>
            </w:tcBorders>
          </w:tcPr>
          <w:p w14:paraId="4034E229" w14:textId="39EF0DD3"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Naam</w:t>
            </w:r>
            <w:del w:id="236" w:author="Arjan Kloosterboer" w:date="2017-08-08T11:58:00Z">
              <w:r w:rsidRPr="00914503" w:rsidDel="00EF0D24">
                <w:rPr>
                  <w:rFonts w:ascii="Calibri" w:hAnsi="Calibri" w:cs="Arial"/>
                  <w:color w:val="000000"/>
                  <w:sz w:val="22"/>
                  <w:szCs w:val="24"/>
                  <w:lang w:eastAsia="en-US"/>
                </w:rPr>
                <w:delText xml:space="preserve"> aanschrijving</w:delText>
              </w:r>
            </w:del>
            <w:ins w:id="237" w:author="Arjan Kloosterboer" w:date="2017-08-08T11:58:00Z">
              <w:r w:rsidR="00EF0D24">
                <w:rPr>
                  <w:rFonts w:ascii="Calibri" w:hAnsi="Calibri" w:cs="Arial"/>
                  <w:color w:val="000000"/>
                  <w:sz w:val="22"/>
                  <w:szCs w:val="24"/>
                  <w:lang w:eastAsia="en-US"/>
                </w:rPr>
                <w:t>gebruik</w:t>
              </w:r>
            </w:ins>
            <w:r w:rsidRPr="00914503">
              <w:rPr>
                <w:rFonts w:ascii="Calibri" w:hAnsi="Calibri" w:cs="Arial"/>
                <w:color w:val="000000"/>
                <w:sz w:val="22"/>
                <w:szCs w:val="24"/>
                <w:lang w:eastAsia="en-US"/>
              </w:rPr>
              <w:t xml:space="preserve"> 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Aanhef </w:t>
            </w:r>
            <w:del w:id="238" w:author="Arjan Kloosterboer" w:date="2017-08-08T11:59:00Z">
              <w:r w:rsidRPr="00914503" w:rsidDel="00EF0D24">
                <w:rPr>
                  <w:rFonts w:ascii="Calibri" w:hAnsi="Calibri" w:cs="Arial"/>
                  <w:color w:val="000000"/>
                  <w:sz w:val="22"/>
                  <w:szCs w:val="24"/>
                  <w:lang w:eastAsia="en-US"/>
                </w:rPr>
                <w:delText xml:space="preserve">aanschrijving  </w:delText>
              </w:r>
            </w:del>
          </w:p>
        </w:tc>
      </w:tr>
      <w:tr w:rsidR="00D452B9" w:rsidRPr="00914503" w14:paraId="4D14B585" w14:textId="77777777" w:rsidTr="003505C9">
        <w:tc>
          <w:tcPr>
            <w:tcW w:w="450" w:type="dxa"/>
            <w:tcBorders>
              <w:top w:val="nil"/>
              <w:left w:val="nil"/>
              <w:bottom w:val="nil"/>
              <w:right w:val="nil"/>
            </w:tcBorders>
          </w:tcPr>
          <w:p w14:paraId="5268356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39" w:name="BKM_0F85D244_2E33_4187_BFA7_8EC4D6938EE1"/>
          </w:p>
        </w:tc>
        <w:tc>
          <w:tcPr>
            <w:tcW w:w="2790" w:type="dxa"/>
            <w:gridSpan w:val="2"/>
            <w:tcBorders>
              <w:top w:val="nil"/>
              <w:left w:val="nil"/>
              <w:bottom w:val="nil"/>
              <w:right w:val="nil"/>
            </w:tcBorders>
          </w:tcPr>
          <w:p w14:paraId="02D5410E" w14:textId="16707CB9" w:rsidR="00D452B9" w:rsidRPr="00914503" w:rsidRDefault="0001347A"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40" w:author="Arjan Kloosterboer" w:date="2017-08-07T18:28: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Overlijdensdatum</w:t>
            </w:r>
            <w:del w:id="241" w:author="Arjan Kloosterboer" w:date="2017-08-07T18:28:00Z">
              <w:r w:rsidR="00D452B9" w:rsidRPr="00914503" w:rsidDel="0001347A">
                <w:rPr>
                  <w:rFonts w:ascii="Calibri" w:hAnsi="Calibri" w:cs="Arial"/>
                  <w:color w:val="0F0F0F"/>
                  <w:sz w:val="22"/>
                  <w:szCs w:val="24"/>
                  <w:lang w:eastAsia="en-US"/>
                </w:rPr>
                <w:delText xml:space="preserve"> INGESCHREVEN PERSOON</w:delText>
              </w:r>
            </w:del>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4A2D7600" w14:textId="5D9C320E" w:rsidR="00D452B9" w:rsidRPr="00914503" w:rsidRDefault="0048038C"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42" w:author="Arjan Kloosterboer" w:date="2017-08-08T11:40:00Z">
              <w:r>
                <w:rPr>
                  <w:rFonts w:ascii="Calibri" w:hAnsi="Calibri" w:cs="Arial"/>
                  <w:color w:val="000000"/>
                  <w:sz w:val="22"/>
                  <w:szCs w:val="24"/>
                  <w:lang w:eastAsia="en-US"/>
                </w:rPr>
                <w:t xml:space="preserve">Afgeleid van: </w:t>
              </w:r>
            </w:ins>
            <w:r w:rsidR="00D452B9" w:rsidRPr="00914503">
              <w:rPr>
                <w:rFonts w:ascii="Calibri" w:hAnsi="Calibri" w:cs="Arial"/>
                <w:color w:val="000000"/>
                <w:sz w:val="22"/>
                <w:szCs w:val="24"/>
                <w:lang w:eastAsia="en-US"/>
              </w:rPr>
              <w:t>RSGB</w:t>
            </w:r>
            <w:r w:rsidR="00D452B9">
              <w:rPr>
                <w:rFonts w:ascii="Calibri" w:hAnsi="Calibri" w:cs="Arial"/>
                <w:color w:val="000000"/>
                <w:sz w:val="22"/>
                <w:szCs w:val="24"/>
                <w:lang w:eastAsia="en-US"/>
              </w:rPr>
              <w:t>.(Groepattribuutsoort)</w:t>
            </w:r>
            <w:r w:rsidR="00D452B9" w:rsidRPr="00914503">
              <w:rPr>
                <w:rFonts w:ascii="Calibri" w:hAnsi="Calibri" w:cs="Arial"/>
                <w:color w:val="000000"/>
                <w:sz w:val="22"/>
                <w:szCs w:val="24"/>
                <w:lang w:eastAsia="en-US"/>
              </w:rPr>
              <w:t>Overlijden INGESCHREVEN PERSOON</w:t>
            </w:r>
            <w:r w:rsidR="00D452B9">
              <w:rPr>
                <w:rFonts w:ascii="Calibri" w:hAnsi="Calibri" w:cs="Arial"/>
                <w:color w:val="000000"/>
                <w:sz w:val="22"/>
                <w:szCs w:val="24"/>
                <w:lang w:eastAsia="en-US"/>
              </w:rPr>
              <w:t>.(Attribuutsoort)</w:t>
            </w:r>
            <w:r w:rsidR="00D452B9" w:rsidRPr="00914503">
              <w:rPr>
                <w:rFonts w:ascii="Calibri" w:hAnsi="Calibri" w:cs="Arial"/>
                <w:color w:val="000000"/>
                <w:sz w:val="22"/>
                <w:szCs w:val="24"/>
                <w:lang w:eastAsia="en-US"/>
              </w:rPr>
              <w:t xml:space="preserve">Overlijdensdatum  </w:t>
            </w:r>
            <w:ins w:id="243" w:author="Arjan Kloosterboer" w:date="2017-08-07T18:28:00Z">
              <w:r w:rsidR="0001347A">
                <w:rPr>
                  <w:rFonts w:ascii="Calibri" w:hAnsi="Calibri" w:cs="Arial"/>
                  <w:color w:val="000000"/>
                  <w:sz w:val="22"/>
                  <w:szCs w:val="24"/>
                  <w:lang w:eastAsia="en-US"/>
                </w:rPr>
                <w:t xml:space="preserve">en </w:t>
              </w:r>
              <w:r w:rsidR="0001347A" w:rsidRPr="00914503">
                <w:rPr>
                  <w:rFonts w:ascii="Calibri" w:hAnsi="Calibri" w:cs="Arial"/>
                  <w:color w:val="000000"/>
                  <w:sz w:val="22"/>
                  <w:szCs w:val="24"/>
                  <w:lang w:eastAsia="en-US"/>
                </w:rPr>
                <w:t>RSGB</w:t>
              </w:r>
              <w:r w:rsidR="0001347A">
                <w:rPr>
                  <w:rFonts w:ascii="Calibri" w:hAnsi="Calibri" w:cs="Arial"/>
                  <w:color w:val="000000"/>
                  <w:sz w:val="22"/>
                  <w:szCs w:val="24"/>
                  <w:lang w:eastAsia="en-US"/>
                </w:rPr>
                <w:t>.(Objecttype)</w:t>
              </w:r>
              <w:r w:rsidR="0001347A" w:rsidRPr="00914503">
                <w:rPr>
                  <w:rFonts w:ascii="Calibri" w:hAnsi="Calibri" w:cs="Arial"/>
                  <w:color w:val="000000"/>
                  <w:sz w:val="22"/>
                  <w:szCs w:val="24"/>
                  <w:lang w:eastAsia="en-US"/>
                </w:rPr>
                <w:t>ANDER NATUURLIJK PERSOON</w:t>
              </w:r>
              <w:r w:rsidR="0001347A">
                <w:rPr>
                  <w:rFonts w:ascii="Calibri" w:hAnsi="Calibri" w:cs="Arial"/>
                  <w:color w:val="000000"/>
                  <w:sz w:val="22"/>
                  <w:szCs w:val="24"/>
                  <w:lang w:eastAsia="en-US"/>
                </w:rPr>
                <w:t>.(Attribuutsoort)</w:t>
              </w:r>
              <w:r w:rsidR="0001347A" w:rsidRPr="00914503">
                <w:rPr>
                  <w:rFonts w:ascii="Calibri" w:hAnsi="Calibri" w:cs="Arial"/>
                  <w:color w:val="000000"/>
                  <w:sz w:val="22"/>
                  <w:szCs w:val="24"/>
                  <w:lang w:eastAsia="en-US"/>
                </w:rPr>
                <w:t xml:space="preserve">Overlijdensdatum </w:t>
              </w:r>
            </w:ins>
            <w:r w:rsidR="00D452B9" w:rsidRPr="00914503">
              <w:rPr>
                <w:rFonts w:ascii="Calibri" w:hAnsi="Calibri" w:cs="Arial"/>
                <w:color w:val="000000"/>
                <w:sz w:val="22"/>
                <w:szCs w:val="24"/>
                <w:lang w:eastAsia="en-US"/>
              </w:rPr>
              <w:fldChar w:fldCharType="begin" w:fldLock="1"/>
            </w:r>
            <w:r w:rsidR="00D452B9" w:rsidRPr="00914503">
              <w:rPr>
                <w:rFonts w:ascii="Calibri" w:hAnsi="Calibri" w:cs="Arial"/>
                <w:color w:val="000000"/>
                <w:sz w:val="22"/>
                <w:szCs w:val="24"/>
                <w:lang w:eastAsia="en-US"/>
              </w:rPr>
              <w:instrText>MERGEFIELD Att.Type</w:instrText>
            </w:r>
            <w:r w:rsidR="00D452B9" w:rsidRPr="00914503">
              <w:rPr>
                <w:rFonts w:ascii="Calibri" w:hAnsi="Calibri" w:cs="Arial"/>
                <w:color w:val="000000"/>
                <w:sz w:val="22"/>
                <w:szCs w:val="24"/>
                <w:lang w:eastAsia="en-US"/>
              </w:rPr>
              <w:fldChar w:fldCharType="end"/>
            </w:r>
          </w:p>
        </w:tc>
        <w:bookmarkEnd w:id="239"/>
      </w:tr>
      <w:tr w:rsidR="00D452B9" w:rsidRPr="00914503" w:rsidDel="0001347A" w14:paraId="19A0000A" w14:textId="710E9830" w:rsidTr="003505C9">
        <w:trPr>
          <w:del w:id="244" w:author="Arjan Kloosterboer" w:date="2017-08-07T18:28:00Z"/>
        </w:trPr>
        <w:tc>
          <w:tcPr>
            <w:tcW w:w="450" w:type="dxa"/>
            <w:tcBorders>
              <w:top w:val="nil"/>
              <w:left w:val="nil"/>
              <w:bottom w:val="nil"/>
              <w:right w:val="nil"/>
            </w:tcBorders>
          </w:tcPr>
          <w:p w14:paraId="2E847FCA" w14:textId="387BD53A" w:rsidR="00D452B9" w:rsidRPr="00914503" w:rsidDel="0001347A" w:rsidRDefault="00D452B9" w:rsidP="00D452B9">
            <w:pPr>
              <w:widowControl w:val="0"/>
              <w:autoSpaceDE w:val="0"/>
              <w:autoSpaceDN w:val="0"/>
              <w:adjustRightInd w:val="0"/>
              <w:spacing w:line="240" w:lineRule="auto"/>
              <w:contextualSpacing w:val="0"/>
              <w:rPr>
                <w:del w:id="245" w:author="Arjan Kloosterboer" w:date="2017-08-07T18:28:00Z"/>
                <w:rFonts w:ascii="Calibri" w:hAnsi="Calibri" w:cs="Arial"/>
                <w:color w:val="0F0F0F"/>
                <w:sz w:val="22"/>
                <w:szCs w:val="24"/>
                <w:lang w:eastAsia="en-US"/>
              </w:rPr>
            </w:pPr>
            <w:bookmarkStart w:id="246" w:name="BKM_CD84F79E_C6C9_4431_B11F_F65B2D7682A8"/>
          </w:p>
        </w:tc>
        <w:tc>
          <w:tcPr>
            <w:tcW w:w="2790" w:type="dxa"/>
            <w:gridSpan w:val="2"/>
            <w:tcBorders>
              <w:top w:val="nil"/>
              <w:left w:val="nil"/>
              <w:bottom w:val="nil"/>
              <w:right w:val="nil"/>
            </w:tcBorders>
          </w:tcPr>
          <w:p w14:paraId="2C27455F" w14:textId="0C496AF4" w:rsidR="00D452B9" w:rsidRPr="00914503" w:rsidDel="0001347A" w:rsidRDefault="00D452B9" w:rsidP="00D452B9">
            <w:pPr>
              <w:widowControl w:val="0"/>
              <w:autoSpaceDE w:val="0"/>
              <w:autoSpaceDN w:val="0"/>
              <w:adjustRightInd w:val="0"/>
              <w:spacing w:line="240" w:lineRule="auto"/>
              <w:contextualSpacing w:val="0"/>
              <w:rPr>
                <w:del w:id="247" w:author="Arjan Kloosterboer" w:date="2017-08-07T18:28:00Z"/>
                <w:rFonts w:ascii="Calibri" w:hAnsi="Calibri" w:cs="Arial"/>
                <w:color w:val="0F0F0F"/>
                <w:sz w:val="22"/>
                <w:szCs w:val="24"/>
                <w:lang w:eastAsia="en-US"/>
              </w:rPr>
            </w:pPr>
            <w:r w:rsidRPr="00914503" w:rsidDel="0001347A">
              <w:rPr>
                <w:rFonts w:ascii="Arial" w:hAnsi="Arial" w:cs="Arial"/>
                <w:szCs w:val="24"/>
                <w:lang w:val="en-AU" w:eastAsia="en-US"/>
              </w:rPr>
              <w:fldChar w:fldCharType="begin" w:fldLock="1"/>
            </w:r>
            <w:r w:rsidRPr="00773AEE">
              <w:rPr>
                <w:rFonts w:ascii="Arial" w:hAnsi="Arial" w:cs="Arial"/>
                <w:szCs w:val="24"/>
                <w:lang w:eastAsia="en-US"/>
              </w:rPr>
              <w:instrText xml:space="preserve">MERGEFIELD </w:instrText>
            </w:r>
            <w:r w:rsidRPr="00914503">
              <w:rPr>
                <w:rFonts w:ascii="Calibri" w:hAnsi="Calibri" w:cs="Arial"/>
                <w:color w:val="0F0F0F"/>
                <w:sz w:val="22"/>
                <w:szCs w:val="24"/>
                <w:lang w:eastAsia="en-US"/>
              </w:rPr>
              <w:instrText>Att.Name</w:instrText>
            </w:r>
            <w:r w:rsidRPr="00914503" w:rsidDel="0001347A">
              <w:rPr>
                <w:rFonts w:ascii="Arial" w:hAnsi="Arial" w:cs="Arial"/>
                <w:szCs w:val="24"/>
                <w:lang w:val="en-AU" w:eastAsia="en-US"/>
              </w:rPr>
              <w:fldChar w:fldCharType="separate"/>
            </w:r>
            <w:del w:id="248" w:author="Arjan Kloosterboer" w:date="2017-08-07T18:28:00Z">
              <w:r w:rsidRPr="00914503" w:rsidDel="0001347A">
                <w:rPr>
                  <w:rFonts w:ascii="Calibri" w:hAnsi="Calibri" w:cs="Arial"/>
                  <w:color w:val="0F0F0F"/>
                  <w:sz w:val="22"/>
                  <w:szCs w:val="24"/>
                  <w:lang w:eastAsia="en-US"/>
                </w:rPr>
                <w:delText>Overlijdensdatum ANDER NATUURLIJK PERSOON</w:delText>
              </w:r>
              <w:r w:rsidRPr="00914503" w:rsidDel="0001347A">
                <w:rPr>
                  <w:rFonts w:ascii="Arial" w:hAnsi="Arial" w:cs="Arial"/>
                  <w:szCs w:val="24"/>
                  <w:lang w:val="en-AU" w:eastAsia="en-US"/>
                </w:rPr>
                <w:fldChar w:fldCharType="end"/>
              </w:r>
            </w:del>
          </w:p>
        </w:tc>
        <w:tc>
          <w:tcPr>
            <w:tcW w:w="6120" w:type="dxa"/>
            <w:tcBorders>
              <w:top w:val="nil"/>
              <w:left w:val="nil"/>
              <w:bottom w:val="nil"/>
              <w:right w:val="nil"/>
            </w:tcBorders>
          </w:tcPr>
          <w:p w14:paraId="799D10F2" w14:textId="184D85B1" w:rsidR="00D452B9" w:rsidRPr="00914503" w:rsidDel="0001347A" w:rsidRDefault="00D452B9" w:rsidP="00D452B9">
            <w:pPr>
              <w:widowControl w:val="0"/>
              <w:autoSpaceDE w:val="0"/>
              <w:autoSpaceDN w:val="0"/>
              <w:adjustRightInd w:val="0"/>
              <w:spacing w:line="240" w:lineRule="auto"/>
              <w:contextualSpacing w:val="0"/>
              <w:rPr>
                <w:del w:id="249" w:author="Arjan Kloosterboer" w:date="2017-08-07T18:28:00Z"/>
                <w:rFonts w:ascii="Calibri" w:hAnsi="Calibri" w:cs="Arial"/>
                <w:color w:val="0F0F0F"/>
                <w:sz w:val="22"/>
                <w:szCs w:val="24"/>
                <w:lang w:eastAsia="en-US"/>
              </w:rPr>
            </w:pPr>
            <w:del w:id="250" w:author="Arjan Kloosterboer" w:date="2017-08-07T18:28:00Z">
              <w:r w:rsidRPr="00914503" w:rsidDel="0001347A">
                <w:rPr>
                  <w:rFonts w:ascii="Calibri" w:hAnsi="Calibri" w:cs="Arial"/>
                  <w:color w:val="000000"/>
                  <w:sz w:val="22"/>
                  <w:szCs w:val="24"/>
                  <w:lang w:eastAsia="en-US"/>
                </w:rPr>
                <w:delText>RSGB</w:delText>
              </w:r>
              <w:r w:rsidDel="0001347A">
                <w:rPr>
                  <w:rFonts w:ascii="Calibri" w:hAnsi="Calibri" w:cs="Arial"/>
                  <w:color w:val="000000"/>
                  <w:sz w:val="22"/>
                  <w:szCs w:val="24"/>
                  <w:lang w:eastAsia="en-US"/>
                </w:rPr>
                <w:delText>.(Objecttype)</w:delText>
              </w:r>
              <w:r w:rsidRPr="00914503" w:rsidDel="0001347A">
                <w:rPr>
                  <w:rFonts w:ascii="Calibri" w:hAnsi="Calibri" w:cs="Arial"/>
                  <w:color w:val="000000"/>
                  <w:sz w:val="22"/>
                  <w:szCs w:val="24"/>
                  <w:lang w:eastAsia="en-US"/>
                </w:rPr>
                <w:delText>ANDER NATUURLIJK PERSOON</w:delText>
              </w:r>
              <w:r w:rsidDel="0001347A">
                <w:rPr>
                  <w:rFonts w:ascii="Calibri" w:hAnsi="Calibri" w:cs="Arial"/>
                  <w:color w:val="000000"/>
                  <w:sz w:val="22"/>
                  <w:szCs w:val="24"/>
                  <w:lang w:eastAsia="en-US"/>
                </w:rPr>
                <w:delText>.(Attribuutsoort)</w:delText>
              </w:r>
              <w:r w:rsidRPr="00914503" w:rsidDel="0001347A">
                <w:rPr>
                  <w:rFonts w:ascii="Calibri" w:hAnsi="Calibri" w:cs="Arial"/>
                  <w:color w:val="000000"/>
                  <w:sz w:val="22"/>
                  <w:szCs w:val="24"/>
                  <w:lang w:eastAsia="en-US"/>
                </w:rPr>
                <w:delText xml:space="preserve">Overlijdensdatum  </w:delText>
              </w:r>
              <w:r w:rsidRPr="00914503" w:rsidDel="0001347A">
                <w:rPr>
                  <w:rFonts w:ascii="Calibri" w:hAnsi="Calibri" w:cs="Arial"/>
                  <w:color w:val="000000"/>
                  <w:sz w:val="22"/>
                  <w:szCs w:val="24"/>
                  <w:lang w:eastAsia="en-US"/>
                </w:rPr>
                <w:fldChar w:fldCharType="begin" w:fldLock="1"/>
              </w:r>
              <w:r w:rsidRPr="00914503" w:rsidDel="0001347A">
                <w:rPr>
                  <w:rFonts w:ascii="Calibri" w:hAnsi="Calibri" w:cs="Arial"/>
                  <w:color w:val="000000"/>
                  <w:sz w:val="22"/>
                  <w:szCs w:val="24"/>
                  <w:lang w:eastAsia="en-US"/>
                </w:rPr>
                <w:delInstrText>MERGEFIELD Att.Type</w:delInstrText>
              </w:r>
              <w:r w:rsidRPr="00914503" w:rsidDel="0001347A">
                <w:rPr>
                  <w:rFonts w:ascii="Calibri" w:hAnsi="Calibri" w:cs="Arial"/>
                  <w:color w:val="000000"/>
                  <w:sz w:val="22"/>
                  <w:szCs w:val="24"/>
                  <w:lang w:eastAsia="en-US"/>
                </w:rPr>
                <w:fldChar w:fldCharType="end"/>
              </w:r>
            </w:del>
          </w:p>
        </w:tc>
        <w:bookmarkEnd w:id="246"/>
      </w:tr>
      <w:tr w:rsidR="00D452B9" w:rsidRPr="00914503" w14:paraId="69C7A680" w14:textId="77777777" w:rsidTr="003505C9">
        <w:tc>
          <w:tcPr>
            <w:tcW w:w="450" w:type="dxa"/>
            <w:tcBorders>
              <w:top w:val="nil"/>
              <w:left w:val="nil"/>
              <w:bottom w:val="nil"/>
              <w:right w:val="nil"/>
            </w:tcBorders>
          </w:tcPr>
          <w:p w14:paraId="2A2E374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51" w:name="BKM_4C619202_B503_4a05_9619_E53CD95BF669"/>
          </w:p>
        </w:tc>
        <w:tc>
          <w:tcPr>
            <w:tcW w:w="2790" w:type="dxa"/>
            <w:gridSpan w:val="2"/>
            <w:tcBorders>
              <w:top w:val="nil"/>
              <w:left w:val="nil"/>
              <w:bottom w:val="nil"/>
              <w:right w:val="nil"/>
            </w:tcBorders>
          </w:tcPr>
          <w:p w14:paraId="4A0C839A" w14:textId="6A72BA0A" w:rsidR="00D452B9" w:rsidRPr="00914503" w:rsidRDefault="00F6095B"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52" w:author="Arjan Kloosterboer" w:date="2017-08-08T12:48:00Z">
              <w:r>
                <w:rPr>
                  <w:rFonts w:ascii="Arial" w:hAnsi="Arial" w:cs="Arial"/>
                  <w:szCs w:val="24"/>
                  <w:lang w:val="en-AU" w:eastAsia="en-US"/>
                </w:rPr>
                <w:t>/</w:t>
              </w:r>
            </w:ins>
            <w:r w:rsidR="00D452B9" w:rsidRPr="00914503">
              <w:rPr>
                <w:rFonts w:ascii="Arial" w:hAnsi="Arial" w:cs="Arial"/>
                <w:szCs w:val="24"/>
                <w:lang w:val="en-AU" w:eastAsia="en-US"/>
              </w:rPr>
              <w:fldChar w:fldCharType="begin" w:fldLock="1"/>
            </w:r>
            <w:r w:rsidR="00D452B9" w:rsidRPr="00914503">
              <w:rPr>
                <w:rFonts w:ascii="Arial" w:hAnsi="Arial" w:cs="Arial"/>
                <w:szCs w:val="24"/>
                <w:lang w:val="en-AU" w:eastAsia="en-US"/>
              </w:rPr>
              <w:instrText xml:space="preserve">MERGEFIELD </w:instrText>
            </w:r>
            <w:r w:rsidR="00D452B9" w:rsidRPr="00914503">
              <w:rPr>
                <w:rFonts w:ascii="Calibri" w:hAnsi="Calibri" w:cs="Arial"/>
                <w:color w:val="0F0F0F"/>
                <w:sz w:val="22"/>
                <w:szCs w:val="24"/>
                <w:lang w:eastAsia="en-US"/>
              </w:rPr>
              <w:instrText>Att.Name</w:instrText>
            </w:r>
            <w:r w:rsidR="00D452B9" w:rsidRPr="00914503">
              <w:rPr>
                <w:rFonts w:ascii="Arial" w:hAnsi="Arial" w:cs="Arial"/>
                <w:szCs w:val="24"/>
                <w:lang w:val="en-AU" w:eastAsia="en-US"/>
              </w:rPr>
              <w:fldChar w:fldCharType="separate"/>
            </w:r>
            <w:r w:rsidR="00D452B9" w:rsidRPr="00914503">
              <w:rPr>
                <w:rFonts w:ascii="Calibri" w:hAnsi="Calibri" w:cs="Arial"/>
                <w:color w:val="0F0F0F"/>
                <w:sz w:val="22"/>
                <w:szCs w:val="24"/>
                <w:lang w:eastAsia="en-US"/>
              </w:rPr>
              <w:t>Correspondentieadres</w:t>
            </w:r>
            <w:r w:rsidR="00D452B9" w:rsidRPr="00914503">
              <w:rPr>
                <w:rFonts w:ascii="Arial" w:hAnsi="Arial" w:cs="Arial"/>
                <w:szCs w:val="24"/>
                <w:lang w:val="en-AU" w:eastAsia="en-US"/>
              </w:rPr>
              <w:fldChar w:fldCharType="end"/>
            </w:r>
          </w:p>
        </w:tc>
        <w:tc>
          <w:tcPr>
            <w:tcW w:w="6120" w:type="dxa"/>
            <w:tcBorders>
              <w:top w:val="nil"/>
              <w:left w:val="nil"/>
              <w:bottom w:val="nil"/>
              <w:right w:val="nil"/>
            </w:tcBorders>
          </w:tcPr>
          <w:p w14:paraId="5D2183BC" w14:textId="4AD9FA92"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del w:id="253" w:author="Arjan Kloosterboer" w:date="2017-08-08T12:49:00Z">
              <w:r w:rsidRPr="00914503" w:rsidDel="002D5B6A">
                <w:rPr>
                  <w:rFonts w:ascii="Calibri" w:hAnsi="Calibri" w:cs="Arial"/>
                  <w:color w:val="000000"/>
                  <w:sz w:val="22"/>
                  <w:szCs w:val="24"/>
                  <w:lang w:eastAsia="en-US"/>
                </w:rPr>
                <w:delText>Correspondentieadres SUBJECT</w:delText>
              </w:r>
            </w:del>
            <w:ins w:id="254" w:author="Arjan Kloosterboer" w:date="2017-08-08T12:49:00Z">
              <w:r w:rsidR="002D5B6A">
                <w:rPr>
                  <w:rFonts w:ascii="Calibri" w:hAnsi="Calibri" w:cs="Arial"/>
                  <w:color w:val="000000"/>
                  <w:sz w:val="22"/>
                  <w:szCs w:val="24"/>
                  <w:lang w:eastAsia="en-US"/>
                </w:rPr>
                <w:t>Afgeleid van de relatie</w:t>
              </w:r>
            </w:ins>
            <w:ins w:id="255" w:author="Arjan Kloosterboer" w:date="2017-08-08T12:52:00Z">
              <w:r w:rsidR="002D5B6A">
                <w:rPr>
                  <w:rFonts w:ascii="Calibri" w:hAnsi="Calibri" w:cs="Arial"/>
                  <w:color w:val="000000"/>
                  <w:sz w:val="22"/>
                  <w:szCs w:val="24"/>
                  <w:lang w:eastAsia="en-US"/>
                </w:rPr>
                <w:t xml:space="preserve"> in het RSGB</w:t>
              </w:r>
            </w:ins>
            <w:ins w:id="256" w:author="Arjan Kloosterboer" w:date="2017-08-08T12:49:00Z">
              <w:r w:rsidR="002D5B6A">
                <w:rPr>
                  <w:rFonts w:ascii="Calibri" w:hAnsi="Calibri" w:cs="Arial"/>
                  <w:color w:val="000000"/>
                  <w:sz w:val="22"/>
                  <w:szCs w:val="24"/>
                  <w:lang w:eastAsia="en-US"/>
                </w:rPr>
                <w:t>:</w:t>
              </w:r>
            </w:ins>
            <w:ins w:id="257" w:author="Arjan Kloosterboer" w:date="2017-08-08T12:51:00Z">
              <w:r w:rsidR="002D5B6A">
                <w:rPr>
                  <w:rFonts w:ascii="Calibri" w:hAnsi="Calibri" w:cs="Arial"/>
                  <w:color w:val="000000"/>
                  <w:sz w:val="22"/>
                  <w:szCs w:val="24"/>
                  <w:lang w:eastAsia="en-US"/>
                </w:rPr>
                <w:t xml:space="preserve"> SUBJECT heeft </w:t>
              </w:r>
            </w:ins>
            <w:ins w:id="258" w:author="Arjan Kloosterboer" w:date="2017-08-08T12:52:00Z">
              <w:r w:rsidR="002D5B6A">
                <w:rPr>
                  <w:rFonts w:ascii="Calibri" w:hAnsi="Calibri" w:cs="Arial"/>
                  <w:color w:val="000000"/>
                  <w:sz w:val="22"/>
                  <w:szCs w:val="24"/>
                  <w:lang w:eastAsia="en-US"/>
                </w:rPr>
                <w:t xml:space="preserve">als correspondentieadres </w:t>
              </w:r>
              <w:r w:rsidR="002D5B6A" w:rsidRPr="00914503">
                <w:rPr>
                  <w:rFonts w:ascii="Calibri" w:hAnsi="Calibri" w:cs="Arial"/>
                  <w:color w:val="000000"/>
                  <w:sz w:val="22"/>
                  <w:szCs w:val="24"/>
                  <w:lang w:eastAsia="en-US"/>
                </w:rPr>
                <w:t>ADRESSEERBAAR OBJECT AANDUIDING</w:t>
              </w:r>
            </w:ins>
            <w:ins w:id="259" w:author="Arjan Kloosterboer" w:date="2017-08-08T12:49:00Z">
              <w:r w:rsidR="002D5B6A">
                <w:rPr>
                  <w:rFonts w:ascii="Calibri" w:hAnsi="Calibri" w:cs="Arial"/>
                  <w:color w:val="000000"/>
                  <w:sz w:val="22"/>
                  <w:szCs w:val="24"/>
                  <w:lang w:eastAsia="en-US"/>
                </w:rPr>
                <w:t xml:space="preserve"> </w:t>
              </w:r>
            </w:ins>
          </w:p>
        </w:tc>
        <w:bookmarkEnd w:id="251"/>
      </w:tr>
      <w:tr w:rsidR="00D452B9" w:rsidRPr="00914503" w14:paraId="06EDD666" w14:textId="77777777" w:rsidTr="003505C9">
        <w:tc>
          <w:tcPr>
            <w:tcW w:w="450" w:type="dxa"/>
            <w:tcBorders>
              <w:top w:val="nil"/>
              <w:left w:val="nil"/>
              <w:bottom w:val="nil"/>
              <w:right w:val="nil"/>
            </w:tcBorders>
          </w:tcPr>
          <w:p w14:paraId="2B4B693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1078B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1DF2CEA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 xml:space="preserve">ADRESSEERBAAR OBJECT </w:t>
            </w:r>
            <w:r w:rsidRPr="00914503">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D452B9" w:rsidRPr="00914503" w14:paraId="24B713E8" w14:textId="77777777" w:rsidTr="003505C9">
        <w:tc>
          <w:tcPr>
            <w:tcW w:w="450" w:type="dxa"/>
            <w:tcBorders>
              <w:top w:val="nil"/>
              <w:left w:val="nil"/>
              <w:bottom w:val="nil"/>
              <w:right w:val="nil"/>
            </w:tcBorders>
          </w:tcPr>
          <w:p w14:paraId="6D46CDB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4EA3F8"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73F54DD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D452B9" w:rsidRPr="00914503" w14:paraId="575F8518" w14:textId="77777777" w:rsidTr="003505C9">
        <w:tc>
          <w:tcPr>
            <w:tcW w:w="450" w:type="dxa"/>
            <w:tcBorders>
              <w:top w:val="nil"/>
              <w:left w:val="nil"/>
              <w:bottom w:val="nil"/>
              <w:right w:val="nil"/>
            </w:tcBorders>
          </w:tcPr>
          <w:p w14:paraId="1E83822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623CD1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6806997"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D452B9" w:rsidRPr="00914503" w14:paraId="3CDBA506" w14:textId="77777777" w:rsidTr="003505C9">
        <w:tc>
          <w:tcPr>
            <w:tcW w:w="450" w:type="dxa"/>
            <w:tcBorders>
              <w:top w:val="nil"/>
              <w:left w:val="nil"/>
              <w:bottom w:val="nil"/>
              <w:right w:val="nil"/>
            </w:tcBorders>
          </w:tcPr>
          <w:p w14:paraId="0681CF4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8827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4B1321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D452B9" w:rsidRPr="00914503" w14:paraId="59FBB924" w14:textId="77777777" w:rsidTr="003505C9">
        <w:tc>
          <w:tcPr>
            <w:tcW w:w="450" w:type="dxa"/>
            <w:tcBorders>
              <w:top w:val="nil"/>
              <w:left w:val="nil"/>
              <w:bottom w:val="nil"/>
              <w:right w:val="nil"/>
            </w:tcBorders>
          </w:tcPr>
          <w:p w14:paraId="5156BD0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9DC9C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4B53694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D452B9" w:rsidRPr="00914503" w14:paraId="7FF95182" w14:textId="77777777" w:rsidTr="003505C9">
        <w:tc>
          <w:tcPr>
            <w:tcW w:w="450" w:type="dxa"/>
            <w:tcBorders>
              <w:top w:val="nil"/>
              <w:left w:val="nil"/>
              <w:bottom w:val="nil"/>
              <w:right w:val="nil"/>
            </w:tcBorders>
          </w:tcPr>
          <w:p w14:paraId="28FA71D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ED53AA"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DAF7A7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D452B9" w:rsidRPr="00914503" w14:paraId="5150B4BA" w14:textId="77777777" w:rsidTr="003505C9">
        <w:tc>
          <w:tcPr>
            <w:tcW w:w="450" w:type="dxa"/>
            <w:tcBorders>
              <w:top w:val="nil"/>
              <w:left w:val="nil"/>
              <w:bottom w:val="nil"/>
              <w:right w:val="nil"/>
            </w:tcBorders>
          </w:tcPr>
          <w:p w14:paraId="1AB8F03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E4884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314C25B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D452B9" w:rsidRPr="00914503" w14:paraId="69483096" w14:textId="77777777" w:rsidTr="003505C9">
        <w:tc>
          <w:tcPr>
            <w:tcW w:w="450" w:type="dxa"/>
            <w:tcBorders>
              <w:top w:val="nil"/>
              <w:left w:val="nil"/>
              <w:bottom w:val="nil"/>
              <w:right w:val="nil"/>
            </w:tcBorders>
          </w:tcPr>
          <w:p w14:paraId="2032211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60" w:name="BKM_E9FF1806_148A_4ba3_95FB_47CAE19FA279"/>
          </w:p>
        </w:tc>
        <w:tc>
          <w:tcPr>
            <w:tcW w:w="2790" w:type="dxa"/>
            <w:gridSpan w:val="2"/>
            <w:tcBorders>
              <w:top w:val="nil"/>
              <w:left w:val="nil"/>
              <w:bottom w:val="nil"/>
              <w:right w:val="nil"/>
            </w:tcBorders>
          </w:tcPr>
          <w:p w14:paraId="3E2BF07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6B56DF5" w14:textId="51FD0DA9" w:rsidR="00D452B9" w:rsidRPr="00914503" w:rsidRDefault="008C7108"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61" w:author="Arjan Kloosterboer" w:date="2017-08-08T13:03:00Z">
              <w:r w:rsidRPr="00914503">
                <w:rPr>
                  <w:rFonts w:ascii="Calibri" w:hAnsi="Calibri" w:cs="Arial"/>
                  <w:color w:val="000000"/>
                  <w:sz w:val="22"/>
                  <w:szCs w:val="24"/>
                  <w:lang w:eastAsia="en-US"/>
                </w:rPr>
                <w:t>RSGB</w:t>
              </w:r>
              <w:r>
                <w:rPr>
                  <w:rFonts w:ascii="Calibri" w:hAnsi="Calibri" w:cs="Arial"/>
                  <w:color w:val="000000"/>
                  <w:sz w:val="22"/>
                  <w:szCs w:val="24"/>
                  <w:lang w:eastAsia="en-US"/>
                </w:rPr>
                <w:t>.</w:t>
              </w:r>
            </w:ins>
            <w:ins w:id="262" w:author="Arjan Kloosterboer" w:date="2017-08-08T13:04:00Z">
              <w:r>
                <w:rPr>
                  <w:rFonts w:ascii="Calibri" w:hAnsi="Calibri" w:cs="Arial"/>
                  <w:color w:val="000000"/>
                  <w:sz w:val="22"/>
                  <w:szCs w:val="24"/>
                  <w:lang w:eastAsia="en-US"/>
                </w:rPr>
                <w:t>(Objecttype)SUBJECT.</w:t>
              </w:r>
            </w:ins>
            <w:ins w:id="263" w:author="Arjan Kloosterboer" w:date="2017-08-08T13:03:00Z">
              <w:r>
                <w:rPr>
                  <w:rFonts w:ascii="Calibri" w:hAnsi="Calibri" w:cs="Arial"/>
                  <w:color w:val="000000"/>
                  <w:sz w:val="22"/>
                  <w:szCs w:val="24"/>
                  <w:lang w:eastAsia="en-US"/>
                </w:rPr>
                <w:t>(Groepattribuutsoort)</w:t>
              </w:r>
            </w:ins>
            <w:r w:rsidR="00D452B9" w:rsidRPr="00914503">
              <w:rPr>
                <w:rFonts w:ascii="Calibri" w:hAnsi="Calibri" w:cs="Arial"/>
                <w:color w:val="000000"/>
                <w:sz w:val="22"/>
                <w:szCs w:val="24"/>
                <w:lang w:eastAsia="en-US"/>
              </w:rPr>
              <w:t>Postadres SUBJECT</w:t>
            </w:r>
          </w:p>
        </w:tc>
        <w:bookmarkEnd w:id="260"/>
      </w:tr>
      <w:tr w:rsidR="00D452B9" w:rsidRPr="00914503" w14:paraId="58A01766" w14:textId="77777777" w:rsidTr="003505C9">
        <w:tc>
          <w:tcPr>
            <w:tcW w:w="450" w:type="dxa"/>
            <w:tcBorders>
              <w:top w:val="nil"/>
              <w:left w:val="nil"/>
              <w:bottom w:val="nil"/>
              <w:right w:val="nil"/>
            </w:tcBorders>
          </w:tcPr>
          <w:p w14:paraId="117CC98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4B19A0"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0B22FF1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D452B9" w:rsidRPr="00914503" w14:paraId="59BDCDCF" w14:textId="77777777" w:rsidTr="003505C9">
        <w:tc>
          <w:tcPr>
            <w:tcW w:w="450" w:type="dxa"/>
            <w:tcBorders>
              <w:top w:val="nil"/>
              <w:left w:val="nil"/>
              <w:bottom w:val="nil"/>
              <w:right w:val="nil"/>
            </w:tcBorders>
          </w:tcPr>
          <w:p w14:paraId="10AE974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4EF0006"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2FE0AF9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D452B9" w:rsidRPr="00914503" w14:paraId="165C2920" w14:textId="77777777" w:rsidTr="003505C9">
        <w:tc>
          <w:tcPr>
            <w:tcW w:w="450" w:type="dxa"/>
            <w:tcBorders>
              <w:top w:val="nil"/>
              <w:left w:val="nil"/>
              <w:bottom w:val="nil"/>
              <w:right w:val="nil"/>
            </w:tcBorders>
          </w:tcPr>
          <w:p w14:paraId="618D6BBE"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96B474C"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739AD7F8"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D452B9" w:rsidRPr="00914503" w14:paraId="381A7335" w14:textId="77777777" w:rsidTr="003505C9">
        <w:tc>
          <w:tcPr>
            <w:tcW w:w="450" w:type="dxa"/>
            <w:tcBorders>
              <w:top w:val="nil"/>
              <w:left w:val="nil"/>
              <w:bottom w:val="nil"/>
              <w:right w:val="nil"/>
            </w:tcBorders>
          </w:tcPr>
          <w:p w14:paraId="68A276F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BBB6A87"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1FF293B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D452B9" w:rsidRPr="00914503" w14:paraId="2694A22A" w14:textId="77777777" w:rsidTr="003505C9">
        <w:tc>
          <w:tcPr>
            <w:tcW w:w="450" w:type="dxa"/>
            <w:tcBorders>
              <w:top w:val="nil"/>
              <w:left w:val="nil"/>
              <w:bottom w:val="nil"/>
              <w:right w:val="nil"/>
            </w:tcBorders>
          </w:tcPr>
          <w:p w14:paraId="69C27EE9"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64" w:name="BKM_79CAA323_54A9_4894_890B_B4DE11F4C8A7"/>
          </w:p>
        </w:tc>
        <w:tc>
          <w:tcPr>
            <w:tcW w:w="2790" w:type="dxa"/>
            <w:gridSpan w:val="2"/>
            <w:tcBorders>
              <w:top w:val="nil"/>
              <w:left w:val="nil"/>
              <w:bottom w:val="nil"/>
              <w:right w:val="nil"/>
            </w:tcBorders>
          </w:tcPr>
          <w:p w14:paraId="658B957F"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6F315B5" w14:textId="0E403BF4" w:rsidR="00D452B9" w:rsidRPr="00914503" w:rsidRDefault="008C7108"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ins w:id="265" w:author="Arjan Kloosterboer" w:date="2017-08-08T13:06: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D452B9" w:rsidRPr="00914503">
              <w:rPr>
                <w:rFonts w:ascii="Calibri" w:hAnsi="Calibri" w:cs="Arial"/>
                <w:color w:val="000000"/>
                <w:sz w:val="22"/>
                <w:szCs w:val="24"/>
                <w:lang w:eastAsia="en-US"/>
              </w:rPr>
              <w:t>Verblijf buitenland SUBJECT</w:t>
            </w:r>
          </w:p>
        </w:tc>
        <w:bookmarkEnd w:id="264"/>
      </w:tr>
      <w:tr w:rsidR="00D452B9" w:rsidRPr="00914503" w14:paraId="664EA50F" w14:textId="77777777" w:rsidTr="003505C9">
        <w:tc>
          <w:tcPr>
            <w:tcW w:w="450" w:type="dxa"/>
            <w:tcBorders>
              <w:top w:val="nil"/>
              <w:left w:val="nil"/>
              <w:bottom w:val="nil"/>
              <w:right w:val="nil"/>
            </w:tcBorders>
          </w:tcPr>
          <w:p w14:paraId="2F1DDDD4"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7D3ED2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083EA50D"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D452B9" w:rsidRPr="00914503" w14:paraId="5774A757" w14:textId="77777777" w:rsidTr="003505C9">
        <w:tc>
          <w:tcPr>
            <w:tcW w:w="450" w:type="dxa"/>
            <w:tcBorders>
              <w:top w:val="nil"/>
              <w:left w:val="nil"/>
              <w:bottom w:val="nil"/>
              <w:right w:val="nil"/>
            </w:tcBorders>
          </w:tcPr>
          <w:p w14:paraId="721F194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1970B1"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2104FD43"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D452B9" w:rsidRPr="00914503" w14:paraId="7EB479E8" w14:textId="77777777" w:rsidTr="003505C9">
        <w:tc>
          <w:tcPr>
            <w:tcW w:w="450" w:type="dxa"/>
            <w:tcBorders>
              <w:top w:val="nil"/>
              <w:left w:val="nil"/>
              <w:bottom w:val="nil"/>
              <w:right w:val="nil"/>
            </w:tcBorders>
          </w:tcPr>
          <w:p w14:paraId="314490B2"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6FB935"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0F20F71B" w14:textId="77777777" w:rsidR="00D452B9" w:rsidRPr="00914503" w:rsidRDefault="00D452B9" w:rsidP="00D452B9">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2AA61652" w14:textId="77777777" w:rsidTr="003505C9">
        <w:tc>
          <w:tcPr>
            <w:tcW w:w="450" w:type="dxa"/>
            <w:tcBorders>
              <w:top w:val="nil"/>
              <w:left w:val="nil"/>
              <w:bottom w:val="nil"/>
              <w:right w:val="nil"/>
            </w:tcBorders>
          </w:tcPr>
          <w:p w14:paraId="14CA00C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48BF3F6" w14:textId="1813C429"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266" w:author="Arjan Kloosterboer" w:date="2017-08-08T13:07:00Z">
              <w:r w:rsidRPr="00914503">
                <w:rPr>
                  <w:rFonts w:ascii="Calibri" w:hAnsi="Calibri" w:cs="Arial"/>
                  <w:color w:val="000000"/>
                  <w:sz w:val="22"/>
                  <w:szCs w:val="24"/>
                  <w:lang w:val="en-AU" w:eastAsia="en-US"/>
                </w:rPr>
                <w:t xml:space="preserve">- Adres buitenland </w:t>
              </w:r>
            </w:ins>
            <w:ins w:id="267" w:author="Arjan Kloosterboer" w:date="2017-08-08T13:08:00Z">
              <w:r>
                <w:rPr>
                  <w:rFonts w:ascii="Calibri" w:hAnsi="Calibri" w:cs="Arial"/>
                  <w:color w:val="000000"/>
                  <w:sz w:val="22"/>
                  <w:szCs w:val="24"/>
                  <w:lang w:val="en-AU" w:eastAsia="en-US"/>
                </w:rPr>
                <w:t>4</w:t>
              </w:r>
            </w:ins>
            <w:ins w:id="268" w:author="Arjan Kloosterboer" w:date="2017-08-08T13:07:00Z">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281AE3E8" w14:textId="0DD014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269"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ins>
            <w:ins w:id="270" w:author="Arjan Kloosterboer" w:date="2017-08-08T13:08:00Z">
              <w:r>
                <w:rPr>
                  <w:rFonts w:ascii="Calibri" w:hAnsi="Calibri" w:cs="Arial"/>
                  <w:color w:val="000000"/>
                  <w:sz w:val="22"/>
                  <w:szCs w:val="24"/>
                  <w:lang w:eastAsia="en-US"/>
                </w:rPr>
                <w:t>4</w:t>
              </w:r>
            </w:ins>
            <w:ins w:id="271" w:author="Arjan Kloosterboer" w:date="2017-08-08T13:07:00Z">
              <w:r w:rsidRPr="00914503">
                <w:rPr>
                  <w:rFonts w:ascii="Calibri" w:hAnsi="Calibri" w:cs="Arial"/>
                  <w:color w:val="000000"/>
                  <w:sz w:val="22"/>
                  <w:szCs w:val="24"/>
                  <w:lang w:eastAsia="en-US"/>
                </w:rPr>
                <w:t xml:space="preserve">  </w:t>
              </w:r>
            </w:ins>
          </w:p>
        </w:tc>
      </w:tr>
      <w:tr w:rsidR="008C7108" w:rsidRPr="00914503" w14:paraId="1E237B32" w14:textId="77777777" w:rsidTr="003505C9">
        <w:tc>
          <w:tcPr>
            <w:tcW w:w="450" w:type="dxa"/>
            <w:tcBorders>
              <w:top w:val="nil"/>
              <w:left w:val="nil"/>
              <w:bottom w:val="nil"/>
              <w:right w:val="nil"/>
            </w:tcBorders>
          </w:tcPr>
          <w:p w14:paraId="5F65D74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101C6F8" w14:textId="2C88309F" w:rsidR="008C7108" w:rsidRPr="008C7108"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272" w:author="Arjan Kloosterboer" w:date="2017-08-08T13:07:00Z">
              <w:r w:rsidRPr="00914503">
                <w:rPr>
                  <w:rFonts w:ascii="Calibri" w:hAnsi="Calibri" w:cs="Arial"/>
                  <w:color w:val="000000"/>
                  <w:sz w:val="22"/>
                  <w:szCs w:val="24"/>
                  <w:lang w:val="en-AU" w:eastAsia="en-US"/>
                </w:rPr>
                <w:t xml:space="preserve">- Adres buitenland </w:t>
              </w:r>
            </w:ins>
            <w:ins w:id="273" w:author="Arjan Kloosterboer" w:date="2017-08-08T13:08:00Z">
              <w:r>
                <w:rPr>
                  <w:rFonts w:ascii="Calibri" w:hAnsi="Calibri" w:cs="Arial"/>
                  <w:color w:val="000000"/>
                  <w:sz w:val="22"/>
                  <w:szCs w:val="24"/>
                  <w:lang w:val="en-AU" w:eastAsia="en-US"/>
                </w:rPr>
                <w:t>5</w:t>
              </w:r>
            </w:ins>
            <w:ins w:id="274" w:author="Arjan Kloosterboer" w:date="2017-08-08T13:07:00Z">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1C3AFDB3" w14:textId="6CD9006B"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275"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ins>
            <w:ins w:id="276" w:author="Arjan Kloosterboer" w:date="2017-08-08T13:08:00Z">
              <w:r>
                <w:rPr>
                  <w:rFonts w:ascii="Calibri" w:hAnsi="Calibri" w:cs="Arial"/>
                  <w:color w:val="000000"/>
                  <w:sz w:val="22"/>
                  <w:szCs w:val="24"/>
                  <w:lang w:eastAsia="en-US"/>
                </w:rPr>
                <w:t>5</w:t>
              </w:r>
            </w:ins>
            <w:ins w:id="277" w:author="Arjan Kloosterboer" w:date="2017-08-08T13:07:00Z">
              <w:r w:rsidRPr="00914503">
                <w:rPr>
                  <w:rFonts w:ascii="Calibri" w:hAnsi="Calibri" w:cs="Arial"/>
                  <w:color w:val="000000"/>
                  <w:sz w:val="22"/>
                  <w:szCs w:val="24"/>
                  <w:lang w:eastAsia="en-US"/>
                </w:rPr>
                <w:t xml:space="preserve">  </w:t>
              </w:r>
            </w:ins>
          </w:p>
        </w:tc>
      </w:tr>
      <w:tr w:rsidR="008C7108" w:rsidRPr="00914503" w14:paraId="18015AAA" w14:textId="77777777" w:rsidTr="003505C9">
        <w:tc>
          <w:tcPr>
            <w:tcW w:w="450" w:type="dxa"/>
            <w:tcBorders>
              <w:top w:val="nil"/>
              <w:left w:val="nil"/>
              <w:bottom w:val="nil"/>
              <w:right w:val="nil"/>
            </w:tcBorders>
          </w:tcPr>
          <w:p w14:paraId="08BCD41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20F142" w14:textId="005DEDDA" w:rsidR="008C7108" w:rsidRPr="008C7108"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278" w:author="Arjan Kloosterboer" w:date="2017-08-08T13:07:00Z">
              <w:r w:rsidRPr="00914503">
                <w:rPr>
                  <w:rFonts w:ascii="Calibri" w:hAnsi="Calibri" w:cs="Arial"/>
                  <w:color w:val="000000"/>
                  <w:sz w:val="22"/>
                  <w:szCs w:val="24"/>
                  <w:lang w:val="en-AU" w:eastAsia="en-US"/>
                </w:rPr>
                <w:t xml:space="preserve">- Adres buitenland </w:t>
              </w:r>
            </w:ins>
            <w:ins w:id="279" w:author="Arjan Kloosterboer" w:date="2017-08-08T13:08:00Z">
              <w:r>
                <w:rPr>
                  <w:rFonts w:ascii="Calibri" w:hAnsi="Calibri" w:cs="Arial"/>
                  <w:color w:val="000000"/>
                  <w:sz w:val="22"/>
                  <w:szCs w:val="24"/>
                  <w:lang w:val="en-AU" w:eastAsia="en-US"/>
                </w:rPr>
                <w:t>6</w:t>
              </w:r>
            </w:ins>
            <w:ins w:id="280" w:author="Arjan Kloosterboer" w:date="2017-08-08T13:07:00Z">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3DD463B1" w14:textId="05BB9C01"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281"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ins>
            <w:ins w:id="282" w:author="Arjan Kloosterboer" w:date="2017-08-08T13:08:00Z">
              <w:r>
                <w:rPr>
                  <w:rFonts w:ascii="Calibri" w:hAnsi="Calibri" w:cs="Arial"/>
                  <w:color w:val="000000"/>
                  <w:sz w:val="22"/>
                  <w:szCs w:val="24"/>
                  <w:lang w:eastAsia="en-US"/>
                </w:rPr>
                <w:t>6</w:t>
              </w:r>
            </w:ins>
            <w:ins w:id="283" w:author="Arjan Kloosterboer" w:date="2017-08-08T13:07:00Z">
              <w:r w:rsidRPr="00914503">
                <w:rPr>
                  <w:rFonts w:ascii="Calibri" w:hAnsi="Calibri" w:cs="Arial"/>
                  <w:color w:val="000000"/>
                  <w:sz w:val="22"/>
                  <w:szCs w:val="24"/>
                  <w:lang w:eastAsia="en-US"/>
                </w:rPr>
                <w:t xml:space="preserve">  </w:t>
              </w:r>
            </w:ins>
          </w:p>
        </w:tc>
      </w:tr>
      <w:tr w:rsidR="008C7108" w:rsidRPr="00914503" w14:paraId="41A49836" w14:textId="77777777" w:rsidTr="003505C9">
        <w:tc>
          <w:tcPr>
            <w:tcW w:w="450" w:type="dxa"/>
            <w:tcBorders>
              <w:top w:val="nil"/>
              <w:left w:val="nil"/>
              <w:bottom w:val="nil"/>
              <w:right w:val="nil"/>
            </w:tcBorders>
          </w:tcPr>
          <w:p w14:paraId="6CB5B4D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E763D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74ECF5F4"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08C4CA69" w14:textId="77777777" w:rsidTr="003505C9">
        <w:tc>
          <w:tcPr>
            <w:tcW w:w="450" w:type="dxa"/>
            <w:tcBorders>
              <w:top w:val="nil"/>
              <w:left w:val="nil"/>
              <w:bottom w:val="nil"/>
              <w:right w:val="nil"/>
            </w:tcBorders>
          </w:tcPr>
          <w:p w14:paraId="6270322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4" w:name="BKM_714E08FC_AB8D_4cd4_BF5E_3C1D14004626"/>
          </w:p>
        </w:tc>
        <w:tc>
          <w:tcPr>
            <w:tcW w:w="2790" w:type="dxa"/>
            <w:gridSpan w:val="2"/>
            <w:tcBorders>
              <w:top w:val="nil"/>
              <w:left w:val="nil"/>
              <w:bottom w:val="nil"/>
              <w:right w:val="nil"/>
            </w:tcBorders>
          </w:tcPr>
          <w:p w14:paraId="0540B02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DB3760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284"/>
      </w:tr>
      <w:tr w:rsidR="008C7108" w:rsidRPr="002E671F" w14:paraId="04891597" w14:textId="77777777" w:rsidTr="003505C9">
        <w:tc>
          <w:tcPr>
            <w:tcW w:w="450" w:type="dxa"/>
            <w:tcBorders>
              <w:top w:val="nil"/>
              <w:left w:val="nil"/>
              <w:bottom w:val="nil"/>
              <w:right w:val="nil"/>
            </w:tcBorders>
          </w:tcPr>
          <w:p w14:paraId="0095D1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 w:name="BKM_7DA5B260_8112_477c_980A_6D8B4B719E82"/>
          </w:p>
        </w:tc>
        <w:tc>
          <w:tcPr>
            <w:tcW w:w="2790" w:type="dxa"/>
            <w:gridSpan w:val="2"/>
            <w:tcBorders>
              <w:top w:val="nil"/>
              <w:left w:val="nil"/>
              <w:bottom w:val="nil"/>
              <w:right w:val="nil"/>
            </w:tcBorders>
          </w:tcPr>
          <w:p w14:paraId="0E80937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75A6369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285"/>
      </w:tr>
      <w:tr w:rsidR="008C7108" w:rsidRPr="002E671F" w14:paraId="4B04544E" w14:textId="77777777" w:rsidTr="003505C9">
        <w:tc>
          <w:tcPr>
            <w:tcW w:w="450" w:type="dxa"/>
            <w:tcBorders>
              <w:top w:val="nil"/>
              <w:left w:val="nil"/>
              <w:bottom w:val="nil"/>
              <w:right w:val="nil"/>
            </w:tcBorders>
          </w:tcPr>
          <w:p w14:paraId="1A0DEBB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286" w:name="BKM_394EF40F_0F71_43c0_971C_E5C74B0FD56C"/>
          </w:p>
        </w:tc>
        <w:tc>
          <w:tcPr>
            <w:tcW w:w="2790" w:type="dxa"/>
            <w:gridSpan w:val="2"/>
            <w:tcBorders>
              <w:top w:val="nil"/>
              <w:left w:val="nil"/>
              <w:bottom w:val="nil"/>
              <w:right w:val="nil"/>
            </w:tcBorders>
          </w:tcPr>
          <w:p w14:paraId="2319A01B"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91FFB9C"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286"/>
      </w:tr>
      <w:tr w:rsidR="008C7108" w:rsidRPr="00914503" w14:paraId="0B74209C" w14:textId="77777777" w:rsidTr="003505C9">
        <w:tc>
          <w:tcPr>
            <w:tcW w:w="450" w:type="dxa"/>
            <w:tcBorders>
              <w:top w:val="nil"/>
              <w:left w:val="nil"/>
              <w:bottom w:val="nil"/>
              <w:right w:val="nil"/>
            </w:tcBorders>
          </w:tcPr>
          <w:p w14:paraId="00231CD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287" w:name="BKM_0D090CF3_746C_4948_A1F7_D449E9B345B0"/>
          </w:p>
        </w:tc>
        <w:tc>
          <w:tcPr>
            <w:tcW w:w="2790" w:type="dxa"/>
            <w:gridSpan w:val="2"/>
            <w:tcBorders>
              <w:top w:val="nil"/>
              <w:left w:val="nil"/>
              <w:bottom w:val="nil"/>
              <w:right w:val="nil"/>
            </w:tcBorders>
          </w:tcPr>
          <w:p w14:paraId="5E170CAC"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54DF9C7" w14:textId="4E562076"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288"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289" w:author="Arjan Kloosterboer" w:date="2017-08-07T18:34:00Z">
              <w:r w:rsidRPr="00914503" w:rsidDel="00604340">
                <w:rPr>
                  <w:rFonts w:ascii="Calibri" w:hAnsi="Calibri" w:cs="Arial"/>
                  <w:color w:val="000000"/>
                  <w:sz w:val="22"/>
                  <w:szCs w:val="24"/>
                  <w:lang w:eastAsia="en-US"/>
                </w:rPr>
                <w:delText xml:space="preserve"> SUBJECT</w:delText>
              </w:r>
            </w:del>
          </w:p>
        </w:tc>
        <w:bookmarkEnd w:id="287"/>
      </w:tr>
      <w:tr w:rsidR="008C7108" w:rsidRPr="00914503" w14:paraId="6A52317C" w14:textId="77777777" w:rsidTr="003505C9">
        <w:tc>
          <w:tcPr>
            <w:tcW w:w="450" w:type="dxa"/>
            <w:tcBorders>
              <w:top w:val="nil"/>
              <w:left w:val="nil"/>
              <w:bottom w:val="nil"/>
              <w:right w:val="nil"/>
            </w:tcBorders>
          </w:tcPr>
          <w:p w14:paraId="0113C7E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EE9C55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19443FD9" w14:textId="6023A251"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290"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291"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19B5484A" w14:textId="77777777" w:rsidTr="003505C9">
        <w:tc>
          <w:tcPr>
            <w:tcW w:w="450" w:type="dxa"/>
            <w:tcBorders>
              <w:top w:val="nil"/>
              <w:left w:val="nil"/>
              <w:bottom w:val="nil"/>
              <w:right w:val="nil"/>
            </w:tcBorders>
          </w:tcPr>
          <w:p w14:paraId="6E415117"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D0C08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1577383D" w14:textId="7003E602"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292"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293"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5AA3075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085A947F" w14:textId="77777777" w:rsidTr="00847C61">
        <w:tc>
          <w:tcPr>
            <w:tcW w:w="9360" w:type="dxa"/>
            <w:gridSpan w:val="3"/>
            <w:tcBorders>
              <w:top w:val="nil"/>
              <w:left w:val="nil"/>
              <w:bottom w:val="nil"/>
              <w:right w:val="nil"/>
            </w:tcBorders>
          </w:tcPr>
          <w:p w14:paraId="3B5D60E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94" w:name="_Hlk489964103"/>
            <w:r w:rsidRPr="00914503">
              <w:rPr>
                <w:rFonts w:ascii="Calibri" w:hAnsi="Calibri" w:cs="Arial"/>
                <w:b/>
                <w:color w:val="0F0F0F"/>
                <w:sz w:val="22"/>
                <w:szCs w:val="24"/>
                <w:lang w:eastAsia="en-US"/>
              </w:rPr>
              <w:t>Overzicht relaties</w:t>
            </w:r>
          </w:p>
        </w:tc>
      </w:tr>
      <w:tr w:rsidR="00847C61" w:rsidRPr="00914503" w14:paraId="153D956D" w14:textId="77777777" w:rsidTr="00847C61">
        <w:tc>
          <w:tcPr>
            <w:tcW w:w="450" w:type="dxa"/>
            <w:tcBorders>
              <w:top w:val="nil"/>
              <w:left w:val="nil"/>
              <w:bottom w:val="nil"/>
              <w:right w:val="nil"/>
            </w:tcBorders>
          </w:tcPr>
          <w:p w14:paraId="15FF902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84ABF2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369311F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lastRenderedPageBreak/>
              <w:t>kardinaliteiten</w:t>
            </w:r>
          </w:p>
        </w:tc>
        <w:tc>
          <w:tcPr>
            <w:tcW w:w="6120" w:type="dxa"/>
            <w:tcBorders>
              <w:top w:val="nil"/>
              <w:left w:val="nil"/>
              <w:bottom w:val="nil"/>
              <w:right w:val="nil"/>
            </w:tcBorders>
          </w:tcPr>
          <w:p w14:paraId="43259E7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lastRenderedPageBreak/>
              <w:t>Definitie</w:t>
            </w:r>
          </w:p>
        </w:tc>
      </w:tr>
      <w:tr w:rsidR="00847C61" w:rsidRPr="00914503" w14:paraId="46B51FFE" w14:textId="77777777" w:rsidTr="00847C61">
        <w:tc>
          <w:tcPr>
            <w:tcW w:w="450" w:type="dxa"/>
            <w:tcBorders>
              <w:top w:val="nil"/>
              <w:left w:val="nil"/>
              <w:bottom w:val="nil"/>
              <w:right w:val="nil"/>
            </w:tcBorders>
          </w:tcPr>
          <w:p w14:paraId="769A27AC"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F0F0B7"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KLANTCONTACT</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404F607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heeft plaatsgevonden met</w:t>
            </w:r>
            <w:r w:rsidR="00DE73DB" w:rsidRPr="00914503">
              <w:rPr>
                <w:rFonts w:ascii="Calibri" w:hAnsi="Calibri" w:cs="Arial"/>
                <w:color w:val="0F0F0F"/>
                <w:sz w:val="22"/>
                <w:szCs w:val="24"/>
                <w:lang w:eastAsia="en-US"/>
              </w:rPr>
              <w:fldChar w:fldCharType="end"/>
            </w:r>
          </w:p>
          <w:p w14:paraId="40339F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1770353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De NATUURLIJK PERSOON waarmee een individueel contact over een ZAAK plaats heeft gevonden.</w:t>
            </w:r>
            <w:r w:rsidRPr="00914503">
              <w:rPr>
                <w:rFonts w:ascii="Arial" w:hAnsi="Arial" w:cs="Arial"/>
                <w:szCs w:val="24"/>
                <w:lang w:val="en-AU" w:eastAsia="en-US"/>
              </w:rPr>
              <w:fldChar w:fldCharType="end"/>
            </w:r>
          </w:p>
        </w:tc>
      </w:tr>
      <w:tr w:rsidR="00847C61" w:rsidRPr="00914503" w14:paraId="5316F2A9" w14:textId="77777777" w:rsidTr="00847C61">
        <w:trPr>
          <w:trHeight w:hRule="exact" w:val="128"/>
        </w:trPr>
        <w:tc>
          <w:tcPr>
            <w:tcW w:w="450" w:type="dxa"/>
            <w:tcBorders>
              <w:top w:val="nil"/>
              <w:left w:val="nil"/>
              <w:bottom w:val="nil"/>
              <w:right w:val="nil"/>
            </w:tcBorders>
          </w:tcPr>
          <w:p w14:paraId="2D993DE6"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AE8663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0A7092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437F8164" w14:textId="77777777" w:rsidTr="00847C61">
        <w:tc>
          <w:tcPr>
            <w:tcW w:w="450" w:type="dxa"/>
            <w:tcBorders>
              <w:top w:val="nil"/>
              <w:left w:val="nil"/>
              <w:bottom w:val="nil"/>
              <w:right w:val="nil"/>
            </w:tcBorders>
          </w:tcPr>
          <w:p w14:paraId="326820FA"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FC5D9A8" w14:textId="02C8FDFE"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443BDCC5" w14:textId="756274E3"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47914A22" w14:textId="4ACD14B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ins w:id="295" w:author="Arjan Kloosterboer" w:date="2017-01-24T15:12: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2BD5C8A7" w14:textId="4A1DD156"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NATUURLIJK PERSOON als </w:t>
            </w:r>
            <w:ins w:id="296"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297"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bookmarkEnd w:id="294"/>
      <w:tr w:rsidR="00847C61" w:rsidRPr="00914503" w14:paraId="16EF22DB" w14:textId="77777777" w:rsidTr="00847C61">
        <w:trPr>
          <w:trHeight w:hRule="exact" w:val="128"/>
        </w:trPr>
        <w:tc>
          <w:tcPr>
            <w:tcW w:w="450" w:type="dxa"/>
            <w:tcBorders>
              <w:top w:val="nil"/>
              <w:left w:val="nil"/>
              <w:bottom w:val="nil"/>
              <w:right w:val="nil"/>
            </w:tcBorders>
          </w:tcPr>
          <w:p w14:paraId="0D93A130"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39B695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C24B2E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F18D91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2BC9BEA1" w14:textId="77777777" w:rsidTr="00BE0442">
        <w:trPr>
          <w:cantSplit/>
        </w:trPr>
        <w:tc>
          <w:tcPr>
            <w:tcW w:w="9360" w:type="dxa"/>
            <w:tcBorders>
              <w:top w:val="nil"/>
              <w:left w:val="nil"/>
              <w:bottom w:val="nil"/>
              <w:right w:val="nil"/>
            </w:tcBorders>
          </w:tcPr>
          <w:p w14:paraId="274E18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Toelichting objecttype</w:t>
            </w:r>
          </w:p>
          <w:p w14:paraId="7E7174B9" w14:textId="7C80920D" w:rsidR="00F970B9" w:rsidRPr="00F970B9" w:rsidRDefault="00F970B9" w:rsidP="00F970B9">
            <w:pPr>
              <w:widowControl w:val="0"/>
              <w:autoSpaceDE w:val="0"/>
              <w:autoSpaceDN w:val="0"/>
              <w:adjustRightInd w:val="0"/>
              <w:spacing w:line="240" w:lineRule="auto"/>
              <w:ind w:left="720"/>
              <w:contextualSpacing w:val="0"/>
              <w:rPr>
                <w:ins w:id="298" w:author="Arjan Kloosterboer" w:date="2017-08-08T16:43:00Z"/>
                <w:rFonts w:ascii="Calibri" w:hAnsi="Calibri" w:cs="Arial"/>
                <w:color w:val="0F0F0F"/>
                <w:sz w:val="22"/>
                <w:szCs w:val="24"/>
                <w:lang w:eastAsia="en-US"/>
              </w:rPr>
            </w:pPr>
            <w:ins w:id="299" w:author="Arjan Kloosterboer" w:date="2017-08-08T16:43:00Z">
              <w:r>
                <w:rPr>
                  <w:rFonts w:ascii="Calibri" w:hAnsi="Calibri" w:cs="Arial"/>
                  <w:color w:val="0F0F0F"/>
                  <w:sz w:val="22"/>
                  <w:szCs w:val="24"/>
                  <w:lang w:eastAsia="en-US"/>
                </w:rPr>
                <w:t>Betreft d</w:t>
              </w:r>
            </w:ins>
            <w:del w:id="300" w:author="Arjan Kloosterboer" w:date="2017-08-08T16:43:00Z">
              <w:r w:rsidR="00847C61" w:rsidRPr="00914503" w:rsidDel="00F970B9">
                <w:rPr>
                  <w:rFonts w:ascii="Calibri" w:hAnsi="Calibri" w:cs="Arial"/>
                  <w:color w:val="0F0F0F"/>
                  <w:sz w:val="22"/>
                  <w:szCs w:val="24"/>
                  <w:lang w:eastAsia="en-US"/>
                </w:rPr>
                <w:delText>D</w:delText>
              </w:r>
            </w:del>
            <w:r w:rsidR="00847C61" w:rsidRPr="00914503">
              <w:rPr>
                <w:rFonts w:ascii="Calibri" w:hAnsi="Calibri" w:cs="Arial"/>
                <w:color w:val="0F0F0F"/>
                <w:sz w:val="22"/>
                <w:szCs w:val="24"/>
                <w:lang w:eastAsia="en-US"/>
              </w:rPr>
              <w:t xml:space="preserve">e aan het RSGB ontleende gegevens van een NATUURLIJK PERSOON </w:t>
            </w:r>
            <w:ins w:id="301" w:author="Arjan Kloosterboer" w:date="2017-08-08T16:44:00Z">
              <w:r>
                <w:rPr>
                  <w:rFonts w:ascii="Calibri" w:hAnsi="Calibri" w:cs="Arial"/>
                  <w:color w:val="0F0F0F"/>
                  <w:sz w:val="22"/>
                  <w:szCs w:val="24"/>
                  <w:lang w:eastAsia="en-US"/>
                </w:rPr>
                <w:t xml:space="preserve">(en de specialisaties daarvan) </w:t>
              </w:r>
            </w:ins>
            <w:r w:rsidR="00847C61" w:rsidRPr="00914503">
              <w:rPr>
                <w:rFonts w:ascii="Calibri" w:hAnsi="Calibri" w:cs="Arial"/>
                <w:color w:val="0F0F0F"/>
                <w:sz w:val="22"/>
                <w:szCs w:val="24"/>
                <w:lang w:eastAsia="en-US"/>
              </w:rPr>
              <w:t>die in het RGBZ gebruikt worden. Zie voor de specificaties van deze gegevens het RSGB.</w:t>
            </w:r>
            <w:ins w:id="302" w:author="Arjan Kloosterboer" w:date="2017-08-08T16:43:00Z">
              <w:r>
                <w:t xml:space="preserve"> </w:t>
              </w:r>
            </w:ins>
          </w:p>
          <w:p w14:paraId="6197EBA5" w14:textId="77777777" w:rsidR="00F970B9" w:rsidRPr="00F970B9" w:rsidRDefault="00F970B9" w:rsidP="00F970B9">
            <w:pPr>
              <w:widowControl w:val="0"/>
              <w:autoSpaceDE w:val="0"/>
              <w:autoSpaceDN w:val="0"/>
              <w:adjustRightInd w:val="0"/>
              <w:spacing w:line="240" w:lineRule="auto"/>
              <w:ind w:left="720"/>
              <w:contextualSpacing w:val="0"/>
              <w:rPr>
                <w:ins w:id="303" w:author="Arjan Kloosterboer" w:date="2017-08-08T16:43:00Z"/>
                <w:rFonts w:ascii="Calibri" w:hAnsi="Calibri" w:cs="Arial"/>
                <w:color w:val="0F0F0F"/>
                <w:sz w:val="22"/>
                <w:szCs w:val="24"/>
                <w:lang w:eastAsia="en-US"/>
              </w:rPr>
            </w:pPr>
            <w:ins w:id="304" w:author="Arjan Kloosterboer" w:date="2017-08-08T16:43:00Z">
              <w:r w:rsidRPr="00F970B9">
                <w:rPr>
                  <w:rFonts w:ascii="Calibri" w:hAnsi="Calibri" w:cs="Arial"/>
                  <w:color w:val="0F0F0F"/>
                  <w:sz w:val="22"/>
                  <w:szCs w:val="24"/>
                  <w:lang w:eastAsia="en-US"/>
                </w:rPr>
                <w:t>De unieke aanduiding hangt af van het soort natuurlijk persoon:</w:t>
              </w:r>
            </w:ins>
          </w:p>
          <w:p w14:paraId="1C37FE52" w14:textId="77777777" w:rsidR="00F970B9" w:rsidRPr="00F970B9" w:rsidRDefault="00F970B9" w:rsidP="00F970B9">
            <w:pPr>
              <w:widowControl w:val="0"/>
              <w:autoSpaceDE w:val="0"/>
              <w:autoSpaceDN w:val="0"/>
              <w:adjustRightInd w:val="0"/>
              <w:spacing w:line="240" w:lineRule="auto"/>
              <w:ind w:left="720"/>
              <w:contextualSpacing w:val="0"/>
              <w:rPr>
                <w:ins w:id="305" w:author="Arjan Kloosterboer" w:date="2017-08-08T16:43:00Z"/>
                <w:rFonts w:ascii="Calibri" w:hAnsi="Calibri" w:cs="Arial"/>
                <w:color w:val="0F0F0F"/>
                <w:sz w:val="22"/>
                <w:szCs w:val="24"/>
                <w:lang w:eastAsia="en-US"/>
              </w:rPr>
            </w:pPr>
            <w:ins w:id="306" w:author="Arjan Kloosterboer" w:date="2017-08-08T16:43:00Z">
              <w:r w:rsidRPr="00F970B9">
                <w:rPr>
                  <w:rFonts w:ascii="Calibri" w:hAnsi="Calibri" w:cs="Arial"/>
                  <w:color w:val="0F0F0F"/>
                  <w:sz w:val="22"/>
                  <w:szCs w:val="24"/>
                  <w:lang w:eastAsia="en-US"/>
                </w:rPr>
                <w:t>- indien het een ingeschreven natuurlijk persoon betreft dan is dat het Burgerservicenummer;</w:t>
              </w:r>
            </w:ins>
          </w:p>
          <w:p w14:paraId="7A01A2A6" w14:textId="2B24606A" w:rsidR="00847C61" w:rsidRPr="00914503" w:rsidRDefault="00F970B9" w:rsidP="00F970B9">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307" w:author="Arjan Kloosterboer" w:date="2017-08-08T16:43:00Z">
              <w:r w:rsidRPr="00F970B9">
                <w:rPr>
                  <w:rFonts w:ascii="Calibri" w:hAnsi="Calibri" w:cs="Arial"/>
                  <w:color w:val="0F0F0F"/>
                  <w:sz w:val="22"/>
                  <w:szCs w:val="24"/>
                  <w:lang w:eastAsia="en-US"/>
                </w:rPr>
                <w:t>- indien het een niet-ingeschreven natuurlijk persoon betreft, dan is dat het Nummer ander natuurlijk persoon.</w:t>
              </w:r>
            </w:ins>
          </w:p>
        </w:tc>
      </w:tr>
    </w:tbl>
    <w:bookmarkStart w:id="308" w:name="BKM_2EEA298F_09E5_46ac_A2E0_9CF44D729D29"/>
    <w:bookmarkEnd w:id="308"/>
    <w:p w14:paraId="75A2F7EF" w14:textId="77777777" w:rsidR="00847C61" w:rsidRPr="00914503" w:rsidRDefault="00DE73DB" w:rsidP="00847C61">
      <w:pPr>
        <w:pStyle w:val="Kop3"/>
        <w:rPr>
          <w:rFonts w:ascii="Arial" w:hAnsi="Arial"/>
          <w:sz w:val="30"/>
        </w:rPr>
      </w:pPr>
      <w:r w:rsidRPr="00914503">
        <w:rPr>
          <w:rFonts w:ascii="Arial" w:hAnsi="Arial"/>
          <w:lang w:val="en-AU"/>
        </w:rPr>
        <w:fldChar w:fldCharType="begin" w:fldLock="1"/>
      </w:r>
      <w:r w:rsidR="00847C61" w:rsidRPr="00914503">
        <w:rPr>
          <w:rFonts w:ascii="Arial" w:hAnsi="Arial"/>
          <w:lang w:val="en-AU"/>
        </w:rPr>
        <w:instrText xml:space="preserve">MERGEFIELD </w:instrText>
      </w:r>
      <w:r w:rsidR="00847C61" w:rsidRPr="00914503">
        <w:instrText>Element.Stereotype</w:instrText>
      </w:r>
      <w:r w:rsidRPr="00914503">
        <w:rPr>
          <w:rFonts w:ascii="Arial" w:hAnsi="Arial"/>
          <w:lang w:val="en-AU"/>
        </w:rPr>
        <w:fldChar w:fldCharType="separate"/>
      </w:r>
      <w:r w:rsidR="00847C61" w:rsidRPr="00914503">
        <w:t>Objecttype</w:t>
      </w:r>
      <w:r w:rsidRPr="00914503">
        <w:rPr>
          <w:rFonts w:ascii="Arial" w:hAnsi="Arial"/>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NIET-NATUURLIJK PERSOON</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3E7C8646" w14:textId="77777777" w:rsidTr="00282DEF">
        <w:trPr>
          <w:trHeight w:val="271"/>
        </w:trPr>
        <w:tc>
          <w:tcPr>
            <w:tcW w:w="2340" w:type="dxa"/>
            <w:gridSpan w:val="2"/>
            <w:tcBorders>
              <w:top w:val="nil"/>
              <w:left w:val="nil"/>
              <w:bottom w:val="nil"/>
              <w:right w:val="nil"/>
            </w:tcBorders>
          </w:tcPr>
          <w:p w14:paraId="080E76A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DEB7F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NIET-NATUURLIJK PERSOON</w:t>
            </w:r>
            <w:r w:rsidRPr="00914503">
              <w:rPr>
                <w:rFonts w:ascii="Arial" w:hAnsi="Arial" w:cs="Arial"/>
                <w:szCs w:val="24"/>
                <w:lang w:val="en-AU" w:eastAsia="en-US"/>
              </w:rPr>
              <w:fldChar w:fldCharType="end"/>
            </w:r>
          </w:p>
        </w:tc>
      </w:tr>
      <w:tr w:rsidR="00847C61" w:rsidRPr="00914503" w14:paraId="68D3EDE3" w14:textId="77777777" w:rsidTr="00282DEF">
        <w:trPr>
          <w:trHeight w:hRule="exact" w:val="128"/>
        </w:trPr>
        <w:tc>
          <w:tcPr>
            <w:tcW w:w="2340" w:type="dxa"/>
            <w:gridSpan w:val="2"/>
            <w:tcBorders>
              <w:top w:val="nil"/>
              <w:left w:val="nil"/>
              <w:bottom w:val="nil"/>
              <w:right w:val="nil"/>
            </w:tcBorders>
          </w:tcPr>
          <w:p w14:paraId="4A37F9B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0744DA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4379424B" w14:textId="77777777" w:rsidTr="00282DEF">
        <w:trPr>
          <w:trHeight w:val="151"/>
        </w:trPr>
        <w:tc>
          <w:tcPr>
            <w:tcW w:w="2340" w:type="dxa"/>
            <w:gridSpan w:val="2"/>
            <w:tcBorders>
              <w:top w:val="nil"/>
              <w:left w:val="nil"/>
              <w:bottom w:val="nil"/>
              <w:right w:val="nil"/>
            </w:tcBorders>
          </w:tcPr>
          <w:p w14:paraId="2559FEB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88DD03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RSGB</w:t>
            </w:r>
          </w:p>
        </w:tc>
      </w:tr>
      <w:tr w:rsidR="00847C61" w:rsidRPr="00914503" w14:paraId="67D30FF3" w14:textId="77777777" w:rsidTr="00282DEF">
        <w:trPr>
          <w:trHeight w:hRule="exact" w:val="128"/>
        </w:trPr>
        <w:tc>
          <w:tcPr>
            <w:tcW w:w="2340" w:type="dxa"/>
            <w:gridSpan w:val="2"/>
            <w:tcBorders>
              <w:top w:val="nil"/>
              <w:left w:val="nil"/>
              <w:bottom w:val="nil"/>
              <w:right w:val="nil"/>
            </w:tcBorders>
          </w:tcPr>
          <w:p w14:paraId="1DF1043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23AE0E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C53FA77" w14:textId="77777777" w:rsidTr="00282DEF">
        <w:tc>
          <w:tcPr>
            <w:tcW w:w="2340" w:type="dxa"/>
            <w:gridSpan w:val="2"/>
            <w:tcBorders>
              <w:top w:val="nil"/>
              <w:left w:val="nil"/>
              <w:bottom w:val="nil"/>
              <w:right w:val="nil"/>
            </w:tcBorders>
          </w:tcPr>
          <w:p w14:paraId="2717DE2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9B2683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september 2010</w:t>
            </w:r>
          </w:p>
        </w:tc>
      </w:tr>
      <w:tr w:rsidR="00847C61" w:rsidRPr="00914503" w14:paraId="654CAE08" w14:textId="77777777" w:rsidTr="00282DEF">
        <w:trPr>
          <w:trHeight w:hRule="exact" w:val="241"/>
        </w:trPr>
        <w:tc>
          <w:tcPr>
            <w:tcW w:w="2340" w:type="dxa"/>
            <w:gridSpan w:val="2"/>
            <w:tcBorders>
              <w:top w:val="nil"/>
              <w:left w:val="nil"/>
              <w:bottom w:val="nil"/>
              <w:right w:val="nil"/>
            </w:tcBorders>
          </w:tcPr>
          <w:p w14:paraId="2CBC78D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742F7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6F3EAF5" w14:textId="77777777" w:rsidTr="00282DEF">
        <w:tc>
          <w:tcPr>
            <w:tcW w:w="2340" w:type="dxa"/>
            <w:gridSpan w:val="2"/>
            <w:tcBorders>
              <w:top w:val="nil"/>
              <w:left w:val="nil"/>
              <w:bottom w:val="nil"/>
              <w:right w:val="nil"/>
            </w:tcBorders>
          </w:tcPr>
          <w:p w14:paraId="49BD5AA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04B61C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1A6F992E" w14:textId="77777777" w:rsidTr="00282DEF">
        <w:tc>
          <w:tcPr>
            <w:tcW w:w="450" w:type="dxa"/>
            <w:tcBorders>
              <w:top w:val="nil"/>
              <w:left w:val="nil"/>
              <w:bottom w:val="nil"/>
              <w:right w:val="nil"/>
            </w:tcBorders>
          </w:tcPr>
          <w:p w14:paraId="3689B2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09" w:name="BKM_CC5A4329_9B0C_4ec9_9E39_4D857900377B"/>
          </w:p>
        </w:tc>
        <w:tc>
          <w:tcPr>
            <w:tcW w:w="2790" w:type="dxa"/>
            <w:gridSpan w:val="2"/>
            <w:tcBorders>
              <w:top w:val="nil"/>
              <w:left w:val="nil"/>
              <w:bottom w:val="nil"/>
              <w:right w:val="nil"/>
            </w:tcBorders>
          </w:tcPr>
          <w:p w14:paraId="5B7F12B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Attribuutnaam</w:t>
            </w:r>
          </w:p>
        </w:tc>
        <w:tc>
          <w:tcPr>
            <w:tcW w:w="6120" w:type="dxa"/>
            <w:tcBorders>
              <w:top w:val="nil"/>
              <w:left w:val="nil"/>
              <w:bottom w:val="nil"/>
              <w:right w:val="nil"/>
            </w:tcBorders>
          </w:tcPr>
          <w:p w14:paraId="34FE4A2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00000"/>
                <w:sz w:val="22"/>
                <w:szCs w:val="24"/>
                <w:lang w:eastAsia="en-US"/>
              </w:rPr>
              <w:t>Herkomst</w:t>
            </w:r>
          </w:p>
        </w:tc>
      </w:tr>
      <w:tr w:rsidR="00847C61" w:rsidRPr="00914503" w14:paraId="1492FECB" w14:textId="588666A3" w:rsidTr="00282DEF">
        <w:tc>
          <w:tcPr>
            <w:tcW w:w="450" w:type="dxa"/>
            <w:tcBorders>
              <w:top w:val="nil"/>
              <w:left w:val="nil"/>
              <w:bottom w:val="nil"/>
              <w:right w:val="nil"/>
            </w:tcBorders>
          </w:tcPr>
          <w:p w14:paraId="4654397A" w14:textId="51054FB2"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2DC6E7" w14:textId="532535C5"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2"/>
                <w:lang w:eastAsia="en-US"/>
              </w:rPr>
            </w:pPr>
            <w:r w:rsidRPr="00914503">
              <w:rPr>
                <w:rFonts w:ascii="Calibri" w:hAnsi="Calibri" w:cs="Arial"/>
                <w:sz w:val="22"/>
                <w:szCs w:val="22"/>
                <w:lang w:val="en-AU" w:eastAsia="en-US"/>
              </w:rPr>
              <w:t>RSIN</w:t>
            </w:r>
          </w:p>
        </w:tc>
        <w:tc>
          <w:tcPr>
            <w:tcW w:w="6120" w:type="dxa"/>
            <w:tcBorders>
              <w:top w:val="nil"/>
              <w:left w:val="nil"/>
              <w:bottom w:val="nil"/>
              <w:right w:val="nil"/>
            </w:tcBorders>
          </w:tcPr>
          <w:p w14:paraId="7F344DA0" w14:textId="0260D98B"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.(Objecttype)INGESCHREVEN NIET-NATUURLIJK PERSOON.(Attribuutsoort)</w:t>
            </w:r>
            <w:r w:rsidRPr="00914503">
              <w:rPr>
                <w:rFonts w:ascii="Calibri" w:hAnsi="Calibri" w:cs="Arial"/>
                <w:color w:val="000000"/>
                <w:sz w:val="22"/>
                <w:szCs w:val="24"/>
                <w:lang w:eastAsia="en-US"/>
              </w:rPr>
              <w:t>N</w:t>
            </w:r>
            <w:r>
              <w:rPr>
                <w:rFonts w:ascii="Calibri" w:hAnsi="Calibri" w:cs="Arial"/>
                <w:color w:val="000000"/>
                <w:sz w:val="22"/>
                <w:szCs w:val="24"/>
                <w:lang w:eastAsia="en-US"/>
              </w:rPr>
              <w:t>NP-id</w:t>
            </w:r>
            <w:r w:rsidRPr="00914503">
              <w:rPr>
                <w:rFonts w:ascii="Calibri" w:hAnsi="Calibri" w:cs="Arial"/>
                <w:color w:val="000000"/>
                <w:sz w:val="22"/>
                <w:szCs w:val="24"/>
                <w:lang w:eastAsia="en-US"/>
              </w:rPr>
              <w:t xml:space="preserv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09"/>
      </w:tr>
      <w:tr w:rsidR="00847C61" w:rsidRPr="00914503" w14:paraId="76D479BB" w14:textId="2B527AA4" w:rsidTr="00282DEF">
        <w:tc>
          <w:tcPr>
            <w:tcW w:w="450" w:type="dxa"/>
            <w:tcBorders>
              <w:top w:val="nil"/>
              <w:left w:val="nil"/>
              <w:bottom w:val="nil"/>
              <w:right w:val="nil"/>
            </w:tcBorders>
          </w:tcPr>
          <w:p w14:paraId="66457B66" w14:textId="371C5D73"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0" w:name="BKM_EB4233A5_F2E2_4526_8DA4_D77A1470287B"/>
          </w:p>
        </w:tc>
        <w:tc>
          <w:tcPr>
            <w:tcW w:w="2790" w:type="dxa"/>
            <w:gridSpan w:val="2"/>
            <w:tcBorders>
              <w:top w:val="nil"/>
              <w:left w:val="nil"/>
              <w:bottom w:val="nil"/>
              <w:right w:val="nil"/>
            </w:tcBorders>
          </w:tcPr>
          <w:p w14:paraId="129BE71A" w14:textId="39F7995B"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Nummer ander </w:t>
            </w:r>
            <w:del w:id="311" w:author="Arjan Kloosterboer" w:date="2017-03-06T15:54:00Z">
              <w:r w:rsidR="00847C61" w:rsidRPr="00914503" w:rsidDel="00003F3B">
                <w:rPr>
                  <w:rFonts w:ascii="Calibri" w:hAnsi="Calibri" w:cs="Arial"/>
                  <w:color w:val="0F0F0F"/>
                  <w:sz w:val="22"/>
                  <w:szCs w:val="24"/>
                  <w:lang w:eastAsia="en-US"/>
                </w:rPr>
                <w:delText xml:space="preserve">buitenlands </w:delText>
              </w:r>
            </w:del>
            <w:r w:rsidR="00847C61" w:rsidRPr="00914503">
              <w:rPr>
                <w:rFonts w:ascii="Calibri" w:hAnsi="Calibri" w:cs="Arial"/>
                <w:color w:val="0F0F0F"/>
                <w:sz w:val="22"/>
                <w:szCs w:val="24"/>
                <w:lang w:eastAsia="en-US"/>
              </w:rPr>
              <w:t>niet-natuurlijk persoon</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1FD8B45" w14:textId="2F8D5664"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 xml:space="preserve">ANDER </w:t>
            </w:r>
            <w:del w:id="312" w:author="Arjan Kloosterboer" w:date="2017-08-08T15:43:00Z">
              <w:r w:rsidRPr="00914503" w:rsidDel="00F3235F">
                <w:rPr>
                  <w:rFonts w:ascii="Calibri" w:hAnsi="Calibri" w:cs="Arial"/>
                  <w:color w:val="000000"/>
                  <w:sz w:val="22"/>
                  <w:szCs w:val="24"/>
                  <w:lang w:eastAsia="en-US"/>
                </w:rPr>
                <w:delText xml:space="preserve">BUITENLANDS </w:delText>
              </w:r>
            </w:del>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Nummer ander </w:t>
            </w:r>
            <w:del w:id="313" w:author="Arjan Kloosterboer" w:date="2017-08-08T15:43:00Z">
              <w:r w:rsidRPr="00914503" w:rsidDel="00F3235F">
                <w:rPr>
                  <w:rFonts w:ascii="Calibri" w:hAnsi="Calibri" w:cs="Arial"/>
                  <w:color w:val="000000"/>
                  <w:sz w:val="22"/>
                  <w:szCs w:val="24"/>
                  <w:lang w:eastAsia="en-US"/>
                </w:rPr>
                <w:delText xml:space="preserve">buitenlands </w:delText>
              </w:r>
            </w:del>
            <w:r w:rsidRPr="00914503">
              <w:rPr>
                <w:rFonts w:ascii="Calibri" w:hAnsi="Calibri" w:cs="Arial"/>
                <w:color w:val="000000"/>
                <w:sz w:val="22"/>
                <w:szCs w:val="24"/>
                <w:lang w:eastAsia="en-US"/>
              </w:rPr>
              <w:t xml:space="preserve">niet-natuurlijk persoon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10"/>
      </w:tr>
      <w:tr w:rsidR="00847C61" w:rsidRPr="00914503" w14:paraId="6DEEFFC0" w14:textId="77777777" w:rsidTr="00282DEF">
        <w:tc>
          <w:tcPr>
            <w:tcW w:w="450" w:type="dxa"/>
            <w:tcBorders>
              <w:top w:val="nil"/>
              <w:left w:val="nil"/>
              <w:bottom w:val="nil"/>
              <w:right w:val="nil"/>
            </w:tcBorders>
          </w:tcPr>
          <w:p w14:paraId="504EE6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4" w:name="BKM_9D575A87_0539_4ebc_A3A8_9E7046F172E2"/>
          </w:p>
        </w:tc>
        <w:tc>
          <w:tcPr>
            <w:tcW w:w="2790" w:type="dxa"/>
            <w:gridSpan w:val="2"/>
            <w:tcBorders>
              <w:top w:val="nil"/>
              <w:left w:val="nil"/>
              <w:bottom w:val="nil"/>
              <w:right w:val="nil"/>
            </w:tcBorders>
          </w:tcPr>
          <w:p w14:paraId="7DEBFA15"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(Statutaire) Naam</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0E5E0D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(Statutaire) Naam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14"/>
      </w:tr>
      <w:tr w:rsidR="00847C61" w:rsidRPr="00914503" w14:paraId="05F368B4" w14:textId="77777777" w:rsidTr="00282DEF">
        <w:tc>
          <w:tcPr>
            <w:tcW w:w="450" w:type="dxa"/>
            <w:tcBorders>
              <w:top w:val="nil"/>
              <w:left w:val="nil"/>
              <w:bottom w:val="nil"/>
              <w:right w:val="nil"/>
            </w:tcBorders>
          </w:tcPr>
          <w:p w14:paraId="04D667A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 w:name="BKM_C4BFFBEF_482A_4b38_BCEC_66698F7BE983"/>
          </w:p>
        </w:tc>
        <w:tc>
          <w:tcPr>
            <w:tcW w:w="2790" w:type="dxa"/>
            <w:gridSpan w:val="2"/>
            <w:tcBorders>
              <w:top w:val="nil"/>
              <w:left w:val="nil"/>
              <w:bottom w:val="nil"/>
              <w:right w:val="nil"/>
            </w:tcBorders>
          </w:tcPr>
          <w:p w14:paraId="30544CAA"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aanvang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D0DD00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aanvang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15"/>
      </w:tr>
      <w:tr w:rsidR="00847C61" w:rsidRPr="00914503" w14:paraId="72091A09" w14:textId="77777777" w:rsidTr="00282DEF">
        <w:tc>
          <w:tcPr>
            <w:tcW w:w="450" w:type="dxa"/>
            <w:tcBorders>
              <w:top w:val="nil"/>
              <w:left w:val="nil"/>
              <w:bottom w:val="nil"/>
              <w:right w:val="nil"/>
            </w:tcBorders>
          </w:tcPr>
          <w:p w14:paraId="66047D0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 w:name="BKM_708FAD2C_2E39_469f_97E5_2743FAF6586D"/>
          </w:p>
        </w:tc>
        <w:tc>
          <w:tcPr>
            <w:tcW w:w="2790" w:type="dxa"/>
            <w:gridSpan w:val="2"/>
            <w:tcBorders>
              <w:top w:val="nil"/>
              <w:left w:val="nil"/>
              <w:bottom w:val="nil"/>
              <w:right w:val="nil"/>
            </w:tcBorders>
          </w:tcPr>
          <w:p w14:paraId="553D8C39"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beëindiging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35394B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beeindiging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16"/>
      </w:tr>
      <w:tr w:rsidR="00050796" w:rsidRPr="00914503" w14:paraId="0AA48455" w14:textId="77777777" w:rsidTr="00282DEF">
        <w:tc>
          <w:tcPr>
            <w:tcW w:w="450" w:type="dxa"/>
            <w:tcBorders>
              <w:top w:val="nil"/>
              <w:left w:val="nil"/>
              <w:bottom w:val="nil"/>
              <w:right w:val="nil"/>
            </w:tcBorders>
          </w:tcPr>
          <w:p w14:paraId="4B5B4BD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79F9E9" w14:textId="4DF35CBD"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ins w:id="317" w:author="Arjan Kloosterboer" w:date="2017-03-06T16:23:00Z">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Pr>
                  <w:rFonts w:ascii="Calibri" w:hAnsi="Calibri" w:cs="Arial"/>
                  <w:color w:val="0F0F0F"/>
                  <w:sz w:val="22"/>
                  <w:szCs w:val="24"/>
                  <w:lang w:eastAsia="en-US"/>
                </w:rPr>
                <w:t>Verkorte n</w:t>
              </w:r>
              <w:r w:rsidRPr="00914503">
                <w:rPr>
                  <w:rFonts w:ascii="Calibri" w:hAnsi="Calibri" w:cs="Arial"/>
                  <w:color w:val="0F0F0F"/>
                  <w:sz w:val="22"/>
                  <w:szCs w:val="24"/>
                  <w:lang w:eastAsia="en-US"/>
                </w:rPr>
                <w:t>aam</w:t>
              </w:r>
              <w:r w:rsidRPr="00914503">
                <w:rPr>
                  <w:rFonts w:ascii="Arial" w:hAnsi="Arial" w:cs="Arial"/>
                  <w:szCs w:val="24"/>
                  <w:lang w:val="en-AU" w:eastAsia="en-US"/>
                </w:rPr>
                <w:fldChar w:fldCharType="end"/>
              </w:r>
            </w:ins>
          </w:p>
        </w:tc>
        <w:tc>
          <w:tcPr>
            <w:tcW w:w="6120" w:type="dxa"/>
            <w:tcBorders>
              <w:top w:val="nil"/>
              <w:left w:val="nil"/>
              <w:bottom w:val="nil"/>
              <w:right w:val="nil"/>
            </w:tcBorders>
          </w:tcPr>
          <w:p w14:paraId="4A7521F5" w14:textId="58AE374F"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ins w:id="318" w:author="Arjan Kloosterboer" w:date="2017-03-06T16:23: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ins>
            <w:ins w:id="319" w:author="Arjan Kloosterboer" w:date="2017-03-06T16:24:00Z">
              <w:r>
                <w:rPr>
                  <w:rFonts w:ascii="Calibri" w:hAnsi="Calibri" w:cs="Arial"/>
                  <w:color w:val="000000"/>
                  <w:sz w:val="22"/>
                  <w:szCs w:val="24"/>
                  <w:lang w:eastAsia="en-US"/>
                </w:rPr>
                <w:t>Verkorte</w:t>
              </w:r>
            </w:ins>
            <w:ins w:id="320" w:author="Arjan Kloosterboer" w:date="2017-03-06T16:23:00Z">
              <w:r w:rsidRPr="00914503">
                <w:rPr>
                  <w:rFonts w:ascii="Calibri" w:hAnsi="Calibri" w:cs="Arial"/>
                  <w:color w:val="000000"/>
                  <w:sz w:val="22"/>
                  <w:szCs w:val="24"/>
                  <w:lang w:eastAsia="en-US"/>
                </w:rPr>
                <w:t xml:space="preserve"> Naam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ins>
          </w:p>
        </w:tc>
      </w:tr>
      <w:tr w:rsidR="00050796" w:rsidRPr="00914503" w14:paraId="297C761B" w14:textId="77777777" w:rsidTr="00282DEF">
        <w:tc>
          <w:tcPr>
            <w:tcW w:w="450" w:type="dxa"/>
            <w:tcBorders>
              <w:top w:val="nil"/>
              <w:left w:val="nil"/>
              <w:bottom w:val="nil"/>
              <w:right w:val="nil"/>
            </w:tcBorders>
          </w:tcPr>
          <w:p w14:paraId="1B8B285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964188" w14:textId="555992A1"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del w:id="321" w:author="Arjan Kloosterboer" w:date="2017-08-08T15:46:00Z">
              <w:r w:rsidRPr="00914503" w:rsidDel="00F3235F">
                <w:rPr>
                  <w:rFonts w:ascii="Calibri" w:hAnsi="Calibri" w:cs="Arial"/>
                  <w:color w:val="0F0F0F"/>
                  <w:sz w:val="22"/>
                  <w:szCs w:val="24"/>
                  <w:lang w:eastAsia="en-US"/>
                </w:rPr>
                <w:delText>Verblijf</w:delText>
              </w:r>
            </w:del>
            <w:ins w:id="322" w:author="Arjan Kloosterboer" w:date="2017-08-08T15:46:00Z">
              <w:r w:rsidR="00F3235F">
                <w:rPr>
                  <w:rFonts w:ascii="Calibri" w:hAnsi="Calibri" w:cs="Arial"/>
                  <w:color w:val="0F0F0F"/>
                  <w:sz w:val="22"/>
                  <w:szCs w:val="24"/>
                  <w:lang w:eastAsia="en-US"/>
                </w:rPr>
                <w:t>/Bezoek</w:t>
              </w:r>
            </w:ins>
            <w:r w:rsidRPr="00914503">
              <w:rPr>
                <w:rFonts w:ascii="Calibri" w:hAnsi="Calibri" w:cs="Arial"/>
                <w:color w:val="0F0F0F"/>
                <w:sz w:val="22"/>
                <w:szCs w:val="24"/>
                <w:lang w:eastAsia="en-US"/>
              </w:rPr>
              <w: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535CC849" w14:textId="689744E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del w:id="323" w:author="Arjan Kloosterboer" w:date="2017-08-08T15:48:00Z">
              <w:r w:rsidRPr="00914503" w:rsidDel="000A7534">
                <w:rPr>
                  <w:rFonts w:ascii="Calibri" w:hAnsi="Calibri" w:cs="Arial"/>
                  <w:color w:val="000000"/>
                  <w:sz w:val="22"/>
                  <w:szCs w:val="24"/>
                  <w:lang w:eastAsia="en-US"/>
                </w:rPr>
                <w:delText xml:space="preserve">Verblijfadres </w:delText>
              </w:r>
            </w:del>
            <w:ins w:id="324" w:author="Arjan Kloosterboer" w:date="2017-08-08T15:48:00Z">
              <w:r w:rsidR="000A7534">
                <w:rPr>
                  <w:rFonts w:ascii="Calibri" w:hAnsi="Calibri" w:cs="Arial"/>
                  <w:color w:val="000000"/>
                  <w:sz w:val="22"/>
                  <w:szCs w:val="24"/>
                  <w:lang w:eastAsia="en-US"/>
                </w:rPr>
                <w:t xml:space="preserve">Afgeleid van de relatie in het RSGB: </w:t>
              </w:r>
            </w:ins>
            <w:r>
              <w:rPr>
                <w:rFonts w:ascii="Calibri" w:hAnsi="Calibri" w:cs="Arial"/>
                <w:color w:val="000000"/>
                <w:sz w:val="22"/>
                <w:szCs w:val="24"/>
                <w:lang w:eastAsia="en-US"/>
              </w:rPr>
              <w:t>NIET-</w:t>
            </w:r>
            <w:r w:rsidRPr="00914503">
              <w:rPr>
                <w:rFonts w:ascii="Calibri" w:hAnsi="Calibri" w:cs="Arial"/>
                <w:color w:val="000000"/>
                <w:sz w:val="22"/>
                <w:szCs w:val="24"/>
                <w:lang w:eastAsia="en-US"/>
              </w:rPr>
              <w:t>NATUURLIJK PERSOON</w:t>
            </w:r>
            <w:ins w:id="325" w:author="Arjan Kloosterboer" w:date="2017-08-08T15:49:00Z">
              <w:r w:rsidR="000A7534">
                <w:rPr>
                  <w:rFonts w:ascii="Calibri" w:hAnsi="Calibri" w:cs="Arial"/>
                  <w:color w:val="000000"/>
                  <w:sz w:val="22"/>
                  <w:szCs w:val="24"/>
                  <w:lang w:eastAsia="en-US"/>
                </w:rPr>
                <w:t xml:space="preserve"> heeft als bezoekadres </w:t>
              </w:r>
              <w:r w:rsidR="000A7534" w:rsidRPr="00914503">
                <w:rPr>
                  <w:rFonts w:ascii="Calibri" w:hAnsi="Calibri" w:cs="Arial"/>
                  <w:color w:val="000000"/>
                  <w:sz w:val="22"/>
                  <w:szCs w:val="24"/>
                  <w:lang w:eastAsia="en-US"/>
                </w:rPr>
                <w:t>ADRESSEERBAAR OBJECT AANDUIDING</w:t>
              </w:r>
            </w:ins>
          </w:p>
        </w:tc>
      </w:tr>
      <w:tr w:rsidR="00050796" w:rsidRPr="00914503" w14:paraId="06D63EB6" w14:textId="77777777" w:rsidTr="00282DEF">
        <w:tc>
          <w:tcPr>
            <w:tcW w:w="450" w:type="dxa"/>
            <w:tcBorders>
              <w:top w:val="nil"/>
              <w:left w:val="nil"/>
              <w:bottom w:val="nil"/>
              <w:right w:val="nil"/>
            </w:tcBorders>
          </w:tcPr>
          <w:p w14:paraId="5AEB164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C2B2B5" w14:textId="23E97A94"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534E8878" w14:textId="4F105063"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050796" w:rsidRPr="00914503" w14:paraId="1AB621DE" w14:textId="77777777" w:rsidTr="00282DEF">
        <w:tc>
          <w:tcPr>
            <w:tcW w:w="450" w:type="dxa"/>
            <w:tcBorders>
              <w:top w:val="nil"/>
              <w:left w:val="nil"/>
              <w:bottom w:val="nil"/>
              <w:right w:val="nil"/>
            </w:tcBorders>
          </w:tcPr>
          <w:p w14:paraId="52D0D28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292184" w14:textId="3FE8D0E3"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4F79FB1" w14:textId="61A27605"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050796" w:rsidRPr="00914503" w14:paraId="2B344A61" w14:textId="77777777" w:rsidTr="00282DEF">
        <w:tc>
          <w:tcPr>
            <w:tcW w:w="450" w:type="dxa"/>
            <w:tcBorders>
              <w:top w:val="nil"/>
              <w:left w:val="nil"/>
              <w:bottom w:val="nil"/>
              <w:right w:val="nil"/>
            </w:tcBorders>
          </w:tcPr>
          <w:p w14:paraId="3EAE7C4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6E31A05" w14:textId="30968AB0"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16A0451" w14:textId="1A5358DB"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050796" w:rsidRPr="00914503" w14:paraId="4FA53605" w14:textId="77777777" w:rsidTr="00282DEF">
        <w:tc>
          <w:tcPr>
            <w:tcW w:w="450" w:type="dxa"/>
            <w:tcBorders>
              <w:top w:val="nil"/>
              <w:left w:val="nil"/>
              <w:bottom w:val="nil"/>
              <w:right w:val="nil"/>
            </w:tcBorders>
          </w:tcPr>
          <w:p w14:paraId="5DD0E5AD"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208040D" w14:textId="0A849803"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78903744" w14:textId="1BC86563"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050796" w:rsidRPr="00914503" w14:paraId="697010EC" w14:textId="77777777" w:rsidTr="00282DEF">
        <w:tc>
          <w:tcPr>
            <w:tcW w:w="450" w:type="dxa"/>
            <w:tcBorders>
              <w:top w:val="nil"/>
              <w:left w:val="nil"/>
              <w:bottom w:val="nil"/>
              <w:right w:val="nil"/>
            </w:tcBorders>
          </w:tcPr>
          <w:p w14:paraId="050D9407"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4F4860A" w14:textId="71E64694"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63C721FF" w14:textId="2A2E7DC6"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 xml:space="preserve">GEMEENTELIJKE OPENBARE </w:t>
            </w:r>
            <w:r w:rsidRPr="00914503">
              <w:rPr>
                <w:rFonts w:ascii="Calibri" w:hAnsi="Calibri" w:cs="Arial"/>
                <w:color w:val="000000"/>
                <w:sz w:val="22"/>
                <w:szCs w:val="24"/>
                <w:lang w:eastAsia="en-US"/>
              </w:rPr>
              <w:lastRenderedPageBreak/>
              <w:t>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050796" w:rsidRPr="00914503" w14:paraId="43B9EE4B" w14:textId="77777777" w:rsidTr="00282DEF">
        <w:tc>
          <w:tcPr>
            <w:tcW w:w="450" w:type="dxa"/>
            <w:tcBorders>
              <w:top w:val="nil"/>
              <w:left w:val="nil"/>
              <w:bottom w:val="nil"/>
              <w:right w:val="nil"/>
            </w:tcBorders>
          </w:tcPr>
          <w:p w14:paraId="33CB3DA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09A9A2" w14:textId="549BDEE2"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8BD5D87" w14:textId="7AC268A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050796" w:rsidRPr="00914503" w14:paraId="5774EDBC" w14:textId="77777777" w:rsidTr="00282DEF">
        <w:tc>
          <w:tcPr>
            <w:tcW w:w="450" w:type="dxa"/>
            <w:tcBorders>
              <w:top w:val="nil"/>
              <w:left w:val="nil"/>
              <w:bottom w:val="nil"/>
              <w:right w:val="nil"/>
            </w:tcBorders>
          </w:tcPr>
          <w:p w14:paraId="3899AE6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AC50DC4" w14:textId="0F35C5BB" w:rsidR="00050796" w:rsidRPr="00914503" w:rsidRDefault="00050796" w:rsidP="00050796">
            <w:pPr>
              <w:widowControl w:val="0"/>
              <w:autoSpaceDE w:val="0"/>
              <w:autoSpaceDN w:val="0"/>
              <w:adjustRightInd w:val="0"/>
              <w:spacing w:line="240" w:lineRule="auto"/>
              <w:contextualSpacing w:val="0"/>
              <w:rPr>
                <w:rFonts w:ascii="Arial" w:hAnsi="Arial" w:cs="Arial"/>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4AE22AB" w14:textId="1CEF628A"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2EBBBE87" w14:textId="77777777" w:rsidTr="00282DEF">
        <w:tc>
          <w:tcPr>
            <w:tcW w:w="450" w:type="dxa"/>
            <w:tcBorders>
              <w:top w:val="nil"/>
              <w:left w:val="nil"/>
              <w:bottom w:val="nil"/>
              <w:right w:val="nil"/>
            </w:tcBorders>
          </w:tcPr>
          <w:p w14:paraId="6C36432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BBD88E" w14:textId="2902C4BA"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Locatie beschrijving </w:t>
            </w:r>
          </w:p>
        </w:tc>
        <w:tc>
          <w:tcPr>
            <w:tcW w:w="6120" w:type="dxa"/>
            <w:tcBorders>
              <w:top w:val="nil"/>
              <w:left w:val="nil"/>
              <w:bottom w:val="nil"/>
              <w:right w:val="nil"/>
            </w:tcBorders>
          </w:tcPr>
          <w:p w14:paraId="596FBD3D" w14:textId="62D86DB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 xml:space="preserve">Verblijfadres INGESCHREVEN </w:t>
            </w:r>
            <w:r>
              <w:rPr>
                <w:rFonts w:ascii="Calibri" w:hAnsi="Calibri" w:cs="Arial"/>
                <w:color w:val="000000"/>
                <w:sz w:val="22"/>
                <w:szCs w:val="24"/>
                <w:lang w:eastAsia="en-US"/>
              </w:rPr>
              <w:t xml:space="preserve">NIET-NATUURLIJK </w:t>
            </w:r>
            <w:r w:rsidRPr="00914503">
              <w:rPr>
                <w:rFonts w:ascii="Calibri" w:hAnsi="Calibri" w:cs="Arial"/>
                <w:color w:val="000000"/>
                <w:sz w:val="22"/>
                <w:szCs w:val="24"/>
                <w:lang w:eastAsia="en-US"/>
              </w:rPr>
              <w:t>PERSOON</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Locatie beschrijving  </w:t>
            </w:r>
          </w:p>
        </w:tc>
      </w:tr>
      <w:tr w:rsidR="00050796" w:rsidRPr="00914503" w14:paraId="0B0AE63D" w14:textId="77777777" w:rsidTr="00282DEF">
        <w:tc>
          <w:tcPr>
            <w:tcW w:w="450" w:type="dxa"/>
            <w:tcBorders>
              <w:top w:val="nil"/>
              <w:left w:val="nil"/>
              <w:bottom w:val="nil"/>
              <w:right w:val="nil"/>
            </w:tcBorders>
          </w:tcPr>
          <w:p w14:paraId="6238BD2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26" w:name="BKM_D8476380_0728_4417_BC90_1A4CE1D707BF"/>
          </w:p>
        </w:tc>
        <w:tc>
          <w:tcPr>
            <w:tcW w:w="2790" w:type="dxa"/>
            <w:gridSpan w:val="2"/>
            <w:tcBorders>
              <w:top w:val="nil"/>
              <w:left w:val="nil"/>
              <w:bottom w:val="nil"/>
              <w:right w:val="nil"/>
            </w:tcBorders>
          </w:tcPr>
          <w:p w14:paraId="35BDAB55" w14:textId="28CF12E2" w:rsidR="00050796" w:rsidRPr="00914503" w:rsidRDefault="000A7534"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27" w:author="Arjan Kloosterboer" w:date="2017-08-08T15:52:00Z">
              <w:r>
                <w:rPr>
                  <w:rFonts w:ascii="Arial" w:hAnsi="Arial" w:cs="Arial"/>
                  <w:szCs w:val="24"/>
                  <w:lang w:val="en-AU" w:eastAsia="en-US"/>
                </w:rPr>
                <w:t>/</w:t>
              </w:r>
            </w:ins>
            <w:r w:rsidR="00050796" w:rsidRPr="00914503">
              <w:rPr>
                <w:rFonts w:ascii="Arial" w:hAnsi="Arial" w:cs="Arial"/>
                <w:szCs w:val="24"/>
                <w:lang w:val="en-AU" w:eastAsia="en-US"/>
              </w:rPr>
              <w:fldChar w:fldCharType="begin" w:fldLock="1"/>
            </w:r>
            <w:r w:rsidR="00050796" w:rsidRPr="00003F3B">
              <w:rPr>
                <w:rFonts w:ascii="Arial" w:hAnsi="Arial" w:cs="Arial"/>
                <w:szCs w:val="24"/>
                <w:lang w:eastAsia="en-US"/>
              </w:rPr>
              <w:instrText xml:space="preserve">MERGEFIELD </w:instrText>
            </w:r>
            <w:r w:rsidR="00050796" w:rsidRPr="00914503">
              <w:rPr>
                <w:rFonts w:ascii="Calibri" w:hAnsi="Calibri" w:cs="Arial"/>
                <w:color w:val="0F0F0F"/>
                <w:sz w:val="22"/>
                <w:szCs w:val="24"/>
                <w:lang w:eastAsia="en-US"/>
              </w:rPr>
              <w:instrText>Att.Name</w:instrText>
            </w:r>
            <w:r w:rsidR="00050796" w:rsidRPr="00914503">
              <w:rPr>
                <w:rFonts w:ascii="Arial" w:hAnsi="Arial" w:cs="Arial"/>
                <w:szCs w:val="24"/>
                <w:lang w:val="en-AU" w:eastAsia="en-US"/>
              </w:rPr>
              <w:fldChar w:fldCharType="separate"/>
            </w:r>
            <w:r w:rsidR="00050796" w:rsidRPr="00914503">
              <w:rPr>
                <w:rFonts w:ascii="Calibri" w:hAnsi="Calibri" w:cs="Arial"/>
                <w:color w:val="0F0F0F"/>
                <w:sz w:val="22"/>
                <w:szCs w:val="24"/>
                <w:lang w:eastAsia="en-US"/>
              </w:rPr>
              <w:t>Correspondentieadres</w:t>
            </w:r>
            <w:r w:rsidR="00050796" w:rsidRPr="00914503">
              <w:rPr>
                <w:rFonts w:ascii="Arial" w:hAnsi="Arial" w:cs="Arial"/>
                <w:szCs w:val="24"/>
                <w:lang w:val="en-AU" w:eastAsia="en-US"/>
              </w:rPr>
              <w:fldChar w:fldCharType="end"/>
            </w:r>
          </w:p>
        </w:tc>
        <w:tc>
          <w:tcPr>
            <w:tcW w:w="6120" w:type="dxa"/>
            <w:tcBorders>
              <w:top w:val="nil"/>
              <w:left w:val="nil"/>
              <w:bottom w:val="nil"/>
              <w:right w:val="nil"/>
            </w:tcBorders>
          </w:tcPr>
          <w:p w14:paraId="4862A2C3" w14:textId="17188A65"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del w:id="328" w:author="Arjan Kloosterboer" w:date="2017-08-08T13:01:00Z">
              <w:r w:rsidRPr="00914503" w:rsidDel="008C7108">
                <w:rPr>
                  <w:rFonts w:ascii="Calibri" w:hAnsi="Calibri" w:cs="Arial"/>
                  <w:color w:val="000000"/>
                  <w:sz w:val="22"/>
                  <w:szCs w:val="24"/>
                  <w:lang w:eastAsia="en-US"/>
                </w:rPr>
                <w:delText>Correspondentieadres SUBJECT</w:delText>
              </w:r>
            </w:del>
            <w:ins w:id="329" w:author="Arjan Kloosterboer" w:date="2017-08-08T13:01:00Z">
              <w:r w:rsidR="008C7108">
                <w:rPr>
                  <w:rFonts w:ascii="Calibri" w:hAnsi="Calibri" w:cs="Arial"/>
                  <w:color w:val="000000"/>
                  <w:sz w:val="22"/>
                  <w:szCs w:val="24"/>
                  <w:lang w:eastAsia="en-US"/>
                </w:rPr>
                <w:t xml:space="preserve"> Afgeleid van de relatie in het RSGB: SUBJECT heeft als correspondentieadres </w:t>
              </w:r>
              <w:r w:rsidR="008C7108" w:rsidRPr="00914503">
                <w:rPr>
                  <w:rFonts w:ascii="Calibri" w:hAnsi="Calibri" w:cs="Arial"/>
                  <w:color w:val="000000"/>
                  <w:sz w:val="22"/>
                  <w:szCs w:val="24"/>
                  <w:lang w:eastAsia="en-US"/>
                </w:rPr>
                <w:t>ADRESSEERBAAR OBJECT AANDUIDING</w:t>
              </w:r>
            </w:ins>
          </w:p>
        </w:tc>
        <w:bookmarkEnd w:id="326"/>
      </w:tr>
      <w:tr w:rsidR="00050796" w:rsidRPr="00914503" w14:paraId="0C313106" w14:textId="77777777" w:rsidTr="00282DEF">
        <w:tc>
          <w:tcPr>
            <w:tcW w:w="450" w:type="dxa"/>
            <w:tcBorders>
              <w:top w:val="nil"/>
              <w:left w:val="nil"/>
              <w:bottom w:val="nil"/>
              <w:right w:val="nil"/>
            </w:tcBorders>
          </w:tcPr>
          <w:p w14:paraId="3C2F6C0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24F44E6" w14:textId="77777777" w:rsidR="00050796" w:rsidRPr="00003F3B"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003F3B">
              <w:rPr>
                <w:rFonts w:ascii="Calibri" w:hAnsi="Calibri" w:cs="Arial"/>
                <w:color w:val="000000"/>
                <w:sz w:val="22"/>
                <w:szCs w:val="24"/>
                <w:lang w:eastAsia="en-US"/>
              </w:rPr>
              <w:t xml:space="preserve">- Huisnummer </w:t>
            </w:r>
          </w:p>
        </w:tc>
        <w:tc>
          <w:tcPr>
            <w:tcW w:w="6120" w:type="dxa"/>
            <w:tcBorders>
              <w:top w:val="nil"/>
              <w:left w:val="nil"/>
              <w:bottom w:val="nil"/>
              <w:right w:val="nil"/>
            </w:tcBorders>
          </w:tcPr>
          <w:p w14:paraId="3612D99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050796" w:rsidRPr="00914503" w14:paraId="3769697E" w14:textId="77777777" w:rsidTr="00282DEF">
        <w:tc>
          <w:tcPr>
            <w:tcW w:w="450" w:type="dxa"/>
            <w:tcBorders>
              <w:top w:val="nil"/>
              <w:left w:val="nil"/>
              <w:bottom w:val="nil"/>
              <w:right w:val="nil"/>
            </w:tcBorders>
          </w:tcPr>
          <w:p w14:paraId="5632772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911704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D0C2EB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050796" w:rsidRPr="00914503" w14:paraId="37390C45" w14:textId="77777777" w:rsidTr="00282DEF">
        <w:tc>
          <w:tcPr>
            <w:tcW w:w="450" w:type="dxa"/>
            <w:tcBorders>
              <w:top w:val="nil"/>
              <w:left w:val="nil"/>
              <w:bottom w:val="nil"/>
              <w:right w:val="nil"/>
            </w:tcBorders>
          </w:tcPr>
          <w:p w14:paraId="6200CB0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379DDF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0544B0A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050796" w:rsidRPr="00914503" w14:paraId="2B30836F" w14:textId="77777777" w:rsidTr="00282DEF">
        <w:tc>
          <w:tcPr>
            <w:tcW w:w="450" w:type="dxa"/>
            <w:tcBorders>
              <w:top w:val="nil"/>
              <w:left w:val="nil"/>
              <w:bottom w:val="nil"/>
              <w:right w:val="nil"/>
            </w:tcBorders>
          </w:tcPr>
          <w:p w14:paraId="22988F9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1C9ED4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4AA15B1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050796" w:rsidRPr="00914503" w14:paraId="6E296568" w14:textId="77777777" w:rsidTr="00282DEF">
        <w:tc>
          <w:tcPr>
            <w:tcW w:w="450" w:type="dxa"/>
            <w:tcBorders>
              <w:top w:val="nil"/>
              <w:left w:val="nil"/>
              <w:bottom w:val="nil"/>
              <w:right w:val="nil"/>
            </w:tcBorders>
          </w:tcPr>
          <w:p w14:paraId="7F2EF96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822306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62A8509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050796" w:rsidRPr="00914503" w14:paraId="40B94802" w14:textId="77777777" w:rsidTr="00282DEF">
        <w:tc>
          <w:tcPr>
            <w:tcW w:w="450" w:type="dxa"/>
            <w:tcBorders>
              <w:top w:val="nil"/>
              <w:left w:val="nil"/>
              <w:bottom w:val="nil"/>
              <w:right w:val="nil"/>
            </w:tcBorders>
          </w:tcPr>
          <w:p w14:paraId="452446D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BBE438E"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D3260D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050796" w:rsidRPr="00914503" w14:paraId="7A137A96" w14:textId="77777777" w:rsidTr="00282DEF">
        <w:tc>
          <w:tcPr>
            <w:tcW w:w="450" w:type="dxa"/>
            <w:tcBorders>
              <w:top w:val="nil"/>
              <w:left w:val="nil"/>
              <w:bottom w:val="nil"/>
              <w:right w:val="nil"/>
            </w:tcBorders>
          </w:tcPr>
          <w:p w14:paraId="1F0C47F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31EDB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779E35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5494571B" w14:textId="77777777" w:rsidTr="00282DEF">
        <w:tc>
          <w:tcPr>
            <w:tcW w:w="450" w:type="dxa"/>
            <w:tcBorders>
              <w:top w:val="nil"/>
              <w:left w:val="nil"/>
              <w:bottom w:val="nil"/>
              <w:right w:val="nil"/>
            </w:tcBorders>
          </w:tcPr>
          <w:p w14:paraId="5852C19B"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0" w:name="BKM_212512F6_0B61_4f28_9105_9EAABBAA919C"/>
          </w:p>
        </w:tc>
        <w:tc>
          <w:tcPr>
            <w:tcW w:w="2790" w:type="dxa"/>
            <w:gridSpan w:val="2"/>
            <w:tcBorders>
              <w:top w:val="nil"/>
              <w:left w:val="nil"/>
              <w:bottom w:val="nil"/>
              <w:right w:val="nil"/>
            </w:tcBorders>
          </w:tcPr>
          <w:p w14:paraId="79DA2D8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421256AF" w14:textId="2667800F" w:rsidR="00050796" w:rsidRPr="00914503" w:rsidRDefault="008C7108"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31" w:author="Arjan Kloosterboer" w:date="2017-08-08T13:04: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050796" w:rsidRPr="00914503">
              <w:rPr>
                <w:rFonts w:ascii="Calibri" w:hAnsi="Calibri" w:cs="Arial"/>
                <w:color w:val="000000"/>
                <w:sz w:val="22"/>
                <w:szCs w:val="24"/>
                <w:lang w:eastAsia="en-US"/>
              </w:rPr>
              <w:t>Postadres SUBJECT</w:t>
            </w:r>
          </w:p>
        </w:tc>
        <w:bookmarkEnd w:id="330"/>
      </w:tr>
      <w:tr w:rsidR="00050796" w:rsidRPr="00914503" w14:paraId="242C5C48" w14:textId="77777777" w:rsidTr="00282DEF">
        <w:tc>
          <w:tcPr>
            <w:tcW w:w="450" w:type="dxa"/>
            <w:tcBorders>
              <w:top w:val="nil"/>
              <w:left w:val="nil"/>
              <w:bottom w:val="nil"/>
              <w:right w:val="nil"/>
            </w:tcBorders>
          </w:tcPr>
          <w:p w14:paraId="59DE975A"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612ACA"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69B3721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050796" w:rsidRPr="00914503" w14:paraId="2371A0BA" w14:textId="77777777" w:rsidTr="00282DEF">
        <w:tc>
          <w:tcPr>
            <w:tcW w:w="450" w:type="dxa"/>
            <w:tcBorders>
              <w:top w:val="nil"/>
              <w:left w:val="nil"/>
              <w:bottom w:val="nil"/>
              <w:right w:val="nil"/>
            </w:tcBorders>
          </w:tcPr>
          <w:p w14:paraId="54DD0907"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EB02756"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06E1E74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050796" w:rsidRPr="00914503" w14:paraId="19D05C7A" w14:textId="77777777" w:rsidTr="00282DEF">
        <w:tc>
          <w:tcPr>
            <w:tcW w:w="450" w:type="dxa"/>
            <w:tcBorders>
              <w:top w:val="nil"/>
              <w:left w:val="nil"/>
              <w:bottom w:val="nil"/>
              <w:right w:val="nil"/>
            </w:tcBorders>
          </w:tcPr>
          <w:p w14:paraId="592FB990"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6EEB9C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5F59F9C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050796" w:rsidRPr="00914503" w14:paraId="576E55B3" w14:textId="77777777" w:rsidTr="00282DEF">
        <w:tc>
          <w:tcPr>
            <w:tcW w:w="450" w:type="dxa"/>
            <w:tcBorders>
              <w:top w:val="nil"/>
              <w:left w:val="nil"/>
              <w:bottom w:val="nil"/>
              <w:right w:val="nil"/>
            </w:tcBorders>
          </w:tcPr>
          <w:p w14:paraId="69788098"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EEA43F9"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0C3E91D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050796" w:rsidRPr="00914503" w14:paraId="481D3AB0" w14:textId="77777777" w:rsidTr="00282DEF">
        <w:tc>
          <w:tcPr>
            <w:tcW w:w="450" w:type="dxa"/>
            <w:tcBorders>
              <w:top w:val="nil"/>
              <w:left w:val="nil"/>
              <w:bottom w:val="nil"/>
              <w:right w:val="nil"/>
            </w:tcBorders>
          </w:tcPr>
          <w:p w14:paraId="3EDA9762"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2" w:name="BKM_9C47BBAC_4F6C_40d7_A386_9ECE9A812BC0"/>
          </w:p>
        </w:tc>
        <w:tc>
          <w:tcPr>
            <w:tcW w:w="2790" w:type="dxa"/>
            <w:gridSpan w:val="2"/>
            <w:tcBorders>
              <w:top w:val="nil"/>
              <w:left w:val="nil"/>
              <w:bottom w:val="nil"/>
              <w:right w:val="nil"/>
            </w:tcBorders>
          </w:tcPr>
          <w:p w14:paraId="62EE5EE5"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DBB5E4A" w14:textId="1E9F2FF5" w:rsidR="00050796" w:rsidRPr="00914503" w:rsidRDefault="008C7108"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ins w:id="333"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050796" w:rsidRPr="00914503">
              <w:rPr>
                <w:rFonts w:ascii="Calibri" w:hAnsi="Calibri" w:cs="Arial"/>
                <w:color w:val="000000"/>
                <w:sz w:val="22"/>
                <w:szCs w:val="24"/>
                <w:lang w:eastAsia="en-US"/>
              </w:rPr>
              <w:t>Verblijf buitenland SUBJECT</w:t>
            </w:r>
          </w:p>
        </w:tc>
        <w:bookmarkEnd w:id="332"/>
      </w:tr>
      <w:tr w:rsidR="00050796" w:rsidRPr="00914503" w14:paraId="30B86C0E" w14:textId="77777777" w:rsidTr="00282DEF">
        <w:tc>
          <w:tcPr>
            <w:tcW w:w="450" w:type="dxa"/>
            <w:tcBorders>
              <w:top w:val="nil"/>
              <w:left w:val="nil"/>
              <w:bottom w:val="nil"/>
              <w:right w:val="nil"/>
            </w:tcBorders>
          </w:tcPr>
          <w:p w14:paraId="24614AE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826484"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7C57006E"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050796" w:rsidRPr="00914503" w14:paraId="1A11B2A8" w14:textId="77777777" w:rsidTr="00282DEF">
        <w:tc>
          <w:tcPr>
            <w:tcW w:w="450" w:type="dxa"/>
            <w:tcBorders>
              <w:top w:val="nil"/>
              <w:left w:val="nil"/>
              <w:bottom w:val="nil"/>
              <w:right w:val="nil"/>
            </w:tcBorders>
          </w:tcPr>
          <w:p w14:paraId="2E1624B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28C1D5C"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44F1CD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050796" w:rsidRPr="00914503" w14:paraId="05694C62" w14:textId="77777777" w:rsidTr="00282DEF">
        <w:tc>
          <w:tcPr>
            <w:tcW w:w="450" w:type="dxa"/>
            <w:tcBorders>
              <w:top w:val="nil"/>
              <w:left w:val="nil"/>
              <w:bottom w:val="nil"/>
              <w:right w:val="nil"/>
            </w:tcBorders>
          </w:tcPr>
          <w:p w14:paraId="33FF8F01"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E1DE72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0C391863" w14:textId="77777777" w:rsidR="00050796" w:rsidRPr="00914503" w:rsidRDefault="00050796" w:rsidP="00050796">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6E2EB8C8" w14:textId="77777777" w:rsidTr="00282DEF">
        <w:tc>
          <w:tcPr>
            <w:tcW w:w="450" w:type="dxa"/>
            <w:tcBorders>
              <w:top w:val="nil"/>
              <w:left w:val="nil"/>
              <w:bottom w:val="nil"/>
              <w:right w:val="nil"/>
            </w:tcBorders>
          </w:tcPr>
          <w:p w14:paraId="1E56E8A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270CE8" w14:textId="403C0F11"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334" w:author="Arjan Kloosterboer" w:date="2017-08-08T13:08: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4</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0026DE67" w14:textId="5B1AE560"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335" w:author="Arjan Kloosterboer" w:date="2017-08-08T13:08: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4</w:t>
              </w:r>
              <w:r w:rsidRPr="00914503">
                <w:rPr>
                  <w:rFonts w:ascii="Calibri" w:hAnsi="Calibri" w:cs="Arial"/>
                  <w:color w:val="000000"/>
                  <w:sz w:val="22"/>
                  <w:szCs w:val="24"/>
                  <w:lang w:eastAsia="en-US"/>
                </w:rPr>
                <w:t xml:space="preserve">  </w:t>
              </w:r>
            </w:ins>
          </w:p>
        </w:tc>
      </w:tr>
      <w:tr w:rsidR="008C7108" w:rsidRPr="00914503" w14:paraId="2C3B8E05" w14:textId="77777777" w:rsidTr="00282DEF">
        <w:tc>
          <w:tcPr>
            <w:tcW w:w="450" w:type="dxa"/>
            <w:tcBorders>
              <w:top w:val="nil"/>
              <w:left w:val="nil"/>
              <w:bottom w:val="nil"/>
              <w:right w:val="nil"/>
            </w:tcBorders>
          </w:tcPr>
          <w:p w14:paraId="5DBB03CB"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A8D75AF" w14:textId="31DE8ACA"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336" w:author="Arjan Kloosterboer" w:date="2017-08-08T13:08: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5</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4FE8ACD7" w14:textId="417F24F9"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337" w:author="Arjan Kloosterboer" w:date="2017-08-08T13:08: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5</w:t>
              </w:r>
              <w:r w:rsidRPr="00914503">
                <w:rPr>
                  <w:rFonts w:ascii="Calibri" w:hAnsi="Calibri" w:cs="Arial"/>
                  <w:color w:val="000000"/>
                  <w:sz w:val="22"/>
                  <w:szCs w:val="24"/>
                  <w:lang w:eastAsia="en-US"/>
                </w:rPr>
                <w:t xml:space="preserve">  </w:t>
              </w:r>
            </w:ins>
          </w:p>
        </w:tc>
      </w:tr>
      <w:tr w:rsidR="008C7108" w:rsidRPr="00914503" w14:paraId="02A36989" w14:textId="77777777" w:rsidTr="00282DEF">
        <w:tc>
          <w:tcPr>
            <w:tcW w:w="450" w:type="dxa"/>
            <w:tcBorders>
              <w:top w:val="nil"/>
              <w:left w:val="nil"/>
              <w:bottom w:val="nil"/>
              <w:right w:val="nil"/>
            </w:tcBorders>
          </w:tcPr>
          <w:p w14:paraId="056CCD2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A075DA9" w14:textId="45BA4A22"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338" w:author="Arjan Kloosterboer" w:date="2017-08-08T13:08: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6</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47A0E5F9" w14:textId="16BAE6DA"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339" w:author="Arjan Kloosterboer" w:date="2017-08-08T13:08: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6</w:t>
              </w:r>
              <w:r w:rsidRPr="00914503">
                <w:rPr>
                  <w:rFonts w:ascii="Calibri" w:hAnsi="Calibri" w:cs="Arial"/>
                  <w:color w:val="000000"/>
                  <w:sz w:val="22"/>
                  <w:szCs w:val="24"/>
                  <w:lang w:eastAsia="en-US"/>
                </w:rPr>
                <w:t xml:space="preserve">  </w:t>
              </w:r>
            </w:ins>
          </w:p>
        </w:tc>
      </w:tr>
      <w:tr w:rsidR="008C7108" w:rsidRPr="00914503" w14:paraId="2AF206D4" w14:textId="77777777" w:rsidTr="00282DEF">
        <w:tc>
          <w:tcPr>
            <w:tcW w:w="450" w:type="dxa"/>
            <w:tcBorders>
              <w:top w:val="nil"/>
              <w:left w:val="nil"/>
              <w:bottom w:val="nil"/>
              <w:right w:val="nil"/>
            </w:tcBorders>
          </w:tcPr>
          <w:p w14:paraId="33A40AD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40BFA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4A04886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78B8531F" w14:textId="77777777" w:rsidTr="00282DEF">
        <w:tc>
          <w:tcPr>
            <w:tcW w:w="450" w:type="dxa"/>
            <w:tcBorders>
              <w:top w:val="nil"/>
              <w:left w:val="nil"/>
              <w:bottom w:val="nil"/>
              <w:right w:val="nil"/>
            </w:tcBorders>
          </w:tcPr>
          <w:p w14:paraId="21FCAEF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40" w:name="BKM_1DA5E595_9FE1_437f_8575_2BFDC61ECE67"/>
          </w:p>
        </w:tc>
        <w:tc>
          <w:tcPr>
            <w:tcW w:w="2790" w:type="dxa"/>
            <w:gridSpan w:val="2"/>
            <w:tcBorders>
              <w:top w:val="nil"/>
              <w:left w:val="nil"/>
              <w:bottom w:val="nil"/>
              <w:right w:val="nil"/>
            </w:tcBorders>
          </w:tcPr>
          <w:p w14:paraId="75D0D2D4"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735097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340"/>
      </w:tr>
      <w:tr w:rsidR="008C7108" w:rsidRPr="002E671F" w14:paraId="13C48E93" w14:textId="77777777" w:rsidTr="00282DEF">
        <w:tc>
          <w:tcPr>
            <w:tcW w:w="450" w:type="dxa"/>
            <w:tcBorders>
              <w:top w:val="nil"/>
              <w:left w:val="nil"/>
              <w:bottom w:val="nil"/>
              <w:right w:val="nil"/>
            </w:tcBorders>
          </w:tcPr>
          <w:p w14:paraId="5259BE0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41" w:name="BKM_449B5097_A8C3_4301_97C7_1987B638EE26"/>
          </w:p>
        </w:tc>
        <w:tc>
          <w:tcPr>
            <w:tcW w:w="2790" w:type="dxa"/>
            <w:gridSpan w:val="2"/>
            <w:tcBorders>
              <w:top w:val="nil"/>
              <w:left w:val="nil"/>
              <w:bottom w:val="nil"/>
              <w:right w:val="nil"/>
            </w:tcBorders>
          </w:tcPr>
          <w:p w14:paraId="57DAFC0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702DC2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41"/>
      </w:tr>
      <w:tr w:rsidR="008C7108" w:rsidRPr="002E671F" w14:paraId="7B41AE2F" w14:textId="77777777" w:rsidTr="00282DEF">
        <w:tc>
          <w:tcPr>
            <w:tcW w:w="450" w:type="dxa"/>
            <w:tcBorders>
              <w:top w:val="nil"/>
              <w:left w:val="nil"/>
              <w:bottom w:val="nil"/>
              <w:right w:val="nil"/>
            </w:tcBorders>
          </w:tcPr>
          <w:p w14:paraId="769E5F0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42" w:name="BKM_7E817E41_ABC8_4b90_8C58_EE3E8E5078F6"/>
          </w:p>
        </w:tc>
        <w:tc>
          <w:tcPr>
            <w:tcW w:w="2790" w:type="dxa"/>
            <w:gridSpan w:val="2"/>
            <w:tcBorders>
              <w:top w:val="nil"/>
              <w:left w:val="nil"/>
              <w:bottom w:val="nil"/>
              <w:right w:val="nil"/>
            </w:tcBorders>
          </w:tcPr>
          <w:p w14:paraId="34B0E0F8"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0B357F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342"/>
      </w:tr>
      <w:tr w:rsidR="008C7108" w:rsidRPr="00914503" w14:paraId="60FD494A" w14:textId="77777777" w:rsidTr="00282DEF">
        <w:tc>
          <w:tcPr>
            <w:tcW w:w="450" w:type="dxa"/>
            <w:tcBorders>
              <w:top w:val="nil"/>
              <w:left w:val="nil"/>
              <w:bottom w:val="nil"/>
              <w:right w:val="nil"/>
            </w:tcBorders>
          </w:tcPr>
          <w:p w14:paraId="21C448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43" w:name="BKM_E366BEE9_6CBF_42fe_8FBA_1EBCEDD254C3"/>
          </w:p>
        </w:tc>
        <w:tc>
          <w:tcPr>
            <w:tcW w:w="2790" w:type="dxa"/>
            <w:gridSpan w:val="2"/>
            <w:tcBorders>
              <w:top w:val="nil"/>
              <w:left w:val="nil"/>
              <w:bottom w:val="nil"/>
              <w:right w:val="nil"/>
            </w:tcBorders>
          </w:tcPr>
          <w:p w14:paraId="020BD27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A94FEBD" w14:textId="2336F635"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344"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345" w:author="Arjan Kloosterboer" w:date="2017-08-07T18:34:00Z">
              <w:r w:rsidRPr="00914503" w:rsidDel="00604340">
                <w:rPr>
                  <w:rFonts w:ascii="Calibri" w:hAnsi="Calibri" w:cs="Arial"/>
                  <w:color w:val="000000"/>
                  <w:sz w:val="22"/>
                  <w:szCs w:val="24"/>
                  <w:lang w:eastAsia="en-US"/>
                </w:rPr>
                <w:delText xml:space="preserve"> SUBJECT</w:delText>
              </w:r>
            </w:del>
          </w:p>
        </w:tc>
        <w:bookmarkEnd w:id="343"/>
      </w:tr>
      <w:tr w:rsidR="008C7108" w:rsidRPr="00914503" w14:paraId="0F4B823E" w14:textId="77777777" w:rsidTr="00282DEF">
        <w:tc>
          <w:tcPr>
            <w:tcW w:w="450" w:type="dxa"/>
            <w:tcBorders>
              <w:top w:val="nil"/>
              <w:left w:val="nil"/>
              <w:bottom w:val="nil"/>
              <w:right w:val="nil"/>
            </w:tcBorders>
          </w:tcPr>
          <w:p w14:paraId="6FF1884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006EBC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44912529" w14:textId="4ABEF850"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46"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47"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518EF766" w14:textId="77777777" w:rsidTr="00282DEF">
        <w:tc>
          <w:tcPr>
            <w:tcW w:w="450" w:type="dxa"/>
            <w:tcBorders>
              <w:top w:val="nil"/>
              <w:left w:val="nil"/>
              <w:bottom w:val="nil"/>
              <w:right w:val="nil"/>
            </w:tcBorders>
          </w:tcPr>
          <w:p w14:paraId="5ED0510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C13E7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2886AC5B" w14:textId="5A4F2B14"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348"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349"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74B5E3C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4C07841D" w14:textId="77777777" w:rsidTr="00847C61">
        <w:tc>
          <w:tcPr>
            <w:tcW w:w="9360" w:type="dxa"/>
            <w:gridSpan w:val="3"/>
            <w:tcBorders>
              <w:top w:val="nil"/>
              <w:left w:val="nil"/>
              <w:bottom w:val="nil"/>
              <w:right w:val="nil"/>
            </w:tcBorders>
          </w:tcPr>
          <w:p w14:paraId="00F181A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Overzicht relaties</w:t>
            </w:r>
          </w:p>
        </w:tc>
      </w:tr>
      <w:tr w:rsidR="00847C61" w:rsidRPr="00914503" w14:paraId="16AD9B0C" w14:textId="77777777" w:rsidTr="00847C61">
        <w:tc>
          <w:tcPr>
            <w:tcW w:w="450" w:type="dxa"/>
            <w:tcBorders>
              <w:top w:val="nil"/>
              <w:left w:val="nil"/>
              <w:bottom w:val="nil"/>
              <w:right w:val="nil"/>
            </w:tcBorders>
          </w:tcPr>
          <w:p w14:paraId="576418F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61E85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4BE7500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3F630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Definitie</w:t>
            </w:r>
          </w:p>
        </w:tc>
      </w:tr>
      <w:tr w:rsidR="00847C61" w:rsidRPr="00914503" w14:paraId="339A20DA" w14:textId="77777777" w:rsidTr="00847C61">
        <w:tc>
          <w:tcPr>
            <w:tcW w:w="450" w:type="dxa"/>
            <w:tcBorders>
              <w:top w:val="nil"/>
              <w:left w:val="nil"/>
              <w:bottom w:val="nil"/>
              <w:right w:val="nil"/>
            </w:tcBorders>
          </w:tcPr>
          <w:p w14:paraId="1D21EB16"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94468A9" w14:textId="563C79B9"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106FE1AE" w14:textId="634F564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2F319239" w14:textId="2ED03E0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NIET-NATUURLIJK PERSOON</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ins w:id="350" w:author="Arjan Kloosterboer" w:date="2017-01-24T15:12: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1BC36F86" w14:textId="065A8A1D"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NIET-NATUURLIJK PERSOON </w:t>
            </w:r>
            <w:del w:id="351" w:author="Arjan Kloosterboer" w:date="2017-08-08T16:09:00Z">
              <w:r w:rsidR="00847C61" w:rsidRPr="00914503" w:rsidDel="00D40A2E">
                <w:rPr>
                  <w:rFonts w:ascii="Calibri" w:hAnsi="Calibri" w:cs="Arial"/>
                  <w:color w:val="0F0F0F"/>
                  <w:sz w:val="22"/>
                  <w:szCs w:val="24"/>
                  <w:lang w:eastAsia="en-US"/>
                </w:rPr>
                <w:delText xml:space="preserve">is een </w:delText>
              </w:r>
            </w:del>
            <w:ins w:id="352" w:author="Arjan Kloosterboer" w:date="2017-08-08T16:09:00Z">
              <w:r w:rsidR="00D40A2E">
                <w:rPr>
                  <w:rFonts w:ascii="Calibri" w:hAnsi="Calibri" w:cs="Arial"/>
                  <w:color w:val="0F0F0F"/>
                  <w:sz w:val="22"/>
                  <w:szCs w:val="24"/>
                  <w:lang w:eastAsia="en-US"/>
                </w:rPr>
                <w:t xml:space="preserve">als </w:t>
              </w:r>
            </w:ins>
            <w:ins w:id="353" w:author="Arjan Kloosterboer" w:date="2017-09-21T11:40: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354"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tr w:rsidR="00847C61" w:rsidRPr="00914503" w14:paraId="72D18265" w14:textId="77777777" w:rsidTr="00847C61">
        <w:trPr>
          <w:trHeight w:hRule="exact" w:val="128"/>
        </w:trPr>
        <w:tc>
          <w:tcPr>
            <w:tcW w:w="450" w:type="dxa"/>
            <w:tcBorders>
              <w:top w:val="nil"/>
              <w:left w:val="nil"/>
              <w:bottom w:val="nil"/>
              <w:right w:val="nil"/>
            </w:tcBorders>
          </w:tcPr>
          <w:p w14:paraId="3AEB1560"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79FD6F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A06D2C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8455F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5EEE8B75" w14:textId="77777777" w:rsidTr="0044747F">
        <w:trPr>
          <w:cantSplit/>
        </w:trPr>
        <w:tc>
          <w:tcPr>
            <w:tcW w:w="9360" w:type="dxa"/>
            <w:tcBorders>
              <w:top w:val="nil"/>
              <w:left w:val="nil"/>
              <w:bottom w:val="nil"/>
              <w:right w:val="nil"/>
            </w:tcBorders>
          </w:tcPr>
          <w:p w14:paraId="71E41AD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Toelichting objecttype</w:t>
            </w:r>
          </w:p>
          <w:p w14:paraId="2004F956" w14:textId="69AA311E" w:rsidR="00003F3B" w:rsidRPr="00003F3B" w:rsidRDefault="00847C61" w:rsidP="00003F3B">
            <w:pPr>
              <w:widowControl w:val="0"/>
              <w:autoSpaceDE w:val="0"/>
              <w:autoSpaceDN w:val="0"/>
              <w:adjustRightInd w:val="0"/>
              <w:spacing w:line="240" w:lineRule="auto"/>
              <w:ind w:left="720"/>
              <w:contextualSpacing w:val="0"/>
              <w:rPr>
                <w:ins w:id="355" w:author="Arjan Kloosterboer" w:date="2017-03-06T16:00:00Z"/>
                <w:rFonts w:ascii="Calibri" w:hAnsi="Calibri" w:cs="Arial"/>
                <w:color w:val="0F0F0F"/>
                <w:sz w:val="22"/>
                <w:szCs w:val="24"/>
                <w:lang w:eastAsia="en-US"/>
              </w:rPr>
            </w:pPr>
            <w:del w:id="356" w:author="Arjan Kloosterboer" w:date="2017-03-06T16:00:00Z">
              <w:r w:rsidRPr="00914503" w:rsidDel="00003F3B">
                <w:rPr>
                  <w:rFonts w:ascii="Calibri" w:hAnsi="Calibri" w:cs="Arial"/>
                  <w:color w:val="0F0F0F"/>
                  <w:sz w:val="22"/>
                  <w:szCs w:val="24"/>
                  <w:lang w:eastAsia="en-US"/>
                </w:rPr>
                <w:delText>D</w:delText>
              </w:r>
            </w:del>
            <w:ins w:id="357" w:author="Arjan Kloosterboer" w:date="2017-03-06T16:00:00Z">
              <w:r w:rsidR="00003F3B">
                <w:rPr>
                  <w:rFonts w:ascii="Calibri" w:hAnsi="Calibri" w:cs="Arial"/>
                  <w:color w:val="0F0F0F"/>
                  <w:sz w:val="22"/>
                  <w:szCs w:val="24"/>
                  <w:lang w:eastAsia="en-US"/>
                </w:rPr>
                <w:t>Betreft d</w:t>
              </w:r>
            </w:ins>
            <w:r w:rsidRPr="00914503">
              <w:rPr>
                <w:rFonts w:ascii="Calibri" w:hAnsi="Calibri" w:cs="Arial"/>
                <w:color w:val="0F0F0F"/>
                <w:sz w:val="22"/>
                <w:szCs w:val="24"/>
                <w:lang w:eastAsia="en-US"/>
              </w:rPr>
              <w:t xml:space="preserve">e aan het RSGB ontleende gegevens van een NIET-NATUURLIJK PERSOON </w:t>
            </w:r>
            <w:ins w:id="358" w:author="Arjan Kloosterboer" w:date="2017-08-08T16:44:00Z">
              <w:r w:rsidR="00F970B9">
                <w:rPr>
                  <w:rFonts w:ascii="Calibri" w:hAnsi="Calibri" w:cs="Arial"/>
                  <w:color w:val="0F0F0F"/>
                  <w:sz w:val="22"/>
                  <w:szCs w:val="24"/>
                  <w:lang w:eastAsia="en-US"/>
                </w:rPr>
                <w:t xml:space="preserve">(en de specialisaties daarvan) </w:t>
              </w:r>
            </w:ins>
            <w:r w:rsidRPr="00914503">
              <w:rPr>
                <w:rFonts w:ascii="Calibri" w:hAnsi="Calibri" w:cs="Arial"/>
                <w:color w:val="0F0F0F"/>
                <w:sz w:val="22"/>
                <w:szCs w:val="24"/>
                <w:lang w:eastAsia="en-US"/>
              </w:rPr>
              <w:t>die in het RGBZ gebruikt worden. Zie voor de specificaties van deze gegevens het RSGB.</w:t>
            </w:r>
            <w:r w:rsidR="00003F3B">
              <w:rPr>
                <w:rFonts w:ascii="Calibri" w:hAnsi="Calibri" w:cs="Arial"/>
                <w:color w:val="0F0F0F"/>
                <w:sz w:val="22"/>
                <w:szCs w:val="24"/>
                <w:lang w:eastAsia="en-US"/>
              </w:rPr>
              <w:t xml:space="preserve"> </w:t>
            </w:r>
          </w:p>
          <w:p w14:paraId="79DE2CE8" w14:textId="77777777" w:rsidR="00003F3B" w:rsidRPr="00003F3B" w:rsidRDefault="00003F3B" w:rsidP="00003F3B">
            <w:pPr>
              <w:widowControl w:val="0"/>
              <w:autoSpaceDE w:val="0"/>
              <w:autoSpaceDN w:val="0"/>
              <w:adjustRightInd w:val="0"/>
              <w:spacing w:line="240" w:lineRule="auto"/>
              <w:ind w:left="720"/>
              <w:contextualSpacing w:val="0"/>
              <w:rPr>
                <w:ins w:id="359" w:author="Arjan Kloosterboer" w:date="2017-03-06T16:00:00Z"/>
                <w:rFonts w:ascii="Calibri" w:hAnsi="Calibri" w:cs="Arial"/>
                <w:color w:val="0F0F0F"/>
                <w:sz w:val="22"/>
                <w:szCs w:val="24"/>
                <w:lang w:eastAsia="en-US"/>
              </w:rPr>
            </w:pPr>
            <w:ins w:id="360" w:author="Arjan Kloosterboer" w:date="2017-03-06T16:00:00Z">
              <w:r w:rsidRPr="00003F3B">
                <w:rPr>
                  <w:rFonts w:ascii="Calibri" w:hAnsi="Calibri" w:cs="Arial"/>
                  <w:color w:val="0F0F0F"/>
                  <w:sz w:val="22"/>
                  <w:szCs w:val="24"/>
                  <w:lang w:eastAsia="en-US"/>
                </w:rPr>
                <w:t>De unieke aanduiding hangt af van het soort niet-natuurlijk persoon:</w:t>
              </w:r>
            </w:ins>
          </w:p>
          <w:p w14:paraId="5B6DCA39" w14:textId="77777777" w:rsidR="00003F3B" w:rsidRPr="00003F3B" w:rsidRDefault="00003F3B" w:rsidP="00003F3B">
            <w:pPr>
              <w:widowControl w:val="0"/>
              <w:autoSpaceDE w:val="0"/>
              <w:autoSpaceDN w:val="0"/>
              <w:adjustRightInd w:val="0"/>
              <w:spacing w:line="240" w:lineRule="auto"/>
              <w:ind w:left="720"/>
              <w:contextualSpacing w:val="0"/>
              <w:rPr>
                <w:ins w:id="361" w:author="Arjan Kloosterboer" w:date="2017-03-06T16:00:00Z"/>
                <w:rFonts w:ascii="Calibri" w:hAnsi="Calibri" w:cs="Arial"/>
                <w:color w:val="0F0F0F"/>
                <w:sz w:val="22"/>
                <w:szCs w:val="24"/>
                <w:lang w:eastAsia="en-US"/>
              </w:rPr>
            </w:pPr>
            <w:ins w:id="362" w:author="Arjan Kloosterboer" w:date="2017-03-06T16:00:00Z">
              <w:r w:rsidRPr="00003F3B">
                <w:rPr>
                  <w:rFonts w:ascii="Calibri" w:hAnsi="Calibri" w:cs="Arial"/>
                  <w:color w:val="0F0F0F"/>
                  <w:sz w:val="22"/>
                  <w:szCs w:val="24"/>
                  <w:lang w:eastAsia="en-US"/>
                </w:rPr>
                <w:t>- indien het een Ingeschreven niet natuurlijk persoon betreft dan is dat het RSIN;</w:t>
              </w:r>
            </w:ins>
          </w:p>
          <w:p w14:paraId="56E65F9A" w14:textId="1DF3D5FC" w:rsidR="00847C61" w:rsidRPr="00914503" w:rsidRDefault="00003F3B" w:rsidP="00003F3B">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363" w:author="Arjan Kloosterboer" w:date="2017-03-06T16:00:00Z">
              <w:r w:rsidRPr="00003F3B">
                <w:rPr>
                  <w:rFonts w:ascii="Calibri" w:hAnsi="Calibri" w:cs="Arial"/>
                  <w:color w:val="0F0F0F"/>
                  <w:sz w:val="22"/>
                  <w:szCs w:val="24"/>
                  <w:lang w:eastAsia="en-US"/>
                </w:rPr>
                <w:t>- indien het een Ander natuurlijk persoon betreft, dan is dat het Nummer ander niet-natuurlijk persoon.</w:t>
              </w:r>
            </w:ins>
          </w:p>
        </w:tc>
      </w:tr>
    </w:tbl>
    <w:bookmarkStart w:id="364" w:name="BKM_7F896A96_1EFF_44c9_97B9_86747B7272CC"/>
    <w:bookmarkEnd w:id="364"/>
    <w:p w14:paraId="0068F2A8" w14:textId="77777777" w:rsidR="00847C61" w:rsidRPr="00914503" w:rsidRDefault="00DE73DB" w:rsidP="00847C61">
      <w:pPr>
        <w:pStyle w:val="Kop3"/>
        <w:rPr>
          <w:rFonts w:ascii="Arial" w:hAnsi="Arial"/>
          <w:sz w:val="30"/>
        </w:rPr>
      </w:pPr>
      <w:r w:rsidRPr="00914503">
        <w:rPr>
          <w:rFonts w:ascii="Arial" w:hAnsi="Arial"/>
          <w:lang w:val="en-AU"/>
        </w:rPr>
        <w:fldChar w:fldCharType="begin" w:fldLock="1"/>
      </w:r>
      <w:r w:rsidR="00847C61" w:rsidRPr="00914503">
        <w:rPr>
          <w:rFonts w:ascii="Arial" w:hAnsi="Arial"/>
          <w:lang w:val="en-AU"/>
        </w:rPr>
        <w:instrText xml:space="preserve">MERGEFIELD </w:instrText>
      </w:r>
      <w:r w:rsidR="00847C61" w:rsidRPr="00914503">
        <w:instrText>Element.Stereotype</w:instrText>
      </w:r>
      <w:r w:rsidRPr="00914503">
        <w:rPr>
          <w:rFonts w:ascii="Arial" w:hAnsi="Arial"/>
          <w:lang w:val="en-AU"/>
        </w:rPr>
        <w:fldChar w:fldCharType="separate"/>
      </w:r>
      <w:r w:rsidR="00847C61" w:rsidRPr="00914503">
        <w:t>Objecttype</w:t>
      </w:r>
      <w:r w:rsidRPr="00914503">
        <w:rPr>
          <w:rFonts w:ascii="Arial" w:hAnsi="Arial"/>
          <w:lang w:val="en-AU"/>
        </w:rPr>
        <w:fldChar w:fldCharType="end"/>
      </w:r>
      <w:r w:rsidR="00847C61" w:rsidRPr="00914503">
        <w:t xml:space="preserve"> </w:t>
      </w:r>
      <w:r w:rsidR="003B6B78">
        <w:fldChar w:fldCharType="begin" w:fldLock="1"/>
      </w:r>
      <w:r w:rsidR="003B6B78">
        <w:instrText>MERGEFIELD Element.Name</w:instrText>
      </w:r>
      <w:r w:rsidR="003B6B78">
        <w:fldChar w:fldCharType="separate"/>
      </w:r>
      <w:r w:rsidR="00847C61" w:rsidRPr="00914503">
        <w:t>VESTIGING</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914503" w14:paraId="1DAACF8C" w14:textId="77777777" w:rsidTr="00F50726">
        <w:trPr>
          <w:trHeight w:val="271"/>
        </w:trPr>
        <w:tc>
          <w:tcPr>
            <w:tcW w:w="2340" w:type="dxa"/>
            <w:gridSpan w:val="2"/>
            <w:tcBorders>
              <w:top w:val="nil"/>
              <w:left w:val="nil"/>
              <w:bottom w:val="nil"/>
              <w:right w:val="nil"/>
            </w:tcBorders>
          </w:tcPr>
          <w:p w14:paraId="5531C0C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0BCFFB6"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w:t>
            </w:r>
            <w:r w:rsidRPr="00914503">
              <w:rPr>
                <w:rFonts w:ascii="Arial" w:hAnsi="Arial" w:cs="Arial"/>
                <w:szCs w:val="24"/>
                <w:lang w:val="en-AU" w:eastAsia="en-US"/>
              </w:rPr>
              <w:fldChar w:fldCharType="end"/>
            </w:r>
          </w:p>
        </w:tc>
      </w:tr>
      <w:tr w:rsidR="00847C61" w:rsidRPr="00914503" w14:paraId="171C7E58" w14:textId="77777777" w:rsidTr="00F50726">
        <w:trPr>
          <w:trHeight w:hRule="exact" w:val="128"/>
        </w:trPr>
        <w:tc>
          <w:tcPr>
            <w:tcW w:w="2340" w:type="dxa"/>
            <w:gridSpan w:val="2"/>
            <w:tcBorders>
              <w:top w:val="nil"/>
              <w:left w:val="nil"/>
              <w:bottom w:val="nil"/>
              <w:right w:val="nil"/>
            </w:tcBorders>
          </w:tcPr>
          <w:p w14:paraId="3CE8ED0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D9DDB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3347F06" w14:textId="77777777" w:rsidTr="00F50726">
        <w:trPr>
          <w:trHeight w:val="151"/>
        </w:trPr>
        <w:tc>
          <w:tcPr>
            <w:tcW w:w="2340" w:type="dxa"/>
            <w:gridSpan w:val="2"/>
            <w:tcBorders>
              <w:top w:val="nil"/>
              <w:left w:val="nil"/>
              <w:bottom w:val="nil"/>
              <w:right w:val="nil"/>
            </w:tcBorders>
          </w:tcPr>
          <w:p w14:paraId="3B27B1E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CE11D7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RSGB</w:t>
            </w:r>
          </w:p>
        </w:tc>
      </w:tr>
      <w:tr w:rsidR="00847C61" w:rsidRPr="00914503" w14:paraId="30AFE7E7" w14:textId="77777777" w:rsidTr="00F50726">
        <w:trPr>
          <w:trHeight w:hRule="exact" w:val="128"/>
        </w:trPr>
        <w:tc>
          <w:tcPr>
            <w:tcW w:w="2340" w:type="dxa"/>
            <w:gridSpan w:val="2"/>
            <w:tcBorders>
              <w:top w:val="nil"/>
              <w:left w:val="nil"/>
              <w:bottom w:val="nil"/>
              <w:right w:val="nil"/>
            </w:tcBorders>
          </w:tcPr>
          <w:p w14:paraId="6FFA01E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527533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7FD1A7F" w14:textId="77777777" w:rsidTr="00F50726">
        <w:tc>
          <w:tcPr>
            <w:tcW w:w="2340" w:type="dxa"/>
            <w:gridSpan w:val="2"/>
            <w:tcBorders>
              <w:top w:val="nil"/>
              <w:left w:val="nil"/>
              <w:bottom w:val="nil"/>
              <w:right w:val="nil"/>
            </w:tcBorders>
          </w:tcPr>
          <w:p w14:paraId="676065F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835189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september 2010</w:t>
            </w:r>
          </w:p>
        </w:tc>
      </w:tr>
      <w:tr w:rsidR="00847C61" w:rsidRPr="00914503" w14:paraId="65271795" w14:textId="77777777" w:rsidTr="00F50726">
        <w:trPr>
          <w:trHeight w:hRule="exact" w:val="241"/>
        </w:trPr>
        <w:tc>
          <w:tcPr>
            <w:tcW w:w="2340" w:type="dxa"/>
            <w:gridSpan w:val="2"/>
            <w:tcBorders>
              <w:top w:val="nil"/>
              <w:left w:val="nil"/>
              <w:bottom w:val="nil"/>
              <w:right w:val="nil"/>
            </w:tcBorders>
          </w:tcPr>
          <w:p w14:paraId="33EE321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40529F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300929BD" w14:textId="77777777" w:rsidTr="00F50726">
        <w:tc>
          <w:tcPr>
            <w:tcW w:w="2340" w:type="dxa"/>
            <w:gridSpan w:val="2"/>
            <w:tcBorders>
              <w:top w:val="nil"/>
              <w:left w:val="nil"/>
              <w:bottom w:val="nil"/>
              <w:right w:val="nil"/>
            </w:tcBorders>
          </w:tcPr>
          <w:p w14:paraId="27C093D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1F431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7C82BEDB" w14:textId="77777777" w:rsidTr="00F50726">
        <w:tc>
          <w:tcPr>
            <w:tcW w:w="450" w:type="dxa"/>
            <w:tcBorders>
              <w:top w:val="nil"/>
              <w:left w:val="nil"/>
              <w:bottom w:val="nil"/>
              <w:right w:val="nil"/>
            </w:tcBorders>
          </w:tcPr>
          <w:p w14:paraId="6A9315D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5" w:name="BKM_0B9715F3_5F7D_4d8b_B42F_9AD4A68E4A7B"/>
          </w:p>
        </w:tc>
        <w:tc>
          <w:tcPr>
            <w:tcW w:w="2790" w:type="dxa"/>
            <w:gridSpan w:val="2"/>
            <w:tcBorders>
              <w:top w:val="nil"/>
              <w:left w:val="nil"/>
              <w:bottom w:val="nil"/>
              <w:right w:val="nil"/>
            </w:tcBorders>
          </w:tcPr>
          <w:p w14:paraId="27B9E5A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Attribuutnaam</w:t>
            </w:r>
          </w:p>
        </w:tc>
        <w:tc>
          <w:tcPr>
            <w:tcW w:w="6120" w:type="dxa"/>
            <w:tcBorders>
              <w:top w:val="nil"/>
              <w:left w:val="nil"/>
              <w:bottom w:val="nil"/>
              <w:right w:val="nil"/>
            </w:tcBorders>
          </w:tcPr>
          <w:p w14:paraId="21ACC80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00000"/>
                <w:sz w:val="22"/>
                <w:szCs w:val="24"/>
                <w:lang w:eastAsia="en-US"/>
              </w:rPr>
              <w:t>Herkomst</w:t>
            </w:r>
          </w:p>
        </w:tc>
      </w:tr>
      <w:tr w:rsidR="00847C61" w:rsidRPr="00914503" w14:paraId="2A3AB457" w14:textId="77777777" w:rsidTr="00F50726">
        <w:tc>
          <w:tcPr>
            <w:tcW w:w="450" w:type="dxa"/>
            <w:tcBorders>
              <w:top w:val="nil"/>
              <w:left w:val="nil"/>
              <w:bottom w:val="nil"/>
              <w:right w:val="nil"/>
            </w:tcBorders>
          </w:tcPr>
          <w:p w14:paraId="3EE0E39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885127"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Vestigingsnummer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C9E269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Vestigingsnummer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65"/>
      </w:tr>
      <w:tr w:rsidR="00FC3FCF" w:rsidRPr="00914503" w14:paraId="7FC6E34B" w14:textId="77777777" w:rsidTr="00F50726">
        <w:tc>
          <w:tcPr>
            <w:tcW w:w="450" w:type="dxa"/>
            <w:tcBorders>
              <w:top w:val="nil"/>
              <w:left w:val="nil"/>
              <w:bottom w:val="nil"/>
              <w:right w:val="nil"/>
            </w:tcBorders>
          </w:tcPr>
          <w:p w14:paraId="0B19CBE0" w14:textId="77777777" w:rsidR="00FC3FCF" w:rsidRPr="00914503" w:rsidRDefault="00FC3FCF"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AF19A7" w14:textId="7A2C0CEF" w:rsidR="00FC3FCF" w:rsidRPr="008C365A" w:rsidRDefault="008C365A" w:rsidP="00847C61">
            <w:pPr>
              <w:widowControl w:val="0"/>
              <w:autoSpaceDE w:val="0"/>
              <w:autoSpaceDN w:val="0"/>
              <w:adjustRightInd w:val="0"/>
              <w:spacing w:line="240" w:lineRule="auto"/>
              <w:contextualSpacing w:val="0"/>
              <w:rPr>
                <w:rFonts w:ascii="Arial" w:hAnsi="Arial" w:cs="Arial"/>
                <w:szCs w:val="24"/>
                <w:lang w:eastAsia="en-US"/>
              </w:rPr>
            </w:pPr>
            <w:ins w:id="366" w:author="Arjan Kloosterboer" w:date="2017-03-06T15:30:00Z">
              <w:r>
                <w:rPr>
                  <w:rFonts w:ascii="Arial" w:hAnsi="Arial" w:cs="Arial"/>
                  <w:szCs w:val="24"/>
                  <w:lang w:eastAsia="en-US"/>
                </w:rPr>
                <w:t>KvK-nummer</w:t>
              </w:r>
            </w:ins>
          </w:p>
        </w:tc>
        <w:tc>
          <w:tcPr>
            <w:tcW w:w="6120" w:type="dxa"/>
            <w:tcBorders>
              <w:top w:val="nil"/>
              <w:left w:val="nil"/>
              <w:bottom w:val="nil"/>
              <w:right w:val="nil"/>
            </w:tcBorders>
          </w:tcPr>
          <w:p w14:paraId="13780E3D" w14:textId="14A10B74" w:rsidR="00FC3FCF"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367" w:author="Arjan Kloosterboer" w:date="2017-03-06T15:31: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.(Objecttype)MAATSCHAPPELIJKE ACTIVITEIT.(Attribuutsoort)KvK-</w:t>
              </w:r>
              <w:r w:rsidRPr="00914503">
                <w:rPr>
                  <w:rFonts w:ascii="Calibri" w:hAnsi="Calibri" w:cs="Arial"/>
                  <w:color w:val="000000"/>
                  <w:sz w:val="22"/>
                  <w:szCs w:val="24"/>
                  <w:lang w:eastAsia="en-US"/>
                </w:rPr>
                <w:t xml:space="preserve">nummer  </w:t>
              </w:r>
            </w:ins>
          </w:p>
        </w:tc>
      </w:tr>
      <w:tr w:rsidR="00847C61" w:rsidRPr="00914503" w:rsidDel="00F50726" w14:paraId="50388768" w14:textId="30F2A8C9" w:rsidTr="00F50726">
        <w:trPr>
          <w:del w:id="368" w:author="Arjan Kloosterboer" w:date="2017-02-01T18:03:00Z"/>
        </w:trPr>
        <w:tc>
          <w:tcPr>
            <w:tcW w:w="450" w:type="dxa"/>
            <w:tcBorders>
              <w:top w:val="nil"/>
              <w:left w:val="nil"/>
              <w:bottom w:val="nil"/>
              <w:right w:val="nil"/>
            </w:tcBorders>
          </w:tcPr>
          <w:p w14:paraId="29252667" w14:textId="6A87C968" w:rsidR="00847C61" w:rsidRPr="00914503" w:rsidDel="00F50726" w:rsidRDefault="00847C61" w:rsidP="00847C61">
            <w:pPr>
              <w:widowControl w:val="0"/>
              <w:autoSpaceDE w:val="0"/>
              <w:autoSpaceDN w:val="0"/>
              <w:adjustRightInd w:val="0"/>
              <w:spacing w:line="240" w:lineRule="auto"/>
              <w:contextualSpacing w:val="0"/>
              <w:rPr>
                <w:del w:id="369" w:author="Arjan Kloosterboer" w:date="2017-02-01T18:03:00Z"/>
                <w:rFonts w:ascii="Calibri" w:hAnsi="Calibri" w:cs="Arial"/>
                <w:color w:val="0F0F0F"/>
                <w:sz w:val="22"/>
                <w:szCs w:val="24"/>
                <w:lang w:eastAsia="en-US"/>
              </w:rPr>
            </w:pPr>
            <w:bookmarkStart w:id="370" w:name="BKM_784B57D1_596F_42a5_9840_4C99FAB44958"/>
          </w:p>
        </w:tc>
        <w:tc>
          <w:tcPr>
            <w:tcW w:w="2790" w:type="dxa"/>
            <w:gridSpan w:val="2"/>
            <w:tcBorders>
              <w:top w:val="nil"/>
              <w:left w:val="nil"/>
              <w:bottom w:val="nil"/>
              <w:right w:val="nil"/>
            </w:tcBorders>
          </w:tcPr>
          <w:p w14:paraId="113F0B1F" w14:textId="792259A7" w:rsidR="00847C61" w:rsidRPr="00914503" w:rsidDel="00F50726" w:rsidRDefault="00847C61" w:rsidP="00847C61">
            <w:pPr>
              <w:widowControl w:val="0"/>
              <w:autoSpaceDE w:val="0"/>
              <w:autoSpaceDN w:val="0"/>
              <w:adjustRightInd w:val="0"/>
              <w:spacing w:line="240" w:lineRule="auto"/>
              <w:contextualSpacing w:val="0"/>
              <w:rPr>
                <w:del w:id="371" w:author="Arjan Kloosterboer" w:date="2017-02-01T18:03:00Z"/>
                <w:rFonts w:ascii="Calibri" w:hAnsi="Calibri" w:cs="Arial"/>
                <w:color w:val="0F0F0F"/>
                <w:sz w:val="22"/>
                <w:szCs w:val="24"/>
                <w:lang w:eastAsia="en-US"/>
              </w:rPr>
            </w:pPr>
          </w:p>
        </w:tc>
        <w:tc>
          <w:tcPr>
            <w:tcW w:w="6120" w:type="dxa"/>
            <w:tcBorders>
              <w:top w:val="nil"/>
              <w:left w:val="nil"/>
              <w:bottom w:val="nil"/>
              <w:right w:val="nil"/>
            </w:tcBorders>
          </w:tcPr>
          <w:p w14:paraId="3A9A659A" w14:textId="4AC6352C" w:rsidR="00847C61" w:rsidRPr="00914503" w:rsidDel="00F50726" w:rsidRDefault="00847C61" w:rsidP="00847C61">
            <w:pPr>
              <w:widowControl w:val="0"/>
              <w:autoSpaceDE w:val="0"/>
              <w:autoSpaceDN w:val="0"/>
              <w:adjustRightInd w:val="0"/>
              <w:spacing w:line="240" w:lineRule="auto"/>
              <w:contextualSpacing w:val="0"/>
              <w:rPr>
                <w:del w:id="372" w:author="Arjan Kloosterboer" w:date="2017-02-01T18:03:00Z"/>
                <w:rFonts w:ascii="Calibri" w:hAnsi="Calibri" w:cs="Arial"/>
                <w:color w:val="0F0F0F"/>
                <w:sz w:val="22"/>
                <w:szCs w:val="24"/>
                <w:lang w:eastAsia="en-US"/>
              </w:rPr>
            </w:pPr>
            <w:del w:id="373" w:author="Arjan Kloosterboer" w:date="2017-02-01T18:03:00Z">
              <w:r w:rsidRPr="00914503" w:rsidDel="00F50726">
                <w:rPr>
                  <w:rFonts w:ascii="Calibri" w:hAnsi="Calibri" w:cs="Arial"/>
                  <w:color w:val="000000"/>
                  <w:sz w:val="22"/>
                  <w:szCs w:val="24"/>
                  <w:lang w:eastAsia="en-US"/>
                </w:rPr>
                <w:delText>RSGB</w:delText>
              </w:r>
              <w:r w:rsidDel="00F50726">
                <w:rPr>
                  <w:rFonts w:ascii="Calibri" w:hAnsi="Calibri" w:cs="Arial"/>
                  <w:color w:val="000000"/>
                  <w:sz w:val="22"/>
                  <w:szCs w:val="24"/>
                  <w:lang w:eastAsia="en-US"/>
                </w:rPr>
                <w:delText>.(Groepattribuutsoort)</w:delText>
              </w:r>
              <w:r w:rsidRPr="00914503" w:rsidDel="00F50726">
                <w:rPr>
                  <w:rFonts w:ascii="Calibri" w:hAnsi="Calibri" w:cs="Arial"/>
                  <w:color w:val="000000"/>
                  <w:sz w:val="22"/>
                  <w:szCs w:val="24"/>
                  <w:lang w:eastAsia="en-US"/>
                </w:rPr>
                <w:delText>Handelsnamen MAATSCHAPPELIJKE ACTIVITEIT</w:delText>
              </w:r>
              <w:r w:rsidDel="00F50726">
                <w:rPr>
                  <w:rFonts w:ascii="Calibri" w:hAnsi="Calibri" w:cs="Arial"/>
                  <w:color w:val="000000"/>
                  <w:sz w:val="22"/>
                  <w:szCs w:val="24"/>
                  <w:lang w:eastAsia="en-US"/>
                </w:rPr>
                <w:delText>.(Attribuutsoort)</w:delText>
              </w:r>
              <w:r w:rsidRPr="00914503" w:rsidDel="00F50726">
                <w:rPr>
                  <w:rFonts w:ascii="Calibri" w:hAnsi="Calibri" w:cs="Arial"/>
                  <w:color w:val="000000"/>
                  <w:sz w:val="22"/>
                  <w:szCs w:val="24"/>
                  <w:lang w:eastAsia="en-US"/>
                </w:rPr>
                <w:delText xml:space="preserve">Handelsnaam  </w:delText>
              </w:r>
              <w:r w:rsidR="00DE73DB" w:rsidRPr="00914503" w:rsidDel="00F50726">
                <w:rPr>
                  <w:rFonts w:ascii="Calibri" w:hAnsi="Calibri" w:cs="Arial"/>
                  <w:color w:val="000000"/>
                  <w:sz w:val="22"/>
                  <w:szCs w:val="24"/>
                  <w:lang w:eastAsia="en-US"/>
                </w:rPr>
                <w:fldChar w:fldCharType="begin" w:fldLock="1"/>
              </w:r>
              <w:r w:rsidRPr="00914503" w:rsidDel="00F50726">
                <w:rPr>
                  <w:rFonts w:ascii="Calibri" w:hAnsi="Calibri" w:cs="Arial"/>
                  <w:color w:val="000000"/>
                  <w:sz w:val="22"/>
                  <w:szCs w:val="24"/>
                  <w:lang w:eastAsia="en-US"/>
                </w:rPr>
                <w:delInstrText>MERGEFIELD Att.Type</w:delInstrText>
              </w:r>
              <w:r w:rsidR="00DE73DB" w:rsidRPr="00914503" w:rsidDel="00F50726">
                <w:rPr>
                  <w:rFonts w:ascii="Calibri" w:hAnsi="Calibri" w:cs="Arial"/>
                  <w:color w:val="000000"/>
                  <w:sz w:val="22"/>
                  <w:szCs w:val="24"/>
                  <w:lang w:eastAsia="en-US"/>
                </w:rPr>
                <w:fldChar w:fldCharType="end"/>
              </w:r>
            </w:del>
          </w:p>
        </w:tc>
        <w:bookmarkEnd w:id="370"/>
      </w:tr>
      <w:tr w:rsidR="00C071B4" w:rsidRPr="00914503" w14:paraId="604EFA61" w14:textId="77777777" w:rsidTr="007839BF">
        <w:trPr>
          <w:ins w:id="374" w:author="Arjan Kloosterboer" w:date="2017-02-01T18:01:00Z"/>
        </w:trPr>
        <w:tc>
          <w:tcPr>
            <w:tcW w:w="450" w:type="dxa"/>
            <w:tcBorders>
              <w:top w:val="nil"/>
              <w:left w:val="nil"/>
              <w:bottom w:val="nil"/>
              <w:right w:val="nil"/>
            </w:tcBorders>
          </w:tcPr>
          <w:p w14:paraId="1593FF2C" w14:textId="77777777" w:rsidR="00C071B4" w:rsidRPr="00914503" w:rsidRDefault="00C071B4" w:rsidP="00847C61">
            <w:pPr>
              <w:widowControl w:val="0"/>
              <w:autoSpaceDE w:val="0"/>
              <w:autoSpaceDN w:val="0"/>
              <w:adjustRightInd w:val="0"/>
              <w:spacing w:line="240" w:lineRule="auto"/>
              <w:contextualSpacing w:val="0"/>
              <w:rPr>
                <w:ins w:id="375" w:author="Arjan Kloosterboer" w:date="2017-02-01T18:01:00Z"/>
                <w:rFonts w:ascii="Calibri" w:hAnsi="Calibri" w:cs="Arial"/>
                <w:color w:val="0F0F0F"/>
                <w:sz w:val="22"/>
                <w:szCs w:val="24"/>
                <w:lang w:eastAsia="en-US"/>
              </w:rPr>
            </w:pPr>
          </w:p>
        </w:tc>
        <w:tc>
          <w:tcPr>
            <w:tcW w:w="2790" w:type="dxa"/>
            <w:gridSpan w:val="2"/>
            <w:tcBorders>
              <w:top w:val="nil"/>
              <w:left w:val="nil"/>
              <w:bottom w:val="nil"/>
              <w:right w:val="nil"/>
            </w:tcBorders>
          </w:tcPr>
          <w:p w14:paraId="69B10948" w14:textId="52460C54" w:rsidR="00C071B4" w:rsidRPr="00914503" w:rsidRDefault="00C071B4" w:rsidP="00847C61">
            <w:pPr>
              <w:widowControl w:val="0"/>
              <w:autoSpaceDE w:val="0"/>
              <w:autoSpaceDN w:val="0"/>
              <w:adjustRightInd w:val="0"/>
              <w:spacing w:line="240" w:lineRule="auto"/>
              <w:contextualSpacing w:val="0"/>
              <w:rPr>
                <w:ins w:id="376" w:author="Arjan Kloosterboer" w:date="2017-02-01T18:01:00Z"/>
                <w:rFonts w:ascii="Arial" w:hAnsi="Arial" w:cs="Arial"/>
                <w:szCs w:val="24"/>
                <w:lang w:val="en-AU" w:eastAsia="en-US"/>
              </w:rPr>
            </w:pPr>
            <w:ins w:id="377" w:author="Arjan Kloosterboer" w:date="2017-08-08T15:58:00Z">
              <w:r>
                <w:rPr>
                  <w:rFonts w:ascii="Arial" w:hAnsi="Arial" w:cs="Arial"/>
                  <w:szCs w:val="24"/>
                  <w:lang w:eastAsia="en-US"/>
                </w:rPr>
                <w:t>/</w:t>
              </w:r>
            </w:ins>
            <w:ins w:id="378" w:author="Arjan Kloosterboer" w:date="2017-02-01T18:01:00Z">
              <w:r w:rsidRPr="008C365A">
                <w:rPr>
                  <w:rFonts w:ascii="Arial" w:hAnsi="Arial" w:cs="Arial"/>
                  <w:szCs w:val="24"/>
                  <w:lang w:eastAsia="en-US"/>
                </w:rPr>
                <w:t>Prima</w:t>
              </w:r>
              <w:r>
                <w:rPr>
                  <w:rFonts w:ascii="Arial" w:hAnsi="Arial" w:cs="Arial"/>
                  <w:szCs w:val="24"/>
                  <w:lang w:val="en-AU" w:eastAsia="en-US"/>
                </w:rPr>
                <w:t>ire (handels)naam</w:t>
              </w:r>
            </w:ins>
          </w:p>
        </w:tc>
        <w:tc>
          <w:tcPr>
            <w:tcW w:w="6120" w:type="dxa"/>
            <w:tcBorders>
              <w:top w:val="nil"/>
              <w:left w:val="nil"/>
              <w:bottom w:val="nil"/>
              <w:right w:val="nil"/>
            </w:tcBorders>
          </w:tcPr>
          <w:p w14:paraId="47BE083D" w14:textId="7CC18718" w:rsidR="00C071B4" w:rsidRPr="00914503" w:rsidRDefault="00C071B4" w:rsidP="00847C61">
            <w:pPr>
              <w:widowControl w:val="0"/>
              <w:autoSpaceDE w:val="0"/>
              <w:autoSpaceDN w:val="0"/>
              <w:adjustRightInd w:val="0"/>
              <w:spacing w:line="240" w:lineRule="auto"/>
              <w:contextualSpacing w:val="0"/>
              <w:rPr>
                <w:ins w:id="379" w:author="Arjan Kloosterboer" w:date="2017-02-01T18:01:00Z"/>
                <w:rFonts w:ascii="Calibri" w:hAnsi="Calibri" w:cs="Arial"/>
                <w:color w:val="000000"/>
                <w:sz w:val="22"/>
                <w:szCs w:val="24"/>
                <w:lang w:eastAsia="en-US"/>
              </w:rPr>
            </w:pPr>
            <w:ins w:id="380" w:author="Arjan Kloosterboer" w:date="2017-08-08T15:59:00Z">
              <w:r>
                <w:rPr>
                  <w:rFonts w:ascii="Calibri" w:hAnsi="Calibri" w:cs="Arial"/>
                  <w:color w:val="000000"/>
                  <w:sz w:val="22"/>
                  <w:szCs w:val="24"/>
                  <w:lang w:eastAsia="en-US"/>
                </w:rPr>
                <w:t>Afgeleid van</w:t>
              </w:r>
            </w:ins>
            <w:ins w:id="381" w:author="Arjan Kloosterboer" w:date="2017-08-08T16:00:00Z">
              <w:r>
                <w:rPr>
                  <w:rFonts w:ascii="Calibri" w:hAnsi="Calibri" w:cs="Arial"/>
                  <w:color w:val="000000"/>
                  <w:sz w:val="22"/>
                  <w:szCs w:val="24"/>
                  <w:lang w:eastAsia="en-US"/>
                </w:rPr>
                <w:t>: RSGB</w:t>
              </w:r>
            </w:ins>
            <w:ins w:id="382" w:author="Arjan Kloosterboer" w:date="2017-08-08T16:02:00Z">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.(Groepattribuutsoort)</w:t>
              </w:r>
              <w:r w:rsidRPr="00C071B4">
                <w:rPr>
                  <w:rFonts w:ascii="Calibri" w:hAnsi="Calibri" w:cs="Arial"/>
                  <w:color w:val="000000"/>
                  <w:sz w:val="22"/>
                  <w:szCs w:val="24"/>
                  <w:lang w:eastAsia="en-US"/>
                </w:rPr>
                <w:t xml:space="preserve"> 'Handelsnaam vestiging</w:t>
              </w:r>
            </w:ins>
            <w:ins w:id="383" w:author="Arjan Kloosterboer" w:date="2017-08-08T16:00:00Z">
              <w:r>
                <w:rPr>
                  <w:rFonts w:ascii="Calibri" w:hAnsi="Calibri" w:cs="Arial"/>
                  <w:color w:val="000000"/>
                  <w:sz w:val="22"/>
                  <w:szCs w:val="24"/>
                  <w:lang w:eastAsia="en-US"/>
                </w:rPr>
                <w:t>.</w:t>
              </w:r>
            </w:ins>
            <w:ins w:id="384" w:author="Arjan Kloosterboer" w:date="2017-08-08T16:02:00Z">
              <w:r>
                <w:rPr>
                  <w:rFonts w:ascii="Calibri" w:hAnsi="Calibri" w:cs="Arial"/>
                  <w:color w:val="000000"/>
                  <w:sz w:val="22"/>
                  <w:szCs w:val="24"/>
                  <w:lang w:eastAsia="en-US"/>
                </w:rPr>
                <w:t>(A</w:t>
              </w:r>
            </w:ins>
            <w:ins w:id="385" w:author="Arjan Kloosterboer" w:date="2017-08-08T16:01:00Z">
              <w:r w:rsidRPr="00C071B4">
                <w:rPr>
                  <w:rFonts w:ascii="Calibri" w:hAnsi="Calibri" w:cs="Arial"/>
                  <w:color w:val="000000"/>
                  <w:sz w:val="22"/>
                  <w:szCs w:val="24"/>
                  <w:lang w:eastAsia="en-US"/>
                </w:rPr>
                <w:t>ttribuutsoort</w:t>
              </w:r>
            </w:ins>
            <w:ins w:id="386" w:author="Arjan Kloosterboer" w:date="2017-08-08T16:03:00Z">
              <w:r>
                <w:rPr>
                  <w:rFonts w:ascii="Calibri" w:hAnsi="Calibri" w:cs="Arial"/>
                  <w:color w:val="000000"/>
                  <w:sz w:val="22"/>
                  <w:szCs w:val="24"/>
                  <w:lang w:eastAsia="en-US"/>
                </w:rPr>
                <w:t>)</w:t>
              </w:r>
            </w:ins>
            <w:ins w:id="387" w:author="Arjan Kloosterboer" w:date="2017-08-08T16:01:00Z">
              <w:r w:rsidRPr="00C071B4">
                <w:rPr>
                  <w:rFonts w:ascii="Calibri" w:hAnsi="Calibri" w:cs="Arial"/>
                  <w:color w:val="000000"/>
                  <w:sz w:val="22"/>
                  <w:szCs w:val="24"/>
                  <w:lang w:eastAsia="en-US"/>
                </w:rPr>
                <w:t>Handels)naam</w:t>
              </w:r>
            </w:ins>
            <w:ins w:id="388" w:author="Arjan Kloosterboer" w:date="2017-08-08T15:59:00Z">
              <w:r>
                <w:rPr>
                  <w:rFonts w:ascii="Calibri" w:hAnsi="Calibri" w:cs="Arial"/>
                  <w:color w:val="000000"/>
                  <w:sz w:val="22"/>
                  <w:szCs w:val="24"/>
                  <w:lang w:eastAsia="en-US"/>
                </w:rPr>
                <w:t xml:space="preserve"> </w:t>
              </w:r>
            </w:ins>
          </w:p>
        </w:tc>
      </w:tr>
      <w:tr w:rsidR="00847C61" w:rsidRPr="00914503" w14:paraId="680A54AB" w14:textId="77777777" w:rsidTr="00F50726">
        <w:tc>
          <w:tcPr>
            <w:tcW w:w="450" w:type="dxa"/>
            <w:tcBorders>
              <w:top w:val="nil"/>
              <w:left w:val="nil"/>
              <w:bottom w:val="nil"/>
              <w:right w:val="nil"/>
            </w:tcBorders>
          </w:tcPr>
          <w:p w14:paraId="23AF7F0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89" w:name="BKM_C1DC84CB_7C8E_4b25_AFD1_39BF4A075E9E"/>
          </w:p>
        </w:tc>
        <w:tc>
          <w:tcPr>
            <w:tcW w:w="2790" w:type="dxa"/>
            <w:gridSpan w:val="2"/>
            <w:tcBorders>
              <w:top w:val="nil"/>
              <w:left w:val="nil"/>
              <w:bottom w:val="nil"/>
              <w:right w:val="nil"/>
            </w:tcBorders>
          </w:tcPr>
          <w:p w14:paraId="1EA98FCE"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C071B4">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Verkorte naam</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9FE9E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Handelsnamen MAATSCHAPPELIJKE ACTIVITEIT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Verkorte naam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89"/>
      </w:tr>
      <w:tr w:rsidR="00847C61" w:rsidRPr="00914503" w14:paraId="014C07C9" w14:textId="77777777" w:rsidTr="00F50726">
        <w:tc>
          <w:tcPr>
            <w:tcW w:w="450" w:type="dxa"/>
            <w:tcBorders>
              <w:top w:val="nil"/>
              <w:left w:val="nil"/>
              <w:bottom w:val="nil"/>
              <w:right w:val="nil"/>
            </w:tcBorders>
          </w:tcPr>
          <w:p w14:paraId="6F5F064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90" w:name="BKM_4C1F34E0_F122_4d64_A614_786B93E3403F"/>
          </w:p>
        </w:tc>
        <w:tc>
          <w:tcPr>
            <w:tcW w:w="2790" w:type="dxa"/>
            <w:gridSpan w:val="2"/>
            <w:tcBorders>
              <w:top w:val="nil"/>
              <w:left w:val="nil"/>
              <w:bottom w:val="nil"/>
              <w:right w:val="nil"/>
            </w:tcBorders>
          </w:tcPr>
          <w:p w14:paraId="2B80A9AF"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aanvang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01FA7AF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aanvang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90"/>
      </w:tr>
      <w:tr w:rsidR="00847C61" w:rsidRPr="00914503" w14:paraId="38206995" w14:textId="77777777" w:rsidTr="00F50726">
        <w:tc>
          <w:tcPr>
            <w:tcW w:w="450" w:type="dxa"/>
            <w:tcBorders>
              <w:top w:val="nil"/>
              <w:left w:val="nil"/>
              <w:bottom w:val="nil"/>
              <w:right w:val="nil"/>
            </w:tcBorders>
          </w:tcPr>
          <w:p w14:paraId="5CD36A6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91" w:name="BKM_429397A1_02D7_4ef8_84FD_8E9A7718AB8E"/>
          </w:p>
        </w:tc>
        <w:tc>
          <w:tcPr>
            <w:tcW w:w="2790" w:type="dxa"/>
            <w:gridSpan w:val="2"/>
            <w:tcBorders>
              <w:top w:val="nil"/>
              <w:left w:val="nil"/>
              <w:bottom w:val="nil"/>
              <w:right w:val="nil"/>
            </w:tcBorders>
          </w:tcPr>
          <w:p w14:paraId="35A5239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Datum beëindiging</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B521C9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Datum beeindiging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p>
        </w:tc>
        <w:bookmarkEnd w:id="391"/>
      </w:tr>
      <w:tr w:rsidR="00847C61" w:rsidRPr="00914503" w14:paraId="65A932C6" w14:textId="77777777" w:rsidTr="00F50726">
        <w:tc>
          <w:tcPr>
            <w:tcW w:w="450" w:type="dxa"/>
            <w:tcBorders>
              <w:top w:val="nil"/>
              <w:left w:val="nil"/>
              <w:bottom w:val="nil"/>
              <w:right w:val="nil"/>
            </w:tcBorders>
          </w:tcPr>
          <w:p w14:paraId="4E7F5BF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92" w:name="BKM_5E312B7B_427F_400d_B49E_109D5AC4A5FC"/>
          </w:p>
        </w:tc>
        <w:tc>
          <w:tcPr>
            <w:tcW w:w="2790" w:type="dxa"/>
            <w:gridSpan w:val="2"/>
            <w:tcBorders>
              <w:top w:val="nil"/>
              <w:left w:val="nil"/>
              <w:bottom w:val="nil"/>
              <w:right w:val="nil"/>
            </w:tcBorders>
          </w:tcPr>
          <w:p w14:paraId="06F7B640" w14:textId="73FA0162" w:rsidR="00847C61" w:rsidRPr="00914503" w:rsidRDefault="00C071B4"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393" w:author="Arjan Kloosterboer" w:date="2017-08-08T16:05: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Locatie-adres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68176C78" w14:textId="54773588"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394" w:author="Arjan Kloosterboer" w:date="2017-08-08T16:05:00Z">
              <w:r w:rsidRPr="00914503" w:rsidDel="00C071B4">
                <w:rPr>
                  <w:rFonts w:ascii="Calibri" w:hAnsi="Calibri" w:cs="Arial"/>
                  <w:color w:val="000000"/>
                  <w:sz w:val="22"/>
                  <w:szCs w:val="24"/>
                  <w:lang w:eastAsia="en-US"/>
                </w:rPr>
                <w:delText xml:space="preserve">Locatie-adres </w:delText>
              </w:r>
            </w:del>
            <w:ins w:id="395" w:author="Arjan Kloosterboer" w:date="2017-08-08T16:05:00Z">
              <w:r w:rsidR="00C071B4">
                <w:rPr>
                  <w:rFonts w:ascii="Calibri" w:hAnsi="Calibri" w:cs="Arial"/>
                  <w:color w:val="000000"/>
                  <w:sz w:val="22"/>
                  <w:szCs w:val="24"/>
                  <w:lang w:eastAsia="en-US"/>
                </w:rPr>
                <w:t xml:space="preserve">Afgeleid van de relatie in het RSGB: </w:t>
              </w:r>
            </w:ins>
            <w:del w:id="396" w:author="Arjan Kloosterboer" w:date="2017-08-08T16:07:00Z">
              <w:r w:rsidRPr="00914503" w:rsidDel="00C071B4">
                <w:rPr>
                  <w:rFonts w:ascii="Calibri" w:hAnsi="Calibri" w:cs="Arial"/>
                  <w:color w:val="000000"/>
                  <w:sz w:val="22"/>
                  <w:szCs w:val="24"/>
                  <w:lang w:eastAsia="en-US"/>
                </w:rPr>
                <w:delText>SUBJECT</w:delText>
              </w:r>
            </w:del>
            <w:ins w:id="397" w:author="Arjan Kloosterboer" w:date="2017-08-08T16:07:00Z">
              <w:r w:rsidR="00C071B4">
                <w:rPr>
                  <w:rFonts w:ascii="Calibri" w:hAnsi="Calibri" w:cs="Arial"/>
                  <w:color w:val="000000"/>
                  <w:sz w:val="22"/>
                  <w:szCs w:val="24"/>
                  <w:lang w:eastAsia="en-US"/>
                </w:rPr>
                <w:t xml:space="preserve">VESTIGING heeft als locatieadres </w:t>
              </w:r>
              <w:r w:rsidR="00C071B4" w:rsidRPr="00914503">
                <w:rPr>
                  <w:rFonts w:ascii="Calibri" w:hAnsi="Calibri" w:cs="Arial"/>
                  <w:color w:val="000000"/>
                  <w:sz w:val="22"/>
                  <w:szCs w:val="24"/>
                  <w:lang w:eastAsia="en-US"/>
                </w:rPr>
                <w:t>ADRESSEERBAAR OBJECT AANDUIDING</w:t>
              </w:r>
            </w:ins>
          </w:p>
        </w:tc>
        <w:bookmarkEnd w:id="392"/>
      </w:tr>
      <w:tr w:rsidR="00847C61" w:rsidRPr="00914503" w14:paraId="78559285" w14:textId="77777777" w:rsidTr="00F50726">
        <w:tc>
          <w:tcPr>
            <w:tcW w:w="450" w:type="dxa"/>
            <w:tcBorders>
              <w:top w:val="nil"/>
              <w:left w:val="nil"/>
              <w:bottom w:val="nil"/>
              <w:right w:val="nil"/>
            </w:tcBorders>
          </w:tcPr>
          <w:p w14:paraId="270DC77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6A9415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363DB50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4C6D414F" w14:textId="77777777" w:rsidTr="00F50726">
        <w:tc>
          <w:tcPr>
            <w:tcW w:w="450" w:type="dxa"/>
            <w:tcBorders>
              <w:top w:val="nil"/>
              <w:left w:val="nil"/>
              <w:bottom w:val="nil"/>
              <w:right w:val="nil"/>
            </w:tcBorders>
          </w:tcPr>
          <w:p w14:paraId="05E2EA2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3CF0E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5F2532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 xml:space="preserve">ADRESSEERBAAR OBJECT </w:t>
            </w:r>
            <w:r w:rsidRPr="00914503">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C5458F9" w14:textId="77777777" w:rsidTr="00F50726">
        <w:tc>
          <w:tcPr>
            <w:tcW w:w="450" w:type="dxa"/>
            <w:tcBorders>
              <w:top w:val="nil"/>
              <w:left w:val="nil"/>
              <w:bottom w:val="nil"/>
              <w:right w:val="nil"/>
            </w:tcBorders>
          </w:tcPr>
          <w:p w14:paraId="166F3F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DF313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417122E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7E6C7542" w14:textId="77777777" w:rsidTr="00F50726">
        <w:tc>
          <w:tcPr>
            <w:tcW w:w="450" w:type="dxa"/>
            <w:tcBorders>
              <w:top w:val="nil"/>
              <w:left w:val="nil"/>
              <w:bottom w:val="nil"/>
              <w:right w:val="nil"/>
            </w:tcBorders>
          </w:tcPr>
          <w:p w14:paraId="3AE6219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A4B07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E11DD8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3E663144" w14:textId="77777777" w:rsidTr="00F50726">
        <w:tc>
          <w:tcPr>
            <w:tcW w:w="450" w:type="dxa"/>
            <w:tcBorders>
              <w:top w:val="nil"/>
              <w:left w:val="nil"/>
              <w:bottom w:val="nil"/>
              <w:right w:val="nil"/>
            </w:tcBorders>
          </w:tcPr>
          <w:p w14:paraId="21DB506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A92B5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75F1200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18EFCF79" w14:textId="77777777" w:rsidTr="00F50726">
        <w:tc>
          <w:tcPr>
            <w:tcW w:w="450" w:type="dxa"/>
            <w:tcBorders>
              <w:top w:val="nil"/>
              <w:left w:val="nil"/>
              <w:bottom w:val="nil"/>
              <w:right w:val="nil"/>
            </w:tcBorders>
          </w:tcPr>
          <w:p w14:paraId="717CC2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3565E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92EF3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039A7077" w14:textId="77777777" w:rsidTr="00F50726">
        <w:tc>
          <w:tcPr>
            <w:tcW w:w="450" w:type="dxa"/>
            <w:tcBorders>
              <w:top w:val="nil"/>
              <w:left w:val="nil"/>
              <w:bottom w:val="nil"/>
              <w:right w:val="nil"/>
            </w:tcBorders>
          </w:tcPr>
          <w:p w14:paraId="42F71B2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D9FBA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19887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C365A" w:rsidRPr="00914503" w14:paraId="71B44530" w14:textId="77777777" w:rsidTr="00F50726">
        <w:tc>
          <w:tcPr>
            <w:tcW w:w="450" w:type="dxa"/>
            <w:tcBorders>
              <w:top w:val="nil"/>
              <w:left w:val="nil"/>
              <w:bottom w:val="nil"/>
              <w:right w:val="nil"/>
            </w:tcBorders>
          </w:tcPr>
          <w:p w14:paraId="3CF75BEF" w14:textId="77777777" w:rsidR="008C365A" w:rsidRPr="00914503" w:rsidRDefault="008C365A"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88EBF5B" w14:textId="16420083" w:rsidR="008C365A"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398" w:author="Arjan Kloosterboer" w:date="2017-03-06T15:32:00Z">
              <w:r>
                <w:rPr>
                  <w:rFonts w:ascii="Calibri" w:hAnsi="Calibri" w:cs="Arial"/>
                  <w:color w:val="000000"/>
                  <w:sz w:val="22"/>
                  <w:szCs w:val="24"/>
                  <w:lang w:val="en-AU" w:eastAsia="en-US"/>
                </w:rPr>
                <w:t>- Toevoeging adres</w:t>
              </w:r>
            </w:ins>
          </w:p>
        </w:tc>
        <w:tc>
          <w:tcPr>
            <w:tcW w:w="6120" w:type="dxa"/>
            <w:tcBorders>
              <w:top w:val="nil"/>
              <w:left w:val="nil"/>
              <w:bottom w:val="nil"/>
              <w:right w:val="nil"/>
            </w:tcBorders>
          </w:tcPr>
          <w:p w14:paraId="174FF69B" w14:textId="215385DB" w:rsidR="008C365A" w:rsidRPr="00914503" w:rsidRDefault="008C365A"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399" w:author="Arjan Kloosterboer" w:date="2017-03-06T15:32: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VESTIGING</w:t>
              </w:r>
              <w:r>
                <w:rPr>
                  <w:rFonts w:ascii="Calibri" w:hAnsi="Calibri" w:cs="Arial"/>
                  <w:color w:val="000000"/>
                  <w:sz w:val="22"/>
                  <w:szCs w:val="24"/>
                  <w:lang w:eastAsia="en-US"/>
                </w:rPr>
                <w:t>.(Attribuutsoort)</w:t>
              </w:r>
            </w:ins>
            <w:ins w:id="400" w:author="Arjan Kloosterboer" w:date="2017-03-06T15:33:00Z">
              <w:r>
                <w:rPr>
                  <w:rFonts w:ascii="Calibri" w:hAnsi="Calibri" w:cs="Arial"/>
                  <w:color w:val="000000"/>
                  <w:sz w:val="22"/>
                  <w:szCs w:val="24"/>
                  <w:lang w:eastAsia="en-US"/>
                </w:rPr>
                <w:t>Toevoeging adres</w:t>
              </w:r>
            </w:ins>
          </w:p>
        </w:tc>
      </w:tr>
      <w:tr w:rsidR="00847C61" w:rsidRPr="00914503" w14:paraId="66359EB1" w14:textId="77777777" w:rsidTr="00F50726">
        <w:tc>
          <w:tcPr>
            <w:tcW w:w="450" w:type="dxa"/>
            <w:tcBorders>
              <w:top w:val="nil"/>
              <w:left w:val="nil"/>
              <w:bottom w:val="nil"/>
              <w:right w:val="nil"/>
            </w:tcBorders>
          </w:tcPr>
          <w:p w14:paraId="56D92CB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1" w:name="BKM_178DE560_74BA_4a1e_AAB0_35FF08AA6BE0"/>
          </w:p>
        </w:tc>
        <w:tc>
          <w:tcPr>
            <w:tcW w:w="2790" w:type="dxa"/>
            <w:gridSpan w:val="2"/>
            <w:tcBorders>
              <w:top w:val="nil"/>
              <w:left w:val="nil"/>
              <w:bottom w:val="nil"/>
              <w:right w:val="nil"/>
            </w:tcBorders>
          </w:tcPr>
          <w:p w14:paraId="64955E1E" w14:textId="58664DC7" w:rsidR="00847C61" w:rsidRPr="00914503" w:rsidRDefault="00C071B4"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02" w:author="Arjan Kloosterboer" w:date="2017-08-08T16:07:00Z">
              <w:r>
                <w:rPr>
                  <w:rFonts w:ascii="Arial" w:hAnsi="Arial" w:cs="Arial"/>
                  <w:szCs w:val="24"/>
                  <w:lang w:val="en-AU" w:eastAsia="en-US"/>
                </w:rPr>
                <w:t>/</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00DE73DB"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Correspondentieadres</w:t>
            </w:r>
            <w:r w:rsidR="00DE73DB" w:rsidRPr="00914503">
              <w:rPr>
                <w:rFonts w:ascii="Arial" w:hAnsi="Arial" w:cs="Arial"/>
                <w:szCs w:val="24"/>
                <w:lang w:val="en-AU" w:eastAsia="en-US"/>
              </w:rPr>
              <w:fldChar w:fldCharType="end"/>
            </w:r>
          </w:p>
        </w:tc>
        <w:tc>
          <w:tcPr>
            <w:tcW w:w="6120" w:type="dxa"/>
            <w:tcBorders>
              <w:top w:val="nil"/>
              <w:left w:val="nil"/>
              <w:bottom w:val="nil"/>
              <w:right w:val="nil"/>
            </w:tcBorders>
          </w:tcPr>
          <w:p w14:paraId="5148857B" w14:textId="4D7909E0"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03" w:author="Arjan Kloosterboer" w:date="2017-08-08T13:01:00Z">
              <w:r w:rsidRPr="00914503" w:rsidDel="008C7108">
                <w:rPr>
                  <w:rFonts w:ascii="Calibri" w:hAnsi="Calibri" w:cs="Arial"/>
                  <w:color w:val="000000"/>
                  <w:sz w:val="22"/>
                  <w:szCs w:val="24"/>
                  <w:lang w:eastAsia="en-US"/>
                </w:rPr>
                <w:delText>Correspondentieadres SUBJECT</w:delText>
              </w:r>
            </w:del>
            <w:ins w:id="404" w:author="Arjan Kloosterboer" w:date="2017-08-08T13:01:00Z">
              <w:r w:rsidR="008C7108">
                <w:rPr>
                  <w:rFonts w:ascii="Calibri" w:hAnsi="Calibri" w:cs="Arial"/>
                  <w:color w:val="000000"/>
                  <w:sz w:val="22"/>
                  <w:szCs w:val="24"/>
                  <w:lang w:eastAsia="en-US"/>
                </w:rPr>
                <w:t xml:space="preserve">Afgeleid van de relatie in het RSGB: SUBJECT heeft als correspondentieadres </w:t>
              </w:r>
              <w:r w:rsidR="008C7108" w:rsidRPr="00914503">
                <w:rPr>
                  <w:rFonts w:ascii="Calibri" w:hAnsi="Calibri" w:cs="Arial"/>
                  <w:color w:val="000000"/>
                  <w:sz w:val="22"/>
                  <w:szCs w:val="24"/>
                  <w:lang w:eastAsia="en-US"/>
                </w:rPr>
                <w:t>ADRESSEERBAAR OBJECT AANDUIDING</w:t>
              </w:r>
            </w:ins>
          </w:p>
        </w:tc>
        <w:bookmarkEnd w:id="401"/>
      </w:tr>
      <w:tr w:rsidR="00847C61" w:rsidRPr="00914503" w14:paraId="6FF59B8E" w14:textId="77777777" w:rsidTr="00F50726">
        <w:tc>
          <w:tcPr>
            <w:tcW w:w="450" w:type="dxa"/>
            <w:tcBorders>
              <w:top w:val="nil"/>
              <w:left w:val="nil"/>
              <w:bottom w:val="nil"/>
              <w:right w:val="nil"/>
            </w:tcBorders>
          </w:tcPr>
          <w:p w14:paraId="3215D26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A368F8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A2D893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  </w:t>
            </w:r>
          </w:p>
        </w:tc>
      </w:tr>
      <w:tr w:rsidR="00847C61" w:rsidRPr="00914503" w14:paraId="082FBBCB" w14:textId="77777777" w:rsidTr="00F50726">
        <w:tc>
          <w:tcPr>
            <w:tcW w:w="450" w:type="dxa"/>
            <w:tcBorders>
              <w:top w:val="nil"/>
              <w:left w:val="nil"/>
              <w:bottom w:val="nil"/>
              <w:right w:val="nil"/>
            </w:tcBorders>
          </w:tcPr>
          <w:p w14:paraId="3C5D869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01B11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3AF29AF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Huisletter  </w:t>
            </w:r>
          </w:p>
        </w:tc>
      </w:tr>
      <w:tr w:rsidR="00847C61" w:rsidRPr="00914503" w14:paraId="2142697B" w14:textId="77777777" w:rsidTr="00F50726">
        <w:tc>
          <w:tcPr>
            <w:tcW w:w="450" w:type="dxa"/>
            <w:tcBorders>
              <w:top w:val="nil"/>
              <w:left w:val="nil"/>
              <w:bottom w:val="nil"/>
              <w:right w:val="nil"/>
            </w:tcBorders>
          </w:tcPr>
          <w:p w14:paraId="2A4407D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EE1D6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FE9A3E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Huisnummertoevoeging  </w:t>
            </w:r>
          </w:p>
        </w:tc>
      </w:tr>
      <w:tr w:rsidR="00847C61" w:rsidRPr="00914503" w14:paraId="2334849F" w14:textId="77777777" w:rsidTr="00F50726">
        <w:tc>
          <w:tcPr>
            <w:tcW w:w="450" w:type="dxa"/>
            <w:tcBorders>
              <w:top w:val="nil"/>
              <w:left w:val="nil"/>
              <w:bottom w:val="nil"/>
              <w:right w:val="nil"/>
            </w:tcBorders>
          </w:tcPr>
          <w:p w14:paraId="0BD557D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298C4B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9BFEE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Naam openbare ruimte  </w:t>
            </w:r>
          </w:p>
        </w:tc>
      </w:tr>
      <w:tr w:rsidR="00847C61" w:rsidRPr="00914503" w14:paraId="2B8C4C9F" w14:textId="77777777" w:rsidTr="00F50726">
        <w:tc>
          <w:tcPr>
            <w:tcW w:w="450" w:type="dxa"/>
            <w:tcBorders>
              <w:top w:val="nil"/>
              <w:left w:val="nil"/>
              <w:bottom w:val="nil"/>
              <w:right w:val="nil"/>
            </w:tcBorders>
          </w:tcPr>
          <w:p w14:paraId="30D0817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033A1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78D8ADB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Straatnaam  </w:t>
            </w:r>
          </w:p>
        </w:tc>
      </w:tr>
      <w:tr w:rsidR="00847C61" w:rsidRPr="00914503" w14:paraId="6DF37D3A" w14:textId="77777777" w:rsidTr="00F50726">
        <w:tc>
          <w:tcPr>
            <w:tcW w:w="450" w:type="dxa"/>
            <w:tcBorders>
              <w:top w:val="nil"/>
              <w:left w:val="nil"/>
              <w:bottom w:val="nil"/>
              <w:right w:val="nil"/>
            </w:tcBorders>
          </w:tcPr>
          <w:p w14:paraId="40644A3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7F699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0257E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Postcode  </w:t>
            </w:r>
          </w:p>
        </w:tc>
      </w:tr>
      <w:tr w:rsidR="00847C61" w:rsidRPr="00914503" w14:paraId="52A48E50" w14:textId="77777777" w:rsidTr="00F50726">
        <w:tc>
          <w:tcPr>
            <w:tcW w:w="450" w:type="dxa"/>
            <w:tcBorders>
              <w:top w:val="nil"/>
              <w:left w:val="nil"/>
              <w:bottom w:val="nil"/>
              <w:right w:val="nil"/>
            </w:tcBorders>
          </w:tcPr>
          <w:p w14:paraId="311816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1F47E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3F16396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14:paraId="65EB8F73" w14:textId="77777777" w:rsidTr="00F50726">
        <w:tc>
          <w:tcPr>
            <w:tcW w:w="450" w:type="dxa"/>
            <w:tcBorders>
              <w:top w:val="nil"/>
              <w:left w:val="nil"/>
              <w:bottom w:val="nil"/>
              <w:right w:val="nil"/>
            </w:tcBorders>
          </w:tcPr>
          <w:p w14:paraId="0DF47CD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 w:name="BKM_D093BA0E_AD75_4212_B21A_30BFFD4FF092"/>
          </w:p>
        </w:tc>
        <w:tc>
          <w:tcPr>
            <w:tcW w:w="2790" w:type="dxa"/>
            <w:gridSpan w:val="2"/>
            <w:tcBorders>
              <w:top w:val="nil"/>
              <w:left w:val="nil"/>
              <w:bottom w:val="nil"/>
              <w:right w:val="nil"/>
            </w:tcBorders>
          </w:tcPr>
          <w:p w14:paraId="7766F00A"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Postadres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4313B3F5" w14:textId="49D36CD1" w:rsidR="00847C61" w:rsidRPr="00914503" w:rsidRDefault="008C7108"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06" w:author="Arjan Kloosterboer" w:date="2017-08-08T13:05: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847C61" w:rsidRPr="00914503">
              <w:rPr>
                <w:rFonts w:ascii="Calibri" w:hAnsi="Calibri" w:cs="Arial"/>
                <w:color w:val="000000"/>
                <w:sz w:val="22"/>
                <w:szCs w:val="24"/>
                <w:lang w:eastAsia="en-US"/>
              </w:rPr>
              <w:t>Postadres SUBJECT</w:t>
            </w:r>
          </w:p>
        </w:tc>
        <w:bookmarkEnd w:id="405"/>
      </w:tr>
      <w:tr w:rsidR="00847C61" w:rsidRPr="00914503" w14:paraId="6064F4B6" w14:textId="77777777" w:rsidTr="00F50726">
        <w:tc>
          <w:tcPr>
            <w:tcW w:w="450" w:type="dxa"/>
            <w:tcBorders>
              <w:top w:val="nil"/>
              <w:left w:val="nil"/>
              <w:bottom w:val="nil"/>
              <w:right w:val="nil"/>
            </w:tcBorders>
          </w:tcPr>
          <w:p w14:paraId="18EB19A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42E9B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380CDC1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 postcode  </w:t>
            </w:r>
          </w:p>
        </w:tc>
      </w:tr>
      <w:tr w:rsidR="00847C61" w:rsidRPr="00914503" w14:paraId="18C6F9EA" w14:textId="77777777" w:rsidTr="00F50726">
        <w:tc>
          <w:tcPr>
            <w:tcW w:w="450" w:type="dxa"/>
            <w:tcBorders>
              <w:top w:val="nil"/>
              <w:left w:val="nil"/>
              <w:bottom w:val="nil"/>
              <w:right w:val="nil"/>
            </w:tcBorders>
          </w:tcPr>
          <w:p w14:paraId="1C0CE274"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584B0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1743A2B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Postadrestype  </w:t>
            </w:r>
          </w:p>
        </w:tc>
      </w:tr>
      <w:tr w:rsidR="00847C61" w:rsidRPr="00914503" w14:paraId="24E0C735" w14:textId="77777777" w:rsidTr="00F50726">
        <w:tc>
          <w:tcPr>
            <w:tcW w:w="450" w:type="dxa"/>
            <w:tcBorders>
              <w:top w:val="nil"/>
              <w:left w:val="nil"/>
              <w:bottom w:val="nil"/>
              <w:right w:val="nil"/>
            </w:tcBorders>
          </w:tcPr>
          <w:p w14:paraId="246E43E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2FA9B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008FBA0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Postbus- of antwoordnummer  </w:t>
            </w:r>
          </w:p>
        </w:tc>
      </w:tr>
      <w:tr w:rsidR="00847C61" w:rsidRPr="00914503" w14:paraId="5574FB0A" w14:textId="77777777" w:rsidTr="00F50726">
        <w:tc>
          <w:tcPr>
            <w:tcW w:w="450" w:type="dxa"/>
            <w:tcBorders>
              <w:top w:val="nil"/>
              <w:left w:val="nil"/>
              <w:bottom w:val="nil"/>
              <w:right w:val="nil"/>
            </w:tcBorders>
          </w:tcPr>
          <w:p w14:paraId="5E47113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76C9C4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4CB4F70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Woonplaatsnaam  </w:t>
            </w:r>
          </w:p>
        </w:tc>
      </w:tr>
      <w:tr w:rsidR="00847C61" w:rsidRPr="00914503" w14:paraId="4BBFD689" w14:textId="77777777" w:rsidTr="00F50726">
        <w:tc>
          <w:tcPr>
            <w:tcW w:w="450" w:type="dxa"/>
            <w:tcBorders>
              <w:top w:val="nil"/>
              <w:left w:val="nil"/>
              <w:bottom w:val="nil"/>
              <w:right w:val="nil"/>
            </w:tcBorders>
          </w:tcPr>
          <w:p w14:paraId="03CF9D6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7" w:name="BKM_9AE5EE8C_2E4B_4460_9BF9_7F12CF9F4A9F"/>
          </w:p>
        </w:tc>
        <w:tc>
          <w:tcPr>
            <w:tcW w:w="2790" w:type="dxa"/>
            <w:gridSpan w:val="2"/>
            <w:tcBorders>
              <w:top w:val="nil"/>
              <w:left w:val="nil"/>
              <w:bottom w:val="nil"/>
              <w:right w:val="nil"/>
            </w:tcBorders>
          </w:tcPr>
          <w:p w14:paraId="4ED5578C"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Verblijf buitenland</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698C705F" w14:textId="58CAB0D2" w:rsidR="00847C61" w:rsidRPr="00914503" w:rsidRDefault="008C7108"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08" w:author="Arjan Kloosterboer" w:date="2017-08-08T13:07:00Z">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.(Objecttype)SUBJECT.(Groepattribuutsoort)</w:t>
              </w:r>
            </w:ins>
            <w:r w:rsidR="00847C61" w:rsidRPr="00914503">
              <w:rPr>
                <w:rFonts w:ascii="Calibri" w:hAnsi="Calibri" w:cs="Arial"/>
                <w:color w:val="000000"/>
                <w:sz w:val="22"/>
                <w:szCs w:val="24"/>
                <w:lang w:eastAsia="en-US"/>
              </w:rPr>
              <w:t>Verblijf buitenland SUBJECT</w:t>
            </w:r>
          </w:p>
        </w:tc>
        <w:bookmarkEnd w:id="407"/>
      </w:tr>
      <w:tr w:rsidR="00847C61" w:rsidRPr="00914503" w14:paraId="20A92BE1" w14:textId="77777777" w:rsidTr="00F50726">
        <w:tc>
          <w:tcPr>
            <w:tcW w:w="450" w:type="dxa"/>
            <w:tcBorders>
              <w:top w:val="nil"/>
              <w:left w:val="nil"/>
              <w:bottom w:val="nil"/>
              <w:right w:val="nil"/>
            </w:tcBorders>
          </w:tcPr>
          <w:p w14:paraId="1996206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6713E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20741728"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1  </w:t>
            </w:r>
          </w:p>
        </w:tc>
      </w:tr>
      <w:tr w:rsidR="00847C61" w:rsidRPr="00914503" w14:paraId="4AAE575C" w14:textId="77777777" w:rsidTr="00F50726">
        <w:tc>
          <w:tcPr>
            <w:tcW w:w="450" w:type="dxa"/>
            <w:tcBorders>
              <w:top w:val="nil"/>
              <w:left w:val="nil"/>
              <w:bottom w:val="nil"/>
              <w:right w:val="nil"/>
            </w:tcBorders>
          </w:tcPr>
          <w:p w14:paraId="1505221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0FAA867"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2B1B202E"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2  </w:t>
            </w:r>
          </w:p>
        </w:tc>
      </w:tr>
      <w:tr w:rsidR="00847C61" w:rsidRPr="00914503" w14:paraId="17A85992" w14:textId="77777777" w:rsidTr="00F50726">
        <w:tc>
          <w:tcPr>
            <w:tcW w:w="450" w:type="dxa"/>
            <w:tcBorders>
              <w:top w:val="nil"/>
              <w:left w:val="nil"/>
              <w:bottom w:val="nil"/>
              <w:right w:val="nil"/>
            </w:tcBorders>
          </w:tcPr>
          <w:p w14:paraId="1D5A30D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0F6931"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243372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3  </w:t>
            </w:r>
          </w:p>
        </w:tc>
      </w:tr>
      <w:tr w:rsidR="008C7108" w:rsidRPr="00914503" w14:paraId="0007168F" w14:textId="77777777" w:rsidTr="00F50726">
        <w:tc>
          <w:tcPr>
            <w:tcW w:w="450" w:type="dxa"/>
            <w:tcBorders>
              <w:top w:val="nil"/>
              <w:left w:val="nil"/>
              <w:bottom w:val="nil"/>
              <w:right w:val="nil"/>
            </w:tcBorders>
          </w:tcPr>
          <w:p w14:paraId="22263B6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C1F8C6" w14:textId="57D7658D"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09" w:author="Arjan Kloosterboer" w:date="2017-08-08T13:09: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4</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3F717E4D" w14:textId="7D5FB8DF"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410" w:author="Arjan Kloosterboer" w:date="2017-08-08T13:09: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4</w:t>
              </w:r>
              <w:r w:rsidRPr="00914503">
                <w:rPr>
                  <w:rFonts w:ascii="Calibri" w:hAnsi="Calibri" w:cs="Arial"/>
                  <w:color w:val="000000"/>
                  <w:sz w:val="22"/>
                  <w:szCs w:val="24"/>
                  <w:lang w:eastAsia="en-US"/>
                </w:rPr>
                <w:t xml:space="preserve">  </w:t>
              </w:r>
            </w:ins>
          </w:p>
        </w:tc>
      </w:tr>
      <w:tr w:rsidR="008C7108" w:rsidRPr="00914503" w14:paraId="630E8393" w14:textId="77777777" w:rsidTr="00F50726">
        <w:tc>
          <w:tcPr>
            <w:tcW w:w="450" w:type="dxa"/>
            <w:tcBorders>
              <w:top w:val="nil"/>
              <w:left w:val="nil"/>
              <w:bottom w:val="nil"/>
              <w:right w:val="nil"/>
            </w:tcBorders>
          </w:tcPr>
          <w:p w14:paraId="0A71EAB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45FCB7" w14:textId="5C443D5E"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11" w:author="Arjan Kloosterboer" w:date="2017-08-08T13:09: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5</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4AFCE5F3" w14:textId="40F330D1"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412" w:author="Arjan Kloosterboer" w:date="2017-08-08T13:09: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5</w:t>
              </w:r>
              <w:r w:rsidRPr="00914503">
                <w:rPr>
                  <w:rFonts w:ascii="Calibri" w:hAnsi="Calibri" w:cs="Arial"/>
                  <w:color w:val="000000"/>
                  <w:sz w:val="22"/>
                  <w:szCs w:val="24"/>
                  <w:lang w:eastAsia="en-US"/>
                </w:rPr>
                <w:t xml:space="preserve">  </w:t>
              </w:r>
            </w:ins>
          </w:p>
        </w:tc>
      </w:tr>
      <w:tr w:rsidR="008C7108" w:rsidRPr="00914503" w14:paraId="5DE1EFA6" w14:textId="77777777" w:rsidTr="00F50726">
        <w:tc>
          <w:tcPr>
            <w:tcW w:w="450" w:type="dxa"/>
            <w:tcBorders>
              <w:top w:val="nil"/>
              <w:left w:val="nil"/>
              <w:bottom w:val="nil"/>
              <w:right w:val="nil"/>
            </w:tcBorders>
          </w:tcPr>
          <w:p w14:paraId="5A28DE3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CE0B8D8" w14:textId="4CA48A75"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13" w:author="Arjan Kloosterboer" w:date="2017-08-08T13:09:00Z">
              <w:r w:rsidRPr="00914503">
                <w:rPr>
                  <w:rFonts w:ascii="Calibri" w:hAnsi="Calibri" w:cs="Arial"/>
                  <w:color w:val="000000"/>
                  <w:sz w:val="22"/>
                  <w:szCs w:val="24"/>
                  <w:lang w:val="en-AU" w:eastAsia="en-US"/>
                </w:rPr>
                <w:t xml:space="preserve">- Adres buitenland </w:t>
              </w:r>
              <w:r>
                <w:rPr>
                  <w:rFonts w:ascii="Calibri" w:hAnsi="Calibri" w:cs="Arial"/>
                  <w:color w:val="000000"/>
                  <w:sz w:val="22"/>
                  <w:szCs w:val="24"/>
                  <w:lang w:val="en-AU" w:eastAsia="en-US"/>
                </w:rPr>
                <w:t>6</w:t>
              </w:r>
              <w:r w:rsidRPr="00914503">
                <w:rPr>
                  <w:rFonts w:ascii="Calibri" w:hAnsi="Calibri" w:cs="Arial"/>
                  <w:color w:val="000000"/>
                  <w:sz w:val="22"/>
                  <w:szCs w:val="24"/>
                  <w:lang w:val="en-AU" w:eastAsia="en-US"/>
                </w:rPr>
                <w:t xml:space="preserve"> </w:t>
              </w:r>
            </w:ins>
          </w:p>
        </w:tc>
        <w:tc>
          <w:tcPr>
            <w:tcW w:w="6120" w:type="dxa"/>
            <w:tcBorders>
              <w:top w:val="nil"/>
              <w:left w:val="nil"/>
              <w:bottom w:val="nil"/>
              <w:right w:val="nil"/>
            </w:tcBorders>
          </w:tcPr>
          <w:p w14:paraId="04201568" w14:textId="5F607DBF"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ins w:id="414" w:author="Arjan Kloosterboer" w:date="2017-08-08T13:09:00Z">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Adres buitenland </w:t>
              </w:r>
              <w:r>
                <w:rPr>
                  <w:rFonts w:ascii="Calibri" w:hAnsi="Calibri" w:cs="Arial"/>
                  <w:color w:val="000000"/>
                  <w:sz w:val="22"/>
                  <w:szCs w:val="24"/>
                  <w:lang w:eastAsia="en-US"/>
                </w:rPr>
                <w:t>6</w:t>
              </w:r>
              <w:r w:rsidRPr="00914503">
                <w:rPr>
                  <w:rFonts w:ascii="Calibri" w:hAnsi="Calibri" w:cs="Arial"/>
                  <w:color w:val="000000"/>
                  <w:sz w:val="22"/>
                  <w:szCs w:val="24"/>
                  <w:lang w:eastAsia="en-US"/>
                </w:rPr>
                <w:t xml:space="preserve">  </w:t>
              </w:r>
            </w:ins>
          </w:p>
        </w:tc>
      </w:tr>
      <w:tr w:rsidR="008C7108" w:rsidRPr="00914503" w14:paraId="5F9E7688" w14:textId="77777777" w:rsidTr="00F50726">
        <w:tc>
          <w:tcPr>
            <w:tcW w:w="450" w:type="dxa"/>
            <w:tcBorders>
              <w:top w:val="nil"/>
              <w:left w:val="nil"/>
              <w:bottom w:val="nil"/>
              <w:right w:val="nil"/>
            </w:tcBorders>
          </w:tcPr>
          <w:p w14:paraId="3080EDB6"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D2C3762"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0455836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914503">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Land verblijfadres  </w:t>
            </w:r>
          </w:p>
        </w:tc>
      </w:tr>
      <w:tr w:rsidR="008C7108" w:rsidRPr="00914503" w14:paraId="6E00E4ED" w14:textId="77777777" w:rsidTr="00F50726">
        <w:tc>
          <w:tcPr>
            <w:tcW w:w="450" w:type="dxa"/>
            <w:tcBorders>
              <w:top w:val="nil"/>
              <w:left w:val="nil"/>
              <w:bottom w:val="nil"/>
              <w:right w:val="nil"/>
            </w:tcBorders>
          </w:tcPr>
          <w:p w14:paraId="5D362C2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 w:name="BKM_F78B87D7_5D7F_4023_BCFF_05D84D9AE8AC"/>
          </w:p>
        </w:tc>
        <w:tc>
          <w:tcPr>
            <w:tcW w:w="2790" w:type="dxa"/>
            <w:gridSpan w:val="2"/>
            <w:tcBorders>
              <w:top w:val="nil"/>
              <w:left w:val="nil"/>
              <w:bottom w:val="nil"/>
              <w:right w:val="nil"/>
            </w:tcBorders>
          </w:tcPr>
          <w:p w14:paraId="0247B6F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Telefoonnummer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14431ECA"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914503">
              <w:rPr>
                <w:rFonts w:ascii="Calibri" w:hAnsi="Calibri" w:cs="Arial"/>
                <w:color w:val="000000"/>
                <w:sz w:val="22"/>
                <w:szCs w:val="24"/>
                <w:lang w:eastAsia="en-US"/>
              </w:rPr>
              <w:t>SUBJECT</w:t>
            </w:r>
            <w:r>
              <w:rPr>
                <w:rFonts w:ascii="Calibri" w:hAnsi="Calibri" w:cs="Arial"/>
                <w:color w:val="000000"/>
                <w:sz w:val="22"/>
                <w:szCs w:val="24"/>
                <w:lang w:eastAsia="en-US"/>
              </w:rPr>
              <w:t>.(Attribuutsoort)</w:t>
            </w:r>
            <w:r w:rsidRPr="00914503">
              <w:rPr>
                <w:rFonts w:ascii="Calibri" w:hAnsi="Calibri" w:cs="Arial"/>
                <w:color w:val="000000"/>
                <w:sz w:val="22"/>
                <w:szCs w:val="24"/>
                <w:lang w:eastAsia="en-US"/>
              </w:rPr>
              <w:t xml:space="preserve">Telefoonnummer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Pr="00914503">
              <w:rPr>
                <w:rFonts w:ascii="Calibri" w:hAnsi="Calibri" w:cs="Arial"/>
                <w:color w:val="000000"/>
                <w:sz w:val="22"/>
                <w:szCs w:val="24"/>
                <w:lang w:eastAsia="en-US"/>
              </w:rPr>
              <w:fldChar w:fldCharType="end"/>
            </w:r>
          </w:p>
        </w:tc>
        <w:bookmarkEnd w:id="415"/>
      </w:tr>
      <w:tr w:rsidR="008C7108" w:rsidRPr="002E671F" w14:paraId="1C29EB3B" w14:textId="77777777" w:rsidTr="00F50726">
        <w:tc>
          <w:tcPr>
            <w:tcW w:w="450" w:type="dxa"/>
            <w:tcBorders>
              <w:top w:val="nil"/>
              <w:left w:val="nil"/>
              <w:bottom w:val="nil"/>
              <w:right w:val="nil"/>
            </w:tcBorders>
          </w:tcPr>
          <w:p w14:paraId="335B5C1F"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 w:name="BKM_9BB1F634_0773_4785_8DE6_AB67D289AC5C"/>
          </w:p>
        </w:tc>
        <w:tc>
          <w:tcPr>
            <w:tcW w:w="2790" w:type="dxa"/>
            <w:gridSpan w:val="2"/>
            <w:tcBorders>
              <w:top w:val="nil"/>
              <w:left w:val="nil"/>
              <w:bottom w:val="nil"/>
              <w:right w:val="nil"/>
            </w:tcBorders>
          </w:tcPr>
          <w:p w14:paraId="52E9ED33"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Fax-nummer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733D927E"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Fax-nummer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416"/>
      </w:tr>
      <w:tr w:rsidR="008C7108" w:rsidRPr="002E671F" w14:paraId="29C37250" w14:textId="77777777" w:rsidTr="00F50726">
        <w:tc>
          <w:tcPr>
            <w:tcW w:w="450" w:type="dxa"/>
            <w:tcBorders>
              <w:top w:val="nil"/>
              <w:left w:val="nil"/>
              <w:bottom w:val="nil"/>
              <w:right w:val="nil"/>
            </w:tcBorders>
          </w:tcPr>
          <w:p w14:paraId="0F31E8DD"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17" w:name="BKM_300EE4ED_9366_4630_B59F_BE76C9FAC493"/>
          </w:p>
        </w:tc>
        <w:tc>
          <w:tcPr>
            <w:tcW w:w="2790" w:type="dxa"/>
            <w:gridSpan w:val="2"/>
            <w:tcBorders>
              <w:top w:val="nil"/>
              <w:left w:val="nil"/>
              <w:bottom w:val="nil"/>
              <w:right w:val="nil"/>
            </w:tcBorders>
          </w:tcPr>
          <w:p w14:paraId="08BF232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Emailadres</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7B36F59"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914503">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914503">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914503">
              <w:rPr>
                <w:rFonts w:ascii="Calibri" w:hAnsi="Calibri" w:cs="Arial"/>
                <w:color w:val="000000"/>
                <w:sz w:val="22"/>
                <w:szCs w:val="24"/>
                <w:lang w:val="en-US" w:eastAsia="en-US"/>
              </w:rPr>
              <w:t xml:space="preserve">Emailadres  </w:t>
            </w:r>
            <w:r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val="en-US" w:eastAsia="en-US"/>
              </w:rPr>
              <w:instrText>MERGEFIELD Att.Type</w:instrText>
            </w:r>
            <w:r w:rsidRPr="00914503">
              <w:rPr>
                <w:rFonts w:ascii="Calibri" w:hAnsi="Calibri" w:cs="Arial"/>
                <w:color w:val="000000"/>
                <w:sz w:val="22"/>
                <w:szCs w:val="24"/>
                <w:lang w:eastAsia="en-US"/>
              </w:rPr>
              <w:fldChar w:fldCharType="end"/>
            </w:r>
          </w:p>
        </w:tc>
        <w:bookmarkEnd w:id="417"/>
      </w:tr>
      <w:tr w:rsidR="008C7108" w:rsidRPr="00914503" w14:paraId="2ADBCF99" w14:textId="77777777" w:rsidTr="00F50726">
        <w:tc>
          <w:tcPr>
            <w:tcW w:w="450" w:type="dxa"/>
            <w:tcBorders>
              <w:top w:val="nil"/>
              <w:left w:val="nil"/>
              <w:bottom w:val="nil"/>
              <w:right w:val="nil"/>
            </w:tcBorders>
          </w:tcPr>
          <w:p w14:paraId="4A053DC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18" w:name="BKM_42E300A0_4C52_4b69_9281_1AA309A4F2E6"/>
          </w:p>
        </w:tc>
        <w:tc>
          <w:tcPr>
            <w:tcW w:w="2790" w:type="dxa"/>
            <w:gridSpan w:val="2"/>
            <w:tcBorders>
              <w:top w:val="nil"/>
              <w:left w:val="nil"/>
              <w:bottom w:val="nil"/>
              <w:right w:val="nil"/>
            </w:tcBorders>
          </w:tcPr>
          <w:p w14:paraId="461EF505"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Pr="00914503">
              <w:rPr>
                <w:rFonts w:ascii="Arial" w:hAnsi="Arial" w:cs="Arial"/>
                <w:szCs w:val="24"/>
                <w:lang w:val="en-AU" w:eastAsia="en-US"/>
              </w:rPr>
              <w:instrText xml:space="preserve">MERGEFIELD </w:instrText>
            </w:r>
            <w:r w:rsidRPr="00914503">
              <w:rPr>
                <w:rFonts w:ascii="Calibri" w:hAnsi="Calibri" w:cs="Arial"/>
                <w:color w:val="0F0F0F"/>
                <w:sz w:val="22"/>
                <w:szCs w:val="24"/>
                <w:lang w:eastAsia="en-US"/>
              </w:rPr>
              <w:instrText>Att.Name</w:instrText>
            </w:r>
            <w:r w:rsidRPr="00914503">
              <w:rPr>
                <w:rFonts w:ascii="Arial" w:hAnsi="Arial" w:cs="Arial"/>
                <w:szCs w:val="24"/>
                <w:lang w:val="en-AU" w:eastAsia="en-US"/>
              </w:rPr>
              <w:fldChar w:fldCharType="separate"/>
            </w:r>
            <w:r w:rsidRPr="00914503">
              <w:rPr>
                <w:rFonts w:ascii="Calibri" w:hAnsi="Calibri" w:cs="Arial"/>
                <w:color w:val="0F0F0F"/>
                <w:sz w:val="22"/>
                <w:szCs w:val="24"/>
                <w:lang w:eastAsia="en-US"/>
              </w:rPr>
              <w:t>Rekeningnummer</w:t>
            </w:r>
            <w:r w:rsidRPr="00914503">
              <w:rPr>
                <w:rFonts w:ascii="Arial" w:hAnsi="Arial" w:cs="Arial"/>
                <w:szCs w:val="24"/>
                <w:lang w:val="en-AU" w:eastAsia="en-US"/>
              </w:rPr>
              <w:fldChar w:fldCharType="end"/>
            </w:r>
          </w:p>
        </w:tc>
        <w:tc>
          <w:tcPr>
            <w:tcW w:w="6120" w:type="dxa"/>
            <w:tcBorders>
              <w:top w:val="nil"/>
              <w:left w:val="nil"/>
              <w:bottom w:val="nil"/>
              <w:right w:val="nil"/>
            </w:tcBorders>
          </w:tcPr>
          <w:p w14:paraId="2CAAADD7" w14:textId="18213383"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ins w:id="419" w:author="Arjan Kloosterboer" w:date="2017-08-07T18:33:00Z">
              <w:r w:rsidRPr="00604340">
                <w:rPr>
                  <w:rFonts w:ascii="Calibri" w:hAnsi="Calibri" w:cs="Arial"/>
                  <w:color w:val="000000"/>
                  <w:sz w:val="22"/>
                  <w:szCs w:val="24"/>
                  <w:lang w:eastAsia="en-US"/>
                </w:rPr>
                <w:t>RSGB.(Objecttype)SUBJECT.(Groepattribuutsoort)</w:t>
              </w:r>
            </w:ins>
            <w:r w:rsidRPr="00914503">
              <w:rPr>
                <w:rFonts w:ascii="Calibri" w:hAnsi="Calibri" w:cs="Arial"/>
                <w:color w:val="000000"/>
                <w:sz w:val="22"/>
                <w:szCs w:val="24"/>
                <w:lang w:eastAsia="en-US"/>
              </w:rPr>
              <w:t>Rekeningnummer</w:t>
            </w:r>
            <w:del w:id="420" w:author="Arjan Kloosterboer" w:date="2017-08-07T18:34:00Z">
              <w:r w:rsidRPr="00914503" w:rsidDel="00604340">
                <w:rPr>
                  <w:rFonts w:ascii="Calibri" w:hAnsi="Calibri" w:cs="Arial"/>
                  <w:color w:val="000000"/>
                  <w:sz w:val="22"/>
                  <w:szCs w:val="24"/>
                  <w:lang w:eastAsia="en-US"/>
                </w:rPr>
                <w:delText xml:space="preserve"> SUBJECT</w:delText>
              </w:r>
            </w:del>
          </w:p>
        </w:tc>
        <w:bookmarkEnd w:id="418"/>
      </w:tr>
      <w:tr w:rsidR="008C7108" w:rsidRPr="00914503" w14:paraId="2D536A96" w14:textId="77777777" w:rsidTr="00F50726">
        <w:tc>
          <w:tcPr>
            <w:tcW w:w="450" w:type="dxa"/>
            <w:tcBorders>
              <w:top w:val="nil"/>
              <w:left w:val="nil"/>
              <w:bottom w:val="nil"/>
              <w:right w:val="nil"/>
            </w:tcBorders>
          </w:tcPr>
          <w:p w14:paraId="4DB7E6CA"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31DB4CB"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IBAN </w:t>
            </w:r>
          </w:p>
        </w:tc>
        <w:tc>
          <w:tcPr>
            <w:tcW w:w="6120" w:type="dxa"/>
            <w:tcBorders>
              <w:top w:val="nil"/>
              <w:left w:val="nil"/>
              <w:bottom w:val="nil"/>
              <w:right w:val="nil"/>
            </w:tcBorders>
          </w:tcPr>
          <w:p w14:paraId="45AD8851" w14:textId="47AAE13D"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421" w:author="Arjan Kloosterboer" w:date="2017-08-07T18:35: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422" w:author="Arjan Kloosterboer" w:date="2017-08-07T18:35:00Z">
              <w:r>
                <w:rPr>
                  <w:rFonts w:ascii="Calibri" w:hAnsi="Calibri" w:cs="Arial"/>
                  <w:color w:val="000000"/>
                  <w:sz w:val="22"/>
                  <w:szCs w:val="24"/>
                  <w:lang w:val="en-US" w:eastAsia="en-US"/>
                </w:rPr>
                <w:t>(Attribuutsoort)IBAN</w:t>
              </w:r>
            </w:ins>
            <w:r w:rsidRPr="00914503">
              <w:rPr>
                <w:rFonts w:ascii="Calibri" w:hAnsi="Calibri" w:cs="Arial"/>
                <w:color w:val="000000"/>
                <w:sz w:val="22"/>
                <w:szCs w:val="24"/>
                <w:lang w:eastAsia="en-US"/>
              </w:rPr>
              <w:t xml:space="preserve">  </w:t>
            </w:r>
          </w:p>
        </w:tc>
      </w:tr>
      <w:tr w:rsidR="008C7108" w:rsidRPr="00914503" w14:paraId="3044127D" w14:textId="77777777" w:rsidTr="00F50726">
        <w:tc>
          <w:tcPr>
            <w:tcW w:w="450" w:type="dxa"/>
            <w:tcBorders>
              <w:top w:val="nil"/>
              <w:left w:val="nil"/>
              <w:bottom w:val="nil"/>
              <w:right w:val="nil"/>
            </w:tcBorders>
          </w:tcPr>
          <w:p w14:paraId="742CCA31"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55A180" w14:textId="77777777"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914503">
              <w:rPr>
                <w:rFonts w:ascii="Calibri" w:hAnsi="Calibri" w:cs="Arial"/>
                <w:color w:val="000000"/>
                <w:sz w:val="22"/>
                <w:szCs w:val="24"/>
                <w:lang w:val="en-AU" w:eastAsia="en-US"/>
              </w:rPr>
              <w:t xml:space="preserve">- BIC </w:t>
            </w:r>
          </w:p>
        </w:tc>
        <w:tc>
          <w:tcPr>
            <w:tcW w:w="6120" w:type="dxa"/>
            <w:tcBorders>
              <w:top w:val="nil"/>
              <w:left w:val="nil"/>
              <w:bottom w:val="nil"/>
              <w:right w:val="nil"/>
            </w:tcBorders>
          </w:tcPr>
          <w:p w14:paraId="71219452" w14:textId="03812F9B" w:rsidR="008C7108" w:rsidRPr="00914503" w:rsidRDefault="008C7108" w:rsidP="008C7108">
            <w:pPr>
              <w:widowControl w:val="0"/>
              <w:autoSpaceDE w:val="0"/>
              <w:autoSpaceDN w:val="0"/>
              <w:adjustRightInd w:val="0"/>
              <w:spacing w:line="240" w:lineRule="auto"/>
              <w:contextualSpacing w:val="0"/>
              <w:rPr>
                <w:rFonts w:ascii="Calibri" w:hAnsi="Calibri" w:cs="Arial"/>
                <w:color w:val="000000"/>
                <w:sz w:val="22"/>
                <w:szCs w:val="24"/>
                <w:lang w:eastAsia="en-US"/>
              </w:rPr>
            </w:pPr>
            <w:r w:rsidRPr="00914503">
              <w:rPr>
                <w:rFonts w:ascii="Calibri" w:hAnsi="Calibri" w:cs="Arial"/>
                <w:color w:val="000000"/>
                <w:sz w:val="22"/>
                <w:szCs w:val="24"/>
                <w:lang w:eastAsia="en-US"/>
              </w:rPr>
              <w:t>RSGB.</w:t>
            </w:r>
            <w:ins w:id="423" w:author="Arjan Kloosterboer" w:date="2017-08-07T18:36:00Z">
              <w:r w:rsidRPr="006F5D0E">
                <w:rPr>
                  <w:rFonts w:ascii="Calibri" w:hAnsi="Calibri" w:cs="Arial"/>
                  <w:color w:val="000000"/>
                  <w:sz w:val="22"/>
                  <w:szCs w:val="24"/>
                  <w:lang w:eastAsia="en-US"/>
                </w:rPr>
                <w:t>(Objecttype)SUBJECT.(Groepattribuutsoort)</w:t>
              </w:r>
              <w:r w:rsidRPr="00914503">
                <w:rPr>
                  <w:rFonts w:ascii="Calibri" w:hAnsi="Calibri" w:cs="Arial"/>
                  <w:color w:val="000000"/>
                  <w:sz w:val="22"/>
                  <w:szCs w:val="24"/>
                  <w:lang w:eastAsia="en-US"/>
                </w:rPr>
                <w:t>Rekeningnummer</w:t>
              </w:r>
            </w:ins>
            <w:r w:rsidRPr="00914503">
              <w:rPr>
                <w:rFonts w:ascii="Calibri" w:hAnsi="Calibri" w:cs="Arial"/>
                <w:color w:val="000000"/>
                <w:sz w:val="22"/>
                <w:szCs w:val="24"/>
                <w:lang w:eastAsia="en-US"/>
              </w:rPr>
              <w:t>.</w:t>
            </w:r>
            <w:ins w:id="424" w:author="Arjan Kloosterboer" w:date="2017-08-07T18:36:00Z">
              <w:r>
                <w:rPr>
                  <w:rFonts w:ascii="Calibri" w:hAnsi="Calibri" w:cs="Arial"/>
                  <w:color w:val="000000"/>
                  <w:sz w:val="22"/>
                  <w:szCs w:val="24"/>
                  <w:lang w:val="en-US" w:eastAsia="en-US"/>
                </w:rPr>
                <w:t>(Attribuutsoort)BIC</w:t>
              </w:r>
            </w:ins>
            <w:r w:rsidRPr="00914503">
              <w:rPr>
                <w:rFonts w:ascii="Calibri" w:hAnsi="Calibri" w:cs="Arial"/>
                <w:color w:val="000000"/>
                <w:sz w:val="22"/>
                <w:szCs w:val="24"/>
                <w:lang w:eastAsia="en-US"/>
              </w:rPr>
              <w:t xml:space="preserve">  </w:t>
            </w:r>
          </w:p>
        </w:tc>
      </w:tr>
    </w:tbl>
    <w:p w14:paraId="3E86134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914503" w14:paraId="16F3279F" w14:textId="77777777" w:rsidTr="00847C61">
        <w:tc>
          <w:tcPr>
            <w:tcW w:w="9360" w:type="dxa"/>
            <w:gridSpan w:val="3"/>
            <w:tcBorders>
              <w:top w:val="nil"/>
              <w:left w:val="nil"/>
              <w:bottom w:val="nil"/>
              <w:right w:val="nil"/>
            </w:tcBorders>
          </w:tcPr>
          <w:p w14:paraId="389DC09D"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b/>
                <w:color w:val="0F0F0F"/>
                <w:sz w:val="22"/>
                <w:szCs w:val="24"/>
                <w:lang w:eastAsia="en-US"/>
              </w:rPr>
              <w:t>Overzicht relaties</w:t>
            </w:r>
          </w:p>
        </w:tc>
      </w:tr>
      <w:tr w:rsidR="00847C61" w:rsidRPr="00914503" w14:paraId="54C96A09" w14:textId="77777777" w:rsidTr="00847C61">
        <w:tc>
          <w:tcPr>
            <w:tcW w:w="450" w:type="dxa"/>
            <w:tcBorders>
              <w:top w:val="nil"/>
              <w:left w:val="nil"/>
              <w:bottom w:val="nil"/>
              <w:right w:val="nil"/>
            </w:tcBorders>
          </w:tcPr>
          <w:p w14:paraId="0943B76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DFF6E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914503">
              <w:rPr>
                <w:rFonts w:ascii="Calibri" w:hAnsi="Calibri" w:cs="Arial"/>
                <w:i/>
                <w:color w:val="0F0F0F"/>
                <w:sz w:val="22"/>
                <w:szCs w:val="24"/>
                <w:lang w:eastAsia="en-US"/>
              </w:rPr>
              <w:t>Relatienaam met</w:t>
            </w:r>
          </w:p>
          <w:p w14:paraId="7C10123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F97FCC9"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i/>
                <w:color w:val="0F0F0F"/>
                <w:sz w:val="22"/>
                <w:szCs w:val="24"/>
                <w:lang w:eastAsia="en-US"/>
              </w:rPr>
              <w:t>Definitie</w:t>
            </w:r>
          </w:p>
        </w:tc>
      </w:tr>
      <w:tr w:rsidR="00847C61" w:rsidRPr="00914503" w14:paraId="66BB0A6F" w14:textId="77777777" w:rsidTr="00847C61">
        <w:tc>
          <w:tcPr>
            <w:tcW w:w="450" w:type="dxa"/>
            <w:tcBorders>
              <w:top w:val="nil"/>
              <w:left w:val="nil"/>
              <w:bottom w:val="nil"/>
              <w:right w:val="nil"/>
            </w:tcBorders>
          </w:tcPr>
          <w:p w14:paraId="4DF5ABE4"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4D034C0"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KLANTCONTACT</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22848B4F"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heeft plaatsgevonden met</w:t>
            </w:r>
            <w:r w:rsidR="00DE73DB" w:rsidRPr="00914503">
              <w:rPr>
                <w:rFonts w:ascii="Calibri" w:hAnsi="Calibri" w:cs="Arial"/>
                <w:color w:val="0F0F0F"/>
                <w:sz w:val="22"/>
                <w:szCs w:val="24"/>
                <w:lang w:eastAsia="en-US"/>
              </w:rPr>
              <w:fldChar w:fldCharType="end"/>
            </w:r>
          </w:p>
          <w:p w14:paraId="51E11C35"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4403F42C" w14:textId="1A600D4F" w:rsidR="00847C61" w:rsidRPr="00914503" w:rsidRDefault="00D40A2E"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25" w:author="Arjan Kloosterboer" w:date="2017-08-08T16:11:00Z">
              <w:r w:rsidRPr="00D40A2E">
                <w:rPr>
                  <w:rFonts w:ascii="Arial" w:hAnsi="Arial" w:cs="Arial"/>
                  <w:szCs w:val="24"/>
                  <w:lang w:eastAsia="en-US"/>
                </w:rPr>
                <w:t xml:space="preserve">De VESTIGING waarmee een individueel contact over een ZAAK plaats heeft gevonden. </w:t>
              </w:r>
            </w:ins>
            <w:r w:rsidR="00DE73DB"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00DE73DB" w:rsidRPr="00914503">
              <w:rPr>
                <w:rFonts w:ascii="Arial" w:hAnsi="Arial" w:cs="Arial"/>
                <w:szCs w:val="24"/>
                <w:lang w:val="en-AU" w:eastAsia="en-US"/>
              </w:rPr>
              <w:fldChar w:fldCharType="end"/>
            </w:r>
          </w:p>
        </w:tc>
      </w:tr>
      <w:tr w:rsidR="00847C61" w:rsidRPr="00914503" w14:paraId="413924DF" w14:textId="77777777" w:rsidTr="00847C61">
        <w:trPr>
          <w:trHeight w:hRule="exact" w:val="128"/>
        </w:trPr>
        <w:tc>
          <w:tcPr>
            <w:tcW w:w="450" w:type="dxa"/>
            <w:tcBorders>
              <w:top w:val="nil"/>
              <w:left w:val="nil"/>
              <w:bottom w:val="nil"/>
              <w:right w:val="nil"/>
            </w:tcBorders>
          </w:tcPr>
          <w:p w14:paraId="308C24FC"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B73972A"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C7AE1E6"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6147F15A" w14:textId="77777777" w:rsidTr="00847C61">
        <w:tc>
          <w:tcPr>
            <w:tcW w:w="450" w:type="dxa"/>
            <w:tcBorders>
              <w:top w:val="nil"/>
              <w:left w:val="nil"/>
              <w:bottom w:val="nil"/>
              <w:right w:val="nil"/>
            </w:tcBorders>
          </w:tcPr>
          <w:p w14:paraId="484863A4"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C23623F" w14:textId="1096D3C1"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val="en-AU"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BETROKKENE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0..1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147CD24C" w14:textId="4558B900"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w:t>
            </w:r>
            <w:r w:rsidR="00DE73DB" w:rsidRPr="00914503">
              <w:rPr>
                <w:rFonts w:ascii="Calibri" w:hAnsi="Calibri" w:cs="Arial"/>
                <w:color w:val="0F0F0F"/>
                <w:sz w:val="22"/>
                <w:szCs w:val="24"/>
                <w:lang w:eastAsia="en-US"/>
              </w:rPr>
              <w:fldChar w:fldCharType="end"/>
            </w:r>
          </w:p>
          <w:p w14:paraId="139C650F" w14:textId="28BF3462" w:rsidR="00847C61" w:rsidRPr="00914503" w:rsidRDefault="00DE73DB" w:rsidP="008E14F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ins w:id="426" w:author="Arjan Kloosterboer" w:date="2017-01-24T15:13:00Z">
              <w:r w:rsidR="008E14F1">
                <w:rPr>
                  <w:rFonts w:ascii="Calibri" w:hAnsi="Calibri" w:cs="Arial"/>
                  <w:color w:val="0F0F0F"/>
                  <w:sz w:val="22"/>
                  <w:szCs w:val="24"/>
                  <w:lang w:eastAsia="en-US"/>
                </w:rPr>
                <w:t>0..</w:t>
              </w:r>
            </w:ins>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1</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71DDB3CF" w14:textId="11C9D034"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 xml:space="preserve">Een VESTIGING </w:t>
            </w:r>
            <w:del w:id="427" w:author="Arjan Kloosterboer" w:date="2017-08-08T16:09:00Z">
              <w:r w:rsidR="00847C61" w:rsidRPr="00914503" w:rsidDel="00D40A2E">
                <w:rPr>
                  <w:rFonts w:ascii="Calibri" w:hAnsi="Calibri" w:cs="Arial"/>
                  <w:color w:val="0F0F0F"/>
                  <w:sz w:val="22"/>
                  <w:szCs w:val="24"/>
                  <w:lang w:eastAsia="en-US"/>
                </w:rPr>
                <w:delText xml:space="preserve">is een </w:delText>
              </w:r>
            </w:del>
            <w:ins w:id="428" w:author="Arjan Kloosterboer" w:date="2017-08-08T16:09:00Z">
              <w:r w:rsidR="00D40A2E">
                <w:rPr>
                  <w:rFonts w:ascii="Calibri" w:hAnsi="Calibri" w:cs="Arial"/>
                  <w:color w:val="0F0F0F"/>
                  <w:sz w:val="22"/>
                  <w:szCs w:val="24"/>
                  <w:lang w:eastAsia="en-US"/>
                </w:rPr>
                <w:t xml:space="preserve">als </w:t>
              </w:r>
            </w:ins>
            <w:ins w:id="429"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specialisatie</w:t>
            </w:r>
            <w:ins w:id="430" w:author="Arjan Kloosterboer" w:date="2017-09-21T11:41:00Z">
              <w:r w:rsidR="007A1C43">
                <w:rPr>
                  <w:rFonts w:ascii="Calibri" w:hAnsi="Calibri" w:cs="Arial"/>
                  <w:color w:val="0F0F0F"/>
                  <w:sz w:val="22"/>
                  <w:szCs w:val="24"/>
                  <w:lang w:eastAsia="en-US"/>
                </w:rPr>
                <w:t>'</w:t>
              </w:r>
            </w:ins>
            <w:r w:rsidR="00847C61" w:rsidRPr="00914503">
              <w:rPr>
                <w:rFonts w:ascii="Calibri" w:hAnsi="Calibri" w:cs="Arial"/>
                <w:color w:val="0F0F0F"/>
                <w:sz w:val="22"/>
                <w:szCs w:val="24"/>
                <w:lang w:eastAsia="en-US"/>
              </w:rPr>
              <w:t xml:space="preserve"> van BETROKKENE.</w:t>
            </w:r>
            <w:r w:rsidRPr="00914503">
              <w:rPr>
                <w:rFonts w:ascii="Arial" w:hAnsi="Arial" w:cs="Arial"/>
                <w:szCs w:val="24"/>
                <w:lang w:val="en-AU" w:eastAsia="en-US"/>
              </w:rPr>
              <w:fldChar w:fldCharType="end"/>
            </w:r>
          </w:p>
        </w:tc>
      </w:tr>
      <w:tr w:rsidR="00847C61" w:rsidRPr="00914503" w14:paraId="1F4CCBFD" w14:textId="77777777" w:rsidTr="00847C61">
        <w:trPr>
          <w:trHeight w:hRule="exact" w:val="128"/>
        </w:trPr>
        <w:tc>
          <w:tcPr>
            <w:tcW w:w="450" w:type="dxa"/>
            <w:tcBorders>
              <w:top w:val="nil"/>
              <w:left w:val="nil"/>
              <w:bottom w:val="nil"/>
              <w:right w:val="nil"/>
            </w:tcBorders>
          </w:tcPr>
          <w:p w14:paraId="2002EBEE"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21C1F5"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91AAC32"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914503" w14:paraId="256D3BD1" w14:textId="77777777" w:rsidTr="00847C61">
        <w:tc>
          <w:tcPr>
            <w:tcW w:w="450" w:type="dxa"/>
            <w:tcBorders>
              <w:top w:val="nil"/>
              <w:left w:val="nil"/>
              <w:bottom w:val="nil"/>
              <w:right w:val="nil"/>
            </w:tcBorders>
          </w:tcPr>
          <w:p w14:paraId="603A69DF"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FC7C5C"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Arial" w:hAnsi="Arial" w:cs="Arial"/>
                <w:szCs w:val="24"/>
                <w:lang w:val="en-AU" w:eastAsia="en-US"/>
              </w:rPr>
              <w:fldChar w:fldCharType="begin" w:fldLock="1"/>
            </w:r>
            <w:r w:rsidR="00847C61" w:rsidRPr="0091450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Element.Name</w:instrText>
            </w:r>
            <w:r w:rsidRPr="00914503">
              <w:rPr>
                <w:rFonts w:ascii="Arial" w:hAnsi="Arial" w:cs="Arial"/>
                <w:szCs w:val="24"/>
                <w:lang w:val="en-AU" w:eastAsia="en-US"/>
              </w:rPr>
              <w:fldChar w:fldCharType="separate"/>
            </w:r>
            <w:r w:rsidR="00847C61" w:rsidRPr="00914503">
              <w:rPr>
                <w:rFonts w:ascii="Calibri" w:hAnsi="Calibri" w:cs="Arial"/>
                <w:color w:val="0F0F0F"/>
                <w:sz w:val="22"/>
                <w:szCs w:val="24"/>
                <w:lang w:eastAsia="en-US"/>
              </w:rPr>
              <w:t>VESTIGING VAN ZAAKBEHANDELENDE ORGANISATIE</w:t>
            </w:r>
            <w:r w:rsidRPr="00914503">
              <w:rPr>
                <w:rFonts w:ascii="Arial" w:hAnsi="Arial" w:cs="Arial"/>
                <w:szCs w:val="24"/>
                <w:lang w:val="en-AU"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ConnSource.Cardinality</w:instrTex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p w14:paraId="603BA1EC"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t xml:space="preserve">  </w:t>
            </w:r>
            <w:r w:rsidR="00DE73DB" w:rsidRPr="00914503">
              <w:rPr>
                <w:rFonts w:ascii="Calibri" w:hAnsi="Calibri" w:cs="Arial"/>
                <w:color w:val="0F0F0F"/>
                <w:sz w:val="22"/>
                <w:szCs w:val="24"/>
                <w:lang w:eastAsia="en-US"/>
              </w:rPr>
              <w:fldChar w:fldCharType="begin" w:fldLock="1"/>
            </w:r>
            <w:r w:rsidRPr="00914503">
              <w:rPr>
                <w:rFonts w:ascii="Calibri" w:hAnsi="Calibri" w:cs="Arial"/>
                <w:color w:val="0F0F0F"/>
                <w:sz w:val="22"/>
                <w:szCs w:val="24"/>
                <w:lang w:eastAsia="en-US"/>
              </w:rPr>
              <w:instrText>MERGEFIELD Connector.Name</w:instrText>
            </w:r>
            <w:r w:rsidR="00DE73DB" w:rsidRPr="00914503">
              <w:rPr>
                <w:rFonts w:ascii="Calibri" w:hAnsi="Calibri" w:cs="Arial"/>
                <w:color w:val="0F0F0F"/>
                <w:sz w:val="22"/>
                <w:szCs w:val="24"/>
                <w:lang w:eastAsia="en-US"/>
              </w:rPr>
              <w:fldChar w:fldCharType="separate"/>
            </w:r>
            <w:r w:rsidRPr="00914503">
              <w:rPr>
                <w:rFonts w:ascii="Calibri" w:hAnsi="Calibri" w:cs="Arial"/>
                <w:color w:val="0F0F0F"/>
                <w:sz w:val="22"/>
                <w:szCs w:val="24"/>
                <w:lang w:eastAsia="en-US"/>
              </w:rPr>
              <w:t>is specialisatie van</w:t>
            </w:r>
            <w:r w:rsidR="00DE73DB" w:rsidRPr="00914503">
              <w:rPr>
                <w:rFonts w:ascii="Calibri" w:hAnsi="Calibri" w:cs="Arial"/>
                <w:color w:val="0F0F0F"/>
                <w:sz w:val="22"/>
                <w:szCs w:val="24"/>
                <w:lang w:eastAsia="en-US"/>
              </w:rPr>
              <w:fldChar w:fldCharType="end"/>
            </w:r>
          </w:p>
          <w:p w14:paraId="6ABFC608" w14:textId="77777777" w:rsidR="00847C61" w:rsidRPr="0091450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Element.Name</w:instrText>
            </w:r>
            <w:r w:rsidRPr="00914503">
              <w:rPr>
                <w:rFonts w:ascii="Calibri" w:hAnsi="Calibri" w:cs="Arial"/>
                <w:color w:val="0F0F0F"/>
                <w:sz w:val="22"/>
                <w:szCs w:val="24"/>
                <w:lang w:eastAsia="en-US"/>
              </w:rPr>
              <w:fldChar w:fldCharType="separate"/>
            </w:r>
            <w:r w:rsidR="00847C61" w:rsidRPr="00914503">
              <w:rPr>
                <w:rFonts w:ascii="Calibri" w:hAnsi="Calibri" w:cs="Arial"/>
                <w:color w:val="0F0F0F"/>
                <w:sz w:val="22"/>
                <w:szCs w:val="24"/>
                <w:lang w:eastAsia="en-US"/>
              </w:rPr>
              <w:t>VESTIGING</w: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 xml:space="preserve">  [</w:t>
            </w:r>
            <w:r w:rsidRPr="00914503">
              <w:rPr>
                <w:rFonts w:ascii="Calibri" w:hAnsi="Calibri" w:cs="Arial"/>
                <w:color w:val="0F0F0F"/>
                <w:sz w:val="22"/>
                <w:szCs w:val="24"/>
                <w:lang w:eastAsia="en-US"/>
              </w:rPr>
              <w:fldChar w:fldCharType="begin" w:fldLock="1"/>
            </w:r>
            <w:r w:rsidR="00847C61" w:rsidRPr="00914503">
              <w:rPr>
                <w:rFonts w:ascii="Calibri" w:hAnsi="Calibri" w:cs="Arial"/>
                <w:color w:val="0F0F0F"/>
                <w:sz w:val="22"/>
                <w:szCs w:val="24"/>
                <w:lang w:eastAsia="en-US"/>
              </w:rPr>
              <w:instrText>MERGEFIELD ConnTarget.Cardinality</w:instrText>
            </w:r>
            <w:r w:rsidRPr="00914503">
              <w:rPr>
                <w:rFonts w:ascii="Calibri" w:hAnsi="Calibri" w:cs="Arial"/>
                <w:color w:val="0F0F0F"/>
                <w:sz w:val="22"/>
                <w:szCs w:val="24"/>
                <w:lang w:eastAsia="en-US"/>
              </w:rPr>
              <w:fldChar w:fldCharType="end"/>
            </w:r>
            <w:r w:rsidR="00847C61" w:rsidRPr="00914503">
              <w:rPr>
                <w:rFonts w:ascii="Calibri" w:hAnsi="Calibri" w:cs="Arial"/>
                <w:color w:val="0F0F0F"/>
                <w:sz w:val="22"/>
                <w:szCs w:val="24"/>
                <w:lang w:eastAsia="en-US"/>
              </w:rPr>
              <w:t>]</w:t>
            </w:r>
          </w:p>
        </w:tc>
        <w:tc>
          <w:tcPr>
            <w:tcW w:w="6120" w:type="dxa"/>
            <w:tcBorders>
              <w:top w:val="nil"/>
              <w:left w:val="nil"/>
              <w:bottom w:val="nil"/>
              <w:right w:val="nil"/>
            </w:tcBorders>
          </w:tcPr>
          <w:p w14:paraId="5A1CFEF1" w14:textId="1530093B" w:rsidR="00847C61" w:rsidRPr="00914503" w:rsidRDefault="00D40A2E"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ins w:id="431" w:author="Arjan Kloosterboer" w:date="2017-08-08T16:14:00Z">
              <w:r w:rsidRPr="00D40A2E">
                <w:rPr>
                  <w:rFonts w:ascii="Arial" w:hAnsi="Arial" w:cs="Arial"/>
                  <w:szCs w:val="24"/>
                  <w:lang w:eastAsia="en-US"/>
                </w:rPr>
                <w:t xml:space="preserve">Een VESTIGING VAN een ZAAKBEHANDELENDE ORGANISATIE zijnde een VESTIGING. </w:t>
              </w:r>
            </w:ins>
            <w:r w:rsidR="00DE73DB" w:rsidRPr="00914503">
              <w:rPr>
                <w:rFonts w:ascii="Arial" w:hAnsi="Arial" w:cs="Arial"/>
                <w:szCs w:val="24"/>
                <w:lang w:val="en-AU" w:eastAsia="en-US"/>
              </w:rPr>
              <w:fldChar w:fldCharType="begin" w:fldLock="1"/>
            </w:r>
            <w:r w:rsidR="00847C61" w:rsidRPr="007A1C43">
              <w:rPr>
                <w:rFonts w:ascii="Arial" w:hAnsi="Arial" w:cs="Arial"/>
                <w:szCs w:val="24"/>
                <w:lang w:eastAsia="en-US"/>
              </w:rPr>
              <w:instrText xml:space="preserve">MERGEFIELD </w:instrText>
            </w:r>
            <w:r w:rsidR="00847C61" w:rsidRPr="00914503">
              <w:rPr>
                <w:rFonts w:ascii="Calibri" w:hAnsi="Calibri" w:cs="Arial"/>
                <w:color w:val="0F0F0F"/>
                <w:sz w:val="22"/>
                <w:szCs w:val="24"/>
                <w:lang w:eastAsia="en-US"/>
              </w:rPr>
              <w:instrText>Connector.Notes</w:instrText>
            </w:r>
            <w:r w:rsidR="00DE73DB" w:rsidRPr="00914503">
              <w:rPr>
                <w:rFonts w:ascii="Arial" w:hAnsi="Arial" w:cs="Arial"/>
                <w:szCs w:val="24"/>
                <w:lang w:val="en-AU" w:eastAsia="en-US"/>
              </w:rPr>
              <w:fldChar w:fldCharType="end"/>
            </w:r>
          </w:p>
        </w:tc>
      </w:tr>
      <w:tr w:rsidR="00847C61" w:rsidRPr="00914503" w14:paraId="5584FE97" w14:textId="77777777" w:rsidTr="00847C61">
        <w:trPr>
          <w:trHeight w:hRule="exact" w:val="128"/>
        </w:trPr>
        <w:tc>
          <w:tcPr>
            <w:tcW w:w="450" w:type="dxa"/>
            <w:tcBorders>
              <w:top w:val="nil"/>
              <w:left w:val="nil"/>
              <w:bottom w:val="nil"/>
              <w:right w:val="nil"/>
            </w:tcBorders>
          </w:tcPr>
          <w:p w14:paraId="6A9C99B7" w14:textId="77777777" w:rsidR="00847C61" w:rsidRPr="00914503"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4C1E4B0"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D6EFA4B"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27BDB2" w14:textId="77777777" w:rsidR="00847C61" w:rsidRPr="00D40A2E"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914503" w14:paraId="1E4886F8" w14:textId="77777777" w:rsidTr="00847C61">
        <w:trPr>
          <w:cantSplit/>
        </w:trPr>
        <w:tc>
          <w:tcPr>
            <w:tcW w:w="9360" w:type="dxa"/>
            <w:tcBorders>
              <w:top w:val="nil"/>
              <w:left w:val="nil"/>
              <w:bottom w:val="nil"/>
              <w:right w:val="nil"/>
            </w:tcBorders>
          </w:tcPr>
          <w:p w14:paraId="11A54383" w14:textId="77777777" w:rsidR="00847C61" w:rsidRPr="00914503"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914503">
              <w:rPr>
                <w:rFonts w:ascii="Calibri" w:hAnsi="Calibri" w:cs="Arial"/>
                <w:b/>
                <w:color w:val="0F0F0F"/>
                <w:sz w:val="22"/>
                <w:szCs w:val="24"/>
                <w:lang w:eastAsia="en-US"/>
              </w:rPr>
              <w:t>Toelichting objecttype</w:t>
            </w:r>
          </w:p>
          <w:p w14:paraId="3B6AF9CA" w14:textId="4914F5E7" w:rsidR="00462ABF" w:rsidRPr="00462ABF" w:rsidRDefault="00847C61" w:rsidP="00462ABF">
            <w:pPr>
              <w:widowControl w:val="0"/>
              <w:autoSpaceDE w:val="0"/>
              <w:autoSpaceDN w:val="0"/>
              <w:adjustRightInd w:val="0"/>
              <w:spacing w:line="240" w:lineRule="auto"/>
              <w:ind w:left="720"/>
              <w:contextualSpacing w:val="0"/>
              <w:rPr>
                <w:ins w:id="432" w:author="Arjan Kloosterboer" w:date="2017-03-06T15:41:00Z"/>
                <w:rFonts w:ascii="Calibri" w:hAnsi="Calibri" w:cs="Arial"/>
                <w:color w:val="0F0F0F"/>
                <w:sz w:val="22"/>
                <w:szCs w:val="24"/>
                <w:lang w:eastAsia="en-US"/>
              </w:rPr>
            </w:pPr>
            <w:del w:id="433" w:author="Arjan Kloosterboer" w:date="2017-03-06T15:41:00Z">
              <w:r w:rsidRPr="00914503" w:rsidDel="00462ABF">
                <w:rPr>
                  <w:rFonts w:ascii="Calibri" w:hAnsi="Calibri" w:cs="Arial"/>
                  <w:color w:val="0F0F0F"/>
                  <w:sz w:val="22"/>
                  <w:szCs w:val="24"/>
                  <w:lang w:eastAsia="en-US"/>
                </w:rPr>
                <w:delText>De aan het RSGB ontleende gegevens van een VESTIGING zoals die in het RGBZ gebruikt worden. Zie voor de specificaties van deze gegevens het RGBZ.</w:delText>
              </w:r>
            </w:del>
            <w:ins w:id="434" w:author="Arjan Kloosterboer" w:date="2017-03-06T15:41:00Z">
              <w:r w:rsidR="00462ABF">
                <w:t xml:space="preserve"> </w:t>
              </w:r>
              <w:r w:rsidR="00462ABF" w:rsidRPr="00462ABF">
                <w:rPr>
                  <w:rFonts w:ascii="Calibri" w:hAnsi="Calibri" w:cs="Arial"/>
                  <w:color w:val="0F0F0F"/>
                  <w:sz w:val="22"/>
                  <w:szCs w:val="24"/>
                  <w:lang w:eastAsia="en-US"/>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 en derhalve toegevoegd aan ('platgeslagen in') VESTIGING.</w:t>
              </w:r>
            </w:ins>
          </w:p>
          <w:p w14:paraId="0C1BB702" w14:textId="11FD9A4B" w:rsidR="00847C61" w:rsidRPr="00914503" w:rsidRDefault="00462ABF" w:rsidP="00462ABF">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ins w:id="435" w:author="Arjan Kloosterboer" w:date="2017-03-06T15:41:00Z">
              <w:r w:rsidRPr="00462ABF">
                <w:rPr>
                  <w:rFonts w:ascii="Calibri" w:hAnsi="Calibri" w:cs="Arial"/>
                  <w:color w:val="0F0F0F"/>
                  <w:sz w:val="22"/>
                  <w:szCs w:val="24"/>
                  <w:lang w:eastAsia="en-US"/>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ins>
          </w:p>
        </w:tc>
        <w:bookmarkEnd w:id="108"/>
      </w:tr>
    </w:tbl>
    <w:p w14:paraId="5F6E9742" w14:textId="77777777" w:rsidR="00847C61" w:rsidRPr="00462AB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p>
    <w:p w14:paraId="30AD9D8A" w14:textId="77777777" w:rsidR="00847C61" w:rsidRPr="00462ABF" w:rsidRDefault="00847C61" w:rsidP="00847C61">
      <w:pPr>
        <w:widowControl w:val="0"/>
        <w:autoSpaceDE w:val="0"/>
        <w:autoSpaceDN w:val="0"/>
        <w:adjustRightInd w:val="0"/>
        <w:spacing w:line="240" w:lineRule="auto"/>
        <w:contextualSpacing w:val="0"/>
        <w:rPr>
          <w:rFonts w:ascii="Arial" w:hAnsi="Arial" w:cs="Arial"/>
          <w:color w:val="0F0F0F"/>
          <w:szCs w:val="24"/>
          <w:lang w:eastAsia="en-US"/>
        </w:rPr>
      </w:pPr>
    </w:p>
    <w:p w14:paraId="0F817374"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36" w:name="_Toc404268818"/>
      <w:bookmarkStart w:id="437" w:name="_Toc493810484"/>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ENKELVOUDIG INFORMATIEOBJECT</w:t>
      </w:r>
      <w:bookmarkEnd w:id="436"/>
      <w:bookmarkEnd w:id="437"/>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72BF28A5" w14:textId="77777777" w:rsidTr="00847C61">
        <w:trPr>
          <w:trHeight w:val="271"/>
        </w:trPr>
        <w:tc>
          <w:tcPr>
            <w:tcW w:w="2340" w:type="dxa"/>
            <w:gridSpan w:val="2"/>
            <w:tcBorders>
              <w:top w:val="nil"/>
              <w:left w:val="nil"/>
              <w:bottom w:val="nil"/>
              <w:right w:val="nil"/>
            </w:tcBorders>
          </w:tcPr>
          <w:p w14:paraId="7436E5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8FF3C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p>
        </w:tc>
      </w:tr>
      <w:tr w:rsidR="00847C61" w:rsidRPr="00751C18" w14:paraId="36475DAC" w14:textId="77777777" w:rsidTr="00847C61">
        <w:trPr>
          <w:trHeight w:hRule="exact" w:val="128"/>
        </w:trPr>
        <w:tc>
          <w:tcPr>
            <w:tcW w:w="2340" w:type="dxa"/>
            <w:gridSpan w:val="2"/>
            <w:tcBorders>
              <w:top w:val="nil"/>
              <w:left w:val="nil"/>
              <w:bottom w:val="nil"/>
              <w:right w:val="nil"/>
            </w:tcBorders>
          </w:tcPr>
          <w:p w14:paraId="2A8741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EA58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EBC1D61" w14:textId="77777777" w:rsidTr="00847C61">
        <w:tc>
          <w:tcPr>
            <w:tcW w:w="2340" w:type="dxa"/>
            <w:gridSpan w:val="2"/>
            <w:tcBorders>
              <w:top w:val="nil"/>
              <w:left w:val="nil"/>
              <w:bottom w:val="nil"/>
              <w:right w:val="nil"/>
            </w:tcBorders>
          </w:tcPr>
          <w:p w14:paraId="6AE1569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1C3C72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EDC</w:t>
            </w:r>
            <w:r w:rsidRPr="00751C18">
              <w:rPr>
                <w:rFonts w:ascii="Arial" w:hAnsi="Arial" w:cs="Arial"/>
                <w:szCs w:val="20"/>
                <w:lang w:val="en-AU" w:eastAsia="en-US"/>
              </w:rPr>
              <w:fldChar w:fldCharType="end"/>
            </w:r>
          </w:p>
        </w:tc>
      </w:tr>
      <w:tr w:rsidR="00847C61" w:rsidRPr="00751C18" w14:paraId="4EF0143C" w14:textId="77777777" w:rsidTr="00847C61">
        <w:trPr>
          <w:trHeight w:hRule="exact" w:val="128"/>
        </w:trPr>
        <w:tc>
          <w:tcPr>
            <w:tcW w:w="2340" w:type="dxa"/>
            <w:gridSpan w:val="2"/>
            <w:tcBorders>
              <w:top w:val="nil"/>
              <w:left w:val="nil"/>
              <w:bottom w:val="nil"/>
              <w:right w:val="nil"/>
            </w:tcBorders>
          </w:tcPr>
          <w:p w14:paraId="01BFCF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6895E3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53F9CAC" w14:textId="77777777" w:rsidTr="00847C61">
        <w:tc>
          <w:tcPr>
            <w:tcW w:w="2340" w:type="dxa"/>
            <w:gridSpan w:val="2"/>
            <w:tcBorders>
              <w:top w:val="nil"/>
              <w:left w:val="nil"/>
              <w:bottom w:val="nil"/>
              <w:right w:val="nil"/>
            </w:tcBorders>
          </w:tcPr>
          <w:p w14:paraId="6B4531B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89207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098FA883" w14:textId="77777777" w:rsidTr="00847C61">
        <w:trPr>
          <w:trHeight w:hRule="exact" w:val="128"/>
        </w:trPr>
        <w:tc>
          <w:tcPr>
            <w:tcW w:w="2340" w:type="dxa"/>
            <w:gridSpan w:val="2"/>
            <w:tcBorders>
              <w:top w:val="nil"/>
              <w:left w:val="nil"/>
              <w:bottom w:val="nil"/>
              <w:right w:val="nil"/>
            </w:tcBorders>
          </w:tcPr>
          <w:p w14:paraId="246A69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5D0B8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A9F3C74" w14:textId="77777777" w:rsidTr="00847C61">
        <w:trPr>
          <w:trHeight w:val="230"/>
        </w:trPr>
        <w:tc>
          <w:tcPr>
            <w:tcW w:w="2340" w:type="dxa"/>
            <w:gridSpan w:val="2"/>
            <w:tcBorders>
              <w:top w:val="nil"/>
              <w:left w:val="nil"/>
              <w:bottom w:val="nil"/>
              <w:right w:val="nil"/>
            </w:tcBorders>
          </w:tcPr>
          <w:p w14:paraId="674070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E19460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waarvan aard, omvang en/of vorm aanleiding geven het als één geheel te behandelen en te beheren.</w:t>
            </w:r>
          </w:p>
        </w:tc>
      </w:tr>
      <w:tr w:rsidR="00847C61" w:rsidRPr="00751C18" w14:paraId="204EFBFB" w14:textId="77777777" w:rsidTr="00847C61">
        <w:trPr>
          <w:trHeight w:hRule="exact" w:val="68"/>
        </w:trPr>
        <w:tc>
          <w:tcPr>
            <w:tcW w:w="2340" w:type="dxa"/>
            <w:gridSpan w:val="2"/>
            <w:tcBorders>
              <w:top w:val="nil"/>
              <w:left w:val="nil"/>
              <w:bottom w:val="nil"/>
              <w:right w:val="nil"/>
            </w:tcBorders>
          </w:tcPr>
          <w:p w14:paraId="69DEE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87D0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220A4C4" w14:textId="77777777" w:rsidTr="00847C61">
        <w:trPr>
          <w:trHeight w:val="271"/>
        </w:trPr>
        <w:tc>
          <w:tcPr>
            <w:tcW w:w="2340" w:type="dxa"/>
            <w:gridSpan w:val="2"/>
            <w:tcBorders>
              <w:top w:val="nil"/>
              <w:left w:val="nil"/>
              <w:bottom w:val="nil"/>
              <w:right w:val="nil"/>
            </w:tcBorders>
          </w:tcPr>
          <w:p w14:paraId="112596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69FDA1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4C87A878" w14:textId="77777777" w:rsidTr="00847C61">
        <w:trPr>
          <w:trHeight w:hRule="exact" w:val="128"/>
        </w:trPr>
        <w:tc>
          <w:tcPr>
            <w:tcW w:w="2340" w:type="dxa"/>
            <w:gridSpan w:val="2"/>
            <w:tcBorders>
              <w:top w:val="nil"/>
              <w:left w:val="nil"/>
              <w:bottom w:val="nil"/>
              <w:right w:val="nil"/>
            </w:tcBorders>
          </w:tcPr>
          <w:p w14:paraId="795DBE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C6AE9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414143" w14:textId="77777777" w:rsidTr="00847C61">
        <w:tc>
          <w:tcPr>
            <w:tcW w:w="2340" w:type="dxa"/>
            <w:gridSpan w:val="2"/>
            <w:tcBorders>
              <w:top w:val="nil"/>
              <w:left w:val="nil"/>
              <w:bottom w:val="nil"/>
              <w:right w:val="nil"/>
            </w:tcBorders>
          </w:tcPr>
          <w:p w14:paraId="0B56DD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8DDC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2009</w:t>
            </w:r>
          </w:p>
        </w:tc>
      </w:tr>
      <w:tr w:rsidR="00847C61" w:rsidRPr="00751C18" w14:paraId="52A24D1C" w14:textId="77777777" w:rsidTr="00847C61">
        <w:trPr>
          <w:trHeight w:hRule="exact" w:val="128"/>
        </w:trPr>
        <w:tc>
          <w:tcPr>
            <w:tcW w:w="2340" w:type="dxa"/>
            <w:gridSpan w:val="2"/>
            <w:tcBorders>
              <w:top w:val="nil"/>
              <w:left w:val="nil"/>
              <w:bottom w:val="nil"/>
              <w:right w:val="nil"/>
            </w:tcBorders>
          </w:tcPr>
          <w:p w14:paraId="397178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11CA2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A2F7D1" w14:textId="77777777" w:rsidTr="00847C61">
        <w:tc>
          <w:tcPr>
            <w:tcW w:w="2340" w:type="dxa"/>
            <w:gridSpan w:val="2"/>
            <w:tcBorders>
              <w:top w:val="nil"/>
              <w:left w:val="nil"/>
              <w:bottom w:val="nil"/>
              <w:right w:val="nil"/>
            </w:tcBorders>
          </w:tcPr>
          <w:p w14:paraId="377519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225352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INFORMATIEOBJECT</w:t>
            </w:r>
          </w:p>
        </w:tc>
      </w:tr>
      <w:tr w:rsidR="00847C61" w:rsidRPr="00751C18" w14:paraId="62E0FA7C" w14:textId="77777777" w:rsidTr="00847C61">
        <w:trPr>
          <w:trHeight w:hRule="exact" w:val="128"/>
        </w:trPr>
        <w:tc>
          <w:tcPr>
            <w:tcW w:w="2340" w:type="dxa"/>
            <w:gridSpan w:val="2"/>
            <w:tcBorders>
              <w:top w:val="nil"/>
              <w:left w:val="nil"/>
              <w:bottom w:val="nil"/>
              <w:right w:val="nil"/>
            </w:tcBorders>
          </w:tcPr>
          <w:p w14:paraId="1409F3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CC3E97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626C272" w14:textId="77777777" w:rsidTr="00847C61">
        <w:tc>
          <w:tcPr>
            <w:tcW w:w="2340" w:type="dxa"/>
            <w:gridSpan w:val="2"/>
            <w:tcBorders>
              <w:top w:val="nil"/>
              <w:left w:val="nil"/>
              <w:bottom w:val="nil"/>
              <w:right w:val="nil"/>
            </w:tcBorders>
          </w:tcPr>
          <w:p w14:paraId="6BF648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25A88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14:paraId="77039574" w14:textId="77777777" w:rsidTr="00847C61">
        <w:trPr>
          <w:trHeight w:hRule="exact" w:val="128"/>
        </w:trPr>
        <w:tc>
          <w:tcPr>
            <w:tcW w:w="2340" w:type="dxa"/>
            <w:gridSpan w:val="2"/>
            <w:tcBorders>
              <w:top w:val="nil"/>
              <w:left w:val="nil"/>
              <w:bottom w:val="nil"/>
              <w:right w:val="nil"/>
            </w:tcBorders>
          </w:tcPr>
          <w:p w14:paraId="57FE6D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6C24C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F16D87" w14:textId="77777777" w:rsidTr="00847C61">
        <w:trPr>
          <w:trHeight w:hRule="exact" w:val="256"/>
        </w:trPr>
        <w:tc>
          <w:tcPr>
            <w:tcW w:w="2340" w:type="dxa"/>
            <w:gridSpan w:val="2"/>
            <w:tcBorders>
              <w:top w:val="nil"/>
              <w:left w:val="nil"/>
              <w:bottom w:val="nil"/>
              <w:right w:val="nil"/>
            </w:tcBorders>
          </w:tcPr>
          <w:p w14:paraId="5F898DD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B1306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7C9BBF" w14:textId="77777777" w:rsidTr="00847C61">
        <w:trPr>
          <w:trHeight w:hRule="exact" w:val="256"/>
        </w:trPr>
        <w:tc>
          <w:tcPr>
            <w:tcW w:w="2340" w:type="dxa"/>
            <w:gridSpan w:val="2"/>
            <w:tcBorders>
              <w:top w:val="nil"/>
              <w:left w:val="nil"/>
              <w:bottom w:val="nil"/>
              <w:right w:val="nil"/>
            </w:tcBorders>
          </w:tcPr>
          <w:p w14:paraId="4003D2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B3096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146147" w14:textId="77777777" w:rsidTr="00847C61">
        <w:tc>
          <w:tcPr>
            <w:tcW w:w="2340" w:type="dxa"/>
            <w:gridSpan w:val="2"/>
            <w:tcBorders>
              <w:top w:val="nil"/>
              <w:left w:val="nil"/>
              <w:bottom w:val="nil"/>
              <w:right w:val="nil"/>
            </w:tcBorders>
          </w:tcPr>
          <w:p w14:paraId="2F6FB4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6A4C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38D1F4B" w14:textId="77777777" w:rsidTr="00847C61">
        <w:tc>
          <w:tcPr>
            <w:tcW w:w="450" w:type="dxa"/>
            <w:tcBorders>
              <w:top w:val="nil"/>
              <w:left w:val="nil"/>
              <w:bottom w:val="nil"/>
              <w:right w:val="nil"/>
            </w:tcBorders>
          </w:tcPr>
          <w:p w14:paraId="70E4BF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38" w:name="BKM_7DA741EF_5282_4260_9793_74A9E485B60F"/>
          </w:p>
        </w:tc>
        <w:tc>
          <w:tcPr>
            <w:tcW w:w="2790" w:type="dxa"/>
            <w:gridSpan w:val="2"/>
            <w:tcBorders>
              <w:top w:val="nil"/>
              <w:left w:val="nil"/>
              <w:bottom w:val="nil"/>
              <w:right w:val="nil"/>
            </w:tcBorders>
          </w:tcPr>
          <w:p w14:paraId="128AE2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52055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7474DD5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25C03F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5F11A8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84599F6" w14:textId="77777777" w:rsidTr="00847C61">
        <w:tc>
          <w:tcPr>
            <w:tcW w:w="450" w:type="dxa"/>
            <w:tcBorders>
              <w:top w:val="nil"/>
              <w:left w:val="nil"/>
              <w:bottom w:val="nil"/>
              <w:right w:val="nil"/>
            </w:tcBorders>
          </w:tcPr>
          <w:p w14:paraId="17F666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2BC7A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Formaat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3BC886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code voor de wijze waarop de inhoud van het ENKELVOUDIG INFORMATIEOBJECT is vastgelegd in een computerbestand.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2CAEEE1" w14:textId="12B23139" w:rsidR="00847C61" w:rsidRPr="00751C18" w:rsidRDefault="00F50CDD" w:rsidP="00847C61">
            <w:pPr>
              <w:widowControl w:val="0"/>
              <w:autoSpaceDE w:val="0"/>
              <w:autoSpaceDN w:val="0"/>
              <w:adjustRightInd w:val="0"/>
              <w:spacing w:line="240" w:lineRule="auto"/>
              <w:contextualSpacing w:val="0"/>
              <w:rPr>
                <w:rFonts w:ascii="Calibri" w:hAnsi="Calibri" w:cs="Calibri"/>
                <w:color w:val="000000"/>
                <w:szCs w:val="20"/>
                <w:lang w:eastAsia="en-US"/>
              </w:rPr>
            </w:pPr>
            <w:ins w:id="439" w:author="A.C. Kloosterboer" w:date="2017-01-17T19:21:00Z">
              <w:r>
                <w:rPr>
                  <w:rFonts w:ascii="Arial" w:hAnsi="Arial" w:cs="Arial"/>
                  <w:szCs w:val="20"/>
                  <w:lang w:val="en-AU" w:eastAsia="en-US"/>
                </w:rPr>
                <w:t>AN</w:t>
              </w:r>
            </w:ins>
            <w:del w:id="440" w:author="A.C. Kloosterboer" w:date="2017-01-17T19:21:00Z">
              <w:r w:rsidR="00DE73DB" w:rsidRPr="00751C18" w:rsidDel="00F50CDD">
                <w:rPr>
                  <w:rFonts w:ascii="Arial" w:hAnsi="Arial" w:cs="Arial"/>
                  <w:szCs w:val="20"/>
                  <w:lang w:val="en-AU" w:eastAsia="en-US"/>
                </w:rPr>
                <w:fldChar w:fldCharType="begin" w:fldLock="1"/>
              </w:r>
              <w:r w:rsidR="00847C61" w:rsidRPr="00751C18" w:rsidDel="00F50CDD">
                <w:rPr>
                  <w:rFonts w:ascii="Arial" w:hAnsi="Arial" w:cs="Arial"/>
                  <w:szCs w:val="20"/>
                  <w:lang w:val="en-AU" w:eastAsia="en-US"/>
                </w:rPr>
                <w:delInstrText xml:space="preserve">MERGEFIELD </w:delInstrText>
              </w:r>
              <w:r w:rsidR="00847C61" w:rsidRPr="00751C18" w:rsidDel="00F50CDD">
                <w:rPr>
                  <w:rFonts w:ascii="Calibri" w:hAnsi="Calibri" w:cs="Calibri"/>
                  <w:color w:val="000000"/>
                  <w:szCs w:val="20"/>
                  <w:lang w:eastAsia="en-US"/>
                </w:rPr>
                <w:delInstrText>Att.Type</w:delInstrText>
              </w:r>
              <w:r w:rsidR="00DE73DB" w:rsidRPr="00751C18" w:rsidDel="00F50CDD">
                <w:rPr>
                  <w:rFonts w:ascii="Arial" w:hAnsi="Arial" w:cs="Arial"/>
                  <w:szCs w:val="20"/>
                  <w:lang w:val="en-AU" w:eastAsia="en-US"/>
                </w:rPr>
                <w:fldChar w:fldCharType="separate"/>
              </w:r>
              <w:r w:rsidR="00847C61" w:rsidRPr="00751C18" w:rsidDel="00F50CDD">
                <w:rPr>
                  <w:rFonts w:ascii="Calibri" w:hAnsi="Calibri" w:cs="Calibri"/>
                  <w:color w:val="000000"/>
                  <w:szCs w:val="20"/>
                  <w:lang w:eastAsia="en-US"/>
                </w:rPr>
                <w:delText>String</w:delText>
              </w:r>
              <w:r w:rsidR="00DE73DB" w:rsidRPr="00751C18" w:rsidDel="00F50CDD">
                <w:rPr>
                  <w:rFonts w:ascii="Arial" w:hAnsi="Arial" w:cs="Arial"/>
                  <w:szCs w:val="20"/>
                  <w:lang w:val="en-AU" w:eastAsia="en-US"/>
                </w:rPr>
                <w:fldChar w:fldCharType="end"/>
              </w:r>
            </w:del>
          </w:p>
        </w:tc>
        <w:tc>
          <w:tcPr>
            <w:tcW w:w="810" w:type="dxa"/>
            <w:tcBorders>
              <w:top w:val="nil"/>
              <w:left w:val="nil"/>
              <w:bottom w:val="nil"/>
              <w:right w:val="nil"/>
            </w:tcBorders>
          </w:tcPr>
          <w:p w14:paraId="5E3AFE96" w14:textId="6AA92B8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41" w:author="Arjan Kloosterboer" w:date="2017-01-23T16:42:00Z">
              <w:r w:rsidRPr="00751C18" w:rsidDel="0018349A">
                <w:rPr>
                  <w:rFonts w:ascii="Arial" w:hAnsi="Arial" w:cs="Arial"/>
                  <w:szCs w:val="20"/>
                  <w:lang w:val="en-AU" w:eastAsia="en-US"/>
                </w:rPr>
                <w:fldChar w:fldCharType="begin" w:fldLock="1"/>
              </w:r>
              <w:r w:rsidR="00847C61" w:rsidRPr="00751C18" w:rsidDel="0018349A">
                <w:rPr>
                  <w:rFonts w:ascii="Arial" w:hAnsi="Arial" w:cs="Arial"/>
                  <w:szCs w:val="20"/>
                  <w:lang w:val="en-AU" w:eastAsia="en-US"/>
                </w:rPr>
                <w:delInstrText xml:space="preserve">MERGEFIELD </w:delInstrText>
              </w:r>
              <w:r w:rsidR="00847C61" w:rsidRPr="00751C18" w:rsidDel="0018349A">
                <w:rPr>
                  <w:rFonts w:ascii="Calibri" w:hAnsi="Calibri" w:cs="Calibri"/>
                  <w:color w:val="0F0F0F"/>
                  <w:sz w:val="22"/>
                  <w:szCs w:val="22"/>
                  <w:lang w:eastAsia="en-US"/>
                </w:rPr>
                <w:delInstrText>Att.LowerBound</w:delInstrText>
              </w:r>
              <w:r w:rsidRPr="00751C18" w:rsidDel="0018349A">
                <w:rPr>
                  <w:rFonts w:ascii="Arial" w:hAnsi="Arial" w:cs="Arial"/>
                  <w:szCs w:val="20"/>
                  <w:lang w:val="en-AU" w:eastAsia="en-US"/>
                </w:rPr>
                <w:fldChar w:fldCharType="separate"/>
              </w:r>
              <w:r w:rsidR="00847C61" w:rsidRPr="00751C18" w:rsidDel="0018349A">
                <w:rPr>
                  <w:rFonts w:ascii="Calibri" w:hAnsi="Calibri" w:cs="Calibri"/>
                  <w:color w:val="0F0F0F"/>
                  <w:sz w:val="22"/>
                  <w:szCs w:val="22"/>
                  <w:lang w:eastAsia="en-US"/>
                </w:rPr>
                <w:delText>0</w:delText>
              </w:r>
              <w:r w:rsidRPr="00751C18" w:rsidDel="0018349A">
                <w:rPr>
                  <w:rFonts w:ascii="Arial" w:hAnsi="Arial" w:cs="Arial"/>
                  <w:szCs w:val="20"/>
                  <w:lang w:val="en-AU" w:eastAsia="en-US"/>
                </w:rPr>
                <w:fldChar w:fldCharType="end"/>
              </w:r>
              <w:r w:rsidR="00847C61" w:rsidRPr="00751C18" w:rsidDel="0018349A">
                <w:rPr>
                  <w:rFonts w:ascii="Calibri" w:hAnsi="Calibri" w:cs="Calibri"/>
                  <w:color w:val="0F0F0F"/>
                  <w:sz w:val="22"/>
                  <w:szCs w:val="22"/>
                  <w:lang w:eastAsia="en-US"/>
                </w:rPr>
                <w:delText xml:space="preserve"> </w:delText>
              </w:r>
            </w:del>
            <w:ins w:id="442" w:author="Arjan Kloosterboer" w:date="2017-01-23T16:42:00Z">
              <w:r w:rsidR="0018349A">
                <w:rPr>
                  <w:rFonts w:ascii="Calibri" w:hAnsi="Calibri" w:cs="Calibri"/>
                  <w:color w:val="0F0F0F"/>
                  <w:sz w:val="22"/>
                  <w:szCs w:val="22"/>
                  <w:lang w:eastAsia="en-US"/>
                </w:rPr>
                <w:t xml:space="preserve">1 </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8"/>
      </w:tr>
      <w:tr w:rsidR="00847C61" w:rsidRPr="00751C18" w14:paraId="090BD3AB" w14:textId="77777777" w:rsidTr="00847C61">
        <w:tc>
          <w:tcPr>
            <w:tcW w:w="450" w:type="dxa"/>
            <w:tcBorders>
              <w:top w:val="nil"/>
              <w:left w:val="nil"/>
              <w:bottom w:val="nil"/>
              <w:right w:val="nil"/>
            </w:tcBorders>
          </w:tcPr>
          <w:p w14:paraId="413021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3" w:name="BKM_47C799C8_2227_44fa_8706_E75E3091E445"/>
          </w:p>
        </w:tc>
        <w:tc>
          <w:tcPr>
            <w:tcW w:w="2790" w:type="dxa"/>
            <w:gridSpan w:val="2"/>
            <w:tcBorders>
              <w:top w:val="nil"/>
              <w:left w:val="nil"/>
              <w:bottom w:val="nil"/>
              <w:right w:val="nil"/>
            </w:tcBorders>
          </w:tcPr>
          <w:p w14:paraId="6E76692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Taal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FAD16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taal van de intellectuele inhoud van het ENKELVOUDIG INFORMATIEOBJECT</w:t>
            </w:r>
          </w:p>
        </w:tc>
        <w:tc>
          <w:tcPr>
            <w:tcW w:w="1080" w:type="dxa"/>
            <w:tcBorders>
              <w:top w:val="nil"/>
              <w:left w:val="nil"/>
              <w:bottom w:val="nil"/>
              <w:right w:val="nil"/>
            </w:tcBorders>
          </w:tcPr>
          <w:p w14:paraId="3E3B4C5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3EBD30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3"/>
      </w:tr>
      <w:tr w:rsidR="00847C61" w:rsidRPr="00751C18" w14:paraId="53525BA1" w14:textId="77777777" w:rsidTr="00847C61">
        <w:tc>
          <w:tcPr>
            <w:tcW w:w="450" w:type="dxa"/>
            <w:tcBorders>
              <w:top w:val="nil"/>
              <w:left w:val="nil"/>
              <w:bottom w:val="nil"/>
              <w:right w:val="nil"/>
            </w:tcBorders>
          </w:tcPr>
          <w:p w14:paraId="25C400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4" w:name="BKM_FB70DA8E_72C3_4c47_919A_A7FC247C539C"/>
          </w:p>
        </w:tc>
        <w:tc>
          <w:tcPr>
            <w:tcW w:w="2790" w:type="dxa"/>
            <w:gridSpan w:val="2"/>
            <w:tcBorders>
              <w:top w:val="nil"/>
              <w:left w:val="nil"/>
              <w:bottom w:val="nil"/>
              <w:right w:val="nil"/>
            </w:tcBorders>
          </w:tcPr>
          <w:p w14:paraId="6B65E64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Inhoud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F3F6C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Datgene wat in een ENKELVOUDIG INFORMATIEOBJECT wordt meegedeeld.</w:t>
            </w:r>
          </w:p>
        </w:tc>
        <w:tc>
          <w:tcPr>
            <w:tcW w:w="1080" w:type="dxa"/>
            <w:tcBorders>
              <w:top w:val="nil"/>
              <w:left w:val="nil"/>
              <w:bottom w:val="nil"/>
              <w:right w:val="nil"/>
            </w:tcBorders>
          </w:tcPr>
          <w:p w14:paraId="7F3A49F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MIME-content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A34B6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4"/>
      </w:tr>
      <w:tr w:rsidR="00847C61" w:rsidRPr="00751C18" w14:paraId="39FAA53E" w14:textId="77777777" w:rsidTr="00847C61">
        <w:tc>
          <w:tcPr>
            <w:tcW w:w="450" w:type="dxa"/>
            <w:tcBorders>
              <w:top w:val="nil"/>
              <w:left w:val="nil"/>
              <w:bottom w:val="nil"/>
              <w:right w:val="nil"/>
            </w:tcBorders>
          </w:tcPr>
          <w:p w14:paraId="1991FE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5" w:name="BKM_0B356868_F741_4571_8A97_8BE13ACF4448"/>
          </w:p>
        </w:tc>
        <w:tc>
          <w:tcPr>
            <w:tcW w:w="2790" w:type="dxa"/>
            <w:gridSpan w:val="2"/>
            <w:tcBorders>
              <w:top w:val="nil"/>
              <w:left w:val="nil"/>
              <w:bottom w:val="nil"/>
              <w:right w:val="nil"/>
            </w:tcBorders>
          </w:tcPr>
          <w:p w14:paraId="10DEBFD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Link</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C71539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URL waarmee de inhoud van het INFORMATIEOBJECT op te vragen is.</w:t>
            </w:r>
          </w:p>
        </w:tc>
        <w:tc>
          <w:tcPr>
            <w:tcW w:w="1080" w:type="dxa"/>
            <w:tcBorders>
              <w:top w:val="nil"/>
              <w:left w:val="nil"/>
              <w:bottom w:val="nil"/>
              <w:right w:val="nil"/>
            </w:tcBorders>
          </w:tcPr>
          <w:p w14:paraId="329FED0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String</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C5593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5"/>
      </w:tr>
      <w:tr w:rsidR="00847C61" w:rsidRPr="00751C18" w14:paraId="1F7E2A8C" w14:textId="77777777" w:rsidTr="00847C61">
        <w:tc>
          <w:tcPr>
            <w:tcW w:w="450" w:type="dxa"/>
            <w:tcBorders>
              <w:top w:val="nil"/>
              <w:left w:val="nil"/>
              <w:bottom w:val="nil"/>
              <w:right w:val="nil"/>
            </w:tcBorders>
          </w:tcPr>
          <w:p w14:paraId="5FA21B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6" w:name="BKM_09DCA738_724B_46b2_9E7F_8D3C9DFB7211"/>
          </w:p>
        </w:tc>
        <w:tc>
          <w:tcPr>
            <w:tcW w:w="2790" w:type="dxa"/>
            <w:gridSpan w:val="2"/>
            <w:tcBorders>
              <w:top w:val="nil"/>
              <w:left w:val="nil"/>
              <w:bottom w:val="nil"/>
              <w:right w:val="nil"/>
            </w:tcBorders>
          </w:tcPr>
          <w:p w14:paraId="68FA985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0B43F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DEFBE3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Bestandsnaam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161C98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6"/>
      </w:tr>
      <w:tr w:rsidR="00847C61" w:rsidRPr="00751C18" w14:paraId="3A3EA7E4" w14:textId="77777777" w:rsidTr="00847C61">
        <w:tc>
          <w:tcPr>
            <w:tcW w:w="450" w:type="dxa"/>
            <w:tcBorders>
              <w:top w:val="nil"/>
              <w:left w:val="nil"/>
              <w:bottom w:val="nil"/>
              <w:right w:val="nil"/>
            </w:tcBorders>
          </w:tcPr>
          <w:p w14:paraId="46330E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FB2FCF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009E9AFF"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het fysieke bestand zonder aanduiding van het formaat in een extensie.</w:t>
            </w:r>
          </w:p>
        </w:tc>
        <w:tc>
          <w:tcPr>
            <w:tcW w:w="1080" w:type="dxa"/>
            <w:tcBorders>
              <w:top w:val="nil"/>
              <w:left w:val="nil"/>
              <w:bottom w:val="nil"/>
              <w:right w:val="nil"/>
            </w:tcBorders>
          </w:tcPr>
          <w:p w14:paraId="5FACDC4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AN255</w:t>
            </w:r>
          </w:p>
        </w:tc>
        <w:tc>
          <w:tcPr>
            <w:tcW w:w="810" w:type="dxa"/>
            <w:tcBorders>
              <w:top w:val="nil"/>
              <w:left w:val="nil"/>
              <w:bottom w:val="nil"/>
              <w:right w:val="nil"/>
            </w:tcBorders>
          </w:tcPr>
          <w:p w14:paraId="058AD5F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3CAF4DE4" w14:textId="77777777" w:rsidTr="00847C61">
        <w:tc>
          <w:tcPr>
            <w:tcW w:w="450" w:type="dxa"/>
            <w:tcBorders>
              <w:top w:val="nil"/>
              <w:left w:val="nil"/>
              <w:bottom w:val="nil"/>
              <w:right w:val="nil"/>
            </w:tcBorders>
          </w:tcPr>
          <w:p w14:paraId="10BB9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87AA56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Extensie </w:t>
            </w:r>
          </w:p>
        </w:tc>
        <w:tc>
          <w:tcPr>
            <w:tcW w:w="4230" w:type="dxa"/>
            <w:tcBorders>
              <w:top w:val="nil"/>
              <w:left w:val="nil"/>
              <w:bottom w:val="nil"/>
              <w:right w:val="nil"/>
            </w:tcBorders>
          </w:tcPr>
          <w:p w14:paraId="64277CB0" w14:textId="4E645F72"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het forma</w:t>
            </w:r>
            <w:ins w:id="447" w:author="A.C. Kloosterboer" w:date="2017-01-17T16:01:00Z">
              <w:r w:rsidR="00C33B37">
                <w:rPr>
                  <w:rFonts w:ascii="Calibri" w:hAnsi="Calibri" w:cs="Arial"/>
                  <w:color w:val="000000"/>
                  <w:sz w:val="22"/>
                  <w:szCs w:val="20"/>
                  <w:lang w:eastAsia="en-US"/>
                </w:rPr>
                <w:t>a</w:t>
              </w:r>
            </w:ins>
            <w:r w:rsidRPr="00751C18">
              <w:rPr>
                <w:rFonts w:ascii="Calibri" w:hAnsi="Calibri" w:cs="Arial"/>
                <w:color w:val="000000"/>
                <w:sz w:val="22"/>
                <w:szCs w:val="20"/>
                <w:lang w:eastAsia="en-US"/>
              </w:rPr>
              <w:t>t van het bestand</w:t>
            </w:r>
          </w:p>
        </w:tc>
        <w:tc>
          <w:tcPr>
            <w:tcW w:w="1080" w:type="dxa"/>
            <w:tcBorders>
              <w:top w:val="nil"/>
              <w:left w:val="nil"/>
              <w:bottom w:val="nil"/>
              <w:right w:val="nil"/>
            </w:tcBorders>
          </w:tcPr>
          <w:p w14:paraId="59E74ED7"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AN5</w:t>
            </w:r>
          </w:p>
        </w:tc>
        <w:tc>
          <w:tcPr>
            <w:tcW w:w="810" w:type="dxa"/>
            <w:tcBorders>
              <w:top w:val="nil"/>
              <w:left w:val="nil"/>
              <w:bottom w:val="nil"/>
              <w:right w:val="nil"/>
            </w:tcBorders>
          </w:tcPr>
          <w:p w14:paraId="19C8855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14:paraId="68BB9601" w14:textId="77777777" w:rsidTr="00847C61">
        <w:tc>
          <w:tcPr>
            <w:tcW w:w="450" w:type="dxa"/>
            <w:tcBorders>
              <w:top w:val="nil"/>
              <w:left w:val="nil"/>
              <w:bottom w:val="nil"/>
              <w:right w:val="nil"/>
            </w:tcBorders>
          </w:tcPr>
          <w:p w14:paraId="2C4BF9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8" w:name="BKM_7BB9AAA3_0189_4f7c_943C_BB5C3091A4FB"/>
          </w:p>
        </w:tc>
        <w:tc>
          <w:tcPr>
            <w:tcW w:w="2790" w:type="dxa"/>
            <w:gridSpan w:val="2"/>
            <w:tcBorders>
              <w:top w:val="nil"/>
              <w:left w:val="nil"/>
              <w:bottom w:val="nil"/>
              <w:right w:val="nil"/>
            </w:tcBorders>
          </w:tcPr>
          <w:p w14:paraId="799D22C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Bestandsomvang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C4D51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Ruimtebeslag op het digitale opslagmedium waarin het fysieke bestand met de inhoud van het INFORMATIEOBJECT is vastgelegd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D4C5B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N10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5CEB4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8"/>
      </w:tr>
      <w:tr w:rsidR="00847C61" w:rsidRPr="00751C18" w14:paraId="6D0EBEA7" w14:textId="77777777" w:rsidTr="00847C61">
        <w:tc>
          <w:tcPr>
            <w:tcW w:w="450" w:type="dxa"/>
            <w:tcBorders>
              <w:top w:val="nil"/>
              <w:left w:val="nil"/>
              <w:bottom w:val="nil"/>
              <w:right w:val="nil"/>
            </w:tcBorders>
          </w:tcPr>
          <w:p w14:paraId="7F76849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9" w:name="BKM_C1B6C924_4DB3_4448_8E39_D08229BF1447"/>
          </w:p>
        </w:tc>
        <w:tc>
          <w:tcPr>
            <w:tcW w:w="2790" w:type="dxa"/>
            <w:gridSpan w:val="2"/>
            <w:tcBorders>
              <w:top w:val="nil"/>
              <w:left w:val="nil"/>
              <w:bottom w:val="nil"/>
              <w:right w:val="nil"/>
            </w:tcBorders>
          </w:tcPr>
          <w:p w14:paraId="00C8B79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Integriteit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F3730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34BD3B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Integriteit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F063AE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49"/>
      </w:tr>
      <w:tr w:rsidR="00847C61" w:rsidRPr="00751C18" w14:paraId="3B30093D" w14:textId="77777777" w:rsidTr="00847C61">
        <w:tc>
          <w:tcPr>
            <w:tcW w:w="450" w:type="dxa"/>
            <w:tcBorders>
              <w:top w:val="nil"/>
              <w:left w:val="nil"/>
              <w:bottom w:val="nil"/>
              <w:right w:val="nil"/>
            </w:tcBorders>
          </w:tcPr>
          <w:p w14:paraId="69B50D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E0F700"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Algoritme </w:t>
            </w:r>
          </w:p>
        </w:tc>
        <w:tc>
          <w:tcPr>
            <w:tcW w:w="4230" w:type="dxa"/>
            <w:tcBorders>
              <w:top w:val="nil"/>
              <w:left w:val="nil"/>
              <w:bottom w:val="nil"/>
              <w:right w:val="nil"/>
            </w:tcBorders>
          </w:tcPr>
          <w:p w14:paraId="0E70AB8C"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algoritme, gebruikt om de checksum te maken.</w:t>
            </w:r>
          </w:p>
        </w:tc>
        <w:tc>
          <w:tcPr>
            <w:tcW w:w="1080" w:type="dxa"/>
            <w:tcBorders>
              <w:top w:val="nil"/>
              <w:left w:val="nil"/>
              <w:bottom w:val="nil"/>
              <w:right w:val="nil"/>
            </w:tcBorders>
          </w:tcPr>
          <w:p w14:paraId="1371C698"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14:paraId="0EDC798F"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6A1AADDA" w14:textId="77777777" w:rsidTr="00847C61">
        <w:tc>
          <w:tcPr>
            <w:tcW w:w="450" w:type="dxa"/>
            <w:tcBorders>
              <w:top w:val="nil"/>
              <w:left w:val="nil"/>
              <w:bottom w:val="nil"/>
              <w:right w:val="nil"/>
            </w:tcBorders>
          </w:tcPr>
          <w:p w14:paraId="3CDF3C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B0ED4B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Waarde </w:t>
            </w:r>
          </w:p>
        </w:tc>
        <w:tc>
          <w:tcPr>
            <w:tcW w:w="4230" w:type="dxa"/>
            <w:tcBorders>
              <w:top w:val="nil"/>
              <w:left w:val="nil"/>
              <w:bottom w:val="nil"/>
              <w:right w:val="nil"/>
            </w:tcBorders>
          </w:tcPr>
          <w:p w14:paraId="6302B00A"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waarde van de checksum.</w:t>
            </w:r>
          </w:p>
        </w:tc>
        <w:tc>
          <w:tcPr>
            <w:tcW w:w="1080" w:type="dxa"/>
            <w:tcBorders>
              <w:top w:val="nil"/>
              <w:left w:val="nil"/>
              <w:bottom w:val="nil"/>
              <w:right w:val="nil"/>
            </w:tcBorders>
          </w:tcPr>
          <w:p w14:paraId="792867BD"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14:paraId="1E20C46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39343828" w14:textId="77777777" w:rsidTr="00847C61">
        <w:tc>
          <w:tcPr>
            <w:tcW w:w="450" w:type="dxa"/>
            <w:tcBorders>
              <w:top w:val="nil"/>
              <w:left w:val="nil"/>
              <w:bottom w:val="nil"/>
              <w:right w:val="nil"/>
            </w:tcBorders>
          </w:tcPr>
          <w:p w14:paraId="1C8C84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5C8AE5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w:t>
            </w:r>
          </w:p>
        </w:tc>
        <w:tc>
          <w:tcPr>
            <w:tcW w:w="4230" w:type="dxa"/>
            <w:tcBorders>
              <w:top w:val="nil"/>
              <w:left w:val="nil"/>
              <w:bottom w:val="nil"/>
              <w:right w:val="nil"/>
            </w:tcBorders>
          </w:tcPr>
          <w:p w14:paraId="0ED50CA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Datum waarop de checksum is gemaakt.</w:t>
            </w:r>
          </w:p>
        </w:tc>
        <w:tc>
          <w:tcPr>
            <w:tcW w:w="1080" w:type="dxa"/>
            <w:tcBorders>
              <w:top w:val="nil"/>
              <w:left w:val="nil"/>
              <w:bottom w:val="nil"/>
              <w:right w:val="nil"/>
            </w:tcBorders>
          </w:tcPr>
          <w:p w14:paraId="1E52723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w:t>
            </w:r>
          </w:p>
        </w:tc>
        <w:tc>
          <w:tcPr>
            <w:tcW w:w="810" w:type="dxa"/>
            <w:tcBorders>
              <w:top w:val="nil"/>
              <w:left w:val="nil"/>
              <w:bottom w:val="nil"/>
              <w:right w:val="nil"/>
            </w:tcBorders>
          </w:tcPr>
          <w:p w14:paraId="5BF3F61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14:paraId="235B16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1CACC9F8" w14:textId="77777777" w:rsidTr="00847C61">
        <w:tc>
          <w:tcPr>
            <w:tcW w:w="9360" w:type="dxa"/>
            <w:gridSpan w:val="3"/>
            <w:tcBorders>
              <w:top w:val="nil"/>
              <w:left w:val="nil"/>
              <w:bottom w:val="nil"/>
              <w:right w:val="nil"/>
            </w:tcBorders>
          </w:tcPr>
          <w:p w14:paraId="78818A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61C5442" w14:textId="77777777" w:rsidTr="00847C61">
        <w:tc>
          <w:tcPr>
            <w:tcW w:w="450" w:type="dxa"/>
            <w:tcBorders>
              <w:top w:val="nil"/>
              <w:left w:val="nil"/>
              <w:bottom w:val="nil"/>
              <w:right w:val="nil"/>
            </w:tcBorders>
          </w:tcPr>
          <w:p w14:paraId="2BCCF00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02235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B68AF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kardinaliteiten</w:t>
            </w:r>
          </w:p>
        </w:tc>
        <w:tc>
          <w:tcPr>
            <w:tcW w:w="6120" w:type="dxa"/>
            <w:tcBorders>
              <w:top w:val="nil"/>
              <w:left w:val="nil"/>
              <w:bottom w:val="nil"/>
              <w:right w:val="nil"/>
            </w:tcBorders>
          </w:tcPr>
          <w:p w14:paraId="2A2E1D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Definitie</w:t>
            </w:r>
          </w:p>
        </w:tc>
      </w:tr>
      <w:tr w:rsidR="00847C61" w:rsidRPr="00751C18" w14:paraId="6638A4AF" w14:textId="77777777" w:rsidTr="00847C61">
        <w:tc>
          <w:tcPr>
            <w:tcW w:w="450" w:type="dxa"/>
            <w:tcBorders>
              <w:top w:val="nil"/>
              <w:left w:val="nil"/>
              <w:bottom w:val="nil"/>
              <w:right w:val="nil"/>
            </w:tcBorders>
          </w:tcPr>
          <w:p w14:paraId="47D9431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4EF9E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79C8F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3C2B204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D822E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53C4A41E" w14:textId="77777777" w:rsidTr="00847C61">
        <w:trPr>
          <w:trHeight w:hRule="exact" w:val="128"/>
        </w:trPr>
        <w:tc>
          <w:tcPr>
            <w:tcW w:w="450" w:type="dxa"/>
            <w:tcBorders>
              <w:top w:val="nil"/>
              <w:left w:val="nil"/>
              <w:bottom w:val="nil"/>
              <w:right w:val="nil"/>
            </w:tcBorders>
          </w:tcPr>
          <w:p w14:paraId="2612A8B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4DE3C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CD6493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5479785" w14:textId="77777777" w:rsidTr="00847C61">
        <w:tc>
          <w:tcPr>
            <w:tcW w:w="450" w:type="dxa"/>
            <w:tcBorders>
              <w:top w:val="nil"/>
              <w:left w:val="nil"/>
              <w:bottom w:val="nil"/>
              <w:right w:val="nil"/>
            </w:tcBorders>
          </w:tcPr>
          <w:p w14:paraId="39D8EF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693B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A1E44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14:paraId="662C1A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50CC0A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14:paraId="3740926C" w14:textId="77777777" w:rsidTr="00847C61">
        <w:trPr>
          <w:trHeight w:hRule="exact" w:val="128"/>
        </w:trPr>
        <w:tc>
          <w:tcPr>
            <w:tcW w:w="450" w:type="dxa"/>
            <w:tcBorders>
              <w:top w:val="nil"/>
              <w:left w:val="nil"/>
              <w:bottom w:val="nil"/>
              <w:right w:val="nil"/>
            </w:tcBorders>
          </w:tcPr>
          <w:p w14:paraId="768C7C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68DEA1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D5955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33E12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A8D7A58" w14:textId="77777777" w:rsidTr="00847C61">
        <w:tc>
          <w:tcPr>
            <w:tcW w:w="9360" w:type="dxa"/>
            <w:tcBorders>
              <w:top w:val="nil"/>
              <w:left w:val="nil"/>
              <w:bottom w:val="nil"/>
              <w:right w:val="nil"/>
            </w:tcBorders>
          </w:tcPr>
          <w:p w14:paraId="3F5792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1DA03EA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is een specialisatie van INFORMATIEOBJECT. Zie de toelichting bij dat objecttype. Bij de definitie is gebruik gemaakt van de beschrijving van 'component' in de MoReq2 (2008). In de dagelijkse praktijk staat 'ENKELVOUDIG INFORMATIEOBJECT' veelal synoniem met 'document'. Het ENKELVOUDIG INFORMATIEOBJECT kan deel uit maken van een SAMENGESTELD INFORMATIEOBJECT, bijvoorbeeld omdat zich in dat SAMENGESTELD INFORMATIEOBJECT andere documenten bevinden met een ander bestandsformaat, vanwege de omvang van dat SAMENGESTELD INFORMATIEOBJECT of omdat behandeling daartoe aanleiding geeft.</w:t>
            </w:r>
          </w:p>
          <w:p w14:paraId="2790F15A"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dat deel uit maakt van een SAMENGESTELD INFORMATIEOBJECT kan aan andere ZAAKen gerelateerd zijn dan de ZAAK waaraan dat SAMENGESTELD INFORMATIEOBJECT gerelateerd is, veelal omdat dat ENKELVOUDIG INFORMATIEOBJECT relevant is voor meerdere ZAAKen.</w:t>
            </w:r>
          </w:p>
          <w:p w14:paraId="7E87CB4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INFORMATIEOBJECTen, vooral die van de zaakbehandelende organisatie, worden soms gewijzigd of in opeenvolgende conceptversies vervaardigd. Het is uit oogpunt van verantwoording van belang de diverse informatieobjectversies te kennen. Hiertoe is bij de meeste van de attribuuttypen van ENKELVOUDIG INFORMATIEOBJECT zowel materiële als formele historie als ‘Ja’ gedeclareerd. Dit impliceert dat voor deze attributen de waarden in de diverse versies van een ENKELVOUDIG INFORMATIEOBJECT opgevraagd kunnen worden.</w:t>
            </w:r>
          </w:p>
        </w:tc>
      </w:tr>
    </w:tbl>
    <w:bookmarkStart w:id="450" w:name="BKM_581782DA_D6CB_40b1_A78D_A4C048A3CB6F"/>
    <w:bookmarkEnd w:id="450"/>
    <w:p w14:paraId="609B540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51" w:name="_Toc404268819"/>
      <w:bookmarkStart w:id="452" w:name="_Toc493810485"/>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INFORMATIEOBJECT</w:t>
      </w:r>
      <w:bookmarkEnd w:id="451"/>
      <w:bookmarkEnd w:id="452"/>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218C298F" w14:textId="77777777" w:rsidTr="00EE41D4">
        <w:trPr>
          <w:trHeight w:val="271"/>
        </w:trPr>
        <w:tc>
          <w:tcPr>
            <w:tcW w:w="2340" w:type="dxa"/>
            <w:gridSpan w:val="2"/>
            <w:tcBorders>
              <w:top w:val="nil"/>
              <w:left w:val="nil"/>
              <w:bottom w:val="nil"/>
              <w:right w:val="nil"/>
            </w:tcBorders>
          </w:tcPr>
          <w:p w14:paraId="41F2F3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06D70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p>
        </w:tc>
      </w:tr>
      <w:tr w:rsidR="00847C61" w:rsidRPr="00751C18" w14:paraId="7BB41F65" w14:textId="77777777" w:rsidTr="00EE41D4">
        <w:trPr>
          <w:trHeight w:hRule="exact" w:val="128"/>
        </w:trPr>
        <w:tc>
          <w:tcPr>
            <w:tcW w:w="2340" w:type="dxa"/>
            <w:gridSpan w:val="2"/>
            <w:tcBorders>
              <w:top w:val="nil"/>
              <w:left w:val="nil"/>
              <w:bottom w:val="nil"/>
              <w:right w:val="nil"/>
            </w:tcBorders>
          </w:tcPr>
          <w:p w14:paraId="19230D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C2C9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A04911" w14:textId="77777777" w:rsidTr="00EE41D4">
        <w:tc>
          <w:tcPr>
            <w:tcW w:w="2340" w:type="dxa"/>
            <w:gridSpan w:val="2"/>
            <w:tcBorders>
              <w:top w:val="nil"/>
              <w:left w:val="nil"/>
              <w:bottom w:val="nil"/>
              <w:right w:val="nil"/>
            </w:tcBorders>
          </w:tcPr>
          <w:p w14:paraId="482556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5B72AE9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DOC</w:t>
            </w:r>
            <w:r w:rsidRPr="00751C18">
              <w:rPr>
                <w:rFonts w:ascii="Arial" w:hAnsi="Arial" w:cs="Arial"/>
                <w:szCs w:val="20"/>
                <w:lang w:val="en-AU" w:eastAsia="en-US"/>
              </w:rPr>
              <w:fldChar w:fldCharType="end"/>
            </w:r>
          </w:p>
        </w:tc>
      </w:tr>
      <w:tr w:rsidR="00847C61" w:rsidRPr="00751C18" w14:paraId="49CC76CD" w14:textId="77777777" w:rsidTr="00EE41D4">
        <w:trPr>
          <w:trHeight w:hRule="exact" w:val="128"/>
        </w:trPr>
        <w:tc>
          <w:tcPr>
            <w:tcW w:w="2340" w:type="dxa"/>
            <w:gridSpan w:val="2"/>
            <w:tcBorders>
              <w:top w:val="nil"/>
              <w:left w:val="nil"/>
              <w:bottom w:val="nil"/>
              <w:right w:val="nil"/>
            </w:tcBorders>
          </w:tcPr>
          <w:p w14:paraId="752001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7DAA3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A0D746C" w14:textId="77777777" w:rsidTr="00EE41D4">
        <w:tc>
          <w:tcPr>
            <w:tcW w:w="2340" w:type="dxa"/>
            <w:gridSpan w:val="2"/>
            <w:tcBorders>
              <w:top w:val="nil"/>
              <w:left w:val="nil"/>
              <w:bottom w:val="nil"/>
              <w:right w:val="nil"/>
            </w:tcBorders>
          </w:tcPr>
          <w:p w14:paraId="43F66E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FF7A1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57602668" w14:textId="77777777" w:rsidTr="00EE41D4">
        <w:trPr>
          <w:trHeight w:hRule="exact" w:val="128"/>
        </w:trPr>
        <w:tc>
          <w:tcPr>
            <w:tcW w:w="2340" w:type="dxa"/>
            <w:gridSpan w:val="2"/>
            <w:tcBorders>
              <w:top w:val="nil"/>
              <w:left w:val="nil"/>
              <w:bottom w:val="nil"/>
              <w:right w:val="nil"/>
            </w:tcBorders>
          </w:tcPr>
          <w:p w14:paraId="3138181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00127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58875CA" w14:textId="77777777" w:rsidTr="00EE41D4">
        <w:trPr>
          <w:trHeight w:val="230"/>
        </w:trPr>
        <w:tc>
          <w:tcPr>
            <w:tcW w:w="2340" w:type="dxa"/>
            <w:gridSpan w:val="2"/>
            <w:tcBorders>
              <w:top w:val="nil"/>
              <w:left w:val="nil"/>
              <w:bottom w:val="nil"/>
              <w:right w:val="nil"/>
            </w:tcBorders>
          </w:tcPr>
          <w:p w14:paraId="1EAE3C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1D4830E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Geheel van gegevens met een eigen identiteit ongeacht zijn vorm, met de bijbehorende metadata ontvangen of opgemaakt door een natuurlijke en/of rechtspersoon bij de uitvoering van taken, zijnde een ENKELVOUDIG INFORMATIEOBJECT of een SAMENGESTELD INFORMATIEOBJECT.</w:t>
            </w:r>
            <w:r w:rsidRPr="00751C18">
              <w:rPr>
                <w:rFonts w:ascii="Arial" w:hAnsi="Arial" w:cs="Arial"/>
                <w:szCs w:val="20"/>
                <w:lang w:val="en-AU" w:eastAsia="en-US"/>
              </w:rPr>
              <w:fldChar w:fldCharType="end"/>
            </w:r>
          </w:p>
        </w:tc>
      </w:tr>
      <w:tr w:rsidR="00847C61" w:rsidRPr="00751C18" w14:paraId="1B69ADDB" w14:textId="77777777" w:rsidTr="00EE41D4">
        <w:trPr>
          <w:trHeight w:hRule="exact" w:val="68"/>
        </w:trPr>
        <w:tc>
          <w:tcPr>
            <w:tcW w:w="2340" w:type="dxa"/>
            <w:gridSpan w:val="2"/>
            <w:tcBorders>
              <w:top w:val="nil"/>
              <w:left w:val="nil"/>
              <w:bottom w:val="nil"/>
              <w:right w:val="nil"/>
            </w:tcBorders>
          </w:tcPr>
          <w:p w14:paraId="0F1BB3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CF9A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2A076A2" w14:textId="77777777" w:rsidTr="00EE41D4">
        <w:trPr>
          <w:trHeight w:val="271"/>
        </w:trPr>
        <w:tc>
          <w:tcPr>
            <w:tcW w:w="2340" w:type="dxa"/>
            <w:gridSpan w:val="2"/>
            <w:tcBorders>
              <w:top w:val="nil"/>
              <w:left w:val="nil"/>
              <w:bottom w:val="nil"/>
              <w:right w:val="nil"/>
            </w:tcBorders>
          </w:tcPr>
          <w:p w14:paraId="403F63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AE1C7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NEN 2082</w:t>
            </w:r>
          </w:p>
        </w:tc>
      </w:tr>
      <w:tr w:rsidR="00847C61" w:rsidRPr="00751C18" w14:paraId="128E7C3B" w14:textId="77777777" w:rsidTr="00EE41D4">
        <w:trPr>
          <w:trHeight w:hRule="exact" w:val="128"/>
        </w:trPr>
        <w:tc>
          <w:tcPr>
            <w:tcW w:w="2340" w:type="dxa"/>
            <w:gridSpan w:val="2"/>
            <w:tcBorders>
              <w:top w:val="nil"/>
              <w:left w:val="nil"/>
              <w:bottom w:val="nil"/>
              <w:right w:val="nil"/>
            </w:tcBorders>
          </w:tcPr>
          <w:p w14:paraId="00F3E9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845A3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02A36F9" w14:textId="77777777" w:rsidTr="00EE41D4">
        <w:tc>
          <w:tcPr>
            <w:tcW w:w="2340" w:type="dxa"/>
            <w:gridSpan w:val="2"/>
            <w:tcBorders>
              <w:top w:val="nil"/>
              <w:left w:val="nil"/>
              <w:bottom w:val="nil"/>
              <w:right w:val="nil"/>
            </w:tcBorders>
          </w:tcPr>
          <w:p w14:paraId="7F409E5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6D083D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2A0739C4" w14:textId="77777777" w:rsidTr="00EE41D4">
        <w:trPr>
          <w:trHeight w:hRule="exact" w:val="128"/>
        </w:trPr>
        <w:tc>
          <w:tcPr>
            <w:tcW w:w="2340" w:type="dxa"/>
            <w:gridSpan w:val="2"/>
            <w:tcBorders>
              <w:top w:val="nil"/>
              <w:left w:val="nil"/>
              <w:bottom w:val="nil"/>
              <w:right w:val="nil"/>
            </w:tcBorders>
          </w:tcPr>
          <w:p w14:paraId="1E8BD2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110C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7AC1059" w14:textId="77777777" w:rsidTr="00EE41D4">
        <w:tc>
          <w:tcPr>
            <w:tcW w:w="2340" w:type="dxa"/>
            <w:gridSpan w:val="2"/>
            <w:tcBorders>
              <w:top w:val="nil"/>
              <w:left w:val="nil"/>
              <w:bottom w:val="nil"/>
              <w:right w:val="nil"/>
            </w:tcBorders>
          </w:tcPr>
          <w:p w14:paraId="723FEA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90674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‘Informatieobjectidentificatie’</w:t>
            </w:r>
          </w:p>
        </w:tc>
      </w:tr>
      <w:tr w:rsidR="00847C61" w:rsidRPr="00751C18" w14:paraId="7DA87275" w14:textId="77777777" w:rsidTr="00EE41D4">
        <w:trPr>
          <w:trHeight w:hRule="exact" w:val="128"/>
        </w:trPr>
        <w:tc>
          <w:tcPr>
            <w:tcW w:w="2340" w:type="dxa"/>
            <w:gridSpan w:val="2"/>
            <w:tcBorders>
              <w:top w:val="nil"/>
              <w:left w:val="nil"/>
              <w:bottom w:val="nil"/>
              <w:right w:val="nil"/>
            </w:tcBorders>
          </w:tcPr>
          <w:p w14:paraId="0EFBEF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20D27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197F47C4" w14:textId="77777777" w:rsidTr="00EE41D4">
        <w:tc>
          <w:tcPr>
            <w:tcW w:w="2340" w:type="dxa"/>
            <w:gridSpan w:val="2"/>
            <w:tcBorders>
              <w:top w:val="nil"/>
              <w:left w:val="nil"/>
              <w:bottom w:val="nil"/>
              <w:right w:val="nil"/>
            </w:tcBorders>
          </w:tcPr>
          <w:p w14:paraId="423BDE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0DC17F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INFORMATIEOBJECTen die op enigerlei wijze relevant zijn voor het tot een goed einde brengen van een ZAAK. Een INFORMATIEOBJECT is in dit kader relevant indien het:</w:t>
            </w:r>
          </w:p>
          <w:p w14:paraId="533974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door een behandelaar van de zaak gedeeld wordt met andere betrokkenen bij de zaak (de ondergrens; een INFORMATIEOBJECT wat het persoonlijke domein van de behandelaar van een zaak niet verlaat wordt in dit kader niet relevant geacht),</w:t>
            </w:r>
          </w:p>
          <w:p w14:paraId="5E2553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van belang is voor voor de inhoudelijke verantwoording (is de ZAAK goed afgehandeld), procesverantwoording (is de zaak op de juiste wijze afgehandeld) en/of reconstructie van de ZAAK, en/of</w:t>
            </w:r>
          </w:p>
          <w:p w14:paraId="58F065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bewaard moet worden om te voldoen aan wettelijke en/of administratieve eisen en/of maatschappelijke behoeften.</w:t>
            </w:r>
          </w:p>
        </w:tc>
      </w:tr>
      <w:tr w:rsidR="00847C61" w:rsidRPr="00751C18" w14:paraId="7D5C0CFA" w14:textId="77777777" w:rsidTr="00EE41D4">
        <w:trPr>
          <w:trHeight w:hRule="exact" w:val="128"/>
        </w:trPr>
        <w:tc>
          <w:tcPr>
            <w:tcW w:w="2340" w:type="dxa"/>
            <w:gridSpan w:val="2"/>
            <w:tcBorders>
              <w:top w:val="nil"/>
              <w:left w:val="nil"/>
              <w:bottom w:val="nil"/>
              <w:right w:val="nil"/>
            </w:tcBorders>
          </w:tcPr>
          <w:p w14:paraId="42F0E4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6F42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E2C93D3" w14:textId="77777777" w:rsidTr="00EE41D4">
        <w:trPr>
          <w:trHeight w:hRule="exact" w:val="256"/>
        </w:trPr>
        <w:tc>
          <w:tcPr>
            <w:tcW w:w="2340" w:type="dxa"/>
            <w:gridSpan w:val="2"/>
            <w:tcBorders>
              <w:top w:val="nil"/>
              <w:left w:val="nil"/>
              <w:bottom w:val="nil"/>
              <w:right w:val="nil"/>
            </w:tcBorders>
          </w:tcPr>
          <w:p w14:paraId="4F6AC1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4D937CE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441EEA3" w14:textId="77777777" w:rsidTr="00EE41D4">
        <w:trPr>
          <w:trHeight w:hRule="exact" w:val="256"/>
        </w:trPr>
        <w:tc>
          <w:tcPr>
            <w:tcW w:w="2340" w:type="dxa"/>
            <w:gridSpan w:val="2"/>
            <w:tcBorders>
              <w:top w:val="nil"/>
              <w:left w:val="nil"/>
              <w:bottom w:val="nil"/>
              <w:right w:val="nil"/>
            </w:tcBorders>
          </w:tcPr>
          <w:p w14:paraId="7F2FC59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6BB23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3BF706" w14:textId="77777777" w:rsidTr="00EE41D4">
        <w:tc>
          <w:tcPr>
            <w:tcW w:w="2340" w:type="dxa"/>
            <w:gridSpan w:val="2"/>
            <w:tcBorders>
              <w:top w:val="nil"/>
              <w:left w:val="nil"/>
              <w:bottom w:val="nil"/>
              <w:right w:val="nil"/>
            </w:tcBorders>
          </w:tcPr>
          <w:p w14:paraId="606CA2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2B260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78EB3297" w14:textId="77777777" w:rsidTr="00EE41D4">
        <w:tc>
          <w:tcPr>
            <w:tcW w:w="450" w:type="dxa"/>
            <w:tcBorders>
              <w:top w:val="nil"/>
              <w:left w:val="nil"/>
              <w:bottom w:val="nil"/>
              <w:right w:val="nil"/>
            </w:tcBorders>
          </w:tcPr>
          <w:p w14:paraId="278086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3" w:name="BKM_CB08FF35_EE64_4504_90CF_835DA32E636C"/>
          </w:p>
        </w:tc>
        <w:tc>
          <w:tcPr>
            <w:tcW w:w="2790" w:type="dxa"/>
            <w:gridSpan w:val="2"/>
            <w:tcBorders>
              <w:top w:val="nil"/>
              <w:left w:val="nil"/>
              <w:bottom w:val="nil"/>
              <w:right w:val="nil"/>
            </w:tcBorders>
          </w:tcPr>
          <w:p w14:paraId="08A5AD5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F80C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508E8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1D443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2A32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6DBA205E" w14:textId="77777777" w:rsidTr="00EE41D4">
        <w:tc>
          <w:tcPr>
            <w:tcW w:w="450" w:type="dxa"/>
            <w:tcBorders>
              <w:top w:val="nil"/>
              <w:left w:val="nil"/>
              <w:bottom w:val="nil"/>
              <w:right w:val="nil"/>
            </w:tcBorders>
          </w:tcPr>
          <w:p w14:paraId="7200C8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31634A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5EE948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binnen een gegeven context ondubbelzinnige referentie naar het INFORMATIEOBJECT.</w:t>
            </w:r>
          </w:p>
        </w:tc>
        <w:tc>
          <w:tcPr>
            <w:tcW w:w="1080" w:type="dxa"/>
            <w:tcBorders>
              <w:top w:val="nil"/>
              <w:left w:val="nil"/>
              <w:bottom w:val="nil"/>
              <w:right w:val="nil"/>
            </w:tcBorders>
          </w:tcPr>
          <w:p w14:paraId="4CC5D3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5616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3"/>
      </w:tr>
      <w:tr w:rsidR="00847C61" w:rsidRPr="00751C18" w14:paraId="1E991F43" w14:textId="77777777" w:rsidTr="00EE41D4">
        <w:tc>
          <w:tcPr>
            <w:tcW w:w="450" w:type="dxa"/>
            <w:tcBorders>
              <w:top w:val="nil"/>
              <w:left w:val="nil"/>
              <w:bottom w:val="nil"/>
              <w:right w:val="nil"/>
            </w:tcBorders>
          </w:tcPr>
          <w:p w14:paraId="18789E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4" w:name="BKM_79282AF8_D445_4ef7_B56F_26397A5DF277"/>
          </w:p>
        </w:tc>
        <w:tc>
          <w:tcPr>
            <w:tcW w:w="2790" w:type="dxa"/>
            <w:gridSpan w:val="2"/>
            <w:tcBorders>
              <w:top w:val="nil"/>
              <w:left w:val="nil"/>
              <w:bottom w:val="nil"/>
              <w:right w:val="nil"/>
            </w:tcBorders>
          </w:tcPr>
          <w:p w14:paraId="666C154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7A55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Het RSIN van de Niet-natuurlijk persoon zijnde de organisatie die het informatieobject heeft gecreëerd of heeft ontvangen en als eerste in een samenwerkingsketen heeft vastgelegd. </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F40852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941DB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4"/>
      </w:tr>
      <w:tr w:rsidR="00847C61" w:rsidRPr="00751C18" w14:paraId="22A48550" w14:textId="77777777" w:rsidTr="00EE41D4">
        <w:tc>
          <w:tcPr>
            <w:tcW w:w="450" w:type="dxa"/>
            <w:tcBorders>
              <w:top w:val="nil"/>
              <w:left w:val="nil"/>
              <w:bottom w:val="nil"/>
              <w:right w:val="nil"/>
            </w:tcBorders>
          </w:tcPr>
          <w:p w14:paraId="735109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5" w:name="BKM_61F9ED59_4DA5_4099_ADAC_8D7FEFDD0F37"/>
          </w:p>
        </w:tc>
        <w:tc>
          <w:tcPr>
            <w:tcW w:w="2790" w:type="dxa"/>
            <w:gridSpan w:val="2"/>
            <w:tcBorders>
              <w:top w:val="nil"/>
              <w:left w:val="nil"/>
              <w:bottom w:val="nil"/>
              <w:right w:val="nil"/>
            </w:tcBorders>
          </w:tcPr>
          <w:p w14:paraId="06D835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Creatiedatum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F7F67E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datum of een gebeurtenis in de levenscyclus van het INFORMATIEOBJECT.</w:t>
            </w:r>
          </w:p>
        </w:tc>
        <w:tc>
          <w:tcPr>
            <w:tcW w:w="1080" w:type="dxa"/>
            <w:tcBorders>
              <w:top w:val="nil"/>
              <w:left w:val="nil"/>
              <w:bottom w:val="nil"/>
              <w:right w:val="nil"/>
            </w:tcBorders>
          </w:tcPr>
          <w:p w14:paraId="45C22E0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56DDC2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5"/>
      </w:tr>
      <w:tr w:rsidR="00847C61" w:rsidRPr="00751C18" w14:paraId="5C77F2FD" w14:textId="77777777" w:rsidTr="00EE41D4">
        <w:tc>
          <w:tcPr>
            <w:tcW w:w="450" w:type="dxa"/>
            <w:tcBorders>
              <w:top w:val="nil"/>
              <w:left w:val="nil"/>
              <w:bottom w:val="nil"/>
              <w:right w:val="nil"/>
            </w:tcBorders>
          </w:tcPr>
          <w:p w14:paraId="1C9B15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6" w:name="BKM_FFEE3095_1146_4106_A1ED_70A253812FA6"/>
          </w:p>
        </w:tc>
        <w:tc>
          <w:tcPr>
            <w:tcW w:w="2790" w:type="dxa"/>
            <w:gridSpan w:val="2"/>
            <w:tcBorders>
              <w:top w:val="nil"/>
              <w:left w:val="nil"/>
              <w:bottom w:val="nil"/>
              <w:right w:val="nil"/>
            </w:tcBorders>
          </w:tcPr>
          <w:p w14:paraId="0487FA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Ontvangstdatum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FB2039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ontvangen is.</w:t>
            </w:r>
          </w:p>
        </w:tc>
        <w:tc>
          <w:tcPr>
            <w:tcW w:w="1080" w:type="dxa"/>
            <w:tcBorders>
              <w:top w:val="nil"/>
              <w:left w:val="nil"/>
              <w:bottom w:val="nil"/>
              <w:right w:val="nil"/>
            </w:tcBorders>
          </w:tcPr>
          <w:p w14:paraId="1B4028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75B813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6"/>
      </w:tr>
      <w:tr w:rsidR="00847C61" w:rsidRPr="00751C18" w14:paraId="09D4E66A" w14:textId="77777777" w:rsidTr="00EE41D4">
        <w:tc>
          <w:tcPr>
            <w:tcW w:w="450" w:type="dxa"/>
            <w:tcBorders>
              <w:top w:val="nil"/>
              <w:left w:val="nil"/>
              <w:bottom w:val="nil"/>
              <w:right w:val="nil"/>
            </w:tcBorders>
          </w:tcPr>
          <w:p w14:paraId="00B1CA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7" w:name="BKM_C599CC41_0FBE_49ab_89EA_AEF2E93F132E"/>
          </w:p>
        </w:tc>
        <w:tc>
          <w:tcPr>
            <w:tcW w:w="2790" w:type="dxa"/>
            <w:gridSpan w:val="2"/>
            <w:tcBorders>
              <w:top w:val="nil"/>
              <w:left w:val="nil"/>
              <w:bottom w:val="nil"/>
              <w:right w:val="nil"/>
            </w:tcBorders>
          </w:tcPr>
          <w:p w14:paraId="3FC47DF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Afzender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02209F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waarvan het informatieobject is ontvangen.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4E5DA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10B4E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7"/>
      </w:tr>
      <w:tr w:rsidR="00847C61" w:rsidRPr="00751C18" w14:paraId="51D295D3" w14:textId="77777777" w:rsidTr="00EE41D4">
        <w:tc>
          <w:tcPr>
            <w:tcW w:w="450" w:type="dxa"/>
            <w:tcBorders>
              <w:top w:val="nil"/>
              <w:left w:val="nil"/>
              <w:bottom w:val="nil"/>
              <w:right w:val="nil"/>
            </w:tcBorders>
          </w:tcPr>
          <w:p w14:paraId="479815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8" w:name="BKM_21E0EC21_5217_4582_A8B8_CA0EE3EFDFAD"/>
          </w:p>
        </w:tc>
        <w:tc>
          <w:tcPr>
            <w:tcW w:w="2790" w:type="dxa"/>
            <w:gridSpan w:val="2"/>
            <w:tcBorders>
              <w:top w:val="nil"/>
              <w:left w:val="nil"/>
              <w:bottom w:val="nil"/>
              <w:right w:val="nil"/>
            </w:tcBorders>
          </w:tcPr>
          <w:p w14:paraId="307025D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Titel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67F36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naam waaronder het INFORMATIEOBJECT formeel bekend is.</w:t>
            </w:r>
          </w:p>
        </w:tc>
        <w:tc>
          <w:tcPr>
            <w:tcW w:w="1080" w:type="dxa"/>
            <w:tcBorders>
              <w:top w:val="nil"/>
              <w:left w:val="nil"/>
              <w:bottom w:val="nil"/>
              <w:right w:val="nil"/>
            </w:tcBorders>
          </w:tcPr>
          <w:p w14:paraId="03F0C76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71D805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8"/>
      </w:tr>
      <w:tr w:rsidR="00847C61" w:rsidRPr="00751C18" w14:paraId="290416D9" w14:textId="77777777" w:rsidTr="00EE41D4">
        <w:tc>
          <w:tcPr>
            <w:tcW w:w="450" w:type="dxa"/>
            <w:tcBorders>
              <w:top w:val="nil"/>
              <w:left w:val="nil"/>
              <w:bottom w:val="nil"/>
              <w:right w:val="nil"/>
            </w:tcBorders>
          </w:tcPr>
          <w:p w14:paraId="16CAAD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9" w:name="BKM_1DB068B6_3EAE_4d79_B1EC_73905A5994FC"/>
          </w:p>
        </w:tc>
        <w:tc>
          <w:tcPr>
            <w:tcW w:w="2790" w:type="dxa"/>
            <w:gridSpan w:val="2"/>
            <w:tcBorders>
              <w:top w:val="nil"/>
              <w:left w:val="nil"/>
              <w:bottom w:val="nil"/>
              <w:right w:val="nil"/>
            </w:tcBorders>
          </w:tcPr>
          <w:p w14:paraId="7866264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1D849F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generieke beschrijving van de inhoud van het INFORMATIEOBJECT.</w:t>
            </w:r>
          </w:p>
        </w:tc>
        <w:tc>
          <w:tcPr>
            <w:tcW w:w="1080" w:type="dxa"/>
            <w:tcBorders>
              <w:top w:val="nil"/>
              <w:left w:val="nil"/>
              <w:bottom w:val="nil"/>
              <w:right w:val="nil"/>
            </w:tcBorders>
          </w:tcPr>
          <w:p w14:paraId="619960A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41E49D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59"/>
      </w:tr>
      <w:tr w:rsidR="00847C61" w:rsidRPr="00751C18" w14:paraId="0EE8AD8A" w14:textId="77777777" w:rsidTr="00EE41D4">
        <w:tc>
          <w:tcPr>
            <w:tcW w:w="450" w:type="dxa"/>
            <w:tcBorders>
              <w:top w:val="nil"/>
              <w:left w:val="nil"/>
              <w:bottom w:val="nil"/>
              <w:right w:val="nil"/>
            </w:tcBorders>
          </w:tcPr>
          <w:p w14:paraId="1CED56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0" w:name="BKM_003A0476_463D_43a5_8CAC_06C64057A156"/>
          </w:p>
        </w:tc>
        <w:tc>
          <w:tcPr>
            <w:tcW w:w="2790" w:type="dxa"/>
            <w:gridSpan w:val="2"/>
            <w:tcBorders>
              <w:top w:val="nil"/>
              <w:left w:val="nil"/>
              <w:bottom w:val="nil"/>
              <w:right w:val="nil"/>
            </w:tcBorders>
          </w:tcPr>
          <w:p w14:paraId="5828CE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07D087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bewerkingsfase van het INFORMATIEOBJECT</w:t>
            </w:r>
          </w:p>
        </w:tc>
        <w:tc>
          <w:tcPr>
            <w:tcW w:w="1080" w:type="dxa"/>
            <w:tcBorders>
              <w:top w:val="nil"/>
              <w:left w:val="nil"/>
              <w:bottom w:val="nil"/>
              <w:right w:val="nil"/>
            </w:tcBorders>
          </w:tcPr>
          <w:p w14:paraId="47B9FB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4E48C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0"/>
      </w:tr>
      <w:tr w:rsidR="00847C61" w:rsidRPr="00751C18" w14:paraId="103B5F5B" w14:textId="77777777" w:rsidTr="00EE41D4">
        <w:tc>
          <w:tcPr>
            <w:tcW w:w="450" w:type="dxa"/>
            <w:tcBorders>
              <w:top w:val="nil"/>
              <w:left w:val="nil"/>
              <w:bottom w:val="nil"/>
              <w:right w:val="nil"/>
            </w:tcBorders>
          </w:tcPr>
          <w:p w14:paraId="0F5649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1" w:name="BKM_F453B17A_1318_4e94_BBF4_0B7A6FD70315"/>
          </w:p>
        </w:tc>
        <w:tc>
          <w:tcPr>
            <w:tcW w:w="2790" w:type="dxa"/>
            <w:gridSpan w:val="2"/>
            <w:tcBorders>
              <w:top w:val="nil"/>
              <w:left w:val="nil"/>
              <w:bottom w:val="nil"/>
              <w:right w:val="nil"/>
            </w:tcBorders>
          </w:tcPr>
          <w:p w14:paraId="7C3B2B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501285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stand van zaken van een INFORMATIEOBJECT</w:t>
            </w:r>
          </w:p>
        </w:tc>
        <w:tc>
          <w:tcPr>
            <w:tcW w:w="1080" w:type="dxa"/>
            <w:tcBorders>
              <w:top w:val="nil"/>
              <w:left w:val="nil"/>
              <w:bottom w:val="nil"/>
              <w:right w:val="nil"/>
            </w:tcBorders>
          </w:tcPr>
          <w:p w14:paraId="187667A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17352C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1"/>
      </w:tr>
      <w:tr w:rsidR="00847C61" w:rsidRPr="00751C18" w14:paraId="60A302C2" w14:textId="77777777" w:rsidTr="00EE41D4">
        <w:tc>
          <w:tcPr>
            <w:tcW w:w="450" w:type="dxa"/>
            <w:tcBorders>
              <w:top w:val="nil"/>
              <w:left w:val="nil"/>
              <w:bottom w:val="nil"/>
              <w:right w:val="nil"/>
            </w:tcBorders>
          </w:tcPr>
          <w:p w14:paraId="50C5EF5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2" w:name="BKM_C06162CD_CFEA_4c04_BE26_76BC4DF42A16"/>
          </w:p>
        </w:tc>
        <w:tc>
          <w:tcPr>
            <w:tcW w:w="2790" w:type="dxa"/>
            <w:gridSpan w:val="2"/>
            <w:tcBorders>
              <w:top w:val="nil"/>
              <w:left w:val="nil"/>
              <w:bottom w:val="nil"/>
              <w:right w:val="nil"/>
            </w:tcBorders>
          </w:tcPr>
          <w:p w14:paraId="547BA8C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707DCA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verzonden is.</w:t>
            </w:r>
          </w:p>
        </w:tc>
        <w:tc>
          <w:tcPr>
            <w:tcW w:w="1080" w:type="dxa"/>
            <w:tcBorders>
              <w:top w:val="nil"/>
              <w:left w:val="nil"/>
              <w:bottom w:val="nil"/>
              <w:right w:val="nil"/>
            </w:tcBorders>
          </w:tcPr>
          <w:p w14:paraId="73A7AE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2D5D6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2"/>
      </w:tr>
      <w:tr w:rsidR="00847C61" w:rsidRPr="00751C18" w14:paraId="3C103EF5" w14:textId="77777777" w:rsidTr="00EE41D4">
        <w:tc>
          <w:tcPr>
            <w:tcW w:w="450" w:type="dxa"/>
            <w:tcBorders>
              <w:top w:val="nil"/>
              <w:left w:val="nil"/>
              <w:bottom w:val="nil"/>
              <w:right w:val="nil"/>
            </w:tcBorders>
          </w:tcPr>
          <w:p w14:paraId="68ADC3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 w:name="BKM_812C48F2_B1B5_403e_8290_0CD09DF27F26"/>
          </w:p>
        </w:tc>
        <w:tc>
          <w:tcPr>
            <w:tcW w:w="2790" w:type="dxa"/>
            <w:gridSpan w:val="2"/>
            <w:tcBorders>
              <w:top w:val="nil"/>
              <w:left w:val="nil"/>
              <w:bottom w:val="nil"/>
              <w:right w:val="nil"/>
            </w:tcBorders>
          </w:tcPr>
          <w:p w14:paraId="6D2AC80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Geadresseerde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D497B7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waarnaar het informatieobject is verzonden.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711FE2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8504FB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
      </w:tr>
      <w:tr w:rsidR="00847C61" w:rsidRPr="00751C18" w14:paraId="5A28232C" w14:textId="77777777" w:rsidTr="00EE41D4">
        <w:tc>
          <w:tcPr>
            <w:tcW w:w="450" w:type="dxa"/>
            <w:tcBorders>
              <w:top w:val="nil"/>
              <w:left w:val="nil"/>
              <w:bottom w:val="nil"/>
              <w:right w:val="nil"/>
            </w:tcBorders>
          </w:tcPr>
          <w:p w14:paraId="564C1E7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4" w:name="BKM_A7A897CF_ECB5_45c1_A0CD_698E1D66F2CF"/>
          </w:p>
        </w:tc>
        <w:tc>
          <w:tcPr>
            <w:tcW w:w="2790" w:type="dxa"/>
            <w:gridSpan w:val="2"/>
            <w:tcBorders>
              <w:top w:val="nil"/>
              <w:left w:val="nil"/>
              <w:bottom w:val="nil"/>
              <w:right w:val="nil"/>
            </w:tcBorders>
          </w:tcPr>
          <w:p w14:paraId="413A60F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Vertrouwelijkaanduiding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7A6255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mate waarin het INFORMATIEOBJECT voor de openbaarheid bestemd is.</w:t>
            </w:r>
          </w:p>
        </w:tc>
        <w:tc>
          <w:tcPr>
            <w:tcW w:w="1080" w:type="dxa"/>
            <w:tcBorders>
              <w:top w:val="nil"/>
              <w:left w:val="nil"/>
              <w:bottom w:val="nil"/>
              <w:right w:val="nil"/>
            </w:tcBorders>
          </w:tcPr>
          <w:p w14:paraId="3BF2628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B9ACD4" w14:textId="4C42013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65" w:author="Arjan Kloosterboer" w:date="2017-02-02T08:23:00Z">
              <w:r w:rsidRPr="00751C18" w:rsidDel="007018FA">
                <w:rPr>
                  <w:rFonts w:ascii="Arial" w:hAnsi="Arial" w:cs="Arial"/>
                  <w:szCs w:val="20"/>
                  <w:lang w:val="en-AU" w:eastAsia="en-US"/>
                </w:rPr>
                <w:fldChar w:fldCharType="begin" w:fldLock="1"/>
              </w:r>
              <w:r w:rsidR="00847C61" w:rsidRPr="00751C18" w:rsidDel="007018FA">
                <w:rPr>
                  <w:rFonts w:ascii="Arial" w:hAnsi="Arial" w:cs="Arial"/>
                  <w:szCs w:val="20"/>
                  <w:lang w:val="en-AU" w:eastAsia="en-US"/>
                </w:rPr>
                <w:delInstrText xml:space="preserve">MERGEFIELD </w:delInstrText>
              </w:r>
              <w:r w:rsidR="00847C61" w:rsidRPr="00751C18" w:rsidDel="007018FA">
                <w:rPr>
                  <w:rFonts w:ascii="Calibri" w:hAnsi="Calibri" w:cs="Calibri"/>
                  <w:color w:val="0F0F0F"/>
                  <w:sz w:val="22"/>
                  <w:szCs w:val="22"/>
                  <w:lang w:eastAsia="en-US"/>
                </w:rPr>
                <w:delInstrText>Att.LowerBound</w:delInstrText>
              </w:r>
              <w:r w:rsidRPr="00751C18" w:rsidDel="007018FA">
                <w:rPr>
                  <w:rFonts w:ascii="Arial" w:hAnsi="Arial" w:cs="Arial"/>
                  <w:szCs w:val="20"/>
                  <w:lang w:val="en-AU" w:eastAsia="en-US"/>
                </w:rPr>
                <w:fldChar w:fldCharType="separate"/>
              </w:r>
              <w:r w:rsidR="00847C61" w:rsidRPr="00751C18" w:rsidDel="007018FA">
                <w:rPr>
                  <w:rFonts w:ascii="Calibri" w:hAnsi="Calibri" w:cs="Calibri"/>
                  <w:color w:val="0F0F0F"/>
                  <w:sz w:val="22"/>
                  <w:szCs w:val="22"/>
                  <w:lang w:eastAsia="en-US"/>
                </w:rPr>
                <w:delText>1</w:delText>
              </w:r>
              <w:r w:rsidRPr="00751C18" w:rsidDel="007018FA">
                <w:rPr>
                  <w:rFonts w:ascii="Arial" w:hAnsi="Arial" w:cs="Arial"/>
                  <w:szCs w:val="20"/>
                  <w:lang w:val="en-AU" w:eastAsia="en-US"/>
                </w:rPr>
                <w:fldChar w:fldCharType="end"/>
              </w:r>
              <w:r w:rsidR="00847C61" w:rsidRPr="00751C18" w:rsidDel="007018FA">
                <w:rPr>
                  <w:rFonts w:ascii="Calibri" w:hAnsi="Calibri" w:cs="Calibri"/>
                  <w:color w:val="0F0F0F"/>
                  <w:sz w:val="22"/>
                  <w:szCs w:val="22"/>
                  <w:lang w:eastAsia="en-US"/>
                </w:rPr>
                <w:delText xml:space="preserve"> </w:delText>
              </w:r>
            </w:del>
            <w:ins w:id="466" w:author="Arjan Kloosterboer" w:date="2017-02-02T08:23:00Z">
              <w:r w:rsidR="007018FA">
                <w:rPr>
                  <w:rFonts w:ascii="Arial" w:hAnsi="Arial" w:cs="Arial"/>
                  <w:szCs w:val="20"/>
                  <w:lang w:val="en-AU" w:eastAsia="en-US"/>
                </w:rPr>
                <w:t>0</w:t>
              </w:r>
              <w:r w:rsidR="007018FA" w:rsidRPr="00751C18">
                <w:rPr>
                  <w:rFonts w:ascii="Calibri" w:hAnsi="Calibri" w:cs="Calibri"/>
                  <w:color w:val="0F0F0F"/>
                  <w:sz w:val="22"/>
                  <w:szCs w:val="22"/>
                  <w:lang w:eastAsia="en-US"/>
                </w:rPr>
                <w:t xml:space="preserve"> </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4"/>
      </w:tr>
      <w:tr w:rsidR="00EE41D4" w:rsidRPr="00751C18" w14:paraId="0C672062" w14:textId="77777777" w:rsidTr="00EE41D4">
        <w:trPr>
          <w:ins w:id="467" w:author="Arjan Kloosterboer" w:date="2017-09-22T00:31:00Z"/>
        </w:trPr>
        <w:tc>
          <w:tcPr>
            <w:tcW w:w="450" w:type="dxa"/>
            <w:tcBorders>
              <w:top w:val="nil"/>
              <w:left w:val="nil"/>
              <w:bottom w:val="nil"/>
              <w:right w:val="nil"/>
            </w:tcBorders>
          </w:tcPr>
          <w:p w14:paraId="7E69EDC0" w14:textId="77777777" w:rsidR="00EE41D4" w:rsidRPr="00751C18" w:rsidRDefault="00EE41D4" w:rsidP="00847C61">
            <w:pPr>
              <w:widowControl w:val="0"/>
              <w:autoSpaceDE w:val="0"/>
              <w:autoSpaceDN w:val="0"/>
              <w:adjustRightInd w:val="0"/>
              <w:spacing w:line="240" w:lineRule="auto"/>
              <w:contextualSpacing w:val="0"/>
              <w:rPr>
                <w:ins w:id="468" w:author="Arjan Kloosterboer" w:date="2017-09-22T00:31:00Z"/>
                <w:rFonts w:ascii="Calibri" w:hAnsi="Calibri" w:cs="Calibri"/>
                <w:color w:val="0F0F0F"/>
                <w:sz w:val="22"/>
                <w:szCs w:val="22"/>
                <w:lang w:eastAsia="en-US"/>
              </w:rPr>
            </w:pPr>
          </w:p>
        </w:tc>
        <w:tc>
          <w:tcPr>
            <w:tcW w:w="2790" w:type="dxa"/>
            <w:gridSpan w:val="2"/>
            <w:tcBorders>
              <w:top w:val="nil"/>
              <w:left w:val="nil"/>
              <w:bottom w:val="nil"/>
              <w:right w:val="nil"/>
            </w:tcBorders>
          </w:tcPr>
          <w:p w14:paraId="40D2CBEC" w14:textId="00C2284A" w:rsidR="00EE41D4" w:rsidRPr="00751C18" w:rsidRDefault="00EE41D4" w:rsidP="00847C61">
            <w:pPr>
              <w:widowControl w:val="0"/>
              <w:autoSpaceDE w:val="0"/>
              <w:autoSpaceDN w:val="0"/>
              <w:adjustRightInd w:val="0"/>
              <w:spacing w:line="240" w:lineRule="auto"/>
              <w:contextualSpacing w:val="0"/>
              <w:rPr>
                <w:ins w:id="469" w:author="Arjan Kloosterboer" w:date="2017-09-22T00:31:00Z"/>
                <w:rFonts w:ascii="Arial" w:hAnsi="Arial" w:cs="Arial"/>
                <w:szCs w:val="20"/>
                <w:lang w:val="en-AU" w:eastAsia="en-US"/>
              </w:rPr>
            </w:pPr>
            <w:ins w:id="470" w:author="Arjan Kloosterboer" w:date="2017-09-22T00:31:00Z">
              <w:r>
                <w:rPr>
                  <w:rFonts w:ascii="Arial" w:hAnsi="Arial" w:cs="Arial"/>
                  <w:szCs w:val="20"/>
                  <w:lang w:val="en-AU" w:eastAsia="en-US"/>
                </w:rPr>
                <w:t>Indicatie gebruiksrecht</w:t>
              </w:r>
            </w:ins>
          </w:p>
        </w:tc>
        <w:tc>
          <w:tcPr>
            <w:tcW w:w="4230" w:type="dxa"/>
            <w:tcBorders>
              <w:top w:val="nil"/>
              <w:left w:val="nil"/>
              <w:bottom w:val="nil"/>
              <w:right w:val="nil"/>
            </w:tcBorders>
          </w:tcPr>
          <w:p w14:paraId="71E5E93C" w14:textId="153CFBBC" w:rsidR="00EE41D4" w:rsidRPr="00EE41D4" w:rsidRDefault="00EE41D4" w:rsidP="00847C61">
            <w:pPr>
              <w:widowControl w:val="0"/>
              <w:autoSpaceDE w:val="0"/>
              <w:autoSpaceDN w:val="0"/>
              <w:adjustRightInd w:val="0"/>
              <w:spacing w:line="240" w:lineRule="auto"/>
              <w:contextualSpacing w:val="0"/>
              <w:rPr>
                <w:ins w:id="471" w:author="Arjan Kloosterboer" w:date="2017-09-22T00:31:00Z"/>
                <w:rFonts w:ascii="Arial" w:hAnsi="Arial" w:cs="Arial"/>
                <w:szCs w:val="20"/>
                <w:lang w:eastAsia="en-US"/>
              </w:rPr>
            </w:pPr>
            <w:ins w:id="472" w:author="Arjan Kloosterboer" w:date="2017-09-22T00:32:00Z">
              <w:r w:rsidRPr="00EE41D4">
                <w:rPr>
                  <w:rFonts w:ascii="Arial" w:hAnsi="Arial" w:cs="Arial"/>
                  <w:szCs w:val="20"/>
                  <w:lang w:eastAsia="en-US"/>
                </w:rPr>
                <w:t>Indicatie of er beperkingen gelden aangaande het gebruik van het informatieobject anders dan raadpleging..</w:t>
              </w:r>
            </w:ins>
          </w:p>
        </w:tc>
        <w:tc>
          <w:tcPr>
            <w:tcW w:w="1080" w:type="dxa"/>
            <w:tcBorders>
              <w:top w:val="nil"/>
              <w:left w:val="nil"/>
              <w:bottom w:val="nil"/>
              <w:right w:val="nil"/>
            </w:tcBorders>
          </w:tcPr>
          <w:p w14:paraId="1C318E19" w14:textId="29D50530" w:rsidR="00EE41D4" w:rsidRPr="00751C18" w:rsidRDefault="00EE41D4" w:rsidP="00847C61">
            <w:pPr>
              <w:widowControl w:val="0"/>
              <w:autoSpaceDE w:val="0"/>
              <w:autoSpaceDN w:val="0"/>
              <w:adjustRightInd w:val="0"/>
              <w:spacing w:line="240" w:lineRule="auto"/>
              <w:contextualSpacing w:val="0"/>
              <w:rPr>
                <w:ins w:id="473" w:author="Arjan Kloosterboer" w:date="2017-09-22T00:31:00Z"/>
                <w:rFonts w:ascii="Arial" w:hAnsi="Arial" w:cs="Arial"/>
                <w:szCs w:val="20"/>
                <w:lang w:val="en-AU" w:eastAsia="en-US"/>
              </w:rPr>
            </w:pPr>
            <w:ins w:id="474" w:author="Arjan Kloosterboer" w:date="2017-09-22T00:31:00Z">
              <w:r>
                <w:rPr>
                  <w:rFonts w:ascii="Arial" w:hAnsi="Arial" w:cs="Arial"/>
                  <w:szCs w:val="20"/>
                  <w:lang w:val="en-AU" w:eastAsia="en-US"/>
                </w:rPr>
                <w:t>INDIC</w:t>
              </w:r>
            </w:ins>
          </w:p>
        </w:tc>
        <w:tc>
          <w:tcPr>
            <w:tcW w:w="810" w:type="dxa"/>
            <w:tcBorders>
              <w:top w:val="nil"/>
              <w:left w:val="nil"/>
              <w:bottom w:val="nil"/>
              <w:right w:val="nil"/>
            </w:tcBorders>
          </w:tcPr>
          <w:p w14:paraId="34250CC1" w14:textId="1C861BEB" w:rsidR="00EE41D4" w:rsidRPr="00751C18" w:rsidDel="007018FA" w:rsidRDefault="00EE41D4" w:rsidP="00847C61">
            <w:pPr>
              <w:widowControl w:val="0"/>
              <w:autoSpaceDE w:val="0"/>
              <w:autoSpaceDN w:val="0"/>
              <w:adjustRightInd w:val="0"/>
              <w:spacing w:line="240" w:lineRule="auto"/>
              <w:contextualSpacing w:val="0"/>
              <w:rPr>
                <w:ins w:id="475" w:author="Arjan Kloosterboer" w:date="2017-09-22T00:31:00Z"/>
                <w:rFonts w:ascii="Arial" w:hAnsi="Arial" w:cs="Arial"/>
                <w:szCs w:val="20"/>
                <w:lang w:val="en-AU" w:eastAsia="en-US"/>
              </w:rPr>
            </w:pPr>
            <w:ins w:id="476" w:author="Arjan Kloosterboer" w:date="2017-09-22T00:31:00Z">
              <w:r>
                <w:rPr>
                  <w:rFonts w:ascii="Arial" w:hAnsi="Arial" w:cs="Arial"/>
                  <w:szCs w:val="20"/>
                  <w:lang w:val="en-AU" w:eastAsia="en-US"/>
                </w:rPr>
                <w:t>0 - 1</w:t>
              </w:r>
            </w:ins>
          </w:p>
        </w:tc>
      </w:tr>
      <w:tr w:rsidR="00847C61" w:rsidRPr="00751C18" w14:paraId="6555E8C6" w14:textId="77777777" w:rsidTr="00EE41D4">
        <w:tc>
          <w:tcPr>
            <w:tcW w:w="450" w:type="dxa"/>
            <w:tcBorders>
              <w:top w:val="nil"/>
              <w:left w:val="nil"/>
              <w:bottom w:val="nil"/>
              <w:right w:val="nil"/>
            </w:tcBorders>
          </w:tcPr>
          <w:p w14:paraId="50DA26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7" w:name="BKM_CE3FEBF5_4AAF_4272_B33B_725342503D86"/>
          </w:p>
        </w:tc>
        <w:tc>
          <w:tcPr>
            <w:tcW w:w="2790" w:type="dxa"/>
            <w:gridSpan w:val="2"/>
            <w:tcBorders>
              <w:top w:val="nil"/>
              <w:left w:val="nil"/>
              <w:bottom w:val="nil"/>
              <w:right w:val="nil"/>
            </w:tcBorders>
          </w:tcPr>
          <w:p w14:paraId="5C123BA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Gebruiksrechten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88A062" w14:textId="4F8E9B20" w:rsidR="00847C61" w:rsidRPr="00751C18" w:rsidRDefault="00EE41D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78" w:author="Arjan Kloosterboer" w:date="2017-09-22T00:33:00Z">
              <w:r w:rsidRPr="00DD0F4F">
                <w:rPr>
                  <w:rFonts w:ascii="Arial" w:hAnsi="Arial" w:cs="Arial"/>
                  <w:color w:val="000000"/>
                  <w:sz w:val="20"/>
                  <w:szCs w:val="20"/>
                </w:rPr>
                <w:t>Voorwaarden verbonden aan het gebruik van het informatieobject anders dan raadpleging</w:t>
              </w:r>
              <w:r w:rsidRPr="00EE41D4">
                <w:rPr>
                  <w:rFonts w:ascii="Arial" w:hAnsi="Arial" w:cs="Arial"/>
                  <w:szCs w:val="20"/>
                  <w:lang w:eastAsia="en-US"/>
                </w:rPr>
                <w:t xml:space="preserve"> </w:t>
              </w:r>
            </w:ins>
            <w:r w:rsidR="00DE73DB" w:rsidRPr="00751C18">
              <w:rPr>
                <w:rFonts w:ascii="Arial" w:hAnsi="Arial" w:cs="Arial"/>
                <w:szCs w:val="20"/>
                <w:lang w:val="en-AU" w:eastAsia="en-US"/>
              </w:rPr>
              <w:fldChar w:fldCharType="begin" w:fldLock="1"/>
            </w:r>
            <w:r w:rsidR="00847C61" w:rsidRPr="00EE41D4">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00DE73DB" w:rsidRPr="00751C18">
              <w:rPr>
                <w:rFonts w:ascii="Arial" w:hAnsi="Arial" w:cs="Arial"/>
                <w:szCs w:val="20"/>
                <w:lang w:val="en-AU" w:eastAsia="en-US"/>
              </w:rPr>
              <w:fldChar w:fldCharType="end"/>
            </w:r>
          </w:p>
        </w:tc>
        <w:tc>
          <w:tcPr>
            <w:tcW w:w="1080" w:type="dxa"/>
            <w:tcBorders>
              <w:top w:val="nil"/>
              <w:left w:val="nil"/>
              <w:bottom w:val="nil"/>
              <w:right w:val="nil"/>
            </w:tcBorders>
          </w:tcPr>
          <w:p w14:paraId="0E7DBA7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Gebruiksrechten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866A85F" w14:textId="7AAED61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del w:id="479" w:author="Arjan Kloosterboer" w:date="2017-09-22T00:30:00Z">
              <w:r w:rsidRPr="00751C18" w:rsidDel="00EE41D4">
                <w:rPr>
                  <w:rFonts w:ascii="Calibri" w:hAnsi="Calibri" w:cs="Calibri"/>
                  <w:color w:val="0F0F0F"/>
                  <w:sz w:val="22"/>
                  <w:szCs w:val="22"/>
                  <w:lang w:eastAsia="en-US"/>
                </w:rPr>
                <w:fldChar w:fldCharType="begin" w:fldLock="1"/>
              </w:r>
              <w:r w:rsidR="00847C61" w:rsidRPr="00751C18" w:rsidDel="00EE41D4">
                <w:rPr>
                  <w:rFonts w:ascii="Calibri" w:hAnsi="Calibri" w:cs="Calibri"/>
                  <w:color w:val="0F0F0F"/>
                  <w:sz w:val="22"/>
                  <w:szCs w:val="22"/>
                  <w:lang w:eastAsia="en-US"/>
                </w:rPr>
                <w:delInstrText>MERGEFIELD Att.UpperBound</w:delInstrText>
              </w:r>
              <w:r w:rsidRPr="00751C18" w:rsidDel="00EE41D4">
                <w:rPr>
                  <w:rFonts w:ascii="Calibri" w:hAnsi="Calibri" w:cs="Calibri"/>
                  <w:color w:val="0F0F0F"/>
                  <w:sz w:val="22"/>
                  <w:szCs w:val="22"/>
                  <w:lang w:eastAsia="en-US"/>
                </w:rPr>
                <w:fldChar w:fldCharType="separate"/>
              </w:r>
              <w:r w:rsidR="00847C61" w:rsidRPr="00751C18" w:rsidDel="00EE41D4">
                <w:rPr>
                  <w:rFonts w:ascii="Calibri" w:hAnsi="Calibri" w:cs="Calibri"/>
                  <w:color w:val="0F0F0F"/>
                  <w:sz w:val="22"/>
                  <w:szCs w:val="22"/>
                  <w:lang w:eastAsia="en-US"/>
                </w:rPr>
                <w:delText>1</w:delText>
              </w:r>
              <w:r w:rsidRPr="00751C18" w:rsidDel="00EE41D4">
                <w:rPr>
                  <w:rFonts w:ascii="Calibri" w:hAnsi="Calibri" w:cs="Calibri"/>
                  <w:color w:val="0F0F0F"/>
                  <w:sz w:val="22"/>
                  <w:szCs w:val="22"/>
                  <w:lang w:eastAsia="en-US"/>
                </w:rPr>
                <w:fldChar w:fldCharType="end"/>
              </w:r>
            </w:del>
            <w:ins w:id="480" w:author="Arjan Kloosterboer" w:date="2017-09-22T00:30:00Z">
              <w:r w:rsidR="00EE41D4">
                <w:rPr>
                  <w:rFonts w:ascii="Calibri" w:hAnsi="Calibri" w:cs="Calibri"/>
                  <w:color w:val="0F0F0F"/>
                  <w:sz w:val="22"/>
                  <w:szCs w:val="22"/>
                  <w:lang w:eastAsia="en-US"/>
                </w:rPr>
                <w:t>N</w:t>
              </w:r>
            </w:ins>
          </w:p>
        </w:tc>
        <w:bookmarkEnd w:id="477"/>
      </w:tr>
      <w:tr w:rsidR="00847C61" w:rsidRPr="00751C18" w14:paraId="43B27099" w14:textId="77777777" w:rsidTr="00EE41D4">
        <w:tc>
          <w:tcPr>
            <w:tcW w:w="450" w:type="dxa"/>
            <w:tcBorders>
              <w:top w:val="nil"/>
              <w:left w:val="nil"/>
              <w:bottom w:val="nil"/>
              <w:right w:val="nil"/>
            </w:tcBorders>
          </w:tcPr>
          <w:p w14:paraId="2BCFF0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5713B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gebruiksrechten </w:t>
            </w:r>
          </w:p>
        </w:tc>
        <w:tc>
          <w:tcPr>
            <w:tcW w:w="4230" w:type="dxa"/>
            <w:tcBorders>
              <w:top w:val="nil"/>
              <w:left w:val="nil"/>
              <w:bottom w:val="nil"/>
              <w:right w:val="nil"/>
            </w:tcBorders>
          </w:tcPr>
          <w:p w14:paraId="1E9C2262"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Einddatum van de periode waarin de gebruiksrechtvoorwaarden van toepassing zijn</w:t>
            </w:r>
          </w:p>
        </w:tc>
        <w:tc>
          <w:tcPr>
            <w:tcW w:w="1080" w:type="dxa"/>
            <w:tcBorders>
              <w:top w:val="nil"/>
              <w:left w:val="nil"/>
              <w:bottom w:val="nil"/>
              <w:right w:val="nil"/>
            </w:tcBorders>
          </w:tcPr>
          <w:p w14:paraId="66DFC757"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31EF4839"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14:paraId="19F4884F" w14:textId="77777777" w:rsidTr="00EE41D4">
        <w:tc>
          <w:tcPr>
            <w:tcW w:w="450" w:type="dxa"/>
            <w:tcBorders>
              <w:top w:val="nil"/>
              <w:left w:val="nil"/>
              <w:bottom w:val="nil"/>
              <w:right w:val="nil"/>
            </w:tcBorders>
          </w:tcPr>
          <w:p w14:paraId="2F9678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AA3F99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Omschrijving voorwaarden </w:t>
            </w:r>
          </w:p>
        </w:tc>
        <w:tc>
          <w:tcPr>
            <w:tcW w:w="4230" w:type="dxa"/>
            <w:tcBorders>
              <w:top w:val="nil"/>
              <w:left w:val="nil"/>
              <w:bottom w:val="nil"/>
              <w:right w:val="nil"/>
            </w:tcBorders>
          </w:tcPr>
          <w:p w14:paraId="3FAA7EB4"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van  toepassing zijnde voorwaarden aan het gebruik anders dan raadpleging</w:t>
            </w:r>
          </w:p>
        </w:tc>
        <w:tc>
          <w:tcPr>
            <w:tcW w:w="1080" w:type="dxa"/>
            <w:tcBorders>
              <w:top w:val="nil"/>
              <w:left w:val="nil"/>
              <w:bottom w:val="nil"/>
              <w:right w:val="nil"/>
            </w:tcBorders>
          </w:tcPr>
          <w:p w14:paraId="0ACB945D" w14:textId="204C4FD1"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w:t>
            </w:r>
            <w:del w:id="481" w:author="Arjan Kloosterboer" w:date="2017-09-22T00:30:00Z">
              <w:r w:rsidRPr="00751C18" w:rsidDel="00EE41D4">
                <w:rPr>
                  <w:rFonts w:ascii="Calibri" w:hAnsi="Calibri" w:cs="Arial"/>
                  <w:color w:val="000000"/>
                  <w:sz w:val="22"/>
                  <w:szCs w:val="20"/>
                  <w:lang w:val="en-AU" w:eastAsia="en-US"/>
                </w:rPr>
                <w:delText>30</w:delText>
              </w:r>
            </w:del>
          </w:p>
        </w:tc>
        <w:tc>
          <w:tcPr>
            <w:tcW w:w="810" w:type="dxa"/>
            <w:tcBorders>
              <w:top w:val="nil"/>
              <w:left w:val="nil"/>
              <w:bottom w:val="nil"/>
              <w:right w:val="nil"/>
            </w:tcBorders>
          </w:tcPr>
          <w:p w14:paraId="3F076683"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14:paraId="2A92FB90" w14:textId="77777777" w:rsidTr="00EE41D4">
        <w:tc>
          <w:tcPr>
            <w:tcW w:w="450" w:type="dxa"/>
            <w:tcBorders>
              <w:top w:val="nil"/>
              <w:left w:val="nil"/>
              <w:bottom w:val="nil"/>
              <w:right w:val="nil"/>
            </w:tcBorders>
          </w:tcPr>
          <w:p w14:paraId="551DF4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93C75E1"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gebruiksrechten </w:t>
            </w:r>
          </w:p>
        </w:tc>
        <w:tc>
          <w:tcPr>
            <w:tcW w:w="4230" w:type="dxa"/>
            <w:tcBorders>
              <w:top w:val="nil"/>
              <w:left w:val="nil"/>
              <w:bottom w:val="nil"/>
              <w:right w:val="nil"/>
            </w:tcBorders>
          </w:tcPr>
          <w:p w14:paraId="1F8327B6"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Begindatum van de periode waarin de gebruiksrechtvoorwaarden van toepassing zijn</w:t>
            </w:r>
          </w:p>
        </w:tc>
        <w:tc>
          <w:tcPr>
            <w:tcW w:w="1080" w:type="dxa"/>
            <w:tcBorders>
              <w:top w:val="nil"/>
              <w:left w:val="nil"/>
              <w:bottom w:val="nil"/>
              <w:right w:val="nil"/>
            </w:tcBorders>
          </w:tcPr>
          <w:p w14:paraId="0597250C"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1274EC1E" w14:textId="77777777"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Del="00037861" w14:paraId="2BFE6ACE" w14:textId="47455B22" w:rsidTr="00EE41D4">
        <w:trPr>
          <w:del w:id="482" w:author="Arjan Kloosterboer" w:date="2017-09-20T00:53:00Z"/>
        </w:trPr>
        <w:tc>
          <w:tcPr>
            <w:tcW w:w="450" w:type="dxa"/>
            <w:tcBorders>
              <w:top w:val="nil"/>
              <w:left w:val="nil"/>
              <w:bottom w:val="nil"/>
              <w:right w:val="nil"/>
            </w:tcBorders>
          </w:tcPr>
          <w:p w14:paraId="63C993C9" w14:textId="286B4110" w:rsidR="00847C61" w:rsidRPr="00751C18" w:rsidDel="00037861" w:rsidRDefault="00847C61" w:rsidP="00847C61">
            <w:pPr>
              <w:widowControl w:val="0"/>
              <w:autoSpaceDE w:val="0"/>
              <w:autoSpaceDN w:val="0"/>
              <w:adjustRightInd w:val="0"/>
              <w:spacing w:line="240" w:lineRule="auto"/>
              <w:contextualSpacing w:val="0"/>
              <w:rPr>
                <w:del w:id="483" w:author="Arjan Kloosterboer" w:date="2017-09-20T00:53:00Z"/>
                <w:rFonts w:ascii="Calibri" w:hAnsi="Calibri" w:cs="Calibri"/>
                <w:color w:val="0F0F0F"/>
                <w:sz w:val="22"/>
                <w:szCs w:val="22"/>
                <w:lang w:eastAsia="en-US"/>
              </w:rPr>
            </w:pPr>
            <w:bookmarkStart w:id="484" w:name="BKM_D9EEAEDB_CDE9_4730_80EC_370D8D06F22E"/>
          </w:p>
        </w:tc>
        <w:tc>
          <w:tcPr>
            <w:tcW w:w="2790" w:type="dxa"/>
            <w:gridSpan w:val="2"/>
            <w:tcBorders>
              <w:top w:val="nil"/>
              <w:left w:val="nil"/>
              <w:bottom w:val="nil"/>
              <w:right w:val="nil"/>
            </w:tcBorders>
          </w:tcPr>
          <w:p w14:paraId="47376301" w14:textId="56AE2BD8" w:rsidR="00847C61" w:rsidRPr="00751C18" w:rsidDel="00037861" w:rsidRDefault="00DE73DB" w:rsidP="00847C61">
            <w:pPr>
              <w:widowControl w:val="0"/>
              <w:autoSpaceDE w:val="0"/>
              <w:autoSpaceDN w:val="0"/>
              <w:adjustRightInd w:val="0"/>
              <w:spacing w:line="240" w:lineRule="auto"/>
              <w:contextualSpacing w:val="0"/>
              <w:rPr>
                <w:del w:id="485" w:author="Arjan Kloosterboer" w:date="2017-09-20T00:53:00Z"/>
                <w:rFonts w:ascii="Calibri" w:hAnsi="Calibri" w:cs="Calibri"/>
                <w:color w:val="0F0F0F"/>
                <w:sz w:val="22"/>
                <w:szCs w:val="22"/>
                <w:lang w:eastAsia="en-US"/>
              </w:rPr>
            </w:pPr>
            <w:del w:id="486"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Att.Name</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Archiefnominatie</w:delText>
              </w:r>
              <w:r w:rsidRPr="00751C18" w:rsidDel="00037861">
                <w:rPr>
                  <w:rFonts w:ascii="Arial" w:hAnsi="Arial" w:cs="Arial"/>
                  <w:szCs w:val="20"/>
                  <w:lang w:val="en-AU" w:eastAsia="en-US"/>
                </w:rPr>
                <w:fldChar w:fldCharType="end"/>
              </w:r>
            </w:del>
          </w:p>
        </w:tc>
        <w:tc>
          <w:tcPr>
            <w:tcW w:w="4230" w:type="dxa"/>
            <w:tcBorders>
              <w:top w:val="nil"/>
              <w:left w:val="nil"/>
              <w:bottom w:val="nil"/>
              <w:right w:val="nil"/>
            </w:tcBorders>
          </w:tcPr>
          <w:p w14:paraId="32DE072A" w14:textId="2EA1E5AB" w:rsidR="00847C61" w:rsidRPr="00751C18" w:rsidDel="00037861" w:rsidRDefault="00DE73DB" w:rsidP="00847C61">
            <w:pPr>
              <w:widowControl w:val="0"/>
              <w:autoSpaceDE w:val="0"/>
              <w:autoSpaceDN w:val="0"/>
              <w:adjustRightInd w:val="0"/>
              <w:spacing w:line="240" w:lineRule="auto"/>
              <w:contextualSpacing w:val="0"/>
              <w:rPr>
                <w:del w:id="487" w:author="Arjan Kloosterboer" w:date="2017-09-20T00:53:00Z"/>
                <w:rFonts w:ascii="Calibri" w:hAnsi="Calibri" w:cs="Calibri"/>
                <w:color w:val="0F0F0F"/>
                <w:sz w:val="22"/>
                <w:szCs w:val="22"/>
                <w:lang w:eastAsia="en-US"/>
              </w:rPr>
            </w:pPr>
            <w:del w:id="488"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eastAsia="en-US"/>
                </w:rPr>
                <w:delInstrText xml:space="preserve">MERGEFIELD </w:delInstrText>
              </w:r>
              <w:r w:rsidR="00847C61" w:rsidRPr="00751C18" w:rsidDel="00037861">
                <w:rPr>
                  <w:rFonts w:ascii="Calibri" w:hAnsi="Calibri" w:cs="Calibri"/>
                  <w:color w:val="0F0F0F"/>
                  <w:sz w:val="22"/>
                  <w:szCs w:val="22"/>
                  <w:lang w:eastAsia="en-US"/>
                </w:rPr>
                <w:delInstrText>Att.Notes</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Aanduiding of het INFORMATIEOBJECT blijvend bewaard of na een bepaalde termijn vernietigd moet worden.</w:delText>
              </w:r>
              <w:r w:rsidRPr="00751C18" w:rsidDel="00037861">
                <w:rPr>
                  <w:rFonts w:ascii="Arial" w:hAnsi="Arial" w:cs="Arial"/>
                  <w:szCs w:val="20"/>
                  <w:lang w:val="en-AU" w:eastAsia="en-US"/>
                </w:rPr>
                <w:fldChar w:fldCharType="end"/>
              </w:r>
            </w:del>
          </w:p>
        </w:tc>
        <w:tc>
          <w:tcPr>
            <w:tcW w:w="1080" w:type="dxa"/>
            <w:tcBorders>
              <w:top w:val="nil"/>
              <w:left w:val="nil"/>
              <w:bottom w:val="nil"/>
              <w:right w:val="nil"/>
            </w:tcBorders>
          </w:tcPr>
          <w:p w14:paraId="0AC59C05" w14:textId="1EEAA04F" w:rsidR="00847C61" w:rsidRPr="00137901" w:rsidDel="00037861" w:rsidRDefault="00DE73DB" w:rsidP="00847C61">
            <w:pPr>
              <w:widowControl w:val="0"/>
              <w:autoSpaceDE w:val="0"/>
              <w:autoSpaceDN w:val="0"/>
              <w:adjustRightInd w:val="0"/>
              <w:spacing w:line="240" w:lineRule="auto"/>
              <w:contextualSpacing w:val="0"/>
              <w:rPr>
                <w:del w:id="489" w:author="Arjan Kloosterboer" w:date="2017-09-20T00:53:00Z"/>
                <w:rFonts w:ascii="Calibri" w:hAnsi="Calibri" w:cs="Calibri"/>
                <w:color w:val="0F0F0F"/>
                <w:sz w:val="22"/>
                <w:szCs w:val="22"/>
                <w:lang w:eastAsia="en-US"/>
              </w:rPr>
            </w:pPr>
            <w:del w:id="490" w:author="Arjan Kloosterboer" w:date="2017-09-20T00:53:00Z">
              <w:r w:rsidRPr="00137901" w:rsidDel="00037861">
                <w:rPr>
                  <w:rFonts w:ascii="Calibri" w:hAnsi="Calibri" w:cs="Calibri"/>
                  <w:color w:val="0F0F0F"/>
                  <w:sz w:val="22"/>
                  <w:szCs w:val="22"/>
                  <w:lang w:eastAsia="en-US"/>
                </w:rPr>
                <w:fldChar w:fldCharType="begin" w:fldLock="1"/>
              </w:r>
              <w:r w:rsidR="00847C61" w:rsidRPr="00137901" w:rsidDel="00037861">
                <w:rPr>
                  <w:rFonts w:ascii="Calibri" w:hAnsi="Calibri" w:cs="Calibri"/>
                  <w:color w:val="0F0F0F"/>
                  <w:sz w:val="22"/>
                  <w:szCs w:val="22"/>
                  <w:lang w:eastAsia="en-US"/>
                </w:rPr>
                <w:delInstrText>MERGEFIELD Att.Type</w:delInstrText>
              </w:r>
              <w:r w:rsidRPr="00137901" w:rsidDel="00037861">
                <w:rPr>
                  <w:rFonts w:ascii="Calibri" w:hAnsi="Calibri" w:cs="Calibri"/>
                  <w:color w:val="0F0F0F"/>
                  <w:sz w:val="22"/>
                  <w:szCs w:val="22"/>
                  <w:lang w:eastAsia="en-US"/>
                </w:rPr>
                <w:fldChar w:fldCharType="separate"/>
              </w:r>
              <w:r w:rsidR="00847C61" w:rsidRPr="00137901" w:rsidDel="00037861">
                <w:rPr>
                  <w:rFonts w:ascii="Calibri" w:hAnsi="Calibri" w:cs="Calibri"/>
                  <w:color w:val="0F0F0F"/>
                  <w:sz w:val="22"/>
                  <w:szCs w:val="22"/>
                  <w:lang w:eastAsia="en-US"/>
                </w:rPr>
                <w:delText>AN16</w:delText>
              </w:r>
              <w:r w:rsidRPr="00137901" w:rsidDel="00037861">
                <w:rPr>
                  <w:rFonts w:ascii="Calibri" w:hAnsi="Calibri" w:cs="Calibri"/>
                  <w:color w:val="0F0F0F"/>
                  <w:sz w:val="22"/>
                  <w:szCs w:val="22"/>
                  <w:lang w:eastAsia="en-US"/>
                </w:rPr>
                <w:fldChar w:fldCharType="end"/>
              </w:r>
            </w:del>
          </w:p>
        </w:tc>
        <w:tc>
          <w:tcPr>
            <w:tcW w:w="810" w:type="dxa"/>
            <w:tcBorders>
              <w:top w:val="nil"/>
              <w:left w:val="nil"/>
              <w:bottom w:val="nil"/>
              <w:right w:val="nil"/>
            </w:tcBorders>
          </w:tcPr>
          <w:p w14:paraId="59FF2369" w14:textId="3EB1D501" w:rsidR="00847C61" w:rsidRPr="00751C18" w:rsidDel="00037861" w:rsidRDefault="00DE73DB" w:rsidP="00847C61">
            <w:pPr>
              <w:widowControl w:val="0"/>
              <w:autoSpaceDE w:val="0"/>
              <w:autoSpaceDN w:val="0"/>
              <w:adjustRightInd w:val="0"/>
              <w:spacing w:line="240" w:lineRule="auto"/>
              <w:contextualSpacing w:val="0"/>
              <w:rPr>
                <w:del w:id="491" w:author="Arjan Kloosterboer" w:date="2017-09-20T00:53:00Z"/>
                <w:rFonts w:ascii="Calibri" w:hAnsi="Calibri" w:cs="Calibri"/>
                <w:color w:val="0F0F0F"/>
                <w:sz w:val="22"/>
                <w:szCs w:val="22"/>
                <w:lang w:eastAsia="en-US"/>
              </w:rPr>
            </w:pPr>
            <w:del w:id="492"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Att.LowerBound</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0</w:delText>
              </w:r>
              <w:r w:rsidRPr="00751C18" w:rsidDel="00037861">
                <w:rPr>
                  <w:rFonts w:ascii="Arial" w:hAnsi="Arial" w:cs="Arial"/>
                  <w:szCs w:val="20"/>
                  <w:lang w:val="en-AU" w:eastAsia="en-US"/>
                </w:rPr>
                <w:fldChar w:fldCharType="end"/>
              </w:r>
              <w:r w:rsidR="00847C61" w:rsidRPr="00751C18" w:rsidDel="00037861">
                <w:rPr>
                  <w:rFonts w:ascii="Calibri" w:hAnsi="Calibri" w:cs="Calibri"/>
                  <w:color w:val="0F0F0F"/>
                  <w:sz w:val="22"/>
                  <w:szCs w:val="22"/>
                  <w:lang w:eastAsia="en-US"/>
                </w:rPr>
                <w:delText xml:space="preserve"> - </w:delText>
              </w:r>
              <w:r w:rsidRPr="00751C18" w:rsidDel="00037861">
                <w:rPr>
                  <w:rFonts w:ascii="Calibri" w:hAnsi="Calibri" w:cs="Calibri"/>
                  <w:color w:val="0F0F0F"/>
                  <w:sz w:val="22"/>
                  <w:szCs w:val="22"/>
                  <w:lang w:eastAsia="en-US"/>
                </w:rPr>
                <w:fldChar w:fldCharType="begin" w:fldLock="1"/>
              </w:r>
              <w:r w:rsidR="00847C61" w:rsidRPr="00751C18" w:rsidDel="00037861">
                <w:rPr>
                  <w:rFonts w:ascii="Calibri" w:hAnsi="Calibri" w:cs="Calibri"/>
                  <w:color w:val="0F0F0F"/>
                  <w:sz w:val="22"/>
                  <w:szCs w:val="22"/>
                  <w:lang w:eastAsia="en-US"/>
                </w:rPr>
                <w:delInstrText>MERGEFIELD Att.UpperBound</w:delInstrText>
              </w:r>
              <w:r w:rsidRPr="00751C18" w:rsidDel="00037861">
                <w:rPr>
                  <w:rFonts w:ascii="Calibri" w:hAnsi="Calibri" w:cs="Calibri"/>
                  <w:color w:val="0F0F0F"/>
                  <w:sz w:val="22"/>
                  <w:szCs w:val="22"/>
                  <w:lang w:eastAsia="en-US"/>
                </w:rPr>
                <w:fldChar w:fldCharType="separate"/>
              </w:r>
              <w:r w:rsidR="00847C61" w:rsidRPr="00751C18" w:rsidDel="00037861">
                <w:rPr>
                  <w:rFonts w:ascii="Calibri" w:hAnsi="Calibri" w:cs="Calibri"/>
                  <w:color w:val="0F0F0F"/>
                  <w:sz w:val="22"/>
                  <w:szCs w:val="22"/>
                  <w:lang w:eastAsia="en-US"/>
                </w:rPr>
                <w:delText>1</w:delText>
              </w:r>
              <w:r w:rsidRPr="00751C18" w:rsidDel="00037861">
                <w:rPr>
                  <w:rFonts w:ascii="Calibri" w:hAnsi="Calibri" w:cs="Calibri"/>
                  <w:color w:val="0F0F0F"/>
                  <w:sz w:val="22"/>
                  <w:szCs w:val="22"/>
                  <w:lang w:eastAsia="en-US"/>
                </w:rPr>
                <w:fldChar w:fldCharType="end"/>
              </w:r>
            </w:del>
          </w:p>
        </w:tc>
        <w:bookmarkEnd w:id="484"/>
      </w:tr>
      <w:tr w:rsidR="00847C61" w:rsidRPr="00751C18" w:rsidDel="00037861" w14:paraId="1BF0DE1D" w14:textId="79906673" w:rsidTr="00EE41D4">
        <w:trPr>
          <w:del w:id="493" w:author="Arjan Kloosterboer" w:date="2017-09-20T00:53:00Z"/>
        </w:trPr>
        <w:tc>
          <w:tcPr>
            <w:tcW w:w="450" w:type="dxa"/>
            <w:tcBorders>
              <w:top w:val="nil"/>
              <w:left w:val="nil"/>
              <w:bottom w:val="nil"/>
              <w:right w:val="nil"/>
            </w:tcBorders>
          </w:tcPr>
          <w:p w14:paraId="5A543DBF" w14:textId="4AC6040A" w:rsidR="00847C61" w:rsidRPr="00751C18" w:rsidDel="00037861" w:rsidRDefault="00847C61" w:rsidP="00847C61">
            <w:pPr>
              <w:widowControl w:val="0"/>
              <w:autoSpaceDE w:val="0"/>
              <w:autoSpaceDN w:val="0"/>
              <w:adjustRightInd w:val="0"/>
              <w:spacing w:line="240" w:lineRule="auto"/>
              <w:contextualSpacing w:val="0"/>
              <w:rPr>
                <w:del w:id="494" w:author="Arjan Kloosterboer" w:date="2017-09-20T00:53:00Z"/>
                <w:rFonts w:ascii="Calibri" w:hAnsi="Calibri" w:cs="Calibri"/>
                <w:color w:val="0F0F0F"/>
                <w:sz w:val="22"/>
                <w:szCs w:val="22"/>
                <w:lang w:eastAsia="en-US"/>
              </w:rPr>
            </w:pPr>
            <w:bookmarkStart w:id="495" w:name="BKM_6AC7B378_0D77_4b10_92EA_95BC804A80AC"/>
          </w:p>
        </w:tc>
        <w:tc>
          <w:tcPr>
            <w:tcW w:w="2790" w:type="dxa"/>
            <w:gridSpan w:val="2"/>
            <w:tcBorders>
              <w:top w:val="nil"/>
              <w:left w:val="nil"/>
              <w:bottom w:val="nil"/>
              <w:right w:val="nil"/>
            </w:tcBorders>
          </w:tcPr>
          <w:p w14:paraId="6CD1AB37" w14:textId="32F8B0FC" w:rsidR="00847C61" w:rsidRPr="00751C18" w:rsidDel="00037861" w:rsidRDefault="00DE73DB" w:rsidP="00847C61">
            <w:pPr>
              <w:widowControl w:val="0"/>
              <w:autoSpaceDE w:val="0"/>
              <w:autoSpaceDN w:val="0"/>
              <w:adjustRightInd w:val="0"/>
              <w:spacing w:line="240" w:lineRule="auto"/>
              <w:contextualSpacing w:val="0"/>
              <w:rPr>
                <w:del w:id="496" w:author="Arjan Kloosterboer" w:date="2017-09-20T00:53:00Z"/>
                <w:rFonts w:ascii="Calibri" w:hAnsi="Calibri" w:cs="Calibri"/>
                <w:color w:val="0F0F0F"/>
                <w:sz w:val="22"/>
                <w:szCs w:val="22"/>
                <w:lang w:eastAsia="en-US"/>
              </w:rPr>
            </w:pPr>
            <w:del w:id="497"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Att.Name</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Archiefactiedatum</w:delText>
              </w:r>
              <w:r w:rsidRPr="00751C18" w:rsidDel="00037861">
                <w:rPr>
                  <w:rFonts w:ascii="Arial" w:hAnsi="Arial" w:cs="Arial"/>
                  <w:szCs w:val="20"/>
                  <w:lang w:val="en-AU" w:eastAsia="en-US"/>
                </w:rPr>
                <w:fldChar w:fldCharType="end"/>
              </w:r>
            </w:del>
          </w:p>
        </w:tc>
        <w:tc>
          <w:tcPr>
            <w:tcW w:w="4230" w:type="dxa"/>
            <w:tcBorders>
              <w:top w:val="nil"/>
              <w:left w:val="nil"/>
              <w:bottom w:val="nil"/>
              <w:right w:val="nil"/>
            </w:tcBorders>
          </w:tcPr>
          <w:p w14:paraId="42A24D39" w14:textId="48ACEE15" w:rsidR="00847C61" w:rsidRPr="00751C18" w:rsidDel="00037861" w:rsidRDefault="00DE73DB" w:rsidP="00847C61">
            <w:pPr>
              <w:widowControl w:val="0"/>
              <w:autoSpaceDE w:val="0"/>
              <w:autoSpaceDN w:val="0"/>
              <w:adjustRightInd w:val="0"/>
              <w:spacing w:line="240" w:lineRule="auto"/>
              <w:contextualSpacing w:val="0"/>
              <w:rPr>
                <w:del w:id="498" w:author="Arjan Kloosterboer" w:date="2017-09-20T00:53:00Z"/>
                <w:rFonts w:ascii="Calibri" w:hAnsi="Calibri" w:cs="Calibri"/>
                <w:color w:val="0F0F0F"/>
                <w:sz w:val="22"/>
                <w:szCs w:val="22"/>
                <w:lang w:eastAsia="en-US"/>
              </w:rPr>
            </w:pPr>
            <w:del w:id="499"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eastAsia="en-US"/>
                </w:rPr>
                <w:delInstrText xml:space="preserve">MERGEFIELD </w:delInstrText>
              </w:r>
              <w:r w:rsidR="00847C61" w:rsidRPr="00751C18" w:rsidDel="00037861">
                <w:rPr>
                  <w:rFonts w:ascii="Calibri" w:hAnsi="Calibri" w:cs="Calibri"/>
                  <w:color w:val="0F0F0F"/>
                  <w:sz w:val="22"/>
                  <w:szCs w:val="22"/>
                  <w:lang w:eastAsia="en-US"/>
                </w:rPr>
                <w:delInstrText>Att.Notes</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De datum waarop het gearchiveerde INFORMATIEOBJECT vernietigd moet worden dan wel overgebracht moet worden naar een archiefbewaarplaats.</w:delText>
              </w:r>
              <w:r w:rsidRPr="00751C18" w:rsidDel="00037861">
                <w:rPr>
                  <w:rFonts w:ascii="Arial" w:hAnsi="Arial" w:cs="Arial"/>
                  <w:szCs w:val="20"/>
                  <w:lang w:val="en-AU" w:eastAsia="en-US"/>
                </w:rPr>
                <w:fldChar w:fldCharType="end"/>
              </w:r>
            </w:del>
          </w:p>
        </w:tc>
        <w:tc>
          <w:tcPr>
            <w:tcW w:w="1080" w:type="dxa"/>
            <w:tcBorders>
              <w:top w:val="nil"/>
              <w:left w:val="nil"/>
              <w:bottom w:val="nil"/>
              <w:right w:val="nil"/>
            </w:tcBorders>
          </w:tcPr>
          <w:p w14:paraId="67796171" w14:textId="3C48ACC2" w:rsidR="00847C61" w:rsidRPr="00137901" w:rsidDel="00037861" w:rsidRDefault="00DE73DB" w:rsidP="00847C61">
            <w:pPr>
              <w:widowControl w:val="0"/>
              <w:autoSpaceDE w:val="0"/>
              <w:autoSpaceDN w:val="0"/>
              <w:adjustRightInd w:val="0"/>
              <w:spacing w:line="240" w:lineRule="auto"/>
              <w:contextualSpacing w:val="0"/>
              <w:rPr>
                <w:del w:id="500" w:author="Arjan Kloosterboer" w:date="2017-09-20T00:53:00Z"/>
                <w:rFonts w:ascii="Calibri" w:hAnsi="Calibri" w:cs="Calibri"/>
                <w:color w:val="0F0F0F"/>
                <w:sz w:val="22"/>
                <w:szCs w:val="22"/>
                <w:lang w:eastAsia="en-US"/>
              </w:rPr>
            </w:pPr>
            <w:del w:id="501" w:author="Arjan Kloosterboer" w:date="2017-09-20T00:53:00Z">
              <w:r w:rsidRPr="00137901" w:rsidDel="00037861">
                <w:rPr>
                  <w:rFonts w:ascii="Calibri" w:hAnsi="Calibri" w:cs="Calibri"/>
                  <w:color w:val="0F0F0F"/>
                  <w:sz w:val="22"/>
                  <w:szCs w:val="22"/>
                  <w:lang w:eastAsia="en-US"/>
                </w:rPr>
                <w:fldChar w:fldCharType="begin" w:fldLock="1"/>
              </w:r>
              <w:r w:rsidR="00847C61" w:rsidRPr="00137901" w:rsidDel="00037861">
                <w:rPr>
                  <w:rFonts w:ascii="Calibri" w:hAnsi="Calibri" w:cs="Calibri"/>
                  <w:color w:val="0F0F0F"/>
                  <w:sz w:val="22"/>
                  <w:szCs w:val="22"/>
                  <w:lang w:eastAsia="en-US"/>
                </w:rPr>
                <w:delInstrText>MERGEFIELD Att.Type</w:delInstrText>
              </w:r>
              <w:r w:rsidRPr="00137901" w:rsidDel="00037861">
                <w:rPr>
                  <w:rFonts w:ascii="Calibri" w:hAnsi="Calibri" w:cs="Calibri"/>
                  <w:color w:val="0F0F0F"/>
                  <w:sz w:val="22"/>
                  <w:szCs w:val="22"/>
                  <w:lang w:eastAsia="en-US"/>
                </w:rPr>
                <w:fldChar w:fldCharType="separate"/>
              </w:r>
              <w:r w:rsidR="00847C61" w:rsidRPr="00137901" w:rsidDel="00037861">
                <w:rPr>
                  <w:rFonts w:ascii="Calibri" w:hAnsi="Calibri" w:cs="Calibri"/>
                  <w:color w:val="0F0F0F"/>
                  <w:sz w:val="22"/>
                  <w:szCs w:val="22"/>
                  <w:lang w:eastAsia="en-US"/>
                </w:rPr>
                <w:delText>datum (JJJJMMDD)</w:delText>
              </w:r>
              <w:r w:rsidRPr="00137901" w:rsidDel="00037861">
                <w:rPr>
                  <w:rFonts w:ascii="Calibri" w:hAnsi="Calibri" w:cs="Calibri"/>
                  <w:color w:val="0F0F0F"/>
                  <w:sz w:val="22"/>
                  <w:szCs w:val="22"/>
                  <w:lang w:eastAsia="en-US"/>
                </w:rPr>
                <w:fldChar w:fldCharType="end"/>
              </w:r>
            </w:del>
          </w:p>
        </w:tc>
        <w:tc>
          <w:tcPr>
            <w:tcW w:w="810" w:type="dxa"/>
            <w:tcBorders>
              <w:top w:val="nil"/>
              <w:left w:val="nil"/>
              <w:bottom w:val="nil"/>
              <w:right w:val="nil"/>
            </w:tcBorders>
          </w:tcPr>
          <w:p w14:paraId="369C0ECF" w14:textId="169BFEF3" w:rsidR="00847C61" w:rsidRPr="00751C18" w:rsidDel="00037861" w:rsidRDefault="00DE73DB" w:rsidP="00847C61">
            <w:pPr>
              <w:widowControl w:val="0"/>
              <w:autoSpaceDE w:val="0"/>
              <w:autoSpaceDN w:val="0"/>
              <w:adjustRightInd w:val="0"/>
              <w:spacing w:line="240" w:lineRule="auto"/>
              <w:contextualSpacing w:val="0"/>
              <w:rPr>
                <w:del w:id="502" w:author="Arjan Kloosterboer" w:date="2017-09-20T00:53:00Z"/>
                <w:rFonts w:ascii="Calibri" w:hAnsi="Calibri" w:cs="Calibri"/>
                <w:color w:val="0F0F0F"/>
                <w:sz w:val="22"/>
                <w:szCs w:val="22"/>
                <w:lang w:eastAsia="en-US"/>
              </w:rPr>
            </w:pPr>
            <w:del w:id="503" w:author="Arjan Kloosterboer" w:date="2017-09-20T00:53:00Z">
              <w:r w:rsidRPr="00751C18" w:rsidDel="00037861">
                <w:rPr>
                  <w:rFonts w:ascii="Arial" w:hAnsi="Arial" w:cs="Arial"/>
                  <w:szCs w:val="20"/>
                  <w:lang w:val="en-AU" w:eastAsia="en-US"/>
                </w:rPr>
                <w:fldChar w:fldCharType="begin" w:fldLock="1"/>
              </w:r>
              <w:r w:rsidR="00847C61" w:rsidRPr="00751C18" w:rsidDel="00037861">
                <w:rPr>
                  <w:rFonts w:ascii="Arial" w:hAnsi="Arial" w:cs="Arial"/>
                  <w:szCs w:val="20"/>
                  <w:lang w:val="en-AU" w:eastAsia="en-US"/>
                </w:rPr>
                <w:delInstrText xml:space="preserve">MERGEFIELD </w:delInstrText>
              </w:r>
              <w:r w:rsidR="00847C61" w:rsidRPr="00751C18" w:rsidDel="00037861">
                <w:rPr>
                  <w:rFonts w:ascii="Calibri" w:hAnsi="Calibri" w:cs="Calibri"/>
                  <w:color w:val="0F0F0F"/>
                  <w:sz w:val="22"/>
                  <w:szCs w:val="22"/>
                  <w:lang w:eastAsia="en-US"/>
                </w:rPr>
                <w:delInstrText>Att.LowerBound</w:delInstrText>
              </w:r>
              <w:r w:rsidRPr="00751C18" w:rsidDel="00037861">
                <w:rPr>
                  <w:rFonts w:ascii="Arial" w:hAnsi="Arial" w:cs="Arial"/>
                  <w:szCs w:val="20"/>
                  <w:lang w:val="en-AU" w:eastAsia="en-US"/>
                </w:rPr>
                <w:fldChar w:fldCharType="separate"/>
              </w:r>
              <w:r w:rsidR="00847C61" w:rsidRPr="00751C18" w:rsidDel="00037861">
                <w:rPr>
                  <w:rFonts w:ascii="Calibri" w:hAnsi="Calibri" w:cs="Calibri"/>
                  <w:color w:val="0F0F0F"/>
                  <w:sz w:val="22"/>
                  <w:szCs w:val="22"/>
                  <w:lang w:eastAsia="en-US"/>
                </w:rPr>
                <w:delText>0</w:delText>
              </w:r>
              <w:r w:rsidRPr="00751C18" w:rsidDel="00037861">
                <w:rPr>
                  <w:rFonts w:ascii="Arial" w:hAnsi="Arial" w:cs="Arial"/>
                  <w:szCs w:val="20"/>
                  <w:lang w:val="en-AU" w:eastAsia="en-US"/>
                </w:rPr>
                <w:fldChar w:fldCharType="end"/>
              </w:r>
              <w:r w:rsidR="00847C61" w:rsidRPr="00751C18" w:rsidDel="00037861">
                <w:rPr>
                  <w:rFonts w:ascii="Calibri" w:hAnsi="Calibri" w:cs="Calibri"/>
                  <w:color w:val="0F0F0F"/>
                  <w:sz w:val="22"/>
                  <w:szCs w:val="22"/>
                  <w:lang w:eastAsia="en-US"/>
                </w:rPr>
                <w:delText xml:space="preserve"> - </w:delText>
              </w:r>
              <w:r w:rsidRPr="00751C18" w:rsidDel="00037861">
                <w:rPr>
                  <w:rFonts w:ascii="Calibri" w:hAnsi="Calibri" w:cs="Calibri"/>
                  <w:color w:val="0F0F0F"/>
                  <w:sz w:val="22"/>
                  <w:szCs w:val="22"/>
                  <w:lang w:eastAsia="en-US"/>
                </w:rPr>
                <w:fldChar w:fldCharType="begin" w:fldLock="1"/>
              </w:r>
              <w:r w:rsidR="00847C61" w:rsidRPr="00751C18" w:rsidDel="00037861">
                <w:rPr>
                  <w:rFonts w:ascii="Calibri" w:hAnsi="Calibri" w:cs="Calibri"/>
                  <w:color w:val="0F0F0F"/>
                  <w:sz w:val="22"/>
                  <w:szCs w:val="22"/>
                  <w:lang w:eastAsia="en-US"/>
                </w:rPr>
                <w:delInstrText>MERGEFIELD Att.UpperBound</w:delInstrText>
              </w:r>
              <w:r w:rsidRPr="00751C18" w:rsidDel="00037861">
                <w:rPr>
                  <w:rFonts w:ascii="Calibri" w:hAnsi="Calibri" w:cs="Calibri"/>
                  <w:color w:val="0F0F0F"/>
                  <w:sz w:val="22"/>
                  <w:szCs w:val="22"/>
                  <w:lang w:eastAsia="en-US"/>
                </w:rPr>
                <w:fldChar w:fldCharType="separate"/>
              </w:r>
              <w:r w:rsidR="00847C61" w:rsidRPr="00751C18" w:rsidDel="00037861">
                <w:rPr>
                  <w:rFonts w:ascii="Calibri" w:hAnsi="Calibri" w:cs="Calibri"/>
                  <w:color w:val="0F0F0F"/>
                  <w:sz w:val="22"/>
                  <w:szCs w:val="22"/>
                  <w:lang w:eastAsia="en-US"/>
                </w:rPr>
                <w:delText>1</w:delText>
              </w:r>
              <w:r w:rsidRPr="00751C18" w:rsidDel="00037861">
                <w:rPr>
                  <w:rFonts w:ascii="Calibri" w:hAnsi="Calibri" w:cs="Calibri"/>
                  <w:color w:val="0F0F0F"/>
                  <w:sz w:val="22"/>
                  <w:szCs w:val="22"/>
                  <w:lang w:eastAsia="en-US"/>
                </w:rPr>
                <w:fldChar w:fldCharType="end"/>
              </w:r>
            </w:del>
          </w:p>
        </w:tc>
        <w:bookmarkEnd w:id="495"/>
      </w:tr>
      <w:tr w:rsidR="00847C61" w:rsidRPr="00751C18" w14:paraId="13486365" w14:textId="77777777" w:rsidTr="00EE41D4">
        <w:tc>
          <w:tcPr>
            <w:tcW w:w="450" w:type="dxa"/>
            <w:tcBorders>
              <w:top w:val="nil"/>
              <w:left w:val="nil"/>
              <w:bottom w:val="nil"/>
              <w:right w:val="nil"/>
            </w:tcBorders>
          </w:tcPr>
          <w:p w14:paraId="0285B9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4" w:name="BKM_24277038_EF81_4e10_92BC_68AB8969FE4D"/>
          </w:p>
        </w:tc>
        <w:tc>
          <w:tcPr>
            <w:tcW w:w="2790" w:type="dxa"/>
            <w:gridSpan w:val="2"/>
            <w:tcBorders>
              <w:top w:val="nil"/>
              <w:left w:val="nil"/>
              <w:bottom w:val="nil"/>
              <w:right w:val="nil"/>
            </w:tcBorders>
          </w:tcPr>
          <w:p w14:paraId="5F38C12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Auteur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F57F6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persoon of organisatie die in de eerste plaats verantwoordelijk is voor het creëren van de inhoud van het INFORMATIEOBJECT.</w:t>
            </w:r>
          </w:p>
        </w:tc>
        <w:tc>
          <w:tcPr>
            <w:tcW w:w="1080" w:type="dxa"/>
            <w:tcBorders>
              <w:top w:val="nil"/>
              <w:left w:val="nil"/>
              <w:bottom w:val="nil"/>
              <w:right w:val="nil"/>
            </w:tcBorders>
          </w:tcPr>
          <w:p w14:paraId="0CA209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F64A63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4"/>
      </w:tr>
      <w:tr w:rsidR="00275BAF" w:rsidRPr="00751C18" w14:paraId="3441C51B" w14:textId="77777777" w:rsidTr="00EE41D4">
        <w:tc>
          <w:tcPr>
            <w:tcW w:w="450" w:type="dxa"/>
            <w:tcBorders>
              <w:top w:val="nil"/>
              <w:left w:val="nil"/>
              <w:bottom w:val="nil"/>
              <w:right w:val="nil"/>
            </w:tcBorders>
          </w:tcPr>
          <w:p w14:paraId="5B19D901" w14:textId="77777777" w:rsidR="00275BAF" w:rsidRPr="00751C18"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9A6E7DD" w14:textId="77777777"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w:t>
            </w:r>
          </w:p>
        </w:tc>
        <w:tc>
          <w:tcPr>
            <w:tcW w:w="4230" w:type="dxa"/>
            <w:tcBorders>
              <w:top w:val="nil"/>
              <w:left w:val="nil"/>
              <w:bottom w:val="nil"/>
              <w:right w:val="nil"/>
            </w:tcBorders>
          </w:tcPr>
          <w:p w14:paraId="6319BD5C" w14:textId="77777777"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Aanduiding van de rechtskracht van een informatieobject.</w:t>
            </w:r>
          </w:p>
        </w:tc>
        <w:tc>
          <w:tcPr>
            <w:tcW w:w="1080" w:type="dxa"/>
            <w:tcBorders>
              <w:top w:val="nil"/>
              <w:left w:val="nil"/>
              <w:bottom w:val="nil"/>
              <w:right w:val="nil"/>
            </w:tcBorders>
          </w:tcPr>
          <w:p w14:paraId="6D82557A" w14:textId="77777777"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 INFORMATIEOBJECT</w:t>
            </w:r>
          </w:p>
        </w:tc>
        <w:tc>
          <w:tcPr>
            <w:tcW w:w="810" w:type="dxa"/>
            <w:tcBorders>
              <w:top w:val="nil"/>
              <w:left w:val="nil"/>
              <w:bottom w:val="nil"/>
              <w:right w:val="nil"/>
            </w:tcBorders>
          </w:tcPr>
          <w:p w14:paraId="3C16081B" w14:textId="77777777"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0 - 1</w:t>
            </w:r>
          </w:p>
        </w:tc>
      </w:tr>
      <w:tr w:rsidR="00847C61" w:rsidRPr="00751C18" w14:paraId="0D576BDA" w14:textId="77777777" w:rsidTr="00EE41D4">
        <w:tc>
          <w:tcPr>
            <w:tcW w:w="450" w:type="dxa"/>
            <w:tcBorders>
              <w:top w:val="nil"/>
              <w:left w:val="nil"/>
              <w:bottom w:val="nil"/>
              <w:right w:val="nil"/>
            </w:tcBorders>
          </w:tcPr>
          <w:p w14:paraId="5A3379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5" w:name="BKM_C55496E5_6312_451f_8B9F_F5B73A2C9016"/>
          </w:p>
        </w:tc>
        <w:tc>
          <w:tcPr>
            <w:tcW w:w="2790" w:type="dxa"/>
            <w:gridSpan w:val="2"/>
            <w:tcBorders>
              <w:top w:val="nil"/>
              <w:left w:val="nil"/>
              <w:bottom w:val="nil"/>
              <w:right w:val="nil"/>
            </w:tcBorders>
          </w:tcPr>
          <w:p w14:paraId="03D16AAE"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Ondertekeningsoort</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13F638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de wijze van ondertekening van het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67EB1527"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AN10</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4097745A"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1 </w:t>
            </w:r>
            <w:r w:rsidR="00847C61"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505"/>
      </w:tr>
      <w:tr w:rsidR="00847C61" w:rsidRPr="00751C18" w14:paraId="2983818E" w14:textId="77777777" w:rsidTr="00EE41D4">
        <w:tc>
          <w:tcPr>
            <w:tcW w:w="450" w:type="dxa"/>
            <w:tcBorders>
              <w:top w:val="nil"/>
              <w:left w:val="nil"/>
              <w:bottom w:val="nil"/>
              <w:right w:val="nil"/>
            </w:tcBorders>
          </w:tcPr>
          <w:p w14:paraId="6DD144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6" w:name="BKM_489C8AEF_7CAA_40e5_88CB_98CD03E5C340"/>
          </w:p>
        </w:tc>
        <w:tc>
          <w:tcPr>
            <w:tcW w:w="2790" w:type="dxa"/>
            <w:gridSpan w:val="2"/>
            <w:tcBorders>
              <w:top w:val="nil"/>
              <w:left w:val="nil"/>
              <w:bottom w:val="nil"/>
              <w:right w:val="nil"/>
            </w:tcBorders>
          </w:tcPr>
          <w:p w14:paraId="1048D4E0" w14:textId="77777777"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Ondertekeningdatum</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551B409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waarop de ondertekening van het INFORMATIEOBJECT heeft plaatsgevonden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118A7319"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Datum (jjjjmmdd)</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076E3212" w14:textId="77777777" w:rsidR="00847C61" w:rsidRPr="00751C18" w:rsidRDefault="00137901" w:rsidP="0013790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1</w:t>
            </w:r>
            <w:r w:rsidR="00847C61" w:rsidRPr="00751C18">
              <w:rPr>
                <w:rFonts w:ascii="Calibri" w:hAnsi="Calibri" w:cs="Calibri"/>
                <w:color w:val="0F0F0F"/>
                <w:sz w:val="22"/>
                <w:szCs w:val="22"/>
                <w:lang w:eastAsia="en-US"/>
              </w:rPr>
              <w:t xml:space="preserve"> -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506"/>
      </w:tr>
      <w:tr w:rsidR="00847C61" w:rsidRPr="00751C18" w14:paraId="4464E4B7" w14:textId="77777777" w:rsidTr="00EE41D4">
        <w:tc>
          <w:tcPr>
            <w:tcW w:w="450" w:type="dxa"/>
            <w:tcBorders>
              <w:top w:val="nil"/>
              <w:left w:val="nil"/>
              <w:bottom w:val="nil"/>
              <w:right w:val="nil"/>
            </w:tcBorders>
          </w:tcPr>
          <w:p w14:paraId="350DF41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7" w:name="BKM_7236361D_303B_46df_8F47_E4260716DC65"/>
          </w:p>
        </w:tc>
        <w:tc>
          <w:tcPr>
            <w:tcW w:w="2790" w:type="dxa"/>
            <w:gridSpan w:val="2"/>
            <w:tcBorders>
              <w:top w:val="nil"/>
              <w:left w:val="nil"/>
              <w:bottom w:val="nil"/>
              <w:right w:val="nil"/>
            </w:tcBorders>
          </w:tcPr>
          <w:p w14:paraId="7359BF1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Verschijningsvorm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505B48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essentiële opmaakaspecten van een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6EC1FD2" w14:textId="77777777"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String</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14:paraId="3B8DA7A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7"/>
      </w:tr>
    </w:tbl>
    <w:p w14:paraId="6DA72BC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67BB21DB" w14:textId="77777777" w:rsidTr="00847C61">
        <w:tc>
          <w:tcPr>
            <w:tcW w:w="9360" w:type="dxa"/>
            <w:gridSpan w:val="3"/>
            <w:tcBorders>
              <w:top w:val="nil"/>
              <w:left w:val="nil"/>
              <w:bottom w:val="nil"/>
              <w:right w:val="nil"/>
            </w:tcBorders>
          </w:tcPr>
          <w:p w14:paraId="41474F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E6F4A1F" w14:textId="77777777" w:rsidTr="00847C61">
        <w:tc>
          <w:tcPr>
            <w:tcW w:w="450" w:type="dxa"/>
            <w:tcBorders>
              <w:top w:val="nil"/>
              <w:left w:val="nil"/>
              <w:bottom w:val="nil"/>
              <w:right w:val="nil"/>
            </w:tcBorders>
          </w:tcPr>
          <w:p w14:paraId="110EAE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B4238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367EC05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7A4F59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330EFFF" w14:textId="77777777" w:rsidTr="00847C61">
        <w:tc>
          <w:tcPr>
            <w:tcW w:w="450" w:type="dxa"/>
            <w:tcBorders>
              <w:top w:val="nil"/>
              <w:left w:val="nil"/>
              <w:bottom w:val="nil"/>
              <w:right w:val="nil"/>
            </w:tcBorders>
          </w:tcPr>
          <w:p w14:paraId="1E7B690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79A66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8F1D4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14:paraId="7079A6A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FC17F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INFORMATIEOBJECTen die een rol spelen bij en/of ontvangen zijn gedurende een KLANTCONTACT.</w:t>
            </w:r>
            <w:r w:rsidRPr="00751C18">
              <w:rPr>
                <w:rFonts w:ascii="Arial" w:hAnsi="Arial" w:cs="Arial"/>
                <w:szCs w:val="20"/>
                <w:lang w:val="en-AU" w:eastAsia="en-US"/>
              </w:rPr>
              <w:fldChar w:fldCharType="end"/>
            </w:r>
          </w:p>
        </w:tc>
      </w:tr>
      <w:tr w:rsidR="00847C61" w:rsidRPr="00751C18" w14:paraId="3EC39311" w14:textId="77777777" w:rsidTr="00847C61">
        <w:trPr>
          <w:trHeight w:hRule="exact" w:val="128"/>
        </w:trPr>
        <w:tc>
          <w:tcPr>
            <w:tcW w:w="450" w:type="dxa"/>
            <w:tcBorders>
              <w:top w:val="nil"/>
              <w:left w:val="nil"/>
              <w:bottom w:val="nil"/>
              <w:right w:val="nil"/>
            </w:tcBorders>
          </w:tcPr>
          <w:p w14:paraId="7773CE1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B755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46556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2788115" w14:textId="77777777" w:rsidTr="00847C61">
        <w:tc>
          <w:tcPr>
            <w:tcW w:w="450" w:type="dxa"/>
            <w:tcBorders>
              <w:top w:val="nil"/>
              <w:left w:val="nil"/>
              <w:bottom w:val="nil"/>
              <w:right w:val="nil"/>
            </w:tcBorders>
          </w:tcPr>
          <w:p w14:paraId="6FEDC1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12F8D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5E04A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is ontvangen van of verzonden aan </w:t>
            </w:r>
            <w:r w:rsidR="00DE73DB" w:rsidRPr="00751C18">
              <w:rPr>
                <w:rFonts w:ascii="Calibri" w:hAnsi="Calibri" w:cs="Calibri"/>
                <w:color w:val="0F0F0F"/>
                <w:sz w:val="22"/>
                <w:szCs w:val="22"/>
                <w:lang w:eastAsia="en-US"/>
              </w:rPr>
              <w:fldChar w:fldCharType="end"/>
            </w:r>
          </w:p>
          <w:p w14:paraId="689CFBF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BETROKKENE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97B83B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BETROKKENE waarvan het INFORMATIEOBJECT is ontvangen en/of waaraan het is verzonden.</w:t>
            </w:r>
            <w:r w:rsidRPr="00751C18">
              <w:rPr>
                <w:rFonts w:ascii="Arial" w:hAnsi="Arial" w:cs="Arial"/>
                <w:szCs w:val="20"/>
                <w:lang w:val="en-AU" w:eastAsia="en-US"/>
              </w:rPr>
              <w:fldChar w:fldCharType="end"/>
            </w:r>
          </w:p>
        </w:tc>
      </w:tr>
      <w:tr w:rsidR="00847C61" w:rsidRPr="00751C18" w14:paraId="29E15D69" w14:textId="77777777" w:rsidTr="00847C61">
        <w:trPr>
          <w:trHeight w:hRule="exact" w:val="128"/>
        </w:trPr>
        <w:tc>
          <w:tcPr>
            <w:tcW w:w="450" w:type="dxa"/>
            <w:tcBorders>
              <w:top w:val="nil"/>
              <w:left w:val="nil"/>
              <w:bottom w:val="nil"/>
              <w:right w:val="nil"/>
            </w:tcBorders>
          </w:tcPr>
          <w:p w14:paraId="23FCE3A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B6AC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611F4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111E8FB" w14:textId="77777777" w:rsidTr="00847C61">
        <w:tc>
          <w:tcPr>
            <w:tcW w:w="450" w:type="dxa"/>
            <w:tcBorders>
              <w:top w:val="nil"/>
              <w:left w:val="nil"/>
              <w:bottom w:val="nil"/>
              <w:right w:val="nil"/>
            </w:tcBorders>
          </w:tcPr>
          <w:p w14:paraId="45C9581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45471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4C61E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6F9823D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AA4D8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634EB15A" w14:textId="77777777" w:rsidTr="00847C61">
        <w:trPr>
          <w:trHeight w:hRule="exact" w:val="128"/>
        </w:trPr>
        <w:tc>
          <w:tcPr>
            <w:tcW w:w="450" w:type="dxa"/>
            <w:tcBorders>
              <w:top w:val="nil"/>
              <w:left w:val="nil"/>
              <w:bottom w:val="nil"/>
              <w:right w:val="nil"/>
            </w:tcBorders>
          </w:tcPr>
          <w:p w14:paraId="0723E08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69010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59DB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2B21A49" w14:textId="77777777" w:rsidTr="00847C61">
        <w:tc>
          <w:tcPr>
            <w:tcW w:w="450" w:type="dxa"/>
            <w:tcBorders>
              <w:top w:val="nil"/>
              <w:left w:val="nil"/>
              <w:bottom w:val="nil"/>
              <w:right w:val="nil"/>
            </w:tcBorders>
          </w:tcPr>
          <w:p w14:paraId="5CF6BA8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05F08B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8DF14D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0130A38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FE45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782CD994" w14:textId="77777777" w:rsidTr="00847C61">
        <w:trPr>
          <w:trHeight w:hRule="exact" w:val="128"/>
        </w:trPr>
        <w:tc>
          <w:tcPr>
            <w:tcW w:w="450" w:type="dxa"/>
            <w:tcBorders>
              <w:top w:val="nil"/>
              <w:left w:val="nil"/>
              <w:bottom w:val="nil"/>
              <w:right w:val="nil"/>
            </w:tcBorders>
          </w:tcPr>
          <w:p w14:paraId="15A7368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E331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E299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2864817" w14:textId="77777777" w:rsidTr="00847C61">
        <w:tc>
          <w:tcPr>
            <w:tcW w:w="450" w:type="dxa"/>
            <w:tcBorders>
              <w:top w:val="nil"/>
              <w:left w:val="nil"/>
              <w:bottom w:val="nil"/>
              <w:right w:val="nil"/>
            </w:tcBorders>
          </w:tcPr>
          <w:p w14:paraId="6BA3FB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E2038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5AF012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35CB1EB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C6610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INFORMATIEOBJECT zoals gehanteerd door de zaakbehandelende organisatie.</w:t>
            </w:r>
          </w:p>
        </w:tc>
      </w:tr>
      <w:tr w:rsidR="00847C61" w:rsidRPr="00751C18" w14:paraId="3F7E4844" w14:textId="77777777" w:rsidTr="00847C61">
        <w:trPr>
          <w:trHeight w:hRule="exact" w:val="128"/>
        </w:trPr>
        <w:tc>
          <w:tcPr>
            <w:tcW w:w="450" w:type="dxa"/>
            <w:tcBorders>
              <w:top w:val="nil"/>
              <w:left w:val="nil"/>
              <w:bottom w:val="nil"/>
              <w:right w:val="nil"/>
            </w:tcBorders>
          </w:tcPr>
          <w:p w14:paraId="74885C5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E4C5C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2973F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36CE4D" w14:textId="77777777" w:rsidTr="00847C61">
        <w:tc>
          <w:tcPr>
            <w:tcW w:w="450" w:type="dxa"/>
            <w:tcBorders>
              <w:top w:val="nil"/>
              <w:left w:val="nil"/>
              <w:bottom w:val="nil"/>
              <w:right w:val="nil"/>
            </w:tcBorders>
          </w:tcPr>
          <w:p w14:paraId="6AA7288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C9A18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7456D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14:paraId="7D8CD5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ED9C3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14:paraId="50915A36" w14:textId="77777777" w:rsidTr="00847C61">
        <w:trPr>
          <w:trHeight w:hRule="exact" w:val="128"/>
        </w:trPr>
        <w:tc>
          <w:tcPr>
            <w:tcW w:w="450" w:type="dxa"/>
            <w:tcBorders>
              <w:top w:val="nil"/>
              <w:left w:val="nil"/>
              <w:bottom w:val="nil"/>
              <w:right w:val="nil"/>
            </w:tcBorders>
          </w:tcPr>
          <w:p w14:paraId="089532F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ED21E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DD5DD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69B02D" w14:textId="77777777" w:rsidTr="00847C61">
        <w:tc>
          <w:tcPr>
            <w:tcW w:w="450" w:type="dxa"/>
            <w:tcBorders>
              <w:top w:val="nil"/>
              <w:left w:val="nil"/>
              <w:bottom w:val="nil"/>
              <w:right w:val="nil"/>
            </w:tcBorders>
          </w:tcPr>
          <w:p w14:paraId="733EA2E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4FD721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0E5F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00DE73DB" w:rsidRPr="00751C18">
              <w:rPr>
                <w:rFonts w:ascii="Calibri" w:hAnsi="Calibri" w:cs="Calibri"/>
                <w:color w:val="0F0F0F"/>
                <w:sz w:val="22"/>
                <w:szCs w:val="22"/>
                <w:lang w:eastAsia="en-US"/>
              </w:rPr>
              <w:fldChar w:fldCharType="end"/>
            </w:r>
          </w:p>
          <w:p w14:paraId="2475835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3C5A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847C61" w:rsidRPr="00751C18" w14:paraId="1F95B267" w14:textId="77777777" w:rsidTr="00847C61">
        <w:trPr>
          <w:trHeight w:hRule="exact" w:val="128"/>
        </w:trPr>
        <w:tc>
          <w:tcPr>
            <w:tcW w:w="450" w:type="dxa"/>
            <w:tcBorders>
              <w:top w:val="nil"/>
              <w:left w:val="nil"/>
              <w:bottom w:val="nil"/>
              <w:right w:val="nil"/>
            </w:tcBorders>
          </w:tcPr>
          <w:p w14:paraId="2298A4F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FD39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91C0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CE9DB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44DD8F8" w14:textId="77777777" w:rsidTr="00847C61">
        <w:tc>
          <w:tcPr>
            <w:tcW w:w="9360" w:type="dxa"/>
            <w:tcBorders>
              <w:top w:val="nil"/>
              <w:left w:val="nil"/>
              <w:bottom w:val="nil"/>
              <w:right w:val="nil"/>
            </w:tcBorders>
          </w:tcPr>
          <w:p w14:paraId="4299A5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1B6F903F"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14:paraId="21FD8BD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16E99CF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Diagram Abstracte en concrete objecttypen / informatieobjecten</w:t>
            </w:r>
          </w:p>
          <w:p w14:paraId="1B380AAC"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4FFE38E2"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w:t>
            </w:r>
            <w:r w:rsidRPr="00751C18">
              <w:rPr>
                <w:rFonts w:ascii="Calibri" w:hAnsi="Calibri" w:cs="Calibri"/>
                <w:color w:val="0F0F0F"/>
                <w:sz w:val="22"/>
                <w:szCs w:val="22"/>
                <w:lang w:eastAsia="en-US"/>
              </w:rPr>
              <w:lastRenderedPageBreak/>
              <w:t>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 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 als ENKELVOUDIG INFORMATIEOBJECT te implementeren. Wel moeten zij er mee rekening houden dat zij van andere organisaties, via geautomatiseerde berichtenuitwisseling, samengestelde informatieobjecten 'aangereikt' krijgen en deze transformeren tot enkelvoudige  informatieobjecten.</w:t>
            </w:r>
          </w:p>
          <w:p w14:paraId="66D90C1E"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2FB2C8D2"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heeft een N:M-relatie naar ZAAK waarmee we aangeven dat een informatieobject relevant kan zijn voor meer dan één zaak. Dit modelleren we via het objecttype ZAAKINFORMATIEOBJECT. Dit is bijvoorbeeld het geval bij zgn. samengestelde brieven: één brief waarin meerdere zaken aanhangig gemaakt worden zoals een verzoek en een klacht. Door  informatieobjecten te registreren en aan een zaak te relateren wordt het archief bij/van de zaak opgebouwd; alle  informatieobjecten bij een zaak vormen tezamen met de zaakkenmerken het zaakdossier. Het zaakdossier modelleren we dus niet als apart objecttype. Evenmin modelleren we een zgn. objectdossier. Dit betreft immers alle zaken, met bijbehorende kenmerken en informatieobjecten, eventueel van bepaalde zaaktypen, die gerelateerd zijn aan een bepaald OBJECT. We hebben er voor gekozen om informatieobjecten niet te modelleren indien zij niet aan een zaak gekoppeld worden d.w.z. niet tot een zaak leiden. Dergelijke informatieobjecten zijn klaarblijkelijk zodanig onbelangrijk dat zij niet archiefwaardig zijn d.w.z. niet bewaard hoeven te worden om te voldoen aan wettelijke en/of administratieve eisen en/of maatschappelijke behoeften. Een informatieobject zoals hier bedoeld, wordt een zgn. gearchiveerd informatieelement (‘archiefstuk’; in het engels 'record') zo gauw de zaakkenmerken aangeven dat alle daaraan gekoppelde informatieobjecten gearchiveerd dienen te zijn.</w:t>
            </w:r>
          </w:p>
          <w:p w14:paraId="78CEE5A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Van ontvangen en verzonden informatieobjecten kunnen de afzenders en geadresseerden telkens op één van twee wijzen vastgelegd worden: gestructureerd door middel van de relatie naar BETROKKENE en ongestructureerd met de desbetreffende attribuutsoorten.</w:t>
            </w:r>
          </w:p>
        </w:tc>
      </w:tr>
    </w:tbl>
    <w:bookmarkStart w:id="508" w:name="BKM_1C28F5AC_5659_4108_85BB_EC339F00306A"/>
    <w:bookmarkEnd w:id="508"/>
    <w:p w14:paraId="298961B6"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509" w:name="_Toc404268820"/>
      <w:bookmarkStart w:id="510" w:name="_Toc493810486"/>
      <w:r w:rsidR="00847C61" w:rsidRPr="0066451F">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INFORMATIEOBJECTTYPE</w:t>
      </w:r>
      <w:bookmarkEnd w:id="509"/>
      <w:bookmarkEnd w:id="510"/>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6656B84C" w14:textId="77777777" w:rsidTr="00847C61">
        <w:trPr>
          <w:trHeight w:val="271"/>
        </w:trPr>
        <w:tc>
          <w:tcPr>
            <w:tcW w:w="2340" w:type="dxa"/>
            <w:gridSpan w:val="2"/>
            <w:tcBorders>
              <w:top w:val="nil"/>
              <w:left w:val="nil"/>
              <w:bottom w:val="nil"/>
              <w:right w:val="nil"/>
            </w:tcBorders>
          </w:tcPr>
          <w:p w14:paraId="16763E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15288C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w:t>
            </w:r>
            <w:r w:rsidRPr="0066451F">
              <w:rPr>
                <w:rFonts w:ascii="Arial" w:hAnsi="Arial" w:cs="Arial"/>
                <w:szCs w:val="24"/>
                <w:lang w:val="en-AU" w:eastAsia="en-US"/>
              </w:rPr>
              <w:fldChar w:fldCharType="end"/>
            </w:r>
          </w:p>
        </w:tc>
      </w:tr>
      <w:tr w:rsidR="00847C61" w:rsidRPr="0066451F" w14:paraId="7FBE9C86" w14:textId="77777777" w:rsidTr="00847C61">
        <w:trPr>
          <w:trHeight w:hRule="exact" w:val="128"/>
        </w:trPr>
        <w:tc>
          <w:tcPr>
            <w:tcW w:w="2340" w:type="dxa"/>
            <w:gridSpan w:val="2"/>
            <w:tcBorders>
              <w:top w:val="nil"/>
              <w:left w:val="nil"/>
              <w:bottom w:val="nil"/>
              <w:right w:val="nil"/>
            </w:tcBorders>
          </w:tcPr>
          <w:p w14:paraId="27E932A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849BC0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0EDEF1BA" w14:textId="77777777" w:rsidTr="00847C61">
        <w:trPr>
          <w:trHeight w:val="151"/>
        </w:trPr>
        <w:tc>
          <w:tcPr>
            <w:tcW w:w="2340" w:type="dxa"/>
            <w:gridSpan w:val="2"/>
            <w:tcBorders>
              <w:top w:val="nil"/>
              <w:left w:val="nil"/>
              <w:bottom w:val="nil"/>
              <w:right w:val="nil"/>
            </w:tcBorders>
          </w:tcPr>
          <w:p w14:paraId="4E87ADE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62830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3E7D0DA4" w14:textId="77777777" w:rsidTr="00847C61">
        <w:trPr>
          <w:trHeight w:hRule="exact" w:val="128"/>
        </w:trPr>
        <w:tc>
          <w:tcPr>
            <w:tcW w:w="2340" w:type="dxa"/>
            <w:gridSpan w:val="2"/>
            <w:tcBorders>
              <w:top w:val="nil"/>
              <w:left w:val="nil"/>
              <w:bottom w:val="nil"/>
              <w:right w:val="nil"/>
            </w:tcBorders>
          </w:tcPr>
          <w:p w14:paraId="19EC208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2A77D4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B0C018D" w14:textId="77777777" w:rsidTr="00847C61">
        <w:tc>
          <w:tcPr>
            <w:tcW w:w="2340" w:type="dxa"/>
            <w:gridSpan w:val="2"/>
            <w:tcBorders>
              <w:top w:val="nil"/>
              <w:left w:val="nil"/>
              <w:bottom w:val="nil"/>
              <w:right w:val="nil"/>
            </w:tcBorders>
          </w:tcPr>
          <w:p w14:paraId="5E811D0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A4458B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20EE6EC3" w14:textId="77777777" w:rsidTr="00847C61">
        <w:trPr>
          <w:trHeight w:hRule="exact" w:val="241"/>
        </w:trPr>
        <w:tc>
          <w:tcPr>
            <w:tcW w:w="2340" w:type="dxa"/>
            <w:gridSpan w:val="2"/>
            <w:tcBorders>
              <w:top w:val="nil"/>
              <w:left w:val="nil"/>
              <w:bottom w:val="nil"/>
              <w:right w:val="nil"/>
            </w:tcBorders>
          </w:tcPr>
          <w:p w14:paraId="26A46A5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908FE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0850110" w14:textId="77777777" w:rsidTr="00847C61">
        <w:tc>
          <w:tcPr>
            <w:tcW w:w="2340" w:type="dxa"/>
            <w:gridSpan w:val="2"/>
            <w:tcBorders>
              <w:top w:val="nil"/>
              <w:left w:val="nil"/>
              <w:bottom w:val="nil"/>
              <w:right w:val="nil"/>
            </w:tcBorders>
          </w:tcPr>
          <w:p w14:paraId="761BE56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73BE9C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39768FDC" w14:textId="77777777" w:rsidTr="00847C61">
        <w:tc>
          <w:tcPr>
            <w:tcW w:w="450" w:type="dxa"/>
            <w:tcBorders>
              <w:top w:val="nil"/>
              <w:left w:val="nil"/>
              <w:bottom w:val="nil"/>
              <w:right w:val="nil"/>
            </w:tcBorders>
          </w:tcPr>
          <w:p w14:paraId="4986A75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511" w:name="BKM_969850DD_99D4_4a03_8257_4665B678330F"/>
          </w:p>
        </w:tc>
        <w:tc>
          <w:tcPr>
            <w:tcW w:w="2790" w:type="dxa"/>
            <w:gridSpan w:val="2"/>
            <w:tcBorders>
              <w:top w:val="nil"/>
              <w:left w:val="nil"/>
              <w:bottom w:val="nil"/>
              <w:right w:val="nil"/>
            </w:tcBorders>
          </w:tcPr>
          <w:p w14:paraId="4DCF91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2F1AFD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6C94281B" w14:textId="77777777" w:rsidTr="00847C61">
        <w:tc>
          <w:tcPr>
            <w:tcW w:w="450" w:type="dxa"/>
            <w:tcBorders>
              <w:top w:val="nil"/>
              <w:left w:val="nil"/>
              <w:bottom w:val="nil"/>
              <w:right w:val="nil"/>
            </w:tcBorders>
          </w:tcPr>
          <w:p w14:paraId="1479B1C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BA6FF3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09A5AA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1"/>
      </w:tr>
      <w:tr w:rsidR="00847C61" w:rsidRPr="0066451F" w14:paraId="7B3A5319" w14:textId="77777777" w:rsidTr="00847C61">
        <w:tc>
          <w:tcPr>
            <w:tcW w:w="450" w:type="dxa"/>
            <w:tcBorders>
              <w:top w:val="nil"/>
              <w:left w:val="nil"/>
              <w:bottom w:val="nil"/>
              <w:right w:val="nil"/>
            </w:tcBorders>
          </w:tcPr>
          <w:p w14:paraId="0AD38E9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12" w:name="BKM_063AF901_28D0_46ce_B60C_A57D78E72CCD"/>
          </w:p>
        </w:tc>
        <w:tc>
          <w:tcPr>
            <w:tcW w:w="2790" w:type="dxa"/>
            <w:gridSpan w:val="2"/>
            <w:tcBorders>
              <w:top w:val="nil"/>
              <w:left w:val="nil"/>
              <w:bottom w:val="nil"/>
              <w:right w:val="nil"/>
            </w:tcBorders>
          </w:tcPr>
          <w:p w14:paraId="7113122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03AC11F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2"/>
      </w:tr>
      <w:tr w:rsidR="00847C61" w:rsidRPr="002E671F" w14:paraId="4CF2DEDD" w14:textId="77777777" w:rsidTr="00847C61">
        <w:tc>
          <w:tcPr>
            <w:tcW w:w="450" w:type="dxa"/>
            <w:tcBorders>
              <w:top w:val="nil"/>
              <w:left w:val="nil"/>
              <w:bottom w:val="nil"/>
              <w:right w:val="nil"/>
            </w:tcBorders>
          </w:tcPr>
          <w:p w14:paraId="0792D7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13" w:name="BKM_572FF26D_6CD4_44c0_924B_57A58EFD1FEC"/>
          </w:p>
        </w:tc>
        <w:tc>
          <w:tcPr>
            <w:tcW w:w="2790" w:type="dxa"/>
            <w:gridSpan w:val="2"/>
            <w:tcBorders>
              <w:top w:val="nil"/>
              <w:left w:val="nil"/>
              <w:bottom w:val="nil"/>
              <w:right w:val="nil"/>
            </w:tcBorders>
          </w:tcPr>
          <w:p w14:paraId="276309D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D7C847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66451F">
              <w:rPr>
                <w:rFonts w:ascii="Calibri" w:hAnsi="Calibri" w:cs="Arial"/>
                <w:color w:val="000000"/>
                <w:sz w:val="22"/>
                <w:szCs w:val="24"/>
                <w:lang w:val="en-US" w:eastAsia="en-US"/>
              </w:rPr>
              <w:t>ZTC</w:t>
            </w:r>
            <w:r>
              <w:rPr>
                <w:rFonts w:ascii="Calibri" w:hAnsi="Calibri" w:cs="Arial"/>
                <w:color w:val="000000"/>
                <w:sz w:val="22"/>
                <w:szCs w:val="24"/>
                <w:lang w:val="en-US" w:eastAsia="en-US"/>
              </w:rPr>
              <w:t>.(Objecttype)</w:t>
            </w:r>
            <w:r w:rsidRPr="0066451F">
              <w:rPr>
                <w:rFonts w:ascii="Calibri" w:hAnsi="Calibri" w:cs="Arial"/>
                <w:color w:val="000000"/>
                <w:sz w:val="22"/>
                <w:szCs w:val="24"/>
                <w:lang w:val="en-US" w:eastAsia="en-US"/>
              </w:rPr>
              <w:t>CATALOGUS</w:t>
            </w:r>
            <w:r>
              <w:rPr>
                <w:rFonts w:ascii="Calibri" w:hAnsi="Calibri" w:cs="Arial"/>
                <w:color w:val="000000"/>
                <w:sz w:val="22"/>
                <w:szCs w:val="24"/>
                <w:lang w:val="en-US" w:eastAsia="en-US"/>
              </w:rPr>
              <w:t>.(Attribuutsoort)</w:t>
            </w:r>
            <w:r w:rsidRPr="0066451F">
              <w:rPr>
                <w:rFonts w:ascii="Calibri" w:hAnsi="Calibri" w:cs="Arial"/>
                <w:color w:val="000000"/>
                <w:sz w:val="22"/>
                <w:szCs w:val="24"/>
                <w:lang w:val="en-US" w:eastAsia="en-US"/>
              </w:rPr>
              <w:t xml:space="preserve">RSIN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val="en-US" w:eastAsia="en-US"/>
              </w:rPr>
              <w:instrText>MERGEFIELD Att.Type</w:instrText>
            </w:r>
            <w:r w:rsidR="00DE73DB" w:rsidRPr="0066451F">
              <w:rPr>
                <w:rFonts w:ascii="Calibri" w:hAnsi="Calibri" w:cs="Arial"/>
                <w:color w:val="000000"/>
                <w:sz w:val="22"/>
                <w:szCs w:val="24"/>
                <w:lang w:eastAsia="en-US"/>
              </w:rPr>
              <w:fldChar w:fldCharType="end"/>
            </w:r>
          </w:p>
        </w:tc>
        <w:bookmarkEnd w:id="513"/>
      </w:tr>
      <w:tr w:rsidR="00847C61" w:rsidRPr="0066451F" w14:paraId="56A706DA" w14:textId="77777777" w:rsidTr="00847C61">
        <w:tc>
          <w:tcPr>
            <w:tcW w:w="450" w:type="dxa"/>
            <w:tcBorders>
              <w:top w:val="nil"/>
              <w:left w:val="nil"/>
              <w:bottom w:val="nil"/>
              <w:right w:val="nil"/>
            </w:tcBorders>
          </w:tcPr>
          <w:p w14:paraId="1C5C940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514" w:name="BKM_07AFE081_98B3_4dfe_9F80_C5E24E1BBE25"/>
          </w:p>
        </w:tc>
        <w:tc>
          <w:tcPr>
            <w:tcW w:w="2790" w:type="dxa"/>
            <w:gridSpan w:val="2"/>
            <w:tcBorders>
              <w:top w:val="nil"/>
              <w:left w:val="nil"/>
              <w:bottom w:val="nil"/>
              <w:right w:val="nil"/>
            </w:tcBorders>
          </w:tcPr>
          <w:p w14:paraId="26A6F4C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6E087CC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4"/>
      </w:tr>
      <w:tr w:rsidR="00847C61" w:rsidRPr="0066451F" w14:paraId="605D259D" w14:textId="77777777" w:rsidTr="00847C61">
        <w:tc>
          <w:tcPr>
            <w:tcW w:w="450" w:type="dxa"/>
            <w:tcBorders>
              <w:top w:val="nil"/>
              <w:left w:val="nil"/>
              <w:bottom w:val="nil"/>
              <w:right w:val="nil"/>
            </w:tcBorders>
          </w:tcPr>
          <w:p w14:paraId="60BEB41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15" w:name="BKM_B8514790_3712_45ea_BC01_6D3FDC8E37A2"/>
          </w:p>
        </w:tc>
        <w:tc>
          <w:tcPr>
            <w:tcW w:w="2790" w:type="dxa"/>
            <w:gridSpan w:val="2"/>
            <w:tcBorders>
              <w:top w:val="nil"/>
              <w:left w:val="nil"/>
              <w:bottom w:val="nil"/>
              <w:right w:val="nil"/>
            </w:tcBorders>
          </w:tcPr>
          <w:p w14:paraId="0F0F702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E4D8E6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Informatieobjectcategorie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5"/>
      </w:tr>
      <w:tr w:rsidR="00847C61" w:rsidRPr="0066451F" w14:paraId="33301912" w14:textId="77777777" w:rsidTr="00847C61">
        <w:tc>
          <w:tcPr>
            <w:tcW w:w="450" w:type="dxa"/>
            <w:tcBorders>
              <w:top w:val="nil"/>
              <w:left w:val="nil"/>
              <w:bottom w:val="nil"/>
              <w:right w:val="nil"/>
            </w:tcBorders>
          </w:tcPr>
          <w:p w14:paraId="7078DF3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16" w:name="BKM_332AC22C_CFC5_4023_B964_601FF9B47F69"/>
          </w:p>
        </w:tc>
        <w:tc>
          <w:tcPr>
            <w:tcW w:w="2790" w:type="dxa"/>
            <w:gridSpan w:val="2"/>
            <w:tcBorders>
              <w:top w:val="nil"/>
              <w:left w:val="nil"/>
              <w:bottom w:val="nil"/>
              <w:right w:val="nil"/>
            </w:tcBorders>
          </w:tcPr>
          <w:p w14:paraId="6817F906"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AB9564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16"/>
      </w:tr>
      <w:tr w:rsidR="00407C2D" w:rsidRPr="0066451F" w14:paraId="2CD41D8D" w14:textId="77777777" w:rsidTr="00847C61">
        <w:trPr>
          <w:ins w:id="517" w:author="Arjan Kloosterboer" w:date="2017-03-07T11:37:00Z"/>
        </w:trPr>
        <w:tc>
          <w:tcPr>
            <w:tcW w:w="450" w:type="dxa"/>
            <w:tcBorders>
              <w:top w:val="nil"/>
              <w:left w:val="nil"/>
              <w:bottom w:val="nil"/>
              <w:right w:val="nil"/>
            </w:tcBorders>
          </w:tcPr>
          <w:p w14:paraId="50A696D7" w14:textId="77777777" w:rsidR="00407C2D" w:rsidRPr="0066451F" w:rsidRDefault="00407C2D" w:rsidP="00847C61">
            <w:pPr>
              <w:widowControl w:val="0"/>
              <w:autoSpaceDE w:val="0"/>
              <w:autoSpaceDN w:val="0"/>
              <w:adjustRightInd w:val="0"/>
              <w:spacing w:line="240" w:lineRule="auto"/>
              <w:contextualSpacing w:val="0"/>
              <w:rPr>
                <w:ins w:id="518" w:author="Arjan Kloosterboer" w:date="2017-03-07T11:37:00Z"/>
                <w:rFonts w:ascii="Calibri" w:hAnsi="Calibri" w:cs="Arial"/>
                <w:color w:val="0F0F0F"/>
                <w:sz w:val="22"/>
                <w:szCs w:val="24"/>
                <w:lang w:eastAsia="en-US"/>
              </w:rPr>
            </w:pPr>
          </w:p>
        </w:tc>
        <w:tc>
          <w:tcPr>
            <w:tcW w:w="2790" w:type="dxa"/>
            <w:gridSpan w:val="2"/>
            <w:tcBorders>
              <w:top w:val="nil"/>
              <w:left w:val="nil"/>
              <w:bottom w:val="nil"/>
              <w:right w:val="nil"/>
            </w:tcBorders>
          </w:tcPr>
          <w:p w14:paraId="21F5A779" w14:textId="56B4DB01" w:rsidR="00407C2D" w:rsidRPr="0066451F" w:rsidRDefault="00407C2D" w:rsidP="00847C61">
            <w:pPr>
              <w:widowControl w:val="0"/>
              <w:autoSpaceDE w:val="0"/>
              <w:autoSpaceDN w:val="0"/>
              <w:adjustRightInd w:val="0"/>
              <w:spacing w:line="240" w:lineRule="auto"/>
              <w:contextualSpacing w:val="0"/>
              <w:rPr>
                <w:ins w:id="519" w:author="Arjan Kloosterboer" w:date="2017-03-07T11:37:00Z"/>
                <w:rFonts w:ascii="Arial" w:hAnsi="Arial" w:cs="Arial"/>
                <w:szCs w:val="24"/>
                <w:lang w:val="en-AU" w:eastAsia="en-US"/>
              </w:rPr>
            </w:pPr>
            <w:ins w:id="520" w:author="Arjan Kloosterboer" w:date="2017-03-07T11:37:00Z">
              <w:r>
                <w:rPr>
                  <w:rFonts w:ascii="Arial" w:hAnsi="Arial" w:cs="Arial"/>
                  <w:szCs w:val="24"/>
                  <w:lang w:val="en-AU" w:eastAsia="en-US"/>
                </w:rPr>
                <w:t>Vertruwelijkheidaanduiding</w:t>
              </w:r>
            </w:ins>
          </w:p>
        </w:tc>
        <w:tc>
          <w:tcPr>
            <w:tcW w:w="6120" w:type="dxa"/>
            <w:tcBorders>
              <w:top w:val="nil"/>
              <w:left w:val="nil"/>
              <w:bottom w:val="nil"/>
              <w:right w:val="nil"/>
            </w:tcBorders>
          </w:tcPr>
          <w:p w14:paraId="68269FFA" w14:textId="214AF109" w:rsidR="00407C2D" w:rsidRPr="00407C2D" w:rsidRDefault="00407C2D" w:rsidP="00847C61">
            <w:pPr>
              <w:widowControl w:val="0"/>
              <w:autoSpaceDE w:val="0"/>
              <w:autoSpaceDN w:val="0"/>
              <w:adjustRightInd w:val="0"/>
              <w:spacing w:line="240" w:lineRule="auto"/>
              <w:contextualSpacing w:val="0"/>
              <w:rPr>
                <w:ins w:id="521" w:author="Arjan Kloosterboer" w:date="2017-03-07T11:37:00Z"/>
                <w:rFonts w:ascii="Calibri" w:hAnsi="Calibri" w:cs="Arial"/>
                <w:color w:val="000000"/>
                <w:sz w:val="22"/>
                <w:szCs w:val="24"/>
                <w:lang w:eastAsia="en-US"/>
              </w:rPr>
            </w:pPr>
            <w:ins w:id="522" w:author="Arjan Kloosterboer" w:date="2017-03-07T11:3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07C2D">
                <w:rPr>
                  <w:rFonts w:ascii="Arial" w:hAnsi="Arial" w:cs="Arial"/>
                  <w:szCs w:val="24"/>
                  <w:lang w:eastAsia="en-US"/>
                </w:rPr>
                <w:t xml:space="preserve"> Vertruwelijkheidaanduiding</w:t>
              </w:r>
            </w:ins>
          </w:p>
        </w:tc>
      </w:tr>
      <w:tr w:rsidR="00847C61" w:rsidRPr="0066451F" w14:paraId="641C617F" w14:textId="77777777" w:rsidTr="00847C61">
        <w:tc>
          <w:tcPr>
            <w:tcW w:w="450" w:type="dxa"/>
            <w:tcBorders>
              <w:top w:val="nil"/>
              <w:left w:val="nil"/>
              <w:bottom w:val="nil"/>
              <w:right w:val="nil"/>
            </w:tcBorders>
          </w:tcPr>
          <w:p w14:paraId="573E866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3" w:name="BKM_666970CD_8240_49df_8E54_1FB43276B81B"/>
          </w:p>
        </w:tc>
        <w:tc>
          <w:tcPr>
            <w:tcW w:w="2790" w:type="dxa"/>
            <w:gridSpan w:val="2"/>
            <w:tcBorders>
              <w:top w:val="nil"/>
              <w:left w:val="nil"/>
              <w:bottom w:val="nil"/>
              <w:right w:val="nil"/>
            </w:tcBorders>
          </w:tcPr>
          <w:p w14:paraId="14B7067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4C7FF6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3"/>
      </w:tr>
      <w:tr w:rsidR="00847C61" w:rsidRPr="0066451F" w14:paraId="01552D0D" w14:textId="77777777" w:rsidTr="00847C61">
        <w:tc>
          <w:tcPr>
            <w:tcW w:w="450" w:type="dxa"/>
            <w:tcBorders>
              <w:top w:val="nil"/>
              <w:left w:val="nil"/>
              <w:bottom w:val="nil"/>
              <w:right w:val="nil"/>
            </w:tcBorders>
          </w:tcPr>
          <w:p w14:paraId="2FD5390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4" w:name="BKM_493FD367_B88B_40f3_AB32_BDF682E00F68"/>
          </w:p>
        </w:tc>
        <w:tc>
          <w:tcPr>
            <w:tcW w:w="2790" w:type="dxa"/>
            <w:gridSpan w:val="2"/>
            <w:tcBorders>
              <w:top w:val="nil"/>
              <w:left w:val="nil"/>
              <w:bottom w:val="nil"/>
              <w:right w:val="nil"/>
            </w:tcBorders>
          </w:tcPr>
          <w:p w14:paraId="21FA817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246631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4"/>
      </w:tr>
    </w:tbl>
    <w:p w14:paraId="3BADF33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20E56FE0" w14:textId="77777777" w:rsidTr="00847C61">
        <w:tc>
          <w:tcPr>
            <w:tcW w:w="9360" w:type="dxa"/>
            <w:gridSpan w:val="3"/>
            <w:tcBorders>
              <w:top w:val="nil"/>
              <w:left w:val="nil"/>
              <w:bottom w:val="nil"/>
              <w:right w:val="nil"/>
            </w:tcBorders>
          </w:tcPr>
          <w:p w14:paraId="1B582DE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10C8C295" w14:textId="77777777" w:rsidTr="00847C61">
        <w:tc>
          <w:tcPr>
            <w:tcW w:w="450" w:type="dxa"/>
            <w:tcBorders>
              <w:top w:val="nil"/>
              <w:left w:val="nil"/>
              <w:bottom w:val="nil"/>
              <w:right w:val="nil"/>
            </w:tcBorders>
          </w:tcPr>
          <w:p w14:paraId="1D01BB5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67DDA9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0536C93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1D202F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4206976F" w14:textId="77777777" w:rsidTr="00847C61">
        <w:tc>
          <w:tcPr>
            <w:tcW w:w="450" w:type="dxa"/>
            <w:tcBorders>
              <w:top w:val="nil"/>
              <w:left w:val="nil"/>
              <w:bottom w:val="nil"/>
              <w:right w:val="nil"/>
            </w:tcBorders>
          </w:tcPr>
          <w:p w14:paraId="00DD837B"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D09C5BF"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0AF415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14:paraId="50F6BC29"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INFORMATIEOBJECTTYPE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249D4FA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het INFORMATIEOBJECT zoals gehanteerd door de zaakbehandelende organisatie.</w:t>
            </w:r>
          </w:p>
        </w:tc>
      </w:tr>
      <w:tr w:rsidR="00847C61" w:rsidRPr="0066451F" w14:paraId="780174E0" w14:textId="77777777" w:rsidTr="00847C61">
        <w:trPr>
          <w:trHeight w:hRule="exact" w:val="128"/>
        </w:trPr>
        <w:tc>
          <w:tcPr>
            <w:tcW w:w="450" w:type="dxa"/>
            <w:tcBorders>
              <w:top w:val="nil"/>
              <w:left w:val="nil"/>
              <w:bottom w:val="nil"/>
              <w:right w:val="nil"/>
            </w:tcBorders>
          </w:tcPr>
          <w:p w14:paraId="11EC534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2433EA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8C77C8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ED9EC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3F53739D" w14:textId="77777777" w:rsidTr="00847C61">
        <w:trPr>
          <w:cantSplit/>
        </w:trPr>
        <w:tc>
          <w:tcPr>
            <w:tcW w:w="9360" w:type="dxa"/>
            <w:tcBorders>
              <w:top w:val="nil"/>
              <w:left w:val="nil"/>
              <w:bottom w:val="nil"/>
              <w:right w:val="nil"/>
            </w:tcBorders>
          </w:tcPr>
          <w:p w14:paraId="38F1E7D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33578343"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INFORMATIEOBJECTTYPE zoals die in het RGBZ gebruikt worden. Zie voor de specificaties van deze gegevens het ZTC.</w:t>
            </w:r>
          </w:p>
        </w:tc>
      </w:tr>
    </w:tbl>
    <w:p w14:paraId="7F871271"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25" w:name="_Toc404268821"/>
      <w:bookmarkStart w:id="526" w:name="_Toc493810487"/>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KLANTCONTACT</w:t>
      </w:r>
      <w:bookmarkEnd w:id="525"/>
      <w:bookmarkEnd w:id="526"/>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19566910" w14:textId="77777777" w:rsidTr="000721F3">
        <w:trPr>
          <w:trHeight w:val="271"/>
        </w:trPr>
        <w:tc>
          <w:tcPr>
            <w:tcW w:w="2340" w:type="dxa"/>
            <w:gridSpan w:val="2"/>
            <w:tcBorders>
              <w:top w:val="nil"/>
              <w:left w:val="nil"/>
              <w:bottom w:val="nil"/>
              <w:right w:val="nil"/>
            </w:tcBorders>
          </w:tcPr>
          <w:p w14:paraId="7BDB73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CD8EF0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p>
        </w:tc>
      </w:tr>
      <w:tr w:rsidR="00847C61" w:rsidRPr="00751C18" w14:paraId="29E99126" w14:textId="77777777" w:rsidTr="000721F3">
        <w:trPr>
          <w:trHeight w:hRule="exact" w:val="128"/>
        </w:trPr>
        <w:tc>
          <w:tcPr>
            <w:tcW w:w="2340" w:type="dxa"/>
            <w:gridSpan w:val="2"/>
            <w:tcBorders>
              <w:top w:val="nil"/>
              <w:left w:val="nil"/>
              <w:bottom w:val="nil"/>
              <w:right w:val="nil"/>
            </w:tcBorders>
          </w:tcPr>
          <w:p w14:paraId="230940E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50C0A0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CF01D3E" w14:textId="77777777" w:rsidTr="000721F3">
        <w:tc>
          <w:tcPr>
            <w:tcW w:w="2340" w:type="dxa"/>
            <w:gridSpan w:val="2"/>
            <w:tcBorders>
              <w:top w:val="nil"/>
              <w:left w:val="nil"/>
              <w:bottom w:val="nil"/>
              <w:right w:val="nil"/>
            </w:tcBorders>
          </w:tcPr>
          <w:p w14:paraId="00723A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92D610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KCT</w:t>
            </w:r>
            <w:r w:rsidRPr="00751C18">
              <w:rPr>
                <w:rFonts w:ascii="Arial" w:hAnsi="Arial" w:cs="Arial"/>
                <w:szCs w:val="20"/>
                <w:lang w:val="en-AU" w:eastAsia="en-US"/>
              </w:rPr>
              <w:fldChar w:fldCharType="end"/>
            </w:r>
          </w:p>
        </w:tc>
      </w:tr>
      <w:tr w:rsidR="00847C61" w:rsidRPr="00751C18" w14:paraId="1DEC1529" w14:textId="77777777" w:rsidTr="000721F3">
        <w:trPr>
          <w:trHeight w:hRule="exact" w:val="128"/>
        </w:trPr>
        <w:tc>
          <w:tcPr>
            <w:tcW w:w="2340" w:type="dxa"/>
            <w:gridSpan w:val="2"/>
            <w:tcBorders>
              <w:top w:val="nil"/>
              <w:left w:val="nil"/>
              <w:bottom w:val="nil"/>
              <w:right w:val="nil"/>
            </w:tcBorders>
          </w:tcPr>
          <w:p w14:paraId="429E8E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C78F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688CD5" w14:textId="77777777" w:rsidTr="000721F3">
        <w:tc>
          <w:tcPr>
            <w:tcW w:w="2340" w:type="dxa"/>
            <w:gridSpan w:val="2"/>
            <w:tcBorders>
              <w:top w:val="nil"/>
              <w:left w:val="nil"/>
              <w:bottom w:val="nil"/>
              <w:right w:val="nil"/>
            </w:tcBorders>
          </w:tcPr>
          <w:p w14:paraId="04F492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35A3F7D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5838837B" w14:textId="77777777" w:rsidTr="000721F3">
        <w:trPr>
          <w:trHeight w:hRule="exact" w:val="128"/>
        </w:trPr>
        <w:tc>
          <w:tcPr>
            <w:tcW w:w="2340" w:type="dxa"/>
            <w:gridSpan w:val="2"/>
            <w:tcBorders>
              <w:top w:val="nil"/>
              <w:left w:val="nil"/>
              <w:bottom w:val="nil"/>
              <w:right w:val="nil"/>
            </w:tcBorders>
          </w:tcPr>
          <w:p w14:paraId="3BEFC6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89A72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F8A298" w14:textId="77777777" w:rsidTr="000721F3">
        <w:trPr>
          <w:trHeight w:val="230"/>
        </w:trPr>
        <w:tc>
          <w:tcPr>
            <w:tcW w:w="2340" w:type="dxa"/>
            <w:gridSpan w:val="2"/>
            <w:tcBorders>
              <w:top w:val="nil"/>
              <w:left w:val="nil"/>
              <w:bottom w:val="nil"/>
              <w:right w:val="nil"/>
            </w:tcBorders>
          </w:tcPr>
          <w:p w14:paraId="0B18F0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6C7CC6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uniek en persoonlijk contact van een burger of bedrijfsmedewerker met een MEDEWERKER van de zaakbehandelende organisatie over een onderhanden of afgesloten ZAAK</w:t>
            </w:r>
            <w:r w:rsidRPr="00751C18">
              <w:rPr>
                <w:rFonts w:ascii="Arial" w:hAnsi="Arial" w:cs="Arial"/>
                <w:szCs w:val="20"/>
                <w:lang w:val="en-AU" w:eastAsia="en-US"/>
              </w:rPr>
              <w:fldChar w:fldCharType="end"/>
            </w:r>
          </w:p>
        </w:tc>
      </w:tr>
      <w:tr w:rsidR="00847C61" w:rsidRPr="00751C18" w14:paraId="3417D71A" w14:textId="77777777" w:rsidTr="000721F3">
        <w:trPr>
          <w:trHeight w:hRule="exact" w:val="68"/>
        </w:trPr>
        <w:tc>
          <w:tcPr>
            <w:tcW w:w="2340" w:type="dxa"/>
            <w:gridSpan w:val="2"/>
            <w:tcBorders>
              <w:top w:val="nil"/>
              <w:left w:val="nil"/>
              <w:bottom w:val="nil"/>
              <w:right w:val="nil"/>
            </w:tcBorders>
          </w:tcPr>
          <w:p w14:paraId="628276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20E27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6277A6A" w14:textId="77777777" w:rsidTr="000721F3">
        <w:trPr>
          <w:trHeight w:val="271"/>
        </w:trPr>
        <w:tc>
          <w:tcPr>
            <w:tcW w:w="2340" w:type="dxa"/>
            <w:gridSpan w:val="2"/>
            <w:tcBorders>
              <w:top w:val="nil"/>
              <w:left w:val="nil"/>
              <w:bottom w:val="nil"/>
              <w:right w:val="nil"/>
            </w:tcBorders>
          </w:tcPr>
          <w:p w14:paraId="11A3DE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6AC2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75BCDAC8" w14:textId="77777777" w:rsidTr="000721F3">
        <w:trPr>
          <w:trHeight w:hRule="exact" w:val="128"/>
        </w:trPr>
        <w:tc>
          <w:tcPr>
            <w:tcW w:w="2340" w:type="dxa"/>
            <w:gridSpan w:val="2"/>
            <w:tcBorders>
              <w:top w:val="nil"/>
              <w:left w:val="nil"/>
              <w:bottom w:val="nil"/>
              <w:right w:val="nil"/>
            </w:tcBorders>
          </w:tcPr>
          <w:p w14:paraId="538FF3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810C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7282BAB" w14:textId="77777777" w:rsidTr="000721F3">
        <w:tc>
          <w:tcPr>
            <w:tcW w:w="2340" w:type="dxa"/>
            <w:gridSpan w:val="2"/>
            <w:tcBorders>
              <w:top w:val="nil"/>
              <w:left w:val="nil"/>
              <w:bottom w:val="nil"/>
              <w:right w:val="nil"/>
            </w:tcBorders>
          </w:tcPr>
          <w:p w14:paraId="692232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60097D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januari 2013</w:t>
            </w:r>
          </w:p>
        </w:tc>
      </w:tr>
      <w:tr w:rsidR="00847C61" w:rsidRPr="00751C18" w14:paraId="58C443F1" w14:textId="77777777" w:rsidTr="000721F3">
        <w:trPr>
          <w:trHeight w:hRule="exact" w:val="128"/>
        </w:trPr>
        <w:tc>
          <w:tcPr>
            <w:tcW w:w="2340" w:type="dxa"/>
            <w:gridSpan w:val="2"/>
            <w:tcBorders>
              <w:top w:val="nil"/>
              <w:left w:val="nil"/>
              <w:bottom w:val="nil"/>
              <w:right w:val="nil"/>
            </w:tcBorders>
          </w:tcPr>
          <w:p w14:paraId="0B2031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1EFC5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B461E9" w14:textId="77777777" w:rsidTr="000721F3">
        <w:tc>
          <w:tcPr>
            <w:tcW w:w="2340" w:type="dxa"/>
            <w:gridSpan w:val="2"/>
            <w:tcBorders>
              <w:top w:val="nil"/>
              <w:left w:val="nil"/>
              <w:bottom w:val="nil"/>
              <w:right w:val="nil"/>
            </w:tcBorders>
          </w:tcPr>
          <w:p w14:paraId="7C6F4B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4AC292C" w14:textId="7393EC6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Combinatie van </w:t>
            </w:r>
            <w:del w:id="527" w:author="Arjan Kloosterboer" w:date="2017-02-01T12:28:00Z">
              <w:r w:rsidRPr="00751C18" w:rsidDel="000721F3">
                <w:rPr>
                  <w:rFonts w:ascii="Calibri" w:hAnsi="Calibri" w:cs="Calibri"/>
                  <w:color w:val="0F0F0F"/>
                  <w:sz w:val="22"/>
                  <w:szCs w:val="22"/>
                  <w:lang w:eastAsia="en-US"/>
                </w:rPr>
                <w:delText>ZAAK.</w:delText>
              </w:r>
            </w:del>
            <w:r w:rsidRPr="00751C18">
              <w:rPr>
                <w:rFonts w:ascii="Calibri" w:hAnsi="Calibri" w:cs="Calibri"/>
                <w:color w:val="0F0F0F"/>
                <w:sz w:val="22"/>
                <w:szCs w:val="22"/>
                <w:lang w:eastAsia="en-US"/>
              </w:rPr>
              <w:t xml:space="preserve">Verantwoordelijke_organisatie </w:t>
            </w:r>
            <w:del w:id="528" w:author="Arjan Kloosterboer" w:date="2017-02-01T12:28:00Z">
              <w:r w:rsidRPr="00751C18" w:rsidDel="000721F3">
                <w:rPr>
                  <w:rFonts w:ascii="Calibri" w:hAnsi="Calibri" w:cs="Calibri"/>
                  <w:color w:val="0F0F0F"/>
                  <w:sz w:val="22"/>
                  <w:szCs w:val="22"/>
                  <w:lang w:eastAsia="en-US"/>
                </w:rPr>
                <w:delText>(van de ZAAK waarop het KLANTCONTACT betrekking heeft)</w:delText>
              </w:r>
            </w:del>
            <w:r w:rsidRPr="00751C18">
              <w:rPr>
                <w:rFonts w:ascii="Calibri" w:hAnsi="Calibri" w:cs="Calibri"/>
                <w:color w:val="0F0F0F"/>
                <w:sz w:val="22"/>
                <w:szCs w:val="22"/>
                <w:lang w:eastAsia="en-US"/>
              </w:rPr>
              <w:t xml:space="preserve"> met Identificatie</w:t>
            </w:r>
          </w:p>
        </w:tc>
      </w:tr>
      <w:tr w:rsidR="00847C61" w:rsidRPr="00751C18" w14:paraId="3094E37A" w14:textId="77777777" w:rsidTr="000721F3">
        <w:trPr>
          <w:trHeight w:hRule="exact" w:val="128"/>
        </w:trPr>
        <w:tc>
          <w:tcPr>
            <w:tcW w:w="2340" w:type="dxa"/>
            <w:gridSpan w:val="2"/>
            <w:tcBorders>
              <w:top w:val="nil"/>
              <w:left w:val="nil"/>
              <w:bottom w:val="nil"/>
              <w:right w:val="nil"/>
            </w:tcBorders>
          </w:tcPr>
          <w:p w14:paraId="021D1B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A8B7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A4BB4E1" w14:textId="77777777" w:rsidTr="000721F3">
        <w:tc>
          <w:tcPr>
            <w:tcW w:w="2340" w:type="dxa"/>
            <w:gridSpan w:val="2"/>
            <w:tcBorders>
              <w:top w:val="nil"/>
              <w:left w:val="nil"/>
              <w:bottom w:val="nil"/>
              <w:right w:val="nil"/>
            </w:tcBorders>
          </w:tcPr>
          <w:p w14:paraId="5AE783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EA711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met burgers en bedrijfsmedewerkers gevoerde contacten over onderhanden en afgesloten zaken ongeacht het kanaal.</w:t>
            </w:r>
          </w:p>
        </w:tc>
      </w:tr>
      <w:tr w:rsidR="00847C61" w:rsidRPr="00751C18" w14:paraId="2D6BA21F" w14:textId="77777777" w:rsidTr="000721F3">
        <w:trPr>
          <w:trHeight w:hRule="exact" w:val="128"/>
        </w:trPr>
        <w:tc>
          <w:tcPr>
            <w:tcW w:w="2340" w:type="dxa"/>
            <w:gridSpan w:val="2"/>
            <w:tcBorders>
              <w:top w:val="nil"/>
              <w:left w:val="nil"/>
              <w:bottom w:val="nil"/>
              <w:right w:val="nil"/>
            </w:tcBorders>
          </w:tcPr>
          <w:p w14:paraId="7567168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ED8C7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EF99E43" w14:textId="77777777" w:rsidTr="000721F3">
        <w:trPr>
          <w:trHeight w:hRule="exact" w:val="256"/>
        </w:trPr>
        <w:tc>
          <w:tcPr>
            <w:tcW w:w="2340" w:type="dxa"/>
            <w:gridSpan w:val="2"/>
            <w:tcBorders>
              <w:top w:val="nil"/>
              <w:left w:val="nil"/>
              <w:bottom w:val="nil"/>
              <w:right w:val="nil"/>
            </w:tcBorders>
          </w:tcPr>
          <w:p w14:paraId="153740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3B056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5488DDB" w14:textId="77777777" w:rsidTr="000721F3">
        <w:trPr>
          <w:trHeight w:hRule="exact" w:val="256"/>
        </w:trPr>
        <w:tc>
          <w:tcPr>
            <w:tcW w:w="2340" w:type="dxa"/>
            <w:gridSpan w:val="2"/>
            <w:tcBorders>
              <w:top w:val="nil"/>
              <w:left w:val="nil"/>
              <w:bottom w:val="nil"/>
              <w:right w:val="nil"/>
            </w:tcBorders>
          </w:tcPr>
          <w:p w14:paraId="693936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E8BA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AE6A4A" w14:textId="77777777" w:rsidTr="000721F3">
        <w:tc>
          <w:tcPr>
            <w:tcW w:w="2340" w:type="dxa"/>
            <w:gridSpan w:val="2"/>
            <w:tcBorders>
              <w:top w:val="nil"/>
              <w:left w:val="nil"/>
              <w:bottom w:val="nil"/>
              <w:right w:val="nil"/>
            </w:tcBorders>
          </w:tcPr>
          <w:p w14:paraId="0B76E8F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D446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333A3F1" w14:textId="77777777" w:rsidTr="000721F3">
        <w:tc>
          <w:tcPr>
            <w:tcW w:w="450" w:type="dxa"/>
            <w:tcBorders>
              <w:top w:val="nil"/>
              <w:left w:val="nil"/>
              <w:bottom w:val="nil"/>
              <w:right w:val="nil"/>
            </w:tcBorders>
          </w:tcPr>
          <w:p w14:paraId="43307E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29" w:name="BKM_627E6CE3_8797_4b96_A5C9_8864389023C1"/>
          </w:p>
        </w:tc>
        <w:tc>
          <w:tcPr>
            <w:tcW w:w="2790" w:type="dxa"/>
            <w:gridSpan w:val="2"/>
            <w:tcBorders>
              <w:top w:val="nil"/>
              <w:left w:val="nil"/>
              <w:bottom w:val="nil"/>
              <w:right w:val="nil"/>
            </w:tcBorders>
          </w:tcPr>
          <w:p w14:paraId="3662E1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A6714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F8AA0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742A46D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14EBC0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562AF27F" w14:textId="77777777" w:rsidTr="000721F3">
        <w:tc>
          <w:tcPr>
            <w:tcW w:w="450" w:type="dxa"/>
            <w:tcBorders>
              <w:top w:val="nil"/>
              <w:left w:val="nil"/>
              <w:bottom w:val="nil"/>
              <w:right w:val="nil"/>
            </w:tcBorders>
          </w:tcPr>
          <w:p w14:paraId="5F2519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5547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BB139AD" w14:textId="649236BF" w:rsidR="00847C61" w:rsidRPr="00896E6A"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unieke aanduiding van een KLANTCONTACT</w:t>
            </w:r>
            <w:r w:rsidRPr="00751C18">
              <w:rPr>
                <w:rFonts w:ascii="Arial" w:hAnsi="Arial" w:cs="Arial"/>
                <w:szCs w:val="20"/>
                <w:lang w:val="en-AU" w:eastAsia="en-US"/>
              </w:rPr>
              <w:fldChar w:fldCharType="end"/>
            </w:r>
            <w:ins w:id="530" w:author="Arjan Kloosterboer" w:date="2017-02-01T12:25:00Z">
              <w:r w:rsidR="00896E6A" w:rsidRPr="00896E6A">
                <w:rPr>
                  <w:rFonts w:ascii="Arial" w:hAnsi="Arial" w:cs="Arial"/>
                  <w:szCs w:val="20"/>
                  <w:lang w:eastAsia="en-US"/>
                </w:rPr>
                <w:t xml:space="preserve"> </w:t>
              </w:r>
              <w:r w:rsidR="00896E6A" w:rsidRPr="000721F3">
                <w:rPr>
                  <w:rFonts w:ascii="Calibri" w:hAnsi="Calibri" w:cs="Calibri"/>
                  <w:color w:val="0F0F0F"/>
                  <w:sz w:val="22"/>
                  <w:szCs w:val="22"/>
                  <w:lang w:eastAsia="en-US"/>
                </w:rPr>
                <w:t>binnen de organisatie die verantwoordelijk is voor de behandeling van het klantcontact.</w:t>
              </w:r>
            </w:ins>
          </w:p>
        </w:tc>
        <w:tc>
          <w:tcPr>
            <w:tcW w:w="1080" w:type="dxa"/>
            <w:tcBorders>
              <w:top w:val="nil"/>
              <w:left w:val="nil"/>
              <w:bottom w:val="nil"/>
              <w:right w:val="nil"/>
            </w:tcBorders>
          </w:tcPr>
          <w:p w14:paraId="18FE7B6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5D0612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29"/>
      </w:tr>
      <w:tr w:rsidR="000721F3" w:rsidRPr="00751C18" w14:paraId="7DD31546" w14:textId="77777777" w:rsidTr="000721F3">
        <w:tc>
          <w:tcPr>
            <w:tcW w:w="450" w:type="dxa"/>
            <w:tcBorders>
              <w:top w:val="nil"/>
              <w:left w:val="nil"/>
              <w:bottom w:val="nil"/>
              <w:right w:val="nil"/>
            </w:tcBorders>
          </w:tcPr>
          <w:p w14:paraId="7384DBA5" w14:textId="77777777" w:rsidR="000721F3" w:rsidRPr="00751C18" w:rsidRDefault="000721F3" w:rsidP="000721F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EB42ED" w14:textId="4181966E"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31"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Verantwoordelijke organisatie</w:t>
              </w:r>
              <w:r w:rsidRPr="00751C18">
                <w:rPr>
                  <w:rFonts w:ascii="Arial" w:hAnsi="Arial" w:cs="Arial"/>
                  <w:szCs w:val="20"/>
                  <w:lang w:val="en-AU" w:eastAsia="en-US"/>
                </w:rPr>
                <w:fldChar w:fldCharType="end"/>
              </w:r>
            </w:ins>
          </w:p>
        </w:tc>
        <w:tc>
          <w:tcPr>
            <w:tcW w:w="4230" w:type="dxa"/>
            <w:tcBorders>
              <w:top w:val="nil"/>
              <w:left w:val="nil"/>
              <w:bottom w:val="nil"/>
              <w:right w:val="nil"/>
            </w:tcBorders>
          </w:tcPr>
          <w:p w14:paraId="2374C50B" w14:textId="4B135018" w:rsidR="000721F3" w:rsidRPr="00751C18" w:rsidRDefault="000721F3" w:rsidP="000721F3">
            <w:pPr>
              <w:widowControl w:val="0"/>
              <w:autoSpaceDE w:val="0"/>
              <w:autoSpaceDN w:val="0"/>
              <w:adjustRightInd w:val="0"/>
              <w:spacing w:line="240" w:lineRule="auto"/>
              <w:contextualSpacing w:val="0"/>
              <w:rPr>
                <w:ins w:id="532" w:author="Arjan Kloosterboer" w:date="2017-02-01T12:28:00Z"/>
                <w:rFonts w:ascii="Calibri" w:hAnsi="Calibri" w:cs="Calibri"/>
                <w:color w:val="0F0F0F"/>
                <w:sz w:val="22"/>
                <w:szCs w:val="22"/>
                <w:lang w:eastAsia="en-US"/>
              </w:rPr>
            </w:pPr>
            <w:ins w:id="533"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w:t>
              </w:r>
              <w:r>
                <w:rPr>
                  <w:rFonts w:ascii="Calibri" w:hAnsi="Calibri" w:cs="Calibri"/>
                  <w:color w:val="0F0F0F"/>
                  <w:sz w:val="22"/>
                  <w:szCs w:val="22"/>
                  <w:lang w:eastAsia="en-US"/>
                </w:rPr>
                <w:t xml:space="preserve">n zijnde de organisatie die </w:t>
              </w:r>
              <w:r w:rsidRPr="00751C18">
                <w:rPr>
                  <w:rFonts w:ascii="Calibri" w:hAnsi="Calibri" w:cs="Calibri"/>
                  <w:color w:val="0F0F0F"/>
                  <w:sz w:val="22"/>
                  <w:szCs w:val="22"/>
                  <w:lang w:eastAsia="en-US"/>
                </w:rPr>
                <w:t xml:space="preserve">verantwoordelijk is voor de behandeling van </w:t>
              </w:r>
              <w:r>
                <w:rPr>
                  <w:rFonts w:ascii="Calibri" w:hAnsi="Calibri" w:cs="Calibri"/>
                  <w:color w:val="0F0F0F"/>
                  <w:sz w:val="22"/>
                  <w:szCs w:val="22"/>
                  <w:lang w:eastAsia="en-US"/>
                </w:rPr>
                <w:t>het klantcontact</w:t>
              </w:r>
              <w:r w:rsidRPr="00751C18">
                <w:rPr>
                  <w:rFonts w:ascii="Calibri" w:hAnsi="Calibri" w:cs="Calibri"/>
                  <w:color w:val="0F0F0F"/>
                  <w:sz w:val="22"/>
                  <w:szCs w:val="22"/>
                  <w:lang w:eastAsia="en-US"/>
                </w:rPr>
                <w:t>.</w:t>
              </w:r>
            </w:ins>
          </w:p>
          <w:p w14:paraId="3E734CD9" w14:textId="51B7EA9F" w:rsidR="000721F3" w:rsidRPr="000721F3" w:rsidRDefault="000721F3" w:rsidP="000721F3">
            <w:pPr>
              <w:widowControl w:val="0"/>
              <w:autoSpaceDE w:val="0"/>
              <w:autoSpaceDN w:val="0"/>
              <w:adjustRightInd w:val="0"/>
              <w:spacing w:line="240" w:lineRule="auto"/>
              <w:contextualSpacing w:val="0"/>
              <w:rPr>
                <w:rFonts w:ascii="Arial" w:hAnsi="Arial" w:cs="Arial"/>
                <w:szCs w:val="20"/>
                <w:lang w:eastAsia="en-US"/>
              </w:rPr>
            </w:pPr>
            <w:ins w:id="534" w:author="Arjan Kloosterboer" w:date="2017-02-01T12:28:00Z">
              <w:r w:rsidRPr="00751C18">
                <w:rPr>
                  <w:rFonts w:ascii="Arial" w:hAnsi="Arial" w:cs="Arial"/>
                  <w:szCs w:val="20"/>
                  <w:lang w:val="en-AU" w:eastAsia="en-US"/>
                </w:rPr>
                <w:fldChar w:fldCharType="end"/>
              </w:r>
            </w:ins>
          </w:p>
        </w:tc>
        <w:tc>
          <w:tcPr>
            <w:tcW w:w="1080" w:type="dxa"/>
            <w:tcBorders>
              <w:top w:val="nil"/>
              <w:left w:val="nil"/>
              <w:bottom w:val="nil"/>
              <w:right w:val="nil"/>
            </w:tcBorders>
          </w:tcPr>
          <w:p w14:paraId="6857F6FF" w14:textId="17B0B55F"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35"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ins>
          </w:p>
        </w:tc>
        <w:tc>
          <w:tcPr>
            <w:tcW w:w="810" w:type="dxa"/>
            <w:tcBorders>
              <w:top w:val="nil"/>
              <w:left w:val="nil"/>
              <w:bottom w:val="nil"/>
              <w:right w:val="nil"/>
            </w:tcBorders>
          </w:tcPr>
          <w:p w14:paraId="11AB907F" w14:textId="712ACEA8" w:rsidR="000721F3" w:rsidRPr="00751C18" w:rsidRDefault="000721F3" w:rsidP="000721F3">
            <w:pPr>
              <w:widowControl w:val="0"/>
              <w:autoSpaceDE w:val="0"/>
              <w:autoSpaceDN w:val="0"/>
              <w:adjustRightInd w:val="0"/>
              <w:spacing w:line="240" w:lineRule="auto"/>
              <w:contextualSpacing w:val="0"/>
              <w:rPr>
                <w:rFonts w:ascii="Arial" w:hAnsi="Arial" w:cs="Arial"/>
                <w:szCs w:val="20"/>
                <w:lang w:val="en-AU" w:eastAsia="en-US"/>
              </w:rPr>
            </w:pPr>
            <w:ins w:id="536" w:author="Arjan Kloosterboer" w:date="2017-02-01T12:28: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ins>
          </w:p>
        </w:tc>
      </w:tr>
      <w:tr w:rsidR="00847C61" w:rsidRPr="00751C18" w14:paraId="159B79A5" w14:textId="77777777" w:rsidTr="000721F3">
        <w:tc>
          <w:tcPr>
            <w:tcW w:w="450" w:type="dxa"/>
            <w:tcBorders>
              <w:top w:val="nil"/>
              <w:left w:val="nil"/>
              <w:bottom w:val="nil"/>
              <w:right w:val="nil"/>
            </w:tcBorders>
          </w:tcPr>
          <w:p w14:paraId="48A5E5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37" w:name="BKM_C6239CFC_5A25_42db_9BD4_E9472DD58A72"/>
          </w:p>
        </w:tc>
        <w:tc>
          <w:tcPr>
            <w:tcW w:w="2790" w:type="dxa"/>
            <w:gridSpan w:val="2"/>
            <w:tcBorders>
              <w:top w:val="nil"/>
              <w:left w:val="nil"/>
              <w:bottom w:val="nil"/>
              <w:right w:val="nil"/>
            </w:tcBorders>
          </w:tcPr>
          <w:p w14:paraId="1F5A9BC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Datum-tijd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217153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en het tijdstip waarop het KLANTCONTACT begint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A956C0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datum/tijd (JJJJMMDDHHSS)</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15DC6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37"/>
      </w:tr>
      <w:tr w:rsidR="00847C61" w:rsidRPr="00751C18" w14:paraId="0E6A13AB" w14:textId="77777777" w:rsidTr="000721F3">
        <w:tc>
          <w:tcPr>
            <w:tcW w:w="450" w:type="dxa"/>
            <w:tcBorders>
              <w:top w:val="nil"/>
              <w:left w:val="nil"/>
              <w:bottom w:val="nil"/>
              <w:right w:val="nil"/>
            </w:tcBorders>
          </w:tcPr>
          <w:p w14:paraId="08967B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38" w:name="BKM_E0980E81_E6E7_456b_8D8C_1F66987EF551"/>
          </w:p>
        </w:tc>
        <w:tc>
          <w:tcPr>
            <w:tcW w:w="2790" w:type="dxa"/>
            <w:gridSpan w:val="2"/>
            <w:tcBorders>
              <w:top w:val="nil"/>
              <w:left w:val="nil"/>
              <w:bottom w:val="nil"/>
              <w:right w:val="nil"/>
            </w:tcBorders>
          </w:tcPr>
          <w:p w14:paraId="100D693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Kanaal</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8A634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Het communicatiekanaal waarlangs het KLANTCONTACT gevoerd wordt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10EB39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0D89B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38"/>
      </w:tr>
      <w:tr w:rsidR="00847C61" w:rsidRPr="00751C18" w14:paraId="5CD9E42D" w14:textId="77777777" w:rsidTr="000721F3">
        <w:tc>
          <w:tcPr>
            <w:tcW w:w="450" w:type="dxa"/>
            <w:tcBorders>
              <w:top w:val="nil"/>
              <w:left w:val="nil"/>
              <w:bottom w:val="nil"/>
              <w:right w:val="nil"/>
            </w:tcBorders>
          </w:tcPr>
          <w:p w14:paraId="1681523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39" w:name="BKM_ADBDE3EA_3310_4dd7_BB46_32306A597D7D"/>
          </w:p>
        </w:tc>
        <w:tc>
          <w:tcPr>
            <w:tcW w:w="2790" w:type="dxa"/>
            <w:gridSpan w:val="2"/>
            <w:tcBorders>
              <w:top w:val="nil"/>
              <w:left w:val="nil"/>
              <w:bottom w:val="nil"/>
              <w:right w:val="nil"/>
            </w:tcBorders>
          </w:tcPr>
          <w:p w14:paraId="7A3B48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Onderwerp </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F59CF9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kern van datgene waar het KLANTCONTACT over gaat.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37C987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DF1B5D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39"/>
      </w:tr>
      <w:tr w:rsidR="00847C61" w:rsidRPr="00751C18" w14:paraId="3CDEC546" w14:textId="77777777" w:rsidTr="000721F3">
        <w:tc>
          <w:tcPr>
            <w:tcW w:w="450" w:type="dxa"/>
            <w:tcBorders>
              <w:top w:val="nil"/>
              <w:left w:val="nil"/>
              <w:bottom w:val="nil"/>
              <w:right w:val="nil"/>
            </w:tcBorders>
          </w:tcPr>
          <w:p w14:paraId="2E1381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0" w:name="BKM_F8D8880B_1F87_4c8b_BE83_C92AAF747619"/>
          </w:p>
        </w:tc>
        <w:tc>
          <w:tcPr>
            <w:tcW w:w="2790" w:type="dxa"/>
            <w:gridSpan w:val="2"/>
            <w:tcBorders>
              <w:top w:val="nil"/>
              <w:left w:val="nil"/>
              <w:bottom w:val="nil"/>
              <w:right w:val="nil"/>
            </w:tcBorders>
          </w:tcPr>
          <w:p w14:paraId="3D68F9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F4178F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Samenvattende beschrijving van de relevante kenmerken van het gevoerde KLANTCONTACT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0DCA632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84A139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0"/>
      </w:tr>
    </w:tbl>
    <w:p w14:paraId="4942EF7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3FBA918E" w14:textId="77777777" w:rsidTr="00847C61">
        <w:tc>
          <w:tcPr>
            <w:tcW w:w="9360" w:type="dxa"/>
            <w:gridSpan w:val="3"/>
            <w:tcBorders>
              <w:top w:val="nil"/>
              <w:left w:val="nil"/>
              <w:bottom w:val="nil"/>
              <w:right w:val="nil"/>
            </w:tcBorders>
          </w:tcPr>
          <w:p w14:paraId="27E9645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5C4A872" w14:textId="77777777" w:rsidTr="00847C61">
        <w:tc>
          <w:tcPr>
            <w:tcW w:w="450" w:type="dxa"/>
            <w:tcBorders>
              <w:top w:val="nil"/>
              <w:left w:val="nil"/>
              <w:bottom w:val="nil"/>
              <w:right w:val="nil"/>
            </w:tcBorders>
          </w:tcPr>
          <w:p w14:paraId="736EC0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AD8757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5D1EBF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FB7B5C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0768101" w14:textId="77777777" w:rsidTr="00847C61">
        <w:tc>
          <w:tcPr>
            <w:tcW w:w="450" w:type="dxa"/>
            <w:tcBorders>
              <w:top w:val="nil"/>
              <w:left w:val="nil"/>
              <w:bottom w:val="nil"/>
              <w:right w:val="nil"/>
            </w:tcBorders>
          </w:tcPr>
          <w:p w14:paraId="247EF6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C94B5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65B5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00DE73DB" w:rsidRPr="00751C18">
              <w:rPr>
                <w:rFonts w:ascii="Calibri" w:hAnsi="Calibri" w:cs="Calibri"/>
                <w:color w:val="0F0F0F"/>
                <w:sz w:val="22"/>
                <w:szCs w:val="22"/>
                <w:lang w:eastAsia="en-US"/>
              </w:rPr>
              <w:fldChar w:fldCharType="end"/>
            </w:r>
          </w:p>
          <w:p w14:paraId="7A03563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D1096C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847C61" w:rsidRPr="00751C18" w14:paraId="57856B2E" w14:textId="77777777" w:rsidTr="00847C61">
        <w:trPr>
          <w:trHeight w:hRule="exact" w:val="128"/>
        </w:trPr>
        <w:tc>
          <w:tcPr>
            <w:tcW w:w="450" w:type="dxa"/>
            <w:tcBorders>
              <w:top w:val="nil"/>
              <w:left w:val="nil"/>
              <w:bottom w:val="nil"/>
              <w:right w:val="nil"/>
            </w:tcBorders>
          </w:tcPr>
          <w:p w14:paraId="4D3FDC4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F36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C7A8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DD90B41" w14:textId="77777777" w:rsidTr="00847C61">
        <w:tc>
          <w:tcPr>
            <w:tcW w:w="450" w:type="dxa"/>
            <w:tcBorders>
              <w:top w:val="nil"/>
              <w:left w:val="nil"/>
              <w:bottom w:val="nil"/>
              <w:right w:val="nil"/>
            </w:tcBorders>
          </w:tcPr>
          <w:p w14:paraId="346DB9B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7ACB4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1D4E0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14:paraId="4EB443A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494DC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NATUURLIJK PERSOON waarmee een individueel contact over een ZAAK plaats heeft gevonden.</w:t>
            </w:r>
            <w:r w:rsidRPr="00751C18">
              <w:rPr>
                <w:rFonts w:ascii="Arial" w:hAnsi="Arial" w:cs="Arial"/>
                <w:szCs w:val="20"/>
                <w:lang w:val="en-AU" w:eastAsia="en-US"/>
              </w:rPr>
              <w:fldChar w:fldCharType="end"/>
            </w:r>
          </w:p>
        </w:tc>
      </w:tr>
      <w:tr w:rsidR="00847C61" w:rsidRPr="00751C18" w14:paraId="5A345DA2" w14:textId="77777777" w:rsidTr="00847C61">
        <w:trPr>
          <w:trHeight w:hRule="exact" w:val="128"/>
        </w:trPr>
        <w:tc>
          <w:tcPr>
            <w:tcW w:w="450" w:type="dxa"/>
            <w:tcBorders>
              <w:top w:val="nil"/>
              <w:left w:val="nil"/>
              <w:bottom w:val="nil"/>
              <w:right w:val="nil"/>
            </w:tcBorders>
          </w:tcPr>
          <w:p w14:paraId="5A91855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B64F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C0D02E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AC38EED" w14:textId="77777777" w:rsidTr="00847C61">
        <w:tc>
          <w:tcPr>
            <w:tcW w:w="450" w:type="dxa"/>
            <w:tcBorders>
              <w:top w:val="nil"/>
              <w:left w:val="nil"/>
              <w:bottom w:val="nil"/>
              <w:right w:val="nil"/>
            </w:tcBorders>
          </w:tcPr>
          <w:p w14:paraId="25F8FF4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C65D7B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11D6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14:paraId="29594E7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2239979" w14:textId="2971E617" w:rsidR="00847C61" w:rsidRPr="00751C18" w:rsidRDefault="00D40A2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541" w:author="Arjan Kloosterboer" w:date="2017-08-08T16:11:00Z">
              <w:r w:rsidRPr="00D40A2E">
                <w:rPr>
                  <w:rFonts w:ascii="Arial" w:hAnsi="Arial" w:cs="Arial"/>
                  <w:szCs w:val="20"/>
                  <w:lang w:eastAsia="en-US"/>
                </w:rPr>
                <w:t xml:space="preserve">De VESTIGING waarmee een individueel contact over een ZAAK plaats heeft gevonden. </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00DE73DB" w:rsidRPr="00751C18">
              <w:rPr>
                <w:rFonts w:ascii="Arial" w:hAnsi="Arial" w:cs="Arial"/>
                <w:szCs w:val="20"/>
                <w:lang w:val="en-AU" w:eastAsia="en-US"/>
              </w:rPr>
              <w:fldChar w:fldCharType="end"/>
            </w:r>
          </w:p>
        </w:tc>
      </w:tr>
      <w:tr w:rsidR="00847C61" w:rsidRPr="00751C18" w14:paraId="130A9106" w14:textId="77777777" w:rsidTr="00847C61">
        <w:trPr>
          <w:trHeight w:hRule="exact" w:val="128"/>
        </w:trPr>
        <w:tc>
          <w:tcPr>
            <w:tcW w:w="450" w:type="dxa"/>
            <w:tcBorders>
              <w:top w:val="nil"/>
              <w:left w:val="nil"/>
              <w:bottom w:val="nil"/>
              <w:right w:val="nil"/>
            </w:tcBorders>
          </w:tcPr>
          <w:p w14:paraId="0B4ED70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9B81C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ACE9A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334272A" w14:textId="77777777" w:rsidTr="00847C61">
        <w:tc>
          <w:tcPr>
            <w:tcW w:w="450" w:type="dxa"/>
            <w:tcBorders>
              <w:top w:val="nil"/>
              <w:left w:val="nil"/>
              <w:bottom w:val="nil"/>
              <w:right w:val="nil"/>
            </w:tcBorders>
          </w:tcPr>
          <w:p w14:paraId="176A495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38CE80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FAEF2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14:paraId="65A7242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823DF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INFORMATIEOBJECTen die een rol spelen bij en/of ontvangen zijn gedurende een KLANTCONTACT.</w:t>
            </w:r>
            <w:r w:rsidRPr="00751C18">
              <w:rPr>
                <w:rFonts w:ascii="Arial" w:hAnsi="Arial" w:cs="Arial"/>
                <w:szCs w:val="20"/>
                <w:lang w:val="en-AU" w:eastAsia="en-US"/>
              </w:rPr>
              <w:fldChar w:fldCharType="end"/>
            </w:r>
          </w:p>
        </w:tc>
      </w:tr>
      <w:tr w:rsidR="00847C61" w:rsidRPr="00751C18" w14:paraId="1F5DBFB7" w14:textId="77777777" w:rsidTr="00847C61">
        <w:trPr>
          <w:trHeight w:hRule="exact" w:val="128"/>
        </w:trPr>
        <w:tc>
          <w:tcPr>
            <w:tcW w:w="450" w:type="dxa"/>
            <w:tcBorders>
              <w:top w:val="nil"/>
              <w:left w:val="nil"/>
              <w:bottom w:val="nil"/>
              <w:right w:val="nil"/>
            </w:tcBorders>
          </w:tcPr>
          <w:p w14:paraId="32CF743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BAA22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8FA24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5EE2BD4" w14:textId="77777777" w:rsidTr="00847C61">
        <w:tc>
          <w:tcPr>
            <w:tcW w:w="450" w:type="dxa"/>
            <w:tcBorders>
              <w:top w:val="nil"/>
              <w:left w:val="nil"/>
              <w:bottom w:val="nil"/>
              <w:right w:val="nil"/>
            </w:tcBorders>
          </w:tcPr>
          <w:p w14:paraId="6A90922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4448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19B38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14:paraId="5AC1CB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AA939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14:paraId="5901E2F6" w14:textId="77777777" w:rsidTr="00847C61">
        <w:trPr>
          <w:trHeight w:hRule="exact" w:val="128"/>
        </w:trPr>
        <w:tc>
          <w:tcPr>
            <w:tcW w:w="450" w:type="dxa"/>
            <w:tcBorders>
              <w:top w:val="nil"/>
              <w:left w:val="nil"/>
              <w:bottom w:val="nil"/>
              <w:right w:val="nil"/>
            </w:tcBorders>
          </w:tcPr>
          <w:p w14:paraId="5D14418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22A5E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4311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86CE4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CE957B4" w14:textId="77777777" w:rsidTr="00847C61">
        <w:tc>
          <w:tcPr>
            <w:tcW w:w="9360" w:type="dxa"/>
            <w:tcBorders>
              <w:top w:val="nil"/>
              <w:left w:val="nil"/>
              <w:bottom w:val="nil"/>
              <w:right w:val="nil"/>
            </w:tcBorders>
          </w:tcPr>
          <w:p w14:paraId="447FAE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1676A9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14:paraId="27719D58"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anoniem KLANTCONTACT en de ontvangst en de verzending van een INFORMATIEOBJECT vallen hier niet onder. Voorbeelden hiervan zijn de ontvangst van een ingevuld webformulier en de verzending van een brief. </w:t>
            </w:r>
          </w:p>
          <w:p w14:paraId="4CADF523"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'grensgeval' is het persoonlijk contact dat leidt tot een nieuwe ZAAK. Indien die ZAAK gecreëerd wordt gedurende het persoonlijke contact, dan kan dit contact als KLANTCONTACT bij die nieuwe, inmiddels lopende, ZAAK gevoegd worden.</w:t>
            </w:r>
          </w:p>
          <w:p w14:paraId="48A21415"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tc>
      </w:tr>
    </w:tbl>
    <w:bookmarkStart w:id="542" w:name="BKM_E148F5D6_3B4A_4d61_AD6A_A6B577597584"/>
    <w:bookmarkEnd w:id="542"/>
    <w:p w14:paraId="6ED64158"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43" w:name="_Toc404268822"/>
      <w:bookmarkStart w:id="544" w:name="_Toc493810488"/>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MEDEWERKER</w:t>
      </w:r>
      <w:bookmarkEnd w:id="543"/>
      <w:bookmarkEnd w:id="544"/>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6D8FB12A" w14:textId="77777777" w:rsidTr="0019629F">
        <w:trPr>
          <w:trHeight w:val="271"/>
        </w:trPr>
        <w:tc>
          <w:tcPr>
            <w:tcW w:w="2340" w:type="dxa"/>
            <w:gridSpan w:val="2"/>
            <w:tcBorders>
              <w:top w:val="nil"/>
              <w:left w:val="nil"/>
              <w:bottom w:val="nil"/>
              <w:right w:val="nil"/>
            </w:tcBorders>
          </w:tcPr>
          <w:p w14:paraId="2C95CC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9D5E3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p>
        </w:tc>
      </w:tr>
      <w:tr w:rsidR="00847C61" w:rsidRPr="00751C18" w14:paraId="0A10D6BB" w14:textId="77777777" w:rsidTr="0019629F">
        <w:trPr>
          <w:trHeight w:hRule="exact" w:val="128"/>
        </w:trPr>
        <w:tc>
          <w:tcPr>
            <w:tcW w:w="2340" w:type="dxa"/>
            <w:gridSpan w:val="2"/>
            <w:tcBorders>
              <w:top w:val="nil"/>
              <w:left w:val="nil"/>
              <w:bottom w:val="nil"/>
              <w:right w:val="nil"/>
            </w:tcBorders>
          </w:tcPr>
          <w:p w14:paraId="3C8C85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F318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4734302" w14:textId="77777777" w:rsidTr="0019629F">
        <w:tc>
          <w:tcPr>
            <w:tcW w:w="2340" w:type="dxa"/>
            <w:gridSpan w:val="2"/>
            <w:tcBorders>
              <w:top w:val="nil"/>
              <w:left w:val="nil"/>
              <w:bottom w:val="nil"/>
              <w:right w:val="nil"/>
            </w:tcBorders>
          </w:tcPr>
          <w:p w14:paraId="430A7D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46E3EF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MDW</w:t>
            </w:r>
            <w:r w:rsidRPr="00751C18">
              <w:rPr>
                <w:rFonts w:ascii="Arial" w:hAnsi="Arial" w:cs="Arial"/>
                <w:szCs w:val="20"/>
                <w:lang w:val="en-AU" w:eastAsia="en-US"/>
              </w:rPr>
              <w:fldChar w:fldCharType="end"/>
            </w:r>
          </w:p>
        </w:tc>
      </w:tr>
      <w:tr w:rsidR="00847C61" w:rsidRPr="00751C18" w14:paraId="6E777A19" w14:textId="77777777" w:rsidTr="0019629F">
        <w:trPr>
          <w:trHeight w:hRule="exact" w:val="128"/>
        </w:trPr>
        <w:tc>
          <w:tcPr>
            <w:tcW w:w="2340" w:type="dxa"/>
            <w:gridSpan w:val="2"/>
            <w:tcBorders>
              <w:top w:val="nil"/>
              <w:left w:val="nil"/>
              <w:bottom w:val="nil"/>
              <w:right w:val="nil"/>
            </w:tcBorders>
          </w:tcPr>
          <w:p w14:paraId="24DE68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34AFA7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E82677" w14:textId="77777777" w:rsidTr="0019629F">
        <w:tc>
          <w:tcPr>
            <w:tcW w:w="2340" w:type="dxa"/>
            <w:gridSpan w:val="2"/>
            <w:tcBorders>
              <w:top w:val="nil"/>
              <w:left w:val="nil"/>
              <w:bottom w:val="nil"/>
              <w:right w:val="nil"/>
            </w:tcBorders>
          </w:tcPr>
          <w:p w14:paraId="78940D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62CCCD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345C0B20" w14:textId="77777777" w:rsidTr="0019629F">
        <w:trPr>
          <w:trHeight w:hRule="exact" w:val="128"/>
        </w:trPr>
        <w:tc>
          <w:tcPr>
            <w:tcW w:w="2340" w:type="dxa"/>
            <w:gridSpan w:val="2"/>
            <w:tcBorders>
              <w:top w:val="nil"/>
              <w:left w:val="nil"/>
              <w:bottom w:val="nil"/>
              <w:right w:val="nil"/>
            </w:tcBorders>
          </w:tcPr>
          <w:p w14:paraId="16188B6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6A7F4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68E1CC" w14:textId="77777777" w:rsidTr="0019629F">
        <w:trPr>
          <w:trHeight w:val="230"/>
        </w:trPr>
        <w:tc>
          <w:tcPr>
            <w:tcW w:w="2340" w:type="dxa"/>
            <w:gridSpan w:val="2"/>
            <w:tcBorders>
              <w:top w:val="nil"/>
              <w:left w:val="nil"/>
              <w:bottom w:val="nil"/>
              <w:right w:val="nil"/>
            </w:tcBorders>
          </w:tcPr>
          <w:p w14:paraId="4A2393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1E557D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MEDEWERKER van de organisatie die zaken behandelt uit hoofde van zijn of haar functie binnen een ORGANISATORISCHE EENHEID.</w:t>
            </w:r>
          </w:p>
        </w:tc>
      </w:tr>
      <w:tr w:rsidR="00847C61" w:rsidRPr="00751C18" w14:paraId="538A1021" w14:textId="77777777" w:rsidTr="0019629F">
        <w:trPr>
          <w:trHeight w:hRule="exact" w:val="68"/>
        </w:trPr>
        <w:tc>
          <w:tcPr>
            <w:tcW w:w="2340" w:type="dxa"/>
            <w:gridSpan w:val="2"/>
            <w:tcBorders>
              <w:top w:val="nil"/>
              <w:left w:val="nil"/>
              <w:bottom w:val="nil"/>
              <w:right w:val="nil"/>
            </w:tcBorders>
          </w:tcPr>
          <w:p w14:paraId="60AB3C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43D02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4F888C" w14:textId="77777777" w:rsidTr="0019629F">
        <w:trPr>
          <w:trHeight w:val="271"/>
        </w:trPr>
        <w:tc>
          <w:tcPr>
            <w:tcW w:w="2340" w:type="dxa"/>
            <w:gridSpan w:val="2"/>
            <w:tcBorders>
              <w:top w:val="nil"/>
              <w:left w:val="nil"/>
              <w:bottom w:val="nil"/>
              <w:right w:val="nil"/>
            </w:tcBorders>
          </w:tcPr>
          <w:p w14:paraId="7299A5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0B66156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246DD67C" w14:textId="77777777" w:rsidTr="0019629F">
        <w:trPr>
          <w:trHeight w:hRule="exact" w:val="128"/>
        </w:trPr>
        <w:tc>
          <w:tcPr>
            <w:tcW w:w="2340" w:type="dxa"/>
            <w:gridSpan w:val="2"/>
            <w:tcBorders>
              <w:top w:val="nil"/>
              <w:left w:val="nil"/>
              <w:bottom w:val="nil"/>
              <w:right w:val="nil"/>
            </w:tcBorders>
          </w:tcPr>
          <w:p w14:paraId="1436604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18D3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28DBF47" w14:textId="77777777" w:rsidTr="0019629F">
        <w:tc>
          <w:tcPr>
            <w:tcW w:w="2340" w:type="dxa"/>
            <w:gridSpan w:val="2"/>
            <w:tcBorders>
              <w:top w:val="nil"/>
              <w:left w:val="nil"/>
              <w:bottom w:val="nil"/>
              <w:right w:val="nil"/>
            </w:tcBorders>
          </w:tcPr>
          <w:p w14:paraId="24CA13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77577E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5140A4BA" w14:textId="77777777" w:rsidTr="0019629F">
        <w:trPr>
          <w:trHeight w:hRule="exact" w:val="128"/>
        </w:trPr>
        <w:tc>
          <w:tcPr>
            <w:tcW w:w="2340" w:type="dxa"/>
            <w:gridSpan w:val="2"/>
            <w:tcBorders>
              <w:top w:val="nil"/>
              <w:left w:val="nil"/>
              <w:bottom w:val="nil"/>
              <w:right w:val="nil"/>
            </w:tcBorders>
          </w:tcPr>
          <w:p w14:paraId="42EFEF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9B71F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2A16E33" w14:textId="77777777" w:rsidTr="0019629F">
        <w:tc>
          <w:tcPr>
            <w:tcW w:w="2340" w:type="dxa"/>
            <w:gridSpan w:val="2"/>
            <w:tcBorders>
              <w:top w:val="nil"/>
              <w:left w:val="nil"/>
              <w:bottom w:val="nil"/>
              <w:right w:val="nil"/>
            </w:tcBorders>
          </w:tcPr>
          <w:p w14:paraId="37FC5F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67FB66BE" w14:textId="580381D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Combinatie van </w:t>
            </w:r>
            <w:del w:id="545" w:author="Arjan Kloosterboer" w:date="2017-03-13T11:08:00Z">
              <w:r w:rsidRPr="00751C18" w:rsidDel="0019629F">
                <w:rPr>
                  <w:rFonts w:ascii="Calibri" w:hAnsi="Calibri" w:cs="Calibri"/>
                  <w:color w:val="0F0F0F"/>
                  <w:sz w:val="22"/>
                  <w:szCs w:val="22"/>
                  <w:lang w:eastAsia="en-US"/>
                </w:rPr>
                <w:delText>(achtereenvolgens)</w:delText>
              </w:r>
            </w:del>
            <w:r w:rsidRPr="00751C18">
              <w:rPr>
                <w:rFonts w:ascii="Calibri" w:hAnsi="Calibri" w:cs="Calibri"/>
                <w:color w:val="0F0F0F"/>
                <w:sz w:val="22"/>
                <w:szCs w:val="22"/>
                <w:lang w:eastAsia="en-US"/>
              </w:rPr>
              <w:t xml:space="preserve"> de Organisatie-identificatie </w:t>
            </w:r>
            <w:del w:id="546" w:author="Arjan Kloosterboer" w:date="2017-03-13T11:08:00Z">
              <w:r w:rsidRPr="00751C18" w:rsidDel="0019629F">
                <w:rPr>
                  <w:rFonts w:ascii="Calibri" w:hAnsi="Calibri" w:cs="Calibri"/>
                  <w:color w:val="0F0F0F"/>
                  <w:sz w:val="22"/>
                  <w:szCs w:val="22"/>
                  <w:lang w:eastAsia="en-US"/>
                </w:rPr>
                <w:delText xml:space="preserve">van ORGANISATORISCHE EENHEID waarvan de MEDEWERKER deel uit maakt </w:delText>
              </w:r>
            </w:del>
            <w:r w:rsidRPr="00751C18">
              <w:rPr>
                <w:rFonts w:ascii="Calibri" w:hAnsi="Calibri" w:cs="Calibri"/>
                <w:color w:val="0F0F0F"/>
                <w:sz w:val="22"/>
                <w:szCs w:val="22"/>
                <w:lang w:eastAsia="en-US"/>
              </w:rPr>
              <w:t>met Medewerkeridentificatie.</w:t>
            </w:r>
          </w:p>
        </w:tc>
      </w:tr>
      <w:tr w:rsidR="00847C61" w:rsidRPr="00751C18" w14:paraId="64378C15" w14:textId="77777777" w:rsidTr="0019629F">
        <w:trPr>
          <w:trHeight w:hRule="exact" w:val="128"/>
        </w:trPr>
        <w:tc>
          <w:tcPr>
            <w:tcW w:w="2340" w:type="dxa"/>
            <w:gridSpan w:val="2"/>
            <w:tcBorders>
              <w:top w:val="nil"/>
              <w:left w:val="nil"/>
              <w:bottom w:val="nil"/>
              <w:right w:val="nil"/>
            </w:tcBorders>
          </w:tcPr>
          <w:p w14:paraId="760D78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E563E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11A636A" w14:textId="77777777" w:rsidTr="0019629F">
        <w:tc>
          <w:tcPr>
            <w:tcW w:w="2340" w:type="dxa"/>
            <w:gridSpan w:val="2"/>
            <w:tcBorders>
              <w:top w:val="nil"/>
              <w:left w:val="nil"/>
              <w:bottom w:val="nil"/>
              <w:right w:val="nil"/>
            </w:tcBorders>
          </w:tcPr>
          <w:p w14:paraId="4205ED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87EBC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MEDEWERKER van ORGANISATORISCHE EENHEden (van de zaakbehandelende organisatie(s)) die een rol kunnen spelen bij de behandeling van geimplementeerde ZAAKTYPEn.</w:t>
            </w:r>
          </w:p>
        </w:tc>
      </w:tr>
      <w:tr w:rsidR="00847C61" w:rsidRPr="00751C18" w14:paraId="5D427229" w14:textId="77777777" w:rsidTr="0019629F">
        <w:trPr>
          <w:trHeight w:hRule="exact" w:val="128"/>
        </w:trPr>
        <w:tc>
          <w:tcPr>
            <w:tcW w:w="2340" w:type="dxa"/>
            <w:gridSpan w:val="2"/>
            <w:tcBorders>
              <w:top w:val="nil"/>
              <w:left w:val="nil"/>
              <w:bottom w:val="nil"/>
              <w:right w:val="nil"/>
            </w:tcBorders>
          </w:tcPr>
          <w:p w14:paraId="5C64B6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B9E9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A905478" w14:textId="77777777" w:rsidTr="0019629F">
        <w:trPr>
          <w:trHeight w:hRule="exact" w:val="256"/>
        </w:trPr>
        <w:tc>
          <w:tcPr>
            <w:tcW w:w="2340" w:type="dxa"/>
            <w:gridSpan w:val="2"/>
            <w:tcBorders>
              <w:top w:val="nil"/>
              <w:left w:val="nil"/>
              <w:bottom w:val="nil"/>
              <w:right w:val="nil"/>
            </w:tcBorders>
          </w:tcPr>
          <w:p w14:paraId="59226C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18B6DED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0E15AE8" w14:textId="77777777" w:rsidTr="0019629F">
        <w:trPr>
          <w:trHeight w:hRule="exact" w:val="256"/>
        </w:trPr>
        <w:tc>
          <w:tcPr>
            <w:tcW w:w="2340" w:type="dxa"/>
            <w:gridSpan w:val="2"/>
            <w:tcBorders>
              <w:top w:val="nil"/>
              <w:left w:val="nil"/>
              <w:bottom w:val="nil"/>
              <w:right w:val="nil"/>
            </w:tcBorders>
          </w:tcPr>
          <w:p w14:paraId="4E0562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9DB97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5EA18A" w14:textId="77777777" w:rsidTr="0019629F">
        <w:tc>
          <w:tcPr>
            <w:tcW w:w="2340" w:type="dxa"/>
            <w:gridSpan w:val="2"/>
            <w:tcBorders>
              <w:top w:val="nil"/>
              <w:left w:val="nil"/>
              <w:bottom w:val="nil"/>
              <w:right w:val="nil"/>
            </w:tcBorders>
          </w:tcPr>
          <w:p w14:paraId="00694B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272EF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0E21B887" w14:textId="77777777" w:rsidTr="0019629F">
        <w:tc>
          <w:tcPr>
            <w:tcW w:w="450" w:type="dxa"/>
            <w:tcBorders>
              <w:top w:val="nil"/>
              <w:left w:val="nil"/>
              <w:bottom w:val="nil"/>
              <w:right w:val="nil"/>
            </w:tcBorders>
          </w:tcPr>
          <w:p w14:paraId="3F68150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47" w:name="BKM_FF819D54_0C4A_4cf7_A828_6587669A8702"/>
          </w:p>
        </w:tc>
        <w:tc>
          <w:tcPr>
            <w:tcW w:w="2790" w:type="dxa"/>
            <w:gridSpan w:val="2"/>
            <w:tcBorders>
              <w:top w:val="nil"/>
              <w:left w:val="nil"/>
              <w:bottom w:val="nil"/>
              <w:right w:val="nil"/>
            </w:tcBorders>
          </w:tcPr>
          <w:p w14:paraId="16FABA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BD2ADD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C6451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FA0E6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1AAA30E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2C49992E" w14:textId="77777777" w:rsidTr="0019629F">
        <w:tc>
          <w:tcPr>
            <w:tcW w:w="450" w:type="dxa"/>
            <w:tcBorders>
              <w:top w:val="nil"/>
              <w:left w:val="nil"/>
              <w:bottom w:val="nil"/>
              <w:right w:val="nil"/>
            </w:tcBorders>
          </w:tcPr>
          <w:p w14:paraId="3EB0BA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CF0C2A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696D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unieke aanduiding van de MEDEWERKER.</w:t>
            </w:r>
          </w:p>
        </w:tc>
        <w:tc>
          <w:tcPr>
            <w:tcW w:w="1080" w:type="dxa"/>
            <w:tcBorders>
              <w:top w:val="nil"/>
              <w:left w:val="nil"/>
              <w:bottom w:val="nil"/>
              <w:right w:val="nil"/>
            </w:tcBorders>
          </w:tcPr>
          <w:p w14:paraId="76A5E3C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1F49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47"/>
      </w:tr>
      <w:tr w:rsidR="0019629F" w:rsidRPr="00751C18" w14:paraId="3E69C403" w14:textId="77777777" w:rsidTr="0019629F">
        <w:trPr>
          <w:ins w:id="548" w:author="Arjan Kloosterboer" w:date="2017-03-13T11:07:00Z"/>
        </w:trPr>
        <w:tc>
          <w:tcPr>
            <w:tcW w:w="450" w:type="dxa"/>
            <w:tcBorders>
              <w:top w:val="nil"/>
              <w:left w:val="nil"/>
              <w:bottom w:val="nil"/>
              <w:right w:val="nil"/>
            </w:tcBorders>
          </w:tcPr>
          <w:p w14:paraId="2702C2ED" w14:textId="77777777" w:rsidR="0019629F" w:rsidRPr="00751C18" w:rsidRDefault="0019629F" w:rsidP="0019629F">
            <w:pPr>
              <w:widowControl w:val="0"/>
              <w:autoSpaceDE w:val="0"/>
              <w:autoSpaceDN w:val="0"/>
              <w:adjustRightInd w:val="0"/>
              <w:spacing w:line="240" w:lineRule="auto"/>
              <w:contextualSpacing w:val="0"/>
              <w:rPr>
                <w:ins w:id="549" w:author="Arjan Kloosterboer" w:date="2017-03-13T11:07:00Z"/>
                <w:rFonts w:ascii="Calibri" w:hAnsi="Calibri" w:cs="Calibri"/>
                <w:color w:val="0F0F0F"/>
                <w:sz w:val="22"/>
                <w:szCs w:val="22"/>
                <w:lang w:eastAsia="en-US"/>
              </w:rPr>
            </w:pPr>
          </w:p>
        </w:tc>
        <w:tc>
          <w:tcPr>
            <w:tcW w:w="2790" w:type="dxa"/>
            <w:gridSpan w:val="2"/>
            <w:tcBorders>
              <w:top w:val="nil"/>
              <w:left w:val="nil"/>
              <w:bottom w:val="nil"/>
              <w:right w:val="nil"/>
            </w:tcBorders>
          </w:tcPr>
          <w:p w14:paraId="2FFCD5C4" w14:textId="5D9210E7" w:rsidR="0019629F" w:rsidRPr="00751C18" w:rsidRDefault="0019629F" w:rsidP="0019629F">
            <w:pPr>
              <w:widowControl w:val="0"/>
              <w:autoSpaceDE w:val="0"/>
              <w:autoSpaceDN w:val="0"/>
              <w:adjustRightInd w:val="0"/>
              <w:spacing w:line="240" w:lineRule="auto"/>
              <w:contextualSpacing w:val="0"/>
              <w:rPr>
                <w:ins w:id="550" w:author="Arjan Kloosterboer" w:date="2017-03-13T11:07:00Z"/>
                <w:rFonts w:ascii="Arial" w:hAnsi="Arial" w:cs="Arial"/>
                <w:szCs w:val="20"/>
                <w:lang w:val="en-AU" w:eastAsia="en-US"/>
              </w:rPr>
            </w:pPr>
            <w:ins w:id="551"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Organisatie-identificatie</w:t>
              </w:r>
              <w:r w:rsidRPr="00751C18">
                <w:rPr>
                  <w:rFonts w:ascii="Arial" w:hAnsi="Arial" w:cs="Arial"/>
                  <w:szCs w:val="20"/>
                  <w:lang w:val="en-AU" w:eastAsia="en-US"/>
                </w:rPr>
                <w:fldChar w:fldCharType="end"/>
              </w:r>
            </w:ins>
          </w:p>
        </w:tc>
        <w:tc>
          <w:tcPr>
            <w:tcW w:w="4230" w:type="dxa"/>
            <w:tcBorders>
              <w:top w:val="nil"/>
              <w:left w:val="nil"/>
              <w:bottom w:val="nil"/>
              <w:right w:val="nil"/>
            </w:tcBorders>
          </w:tcPr>
          <w:p w14:paraId="11A1879D" w14:textId="3B5BC48E" w:rsidR="0019629F" w:rsidRPr="0019629F" w:rsidRDefault="0019629F" w:rsidP="0019629F">
            <w:pPr>
              <w:widowControl w:val="0"/>
              <w:autoSpaceDE w:val="0"/>
              <w:autoSpaceDN w:val="0"/>
              <w:adjustRightInd w:val="0"/>
              <w:spacing w:line="240" w:lineRule="auto"/>
              <w:contextualSpacing w:val="0"/>
              <w:rPr>
                <w:ins w:id="552" w:author="Arjan Kloosterboer" w:date="2017-03-13T11:07:00Z"/>
                <w:rFonts w:ascii="Arial" w:hAnsi="Arial" w:cs="Arial"/>
                <w:szCs w:val="20"/>
                <w:lang w:eastAsia="en-US"/>
              </w:rPr>
            </w:pPr>
            <w:ins w:id="553"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00000"/>
                  <w:sz w:val="22"/>
                  <w:szCs w:val="22"/>
                  <w:lang w:eastAsia="en-US"/>
                </w:rPr>
                <w:t xml:space="preserve">Het RSIN van de organisatie zijnde een Niet-natuurlijk persoon  waarvan de </w:t>
              </w:r>
              <w:r>
                <w:rPr>
                  <w:rFonts w:ascii="Calibri" w:hAnsi="Calibri" w:cs="Calibri"/>
                  <w:color w:val="000000"/>
                  <w:sz w:val="22"/>
                  <w:szCs w:val="22"/>
                  <w:lang w:eastAsia="en-US"/>
                </w:rPr>
                <w:t>MEDEWERKER</w:t>
              </w:r>
              <w:r w:rsidRPr="00751C18">
                <w:rPr>
                  <w:rFonts w:ascii="Calibri" w:hAnsi="Calibri" w:cs="Calibri"/>
                  <w:color w:val="000000"/>
                  <w:sz w:val="22"/>
                  <w:szCs w:val="22"/>
                  <w:lang w:eastAsia="en-US"/>
                </w:rPr>
                <w:t xml:space="preserve"> deel uit maakt.</w:t>
              </w:r>
            </w:ins>
          </w:p>
        </w:tc>
        <w:tc>
          <w:tcPr>
            <w:tcW w:w="1080" w:type="dxa"/>
            <w:tcBorders>
              <w:top w:val="nil"/>
              <w:left w:val="nil"/>
              <w:bottom w:val="nil"/>
              <w:right w:val="nil"/>
            </w:tcBorders>
          </w:tcPr>
          <w:p w14:paraId="7CDC497B" w14:textId="43FB35E0" w:rsidR="0019629F" w:rsidRPr="00751C18" w:rsidRDefault="0019629F" w:rsidP="0019629F">
            <w:pPr>
              <w:widowControl w:val="0"/>
              <w:autoSpaceDE w:val="0"/>
              <w:autoSpaceDN w:val="0"/>
              <w:adjustRightInd w:val="0"/>
              <w:spacing w:line="240" w:lineRule="auto"/>
              <w:contextualSpacing w:val="0"/>
              <w:rPr>
                <w:ins w:id="554" w:author="Arjan Kloosterboer" w:date="2017-03-13T11:07:00Z"/>
                <w:rFonts w:ascii="Arial" w:hAnsi="Arial" w:cs="Arial"/>
                <w:szCs w:val="20"/>
                <w:lang w:val="en-AU" w:eastAsia="en-US"/>
              </w:rPr>
            </w:pPr>
            <w:ins w:id="555"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N9</w:t>
              </w:r>
              <w:r w:rsidRPr="00751C18">
                <w:rPr>
                  <w:rFonts w:ascii="Arial" w:hAnsi="Arial" w:cs="Arial"/>
                  <w:szCs w:val="20"/>
                  <w:lang w:val="en-AU" w:eastAsia="en-US"/>
                </w:rPr>
                <w:fldChar w:fldCharType="end"/>
              </w:r>
            </w:ins>
          </w:p>
        </w:tc>
        <w:tc>
          <w:tcPr>
            <w:tcW w:w="810" w:type="dxa"/>
            <w:tcBorders>
              <w:top w:val="nil"/>
              <w:left w:val="nil"/>
              <w:bottom w:val="nil"/>
              <w:right w:val="nil"/>
            </w:tcBorders>
          </w:tcPr>
          <w:p w14:paraId="29FBDD69" w14:textId="174E9BE2" w:rsidR="0019629F" w:rsidRPr="00751C18" w:rsidRDefault="0019629F" w:rsidP="0019629F">
            <w:pPr>
              <w:widowControl w:val="0"/>
              <w:autoSpaceDE w:val="0"/>
              <w:autoSpaceDN w:val="0"/>
              <w:adjustRightInd w:val="0"/>
              <w:spacing w:line="240" w:lineRule="auto"/>
              <w:contextualSpacing w:val="0"/>
              <w:rPr>
                <w:ins w:id="556" w:author="Arjan Kloosterboer" w:date="2017-03-13T11:07:00Z"/>
                <w:rFonts w:ascii="Arial" w:hAnsi="Arial" w:cs="Arial"/>
                <w:szCs w:val="20"/>
                <w:lang w:val="en-AU" w:eastAsia="en-US"/>
              </w:rPr>
            </w:pPr>
            <w:ins w:id="557" w:author="Arjan Kloosterboer" w:date="2017-03-13T11:07:00Z">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ins>
          </w:p>
        </w:tc>
      </w:tr>
      <w:tr w:rsidR="0019629F" w:rsidRPr="00751C18" w14:paraId="1871E0D7" w14:textId="77777777" w:rsidTr="0019629F">
        <w:tc>
          <w:tcPr>
            <w:tcW w:w="450" w:type="dxa"/>
            <w:tcBorders>
              <w:top w:val="nil"/>
              <w:left w:val="nil"/>
              <w:bottom w:val="nil"/>
              <w:right w:val="nil"/>
            </w:tcBorders>
          </w:tcPr>
          <w:p w14:paraId="1E86426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8" w:name="BKM_79457AE1_2585_4ce0_A864_D4ADE30A2135"/>
          </w:p>
        </w:tc>
        <w:tc>
          <w:tcPr>
            <w:tcW w:w="2790" w:type="dxa"/>
            <w:gridSpan w:val="2"/>
            <w:tcBorders>
              <w:top w:val="nil"/>
              <w:left w:val="nil"/>
              <w:bottom w:val="nil"/>
              <w:right w:val="nil"/>
            </w:tcBorders>
          </w:tcPr>
          <w:p w14:paraId="1FADD783"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B31869E"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achternaam zoals de MEDEWERKER die in het dagelijkse verkeer gebruikt.</w:t>
            </w:r>
          </w:p>
        </w:tc>
        <w:tc>
          <w:tcPr>
            <w:tcW w:w="1080" w:type="dxa"/>
            <w:tcBorders>
              <w:top w:val="nil"/>
              <w:left w:val="nil"/>
              <w:bottom w:val="nil"/>
              <w:right w:val="nil"/>
            </w:tcBorders>
          </w:tcPr>
          <w:p w14:paraId="660646E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9DB986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58"/>
      </w:tr>
      <w:tr w:rsidR="0019629F" w:rsidRPr="00751C18" w14:paraId="7AC63CFF" w14:textId="77777777" w:rsidTr="0019629F">
        <w:tc>
          <w:tcPr>
            <w:tcW w:w="450" w:type="dxa"/>
            <w:tcBorders>
              <w:top w:val="nil"/>
              <w:left w:val="nil"/>
              <w:bottom w:val="nil"/>
              <w:right w:val="nil"/>
            </w:tcBorders>
          </w:tcPr>
          <w:p w14:paraId="63CB478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9" w:name="BKM_AE3CF305_B845_40cf_A9E3_2DE97CB31F46"/>
          </w:p>
        </w:tc>
        <w:tc>
          <w:tcPr>
            <w:tcW w:w="2790" w:type="dxa"/>
            <w:gridSpan w:val="2"/>
            <w:tcBorders>
              <w:top w:val="nil"/>
              <w:left w:val="nil"/>
              <w:bottom w:val="nil"/>
              <w:right w:val="nil"/>
            </w:tcBorders>
          </w:tcPr>
          <w:p w14:paraId="08842BCA"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Datum uit dienst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1908FC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aanduiding van de datum waarop de arbeidsplaatsvervulling eindigt.</w:t>
            </w:r>
          </w:p>
        </w:tc>
        <w:tc>
          <w:tcPr>
            <w:tcW w:w="1080" w:type="dxa"/>
            <w:tcBorders>
              <w:top w:val="nil"/>
              <w:left w:val="nil"/>
              <w:bottom w:val="nil"/>
              <w:right w:val="nil"/>
            </w:tcBorders>
          </w:tcPr>
          <w:p w14:paraId="31E8329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3E8886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59"/>
      </w:tr>
      <w:tr w:rsidR="0019629F" w:rsidRPr="00751C18" w14:paraId="293DAF20" w14:textId="77777777" w:rsidTr="0019629F">
        <w:tc>
          <w:tcPr>
            <w:tcW w:w="450" w:type="dxa"/>
            <w:tcBorders>
              <w:top w:val="nil"/>
              <w:left w:val="nil"/>
              <w:bottom w:val="nil"/>
              <w:right w:val="nil"/>
            </w:tcBorders>
          </w:tcPr>
          <w:p w14:paraId="221EF17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0" w:name="BKM_2EEFDDE3_164E_4dc6_8573_205834C1AF47"/>
          </w:p>
        </w:tc>
        <w:tc>
          <w:tcPr>
            <w:tcW w:w="2790" w:type="dxa"/>
            <w:gridSpan w:val="2"/>
            <w:tcBorders>
              <w:top w:val="nil"/>
              <w:left w:val="nil"/>
              <w:bottom w:val="nil"/>
              <w:right w:val="nil"/>
            </w:tcBorders>
          </w:tcPr>
          <w:p w14:paraId="1821E1D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6E26BE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Elektronisch postadres waaronder de MEDEWERKER in de regel bereikbaar is.</w:t>
            </w:r>
          </w:p>
        </w:tc>
        <w:tc>
          <w:tcPr>
            <w:tcW w:w="1080" w:type="dxa"/>
            <w:tcBorders>
              <w:top w:val="nil"/>
              <w:left w:val="nil"/>
              <w:bottom w:val="nil"/>
              <w:right w:val="nil"/>
            </w:tcBorders>
          </w:tcPr>
          <w:p w14:paraId="1752FCA7"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5B343D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0"/>
      </w:tr>
      <w:tr w:rsidR="0019629F" w:rsidRPr="00751C18" w14:paraId="6CE468F9" w14:textId="77777777" w:rsidTr="0019629F">
        <w:tc>
          <w:tcPr>
            <w:tcW w:w="450" w:type="dxa"/>
            <w:tcBorders>
              <w:top w:val="nil"/>
              <w:left w:val="nil"/>
              <w:bottom w:val="nil"/>
              <w:right w:val="nil"/>
            </w:tcBorders>
          </w:tcPr>
          <w:p w14:paraId="3E741E5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1" w:name="BKM_F17EE707_8A6A_483b_9ED7_204707E1F384"/>
          </w:p>
        </w:tc>
        <w:tc>
          <w:tcPr>
            <w:tcW w:w="2790" w:type="dxa"/>
            <w:gridSpan w:val="2"/>
            <w:tcBorders>
              <w:top w:val="nil"/>
              <w:left w:val="nil"/>
              <w:bottom w:val="nil"/>
              <w:right w:val="nil"/>
            </w:tcBorders>
          </w:tcPr>
          <w:p w14:paraId="07BBCC0A"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Functie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A8F6177"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aanduiding van de taken, rechten en plichten die de MEDEWERKER heeft of heeft gehad binnen de zaakbehandelende organisatie.</w:t>
            </w:r>
          </w:p>
        </w:tc>
        <w:tc>
          <w:tcPr>
            <w:tcW w:w="1080" w:type="dxa"/>
            <w:tcBorders>
              <w:top w:val="nil"/>
              <w:left w:val="nil"/>
              <w:bottom w:val="nil"/>
              <w:right w:val="nil"/>
            </w:tcBorders>
          </w:tcPr>
          <w:p w14:paraId="799AF728"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908AD1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1"/>
      </w:tr>
      <w:tr w:rsidR="0019629F" w:rsidRPr="00751C18" w14:paraId="790A74DE" w14:textId="77777777" w:rsidTr="0019629F">
        <w:tc>
          <w:tcPr>
            <w:tcW w:w="450" w:type="dxa"/>
            <w:tcBorders>
              <w:top w:val="nil"/>
              <w:left w:val="nil"/>
              <w:bottom w:val="nil"/>
              <w:right w:val="nil"/>
            </w:tcBorders>
          </w:tcPr>
          <w:p w14:paraId="119C05B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2" w:name="BKM_AA40C186_C355_457e_99D9_24BE43B05301"/>
          </w:p>
        </w:tc>
        <w:tc>
          <w:tcPr>
            <w:tcW w:w="2790" w:type="dxa"/>
            <w:gridSpan w:val="2"/>
            <w:tcBorders>
              <w:top w:val="nil"/>
              <w:left w:val="nil"/>
              <w:bottom w:val="nil"/>
              <w:right w:val="nil"/>
            </w:tcBorders>
          </w:tcPr>
          <w:p w14:paraId="29939DF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Geslachtsaanduiding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F1EC7F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aanduiding die aangeeft of de persoon een man of een vrouw is, of dat het geslacht nog onbekend is.</w:t>
            </w:r>
          </w:p>
        </w:tc>
        <w:tc>
          <w:tcPr>
            <w:tcW w:w="1080" w:type="dxa"/>
            <w:tcBorders>
              <w:top w:val="nil"/>
              <w:left w:val="nil"/>
              <w:bottom w:val="nil"/>
              <w:right w:val="nil"/>
            </w:tcBorders>
          </w:tcPr>
          <w:p w14:paraId="7AEA4F6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A1</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9F437B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2"/>
      </w:tr>
      <w:tr w:rsidR="0019629F" w:rsidRPr="00751C18" w14:paraId="6F862241" w14:textId="77777777" w:rsidTr="0019629F">
        <w:tc>
          <w:tcPr>
            <w:tcW w:w="450" w:type="dxa"/>
            <w:tcBorders>
              <w:top w:val="nil"/>
              <w:left w:val="nil"/>
              <w:bottom w:val="nil"/>
              <w:right w:val="nil"/>
            </w:tcBorders>
          </w:tcPr>
          <w:p w14:paraId="21325F7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3" w:name="BKM_C59B1A14_1E2F_4a54_B273_6D4C84713390"/>
          </w:p>
        </w:tc>
        <w:tc>
          <w:tcPr>
            <w:tcW w:w="2790" w:type="dxa"/>
            <w:gridSpan w:val="2"/>
            <w:tcBorders>
              <w:top w:val="nil"/>
              <w:left w:val="nil"/>
              <w:bottom w:val="nil"/>
              <w:right w:val="nil"/>
            </w:tcBorders>
          </w:tcPr>
          <w:p w14:paraId="2485F52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Medewerkertoelichting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1BDD7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Toelichting bij en/of over de MEDEWERKER.</w:t>
            </w:r>
          </w:p>
        </w:tc>
        <w:tc>
          <w:tcPr>
            <w:tcW w:w="1080" w:type="dxa"/>
            <w:tcBorders>
              <w:top w:val="nil"/>
              <w:left w:val="nil"/>
              <w:bottom w:val="nil"/>
              <w:right w:val="nil"/>
            </w:tcBorders>
          </w:tcPr>
          <w:p w14:paraId="420B424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4FB15F5"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3"/>
      </w:tr>
      <w:tr w:rsidR="0019629F" w:rsidRPr="00751C18" w14:paraId="2A0AF4F4" w14:textId="77777777" w:rsidTr="0019629F">
        <w:tc>
          <w:tcPr>
            <w:tcW w:w="450" w:type="dxa"/>
            <w:tcBorders>
              <w:top w:val="nil"/>
              <w:left w:val="nil"/>
              <w:bottom w:val="nil"/>
              <w:right w:val="nil"/>
            </w:tcBorders>
          </w:tcPr>
          <w:p w14:paraId="07DD180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4" w:name="BKM_A7726010_7E58_40b6_9523_A4CC9844F5DD"/>
          </w:p>
        </w:tc>
        <w:tc>
          <w:tcPr>
            <w:tcW w:w="2790" w:type="dxa"/>
            <w:gridSpan w:val="2"/>
            <w:tcBorders>
              <w:top w:val="nil"/>
              <w:left w:val="nil"/>
              <w:bottom w:val="nil"/>
              <w:right w:val="nil"/>
            </w:tcBorders>
          </w:tcPr>
          <w:p w14:paraId="47F01E5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Roepnaam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1C98A6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Naam waarmee de werknemer wordt aangesproken.</w:t>
            </w:r>
          </w:p>
        </w:tc>
        <w:tc>
          <w:tcPr>
            <w:tcW w:w="1080" w:type="dxa"/>
            <w:tcBorders>
              <w:top w:val="nil"/>
              <w:left w:val="nil"/>
              <w:bottom w:val="nil"/>
              <w:right w:val="nil"/>
            </w:tcBorders>
          </w:tcPr>
          <w:p w14:paraId="0BCEBF13"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584FDD8"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4"/>
      </w:tr>
      <w:tr w:rsidR="0019629F" w:rsidRPr="00751C18" w14:paraId="4A63D0AF" w14:textId="77777777" w:rsidTr="0019629F">
        <w:tc>
          <w:tcPr>
            <w:tcW w:w="450" w:type="dxa"/>
            <w:tcBorders>
              <w:top w:val="nil"/>
              <w:left w:val="nil"/>
              <w:bottom w:val="nil"/>
              <w:right w:val="nil"/>
            </w:tcBorders>
          </w:tcPr>
          <w:p w14:paraId="0163F1F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5" w:name="BKM_0BE56460_275E_4dcb_9946_5B88658BF3BD"/>
          </w:p>
        </w:tc>
        <w:tc>
          <w:tcPr>
            <w:tcW w:w="2790" w:type="dxa"/>
            <w:gridSpan w:val="2"/>
            <w:tcBorders>
              <w:top w:val="nil"/>
              <w:left w:val="nil"/>
              <w:bottom w:val="nil"/>
              <w:right w:val="nil"/>
            </w:tcBorders>
          </w:tcPr>
          <w:p w14:paraId="724527A0"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20E221B"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Telefoonnummer waaronder de MEDEWERKER in de regel bereikbaar is.</w:t>
            </w:r>
          </w:p>
        </w:tc>
        <w:tc>
          <w:tcPr>
            <w:tcW w:w="1080" w:type="dxa"/>
            <w:tcBorders>
              <w:top w:val="nil"/>
              <w:left w:val="nil"/>
              <w:bottom w:val="nil"/>
              <w:right w:val="nil"/>
            </w:tcBorders>
          </w:tcPr>
          <w:p w14:paraId="533F4A4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E11C29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5"/>
      </w:tr>
      <w:tr w:rsidR="0019629F" w:rsidRPr="00751C18" w14:paraId="680FA351" w14:textId="77777777" w:rsidTr="0019629F">
        <w:tc>
          <w:tcPr>
            <w:tcW w:w="450" w:type="dxa"/>
            <w:tcBorders>
              <w:top w:val="nil"/>
              <w:left w:val="nil"/>
              <w:bottom w:val="nil"/>
              <w:right w:val="nil"/>
            </w:tcBorders>
          </w:tcPr>
          <w:p w14:paraId="7249A6A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6" w:name="BKM_65D1582C_5922_4ebb_8CE6_3B0F1BBD0941"/>
          </w:p>
        </w:tc>
        <w:tc>
          <w:tcPr>
            <w:tcW w:w="2790" w:type="dxa"/>
            <w:gridSpan w:val="2"/>
            <w:tcBorders>
              <w:top w:val="nil"/>
              <w:left w:val="nil"/>
              <w:bottom w:val="nil"/>
              <w:right w:val="nil"/>
            </w:tcBorders>
          </w:tcPr>
          <w:p w14:paraId="0E8A859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Voorletters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334E67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verzameling letters die gevormd wordt door de eerste letter van alle in volgorde voorkomende voornamen.</w:t>
            </w:r>
          </w:p>
        </w:tc>
        <w:tc>
          <w:tcPr>
            <w:tcW w:w="1080" w:type="dxa"/>
            <w:tcBorders>
              <w:top w:val="nil"/>
              <w:left w:val="nil"/>
              <w:bottom w:val="nil"/>
              <w:right w:val="nil"/>
            </w:tcBorders>
          </w:tcPr>
          <w:p w14:paraId="4F7A9542"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CBCF4FF"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6"/>
      </w:tr>
      <w:tr w:rsidR="0019629F" w:rsidRPr="00751C18" w14:paraId="5DE5F206" w14:textId="77777777" w:rsidTr="0019629F">
        <w:tc>
          <w:tcPr>
            <w:tcW w:w="450" w:type="dxa"/>
            <w:tcBorders>
              <w:top w:val="nil"/>
              <w:left w:val="nil"/>
              <w:bottom w:val="nil"/>
              <w:right w:val="nil"/>
            </w:tcBorders>
          </w:tcPr>
          <w:p w14:paraId="3AF93B9C"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7" w:name="BKM_01234EAF_833A_4cd6_8EA0_045F889301FF"/>
          </w:p>
        </w:tc>
        <w:tc>
          <w:tcPr>
            <w:tcW w:w="2790" w:type="dxa"/>
            <w:gridSpan w:val="2"/>
            <w:tcBorders>
              <w:top w:val="nil"/>
              <w:left w:val="nil"/>
              <w:bottom w:val="nil"/>
              <w:right w:val="nil"/>
            </w:tcBorders>
          </w:tcPr>
          <w:p w14:paraId="067099B4"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Voorvoegsel 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8C5538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Dat deel van de geslachtsnaam dat voorkomt in Tabel 36 (GBA), voorvoegseltabel, en door een spatie van de geslachtsnaam is</w:t>
            </w:r>
          </w:p>
          <w:p w14:paraId="352314CD"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610E6A"/>
                <w:sz w:val="22"/>
                <w:szCs w:val="22"/>
                <w:lang w:val="en-US" w:eastAsia="en-US"/>
              </w:rPr>
              <w:t>gescheiden.</w:t>
            </w:r>
          </w:p>
        </w:tc>
        <w:tc>
          <w:tcPr>
            <w:tcW w:w="1080" w:type="dxa"/>
            <w:tcBorders>
              <w:top w:val="nil"/>
              <w:left w:val="nil"/>
              <w:bottom w:val="nil"/>
              <w:right w:val="nil"/>
            </w:tcBorders>
          </w:tcPr>
          <w:p w14:paraId="1DE1C861"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9D0E4C9" w14:textId="77777777" w:rsidR="0019629F" w:rsidRPr="00751C18" w:rsidRDefault="0019629F" w:rsidP="0019629F">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67"/>
      </w:tr>
    </w:tbl>
    <w:p w14:paraId="5982A5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2F2BEA5C" w14:textId="77777777" w:rsidTr="00847C61">
        <w:tc>
          <w:tcPr>
            <w:tcW w:w="9360" w:type="dxa"/>
            <w:gridSpan w:val="3"/>
            <w:tcBorders>
              <w:top w:val="nil"/>
              <w:left w:val="nil"/>
              <w:bottom w:val="nil"/>
              <w:right w:val="nil"/>
            </w:tcBorders>
          </w:tcPr>
          <w:p w14:paraId="0414DB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3BF8E32C" w14:textId="77777777" w:rsidTr="00847C61">
        <w:tc>
          <w:tcPr>
            <w:tcW w:w="450" w:type="dxa"/>
            <w:tcBorders>
              <w:top w:val="nil"/>
              <w:left w:val="nil"/>
              <w:bottom w:val="nil"/>
              <w:right w:val="nil"/>
            </w:tcBorders>
          </w:tcPr>
          <w:p w14:paraId="42CAA98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3D6A5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0C9D594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0B75A9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71FB9754" w14:textId="77777777" w:rsidTr="00847C61">
        <w:tc>
          <w:tcPr>
            <w:tcW w:w="450" w:type="dxa"/>
            <w:tcBorders>
              <w:top w:val="nil"/>
              <w:left w:val="nil"/>
              <w:bottom w:val="nil"/>
              <w:right w:val="nil"/>
            </w:tcBorders>
          </w:tcPr>
          <w:p w14:paraId="562FE17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EA050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DCE98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14:paraId="79B3EB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66BD5F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14:paraId="09E73614" w14:textId="77777777" w:rsidTr="00847C61">
        <w:trPr>
          <w:trHeight w:hRule="exact" w:val="128"/>
        </w:trPr>
        <w:tc>
          <w:tcPr>
            <w:tcW w:w="450" w:type="dxa"/>
            <w:tcBorders>
              <w:top w:val="nil"/>
              <w:left w:val="nil"/>
              <w:bottom w:val="nil"/>
              <w:right w:val="nil"/>
            </w:tcBorders>
          </w:tcPr>
          <w:p w14:paraId="5BE9595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2163B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FCFF9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A37509B" w14:textId="77777777" w:rsidTr="00847C61">
        <w:tc>
          <w:tcPr>
            <w:tcW w:w="450" w:type="dxa"/>
            <w:tcBorders>
              <w:top w:val="nil"/>
              <w:left w:val="nil"/>
              <w:bottom w:val="nil"/>
              <w:right w:val="nil"/>
            </w:tcBorders>
          </w:tcPr>
          <w:p w14:paraId="0612636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7C1A7F" w14:textId="42B316E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61136D4" w14:textId="6042153C"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D7141CC" w14:textId="1CA18009" w:rsidR="00847C61" w:rsidRPr="00751C18" w:rsidRDefault="00DE73DB" w:rsidP="008E14F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568" w:author="Arjan Kloosterboer" w:date="2017-01-24T15:08:00Z">
              <w:r w:rsidR="008E14F1">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CF626B2" w14:textId="0E3C5E4F"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Een MEDEWERKER als </w:t>
            </w:r>
            <w:ins w:id="569" w:author="Arjan Kloosterboer" w:date="2017-09-21T11:43:00Z">
              <w:r w:rsidR="00AA34B9">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specialisatie</w:t>
            </w:r>
            <w:ins w:id="570" w:author="Arjan Kloosterboer" w:date="2017-09-21T11:43:00Z">
              <w:r w:rsidR="00AA34B9">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 xml:space="preserve"> van BETROKKENE.</w:t>
            </w:r>
            <w:r w:rsidRPr="00751C18">
              <w:rPr>
                <w:rFonts w:ascii="Arial" w:hAnsi="Arial" w:cs="Arial"/>
                <w:szCs w:val="20"/>
                <w:lang w:val="en-AU" w:eastAsia="en-US"/>
              </w:rPr>
              <w:fldChar w:fldCharType="end"/>
            </w:r>
          </w:p>
        </w:tc>
      </w:tr>
      <w:tr w:rsidR="00847C61" w:rsidRPr="00751C18" w14:paraId="1701479C" w14:textId="77777777" w:rsidTr="00847C61">
        <w:trPr>
          <w:trHeight w:hRule="exact" w:val="128"/>
        </w:trPr>
        <w:tc>
          <w:tcPr>
            <w:tcW w:w="450" w:type="dxa"/>
            <w:tcBorders>
              <w:top w:val="nil"/>
              <w:left w:val="nil"/>
              <w:bottom w:val="nil"/>
              <w:right w:val="nil"/>
            </w:tcBorders>
          </w:tcPr>
          <w:p w14:paraId="371C314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9AA0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1F1F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D560EE" w14:textId="77777777" w:rsidTr="00847C61">
        <w:tc>
          <w:tcPr>
            <w:tcW w:w="450" w:type="dxa"/>
            <w:tcBorders>
              <w:top w:val="nil"/>
              <w:left w:val="nil"/>
              <w:bottom w:val="nil"/>
              <w:right w:val="nil"/>
            </w:tcBorders>
          </w:tcPr>
          <w:p w14:paraId="2724F5C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F59F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CF1BA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14:paraId="0093E49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4B4D82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14:paraId="5EA700D4" w14:textId="77777777" w:rsidTr="00847C61">
        <w:trPr>
          <w:trHeight w:hRule="exact" w:val="128"/>
        </w:trPr>
        <w:tc>
          <w:tcPr>
            <w:tcW w:w="450" w:type="dxa"/>
            <w:tcBorders>
              <w:top w:val="nil"/>
              <w:left w:val="nil"/>
              <w:bottom w:val="nil"/>
              <w:right w:val="nil"/>
            </w:tcBorders>
          </w:tcPr>
          <w:p w14:paraId="5CF46D1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80900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C658B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6F07C8C" w14:textId="77777777" w:rsidTr="00847C61">
        <w:tc>
          <w:tcPr>
            <w:tcW w:w="450" w:type="dxa"/>
            <w:tcBorders>
              <w:top w:val="nil"/>
              <w:left w:val="nil"/>
              <w:bottom w:val="nil"/>
              <w:right w:val="nil"/>
            </w:tcBorders>
          </w:tcPr>
          <w:p w14:paraId="47D79AC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5AD0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7F29F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14:paraId="31E682E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339AE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14:paraId="0A69F23C" w14:textId="77777777" w:rsidTr="00847C61">
        <w:trPr>
          <w:trHeight w:hRule="exact" w:val="128"/>
        </w:trPr>
        <w:tc>
          <w:tcPr>
            <w:tcW w:w="450" w:type="dxa"/>
            <w:tcBorders>
              <w:top w:val="nil"/>
              <w:left w:val="nil"/>
              <w:bottom w:val="nil"/>
              <w:right w:val="nil"/>
            </w:tcBorders>
          </w:tcPr>
          <w:p w14:paraId="52E6C73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A75B0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0077D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25E8298" w14:textId="77777777" w:rsidTr="00847C61">
        <w:tc>
          <w:tcPr>
            <w:tcW w:w="450" w:type="dxa"/>
            <w:tcBorders>
              <w:top w:val="nil"/>
              <w:left w:val="nil"/>
              <w:bottom w:val="nil"/>
              <w:right w:val="nil"/>
            </w:tcBorders>
          </w:tcPr>
          <w:p w14:paraId="1D7E9C4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D3CFC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7AC856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14:paraId="4087069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7152CA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14:paraId="49CD1809" w14:textId="77777777" w:rsidTr="00847C61">
        <w:trPr>
          <w:trHeight w:hRule="exact" w:val="128"/>
        </w:trPr>
        <w:tc>
          <w:tcPr>
            <w:tcW w:w="450" w:type="dxa"/>
            <w:tcBorders>
              <w:top w:val="nil"/>
              <w:left w:val="nil"/>
              <w:bottom w:val="nil"/>
              <w:right w:val="nil"/>
            </w:tcBorders>
          </w:tcPr>
          <w:p w14:paraId="1EC4D4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0094C2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FBB26D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C797E68" w14:textId="77777777" w:rsidTr="00847C61">
        <w:tc>
          <w:tcPr>
            <w:tcW w:w="450" w:type="dxa"/>
            <w:tcBorders>
              <w:top w:val="nil"/>
              <w:left w:val="nil"/>
              <w:bottom w:val="nil"/>
              <w:right w:val="nil"/>
            </w:tcBorders>
          </w:tcPr>
          <w:p w14:paraId="5C1FFF5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937FE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F9F805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14:paraId="250B49E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D1EAA5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verantwoordelijk is voor ZAAKen van het ZAAKTYPE.</w:t>
            </w:r>
          </w:p>
        </w:tc>
      </w:tr>
      <w:tr w:rsidR="00847C61" w:rsidRPr="00751C18" w14:paraId="2B1EEF99" w14:textId="77777777" w:rsidTr="00847C61">
        <w:trPr>
          <w:trHeight w:hRule="exact" w:val="128"/>
        </w:trPr>
        <w:tc>
          <w:tcPr>
            <w:tcW w:w="450" w:type="dxa"/>
            <w:tcBorders>
              <w:top w:val="nil"/>
              <w:left w:val="nil"/>
              <w:bottom w:val="nil"/>
              <w:right w:val="nil"/>
            </w:tcBorders>
          </w:tcPr>
          <w:p w14:paraId="3BF33B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D3D1C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C754D3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5CDA8D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138EC8E" w14:textId="77777777" w:rsidTr="00847C61">
        <w:tc>
          <w:tcPr>
            <w:tcW w:w="9360" w:type="dxa"/>
            <w:tcBorders>
              <w:top w:val="nil"/>
              <w:left w:val="nil"/>
              <w:bottom w:val="nil"/>
              <w:right w:val="nil"/>
            </w:tcBorders>
          </w:tcPr>
          <w:p w14:paraId="476629C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55E5106"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14:paraId="7E572BD1"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MEDEWERKER is een specialisatie ('subtype') van BETROKKENE.</w:t>
            </w:r>
          </w:p>
        </w:tc>
      </w:tr>
    </w:tbl>
    <w:bookmarkStart w:id="571" w:name="BKM_72E4F4E4_9FE4_4512_BFED_111BEBA5CFDB"/>
    <w:bookmarkEnd w:id="571"/>
    <w:p w14:paraId="2FD7F8B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572" w:name="_Toc404268823"/>
      <w:bookmarkStart w:id="573" w:name="_Toc493810489"/>
      <w:r w:rsidR="00847C61" w:rsidRPr="00751C18">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OBJECT</w:t>
      </w:r>
      <w:bookmarkEnd w:id="572"/>
      <w:bookmarkEnd w:id="573"/>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26012A6E" w14:textId="77777777" w:rsidTr="007A1C43">
        <w:trPr>
          <w:trHeight w:val="271"/>
        </w:trPr>
        <w:tc>
          <w:tcPr>
            <w:tcW w:w="2340" w:type="dxa"/>
            <w:gridSpan w:val="2"/>
            <w:tcBorders>
              <w:top w:val="nil"/>
              <w:left w:val="nil"/>
              <w:bottom w:val="nil"/>
              <w:right w:val="nil"/>
            </w:tcBorders>
          </w:tcPr>
          <w:p w14:paraId="0B6CC1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663F508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p>
        </w:tc>
      </w:tr>
      <w:tr w:rsidR="00847C61" w:rsidRPr="00751C18" w14:paraId="6B58B304" w14:textId="77777777" w:rsidTr="007A1C43">
        <w:trPr>
          <w:trHeight w:hRule="exact" w:val="128"/>
        </w:trPr>
        <w:tc>
          <w:tcPr>
            <w:tcW w:w="2340" w:type="dxa"/>
            <w:gridSpan w:val="2"/>
            <w:tcBorders>
              <w:top w:val="nil"/>
              <w:left w:val="nil"/>
              <w:bottom w:val="nil"/>
              <w:right w:val="nil"/>
            </w:tcBorders>
          </w:tcPr>
          <w:p w14:paraId="15C57A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3EDF83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553AD9E" w14:textId="77777777" w:rsidTr="007A1C43">
        <w:tc>
          <w:tcPr>
            <w:tcW w:w="2340" w:type="dxa"/>
            <w:gridSpan w:val="2"/>
            <w:tcBorders>
              <w:top w:val="nil"/>
              <w:left w:val="nil"/>
              <w:bottom w:val="nil"/>
              <w:right w:val="nil"/>
            </w:tcBorders>
          </w:tcPr>
          <w:p w14:paraId="44D89A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4AC696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end"/>
            </w:r>
          </w:p>
        </w:tc>
      </w:tr>
      <w:tr w:rsidR="00847C61" w:rsidRPr="00751C18" w14:paraId="5FF37993" w14:textId="77777777" w:rsidTr="007A1C43">
        <w:trPr>
          <w:trHeight w:hRule="exact" w:val="128"/>
        </w:trPr>
        <w:tc>
          <w:tcPr>
            <w:tcW w:w="2340" w:type="dxa"/>
            <w:gridSpan w:val="2"/>
            <w:tcBorders>
              <w:top w:val="nil"/>
              <w:left w:val="nil"/>
              <w:bottom w:val="nil"/>
              <w:right w:val="nil"/>
            </w:tcBorders>
          </w:tcPr>
          <w:p w14:paraId="163858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A9A63C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18B9F95" w14:textId="77777777" w:rsidTr="007A1C43">
        <w:tc>
          <w:tcPr>
            <w:tcW w:w="2340" w:type="dxa"/>
            <w:gridSpan w:val="2"/>
            <w:tcBorders>
              <w:top w:val="nil"/>
              <w:left w:val="nil"/>
              <w:bottom w:val="nil"/>
              <w:right w:val="nil"/>
            </w:tcBorders>
          </w:tcPr>
          <w:p w14:paraId="1A8BEEE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5588F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09B6D0A0" w14:textId="77777777" w:rsidTr="007A1C43">
        <w:trPr>
          <w:trHeight w:hRule="exact" w:val="128"/>
        </w:trPr>
        <w:tc>
          <w:tcPr>
            <w:tcW w:w="2340" w:type="dxa"/>
            <w:gridSpan w:val="2"/>
            <w:tcBorders>
              <w:top w:val="nil"/>
              <w:left w:val="nil"/>
              <w:bottom w:val="nil"/>
              <w:right w:val="nil"/>
            </w:tcBorders>
          </w:tcPr>
          <w:p w14:paraId="5475ED8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B25F1B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9B224E6" w14:textId="77777777" w:rsidTr="007A1C43">
        <w:trPr>
          <w:trHeight w:val="230"/>
        </w:trPr>
        <w:tc>
          <w:tcPr>
            <w:tcW w:w="2340" w:type="dxa"/>
            <w:gridSpan w:val="2"/>
            <w:tcBorders>
              <w:top w:val="nil"/>
              <w:left w:val="nil"/>
              <w:bottom w:val="nil"/>
              <w:right w:val="nil"/>
            </w:tcBorders>
          </w:tcPr>
          <w:p w14:paraId="456E4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2AB1E3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OBJECT waarop een ZAAK betrekking kan hebben zijnde één of meer voorkomens van de in het RSGB en het RGBZ onderscheiden objecttypen.</w:t>
            </w:r>
          </w:p>
        </w:tc>
      </w:tr>
      <w:tr w:rsidR="00847C61" w:rsidRPr="00751C18" w14:paraId="7D0F45D7" w14:textId="77777777" w:rsidTr="007A1C43">
        <w:trPr>
          <w:trHeight w:hRule="exact" w:val="68"/>
        </w:trPr>
        <w:tc>
          <w:tcPr>
            <w:tcW w:w="2340" w:type="dxa"/>
            <w:gridSpan w:val="2"/>
            <w:tcBorders>
              <w:top w:val="nil"/>
              <w:left w:val="nil"/>
              <w:bottom w:val="nil"/>
              <w:right w:val="nil"/>
            </w:tcBorders>
          </w:tcPr>
          <w:p w14:paraId="723E89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428674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997D2BF" w14:textId="77777777" w:rsidTr="007A1C43">
        <w:trPr>
          <w:trHeight w:val="271"/>
        </w:trPr>
        <w:tc>
          <w:tcPr>
            <w:tcW w:w="2340" w:type="dxa"/>
            <w:gridSpan w:val="2"/>
            <w:tcBorders>
              <w:top w:val="nil"/>
              <w:left w:val="nil"/>
              <w:bottom w:val="nil"/>
              <w:right w:val="nil"/>
            </w:tcBorders>
          </w:tcPr>
          <w:p w14:paraId="4DF73FA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1515E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98CCEF3" w14:textId="77777777" w:rsidTr="007A1C43">
        <w:trPr>
          <w:trHeight w:hRule="exact" w:val="128"/>
        </w:trPr>
        <w:tc>
          <w:tcPr>
            <w:tcW w:w="2340" w:type="dxa"/>
            <w:gridSpan w:val="2"/>
            <w:tcBorders>
              <w:top w:val="nil"/>
              <w:left w:val="nil"/>
              <w:bottom w:val="nil"/>
              <w:right w:val="nil"/>
            </w:tcBorders>
          </w:tcPr>
          <w:p w14:paraId="607CCBC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A20B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9311508" w14:textId="77777777" w:rsidTr="007A1C43">
        <w:tc>
          <w:tcPr>
            <w:tcW w:w="2340" w:type="dxa"/>
            <w:gridSpan w:val="2"/>
            <w:tcBorders>
              <w:top w:val="nil"/>
              <w:left w:val="nil"/>
              <w:bottom w:val="nil"/>
              <w:right w:val="nil"/>
            </w:tcBorders>
          </w:tcPr>
          <w:p w14:paraId="49EC12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009BEF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22 mei 2009</w:t>
            </w:r>
          </w:p>
        </w:tc>
      </w:tr>
      <w:tr w:rsidR="00847C61" w:rsidRPr="00751C18" w14:paraId="21805CE3" w14:textId="77777777" w:rsidTr="007A1C43">
        <w:trPr>
          <w:trHeight w:hRule="exact" w:val="128"/>
        </w:trPr>
        <w:tc>
          <w:tcPr>
            <w:tcW w:w="2340" w:type="dxa"/>
            <w:gridSpan w:val="2"/>
            <w:tcBorders>
              <w:top w:val="nil"/>
              <w:left w:val="nil"/>
              <w:bottom w:val="nil"/>
              <w:right w:val="nil"/>
            </w:tcBorders>
          </w:tcPr>
          <w:p w14:paraId="6B00CA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86624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D635726" w14:textId="77777777" w:rsidTr="007A1C43">
        <w:tc>
          <w:tcPr>
            <w:tcW w:w="2340" w:type="dxa"/>
            <w:gridSpan w:val="2"/>
            <w:tcBorders>
              <w:top w:val="nil"/>
              <w:left w:val="nil"/>
              <w:bottom w:val="nil"/>
              <w:right w:val="nil"/>
            </w:tcBorders>
          </w:tcPr>
          <w:p w14:paraId="547823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FE807A6" w14:textId="00B9482C" w:rsidR="00847C61" w:rsidRPr="00751C18" w:rsidDel="00E63B4B" w:rsidRDefault="00847C61" w:rsidP="00E63B4B">
            <w:pPr>
              <w:widowControl w:val="0"/>
              <w:autoSpaceDE w:val="0"/>
              <w:autoSpaceDN w:val="0"/>
              <w:adjustRightInd w:val="0"/>
              <w:spacing w:line="240" w:lineRule="auto"/>
              <w:contextualSpacing w:val="0"/>
              <w:rPr>
                <w:del w:id="574" w:author="Arjan Kloosterboer" w:date="2017-09-21T12:35: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w:t>
            </w:r>
            <w:del w:id="575" w:author="Arjan Kloosterboer" w:date="2017-09-21T12:34:00Z">
              <w:r w:rsidRPr="00751C18" w:rsidDel="00E63B4B">
                <w:rPr>
                  <w:rFonts w:ascii="Calibri" w:hAnsi="Calibri" w:cs="Calibri"/>
                  <w:color w:val="0F0F0F"/>
                  <w:sz w:val="22"/>
                  <w:szCs w:val="22"/>
                  <w:lang w:eastAsia="en-US"/>
                </w:rPr>
                <w:delText xml:space="preserve">code voor de Objecttypering gevolgd door de </w:delText>
              </w:r>
            </w:del>
            <w:r w:rsidRPr="00751C18">
              <w:rPr>
                <w:rFonts w:ascii="Calibri" w:hAnsi="Calibri" w:cs="Calibri"/>
                <w:color w:val="0F0F0F"/>
                <w:sz w:val="22"/>
                <w:szCs w:val="22"/>
                <w:lang w:eastAsia="en-US"/>
              </w:rPr>
              <w:t xml:space="preserve">unieke aanduiding van de </w:t>
            </w:r>
            <w:ins w:id="576" w:author="Arjan Kloosterboer" w:date="2017-09-21T12:35:00Z">
              <w:r w:rsidR="00E63B4B" w:rsidRPr="00D35168">
                <w:rPr>
                  <w:rFonts w:ascii="Arial" w:eastAsia="Batang" w:hAnsi="Arial" w:cs="Arial"/>
                  <w:sz w:val="20"/>
                  <w:szCs w:val="20"/>
                </w:rPr>
                <w:t xml:space="preserve">desbetreffende </w:t>
              </w:r>
              <w:r w:rsidR="00E63B4B">
                <w:rPr>
                  <w:rFonts w:ascii="Arial" w:eastAsia="Batang" w:hAnsi="Arial" w:cs="Arial"/>
                  <w:sz w:val="20"/>
                  <w:szCs w:val="20"/>
                </w:rPr>
                <w:t>‘</w:t>
              </w:r>
            </w:ins>
            <w:r w:rsidRPr="00751C18">
              <w:rPr>
                <w:rFonts w:ascii="Calibri" w:hAnsi="Calibri" w:cs="Calibri"/>
                <w:color w:val="0F0F0F"/>
                <w:sz w:val="22"/>
                <w:szCs w:val="22"/>
                <w:lang w:eastAsia="en-US"/>
              </w:rPr>
              <w:t>specialisatie</w:t>
            </w:r>
            <w:ins w:id="577" w:author="Arjan Kloosterboer" w:date="2017-09-21T12:35:00Z">
              <w:r w:rsidR="00E63B4B">
                <w:rPr>
                  <w:rFonts w:ascii="Calibri" w:hAnsi="Calibri" w:cs="Calibri"/>
                  <w:color w:val="0F0F0F"/>
                  <w:sz w:val="22"/>
                  <w:szCs w:val="22"/>
                  <w:lang w:eastAsia="en-US"/>
                </w:rPr>
                <w:t>’</w:t>
              </w:r>
            </w:ins>
            <w:r w:rsidRPr="00751C18">
              <w:rPr>
                <w:rFonts w:ascii="Calibri" w:hAnsi="Calibri" w:cs="Calibri"/>
                <w:color w:val="0F0F0F"/>
                <w:sz w:val="22"/>
                <w:szCs w:val="22"/>
                <w:lang w:eastAsia="en-US"/>
              </w:rPr>
              <w:t xml:space="preserve"> </w:t>
            </w:r>
            <w:del w:id="578" w:author="Arjan Kloosterboer" w:date="2017-09-21T12:35:00Z">
              <w:r w:rsidRPr="00751C18" w:rsidDel="00E63B4B">
                <w:rPr>
                  <w:rFonts w:ascii="Calibri" w:hAnsi="Calibri" w:cs="Calibri"/>
                  <w:color w:val="0F0F0F"/>
                  <w:sz w:val="22"/>
                  <w:szCs w:val="22"/>
                  <w:lang w:eastAsia="en-US"/>
                </w:rPr>
                <w:delText>(</w:delText>
              </w:r>
            </w:del>
            <w:r w:rsidRPr="00751C18">
              <w:rPr>
                <w:rFonts w:ascii="Calibri" w:hAnsi="Calibri" w:cs="Calibri"/>
                <w:color w:val="0F0F0F"/>
                <w:sz w:val="22"/>
                <w:szCs w:val="22"/>
                <w:lang w:eastAsia="en-US"/>
              </w:rPr>
              <w:t>van OBJECT</w:t>
            </w:r>
            <w:del w:id="579" w:author="Arjan Kloosterboer" w:date="2017-09-21T12:35:00Z">
              <w:r w:rsidRPr="00751C18" w:rsidDel="00E63B4B">
                <w:rPr>
                  <w:rFonts w:ascii="Calibri" w:hAnsi="Calibri" w:cs="Calibri"/>
                  <w:color w:val="0F0F0F"/>
                  <w:sz w:val="22"/>
                  <w:szCs w:val="22"/>
                  <w:lang w:eastAsia="en-US"/>
                </w:rPr>
                <w:delText xml:space="preserve">): </w:delText>
              </w:r>
            </w:del>
          </w:p>
          <w:p w14:paraId="237A254D" w14:textId="3135557E" w:rsidR="00847C61" w:rsidRPr="00751C18" w:rsidDel="00E63B4B" w:rsidRDefault="00847C61" w:rsidP="00F42581">
            <w:pPr>
              <w:widowControl w:val="0"/>
              <w:autoSpaceDE w:val="0"/>
              <w:autoSpaceDN w:val="0"/>
              <w:adjustRightInd w:val="0"/>
              <w:spacing w:line="240" w:lineRule="auto"/>
              <w:contextualSpacing w:val="0"/>
              <w:rPr>
                <w:del w:id="580" w:author="Arjan Kloosterboer" w:date="2017-09-21T12:35:00Z"/>
                <w:rFonts w:ascii="Calibri" w:hAnsi="Calibri" w:cs="Calibri"/>
                <w:color w:val="0F0F0F"/>
                <w:sz w:val="22"/>
                <w:szCs w:val="22"/>
                <w:lang w:eastAsia="en-US"/>
              </w:rPr>
            </w:pPr>
            <w:del w:id="581" w:author="Arjan Kloosterboer" w:date="2017-09-21T12:35:00Z">
              <w:r w:rsidRPr="00751C18" w:rsidDel="00E63B4B">
                <w:rPr>
                  <w:rFonts w:ascii="Calibri" w:hAnsi="Calibri" w:cs="Calibri"/>
                  <w:color w:val="0F0F0F"/>
                  <w:sz w:val="22"/>
                  <w:szCs w:val="22"/>
                  <w:lang w:eastAsia="en-US"/>
                </w:rPr>
                <w:delText>ADRESSEERBAAR OBJECT AANDUIDING, BENOEMD OBJECT, BESLUIT, BUURT, ENKELVOUDIG INFORMATIEOBJECT, GEMEENTE, GEMEENTELIJKE OPENBARE RUIMTE, HUISHOUDEN,  INRICHTINGSELEMENT, KADASTRALE ONROERENDE ZAAK,  KUNSTWERKDEEL, MAATSSCHAPPELIJKE ACTIVITEIT,  MEDEWERKER, OPENBARE RUIMTE, SAMENGESTELD INFORMATIEOBJECT,</w:delText>
              </w:r>
            </w:del>
          </w:p>
          <w:p w14:paraId="1FF5C514" w14:textId="188CAA88" w:rsidR="00847C61" w:rsidRPr="00751C18" w:rsidDel="00E63B4B" w:rsidRDefault="00847C61">
            <w:pPr>
              <w:widowControl w:val="0"/>
              <w:autoSpaceDE w:val="0"/>
              <w:autoSpaceDN w:val="0"/>
              <w:adjustRightInd w:val="0"/>
              <w:spacing w:line="240" w:lineRule="auto"/>
              <w:contextualSpacing w:val="0"/>
              <w:rPr>
                <w:del w:id="582" w:author="Arjan Kloosterboer" w:date="2017-09-21T12:35:00Z"/>
                <w:rFonts w:ascii="Calibri" w:hAnsi="Calibri" w:cs="Calibri"/>
                <w:color w:val="0F0F0F"/>
                <w:sz w:val="22"/>
                <w:szCs w:val="22"/>
                <w:lang w:eastAsia="en-US"/>
              </w:rPr>
            </w:pPr>
            <w:del w:id="583" w:author="Arjan Kloosterboer" w:date="2017-09-21T12:35:00Z">
              <w:r w:rsidRPr="00751C18" w:rsidDel="00E63B4B">
                <w:rPr>
                  <w:rFonts w:ascii="Calibri" w:hAnsi="Calibri" w:cs="Calibri"/>
                  <w:color w:val="0F0F0F"/>
                  <w:sz w:val="22"/>
                  <w:szCs w:val="22"/>
                  <w:lang w:eastAsia="en-US"/>
                </w:rPr>
                <w:delText>ORGANISATORISCHE EENHEID, PAND, SPOORBAANDEEL, STATUS,  SUBJECT, TERREINDEEL, WATERDEEL, WEGDEEL, WIJK, WOONPLAATS,  WOZ-DEELOBJECT, WOZ-OBJECT, WOZ-WAARDE of</w:delText>
              </w:r>
            </w:del>
          </w:p>
          <w:p w14:paraId="32965C65" w14:textId="6776D010" w:rsidR="00847C61" w:rsidRPr="00751C18" w:rsidRDefault="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584" w:author="Arjan Kloosterboer" w:date="2017-09-21T12:35:00Z">
              <w:r w:rsidRPr="00751C18" w:rsidDel="00E63B4B">
                <w:rPr>
                  <w:rFonts w:ascii="Calibri" w:hAnsi="Calibri" w:cs="Calibri"/>
                  <w:color w:val="0F0F0F"/>
                  <w:sz w:val="22"/>
                  <w:szCs w:val="22"/>
                  <w:lang w:eastAsia="en-US"/>
                </w:rPr>
                <w:delText xml:space="preserve"> ZAKELIJK RECHT (of afleidbare identificatie)</w:delText>
              </w:r>
            </w:del>
            <w:r w:rsidRPr="00751C18">
              <w:rPr>
                <w:rFonts w:ascii="Calibri" w:hAnsi="Calibri" w:cs="Calibri"/>
                <w:color w:val="0F0F0F"/>
                <w:sz w:val="22"/>
                <w:szCs w:val="22"/>
                <w:lang w:eastAsia="en-US"/>
              </w:rPr>
              <w:t>.</w:t>
            </w:r>
          </w:p>
        </w:tc>
      </w:tr>
      <w:tr w:rsidR="00847C61" w:rsidRPr="00751C18" w14:paraId="0DB7D74B" w14:textId="77777777" w:rsidTr="007A1C43">
        <w:trPr>
          <w:trHeight w:hRule="exact" w:val="128"/>
        </w:trPr>
        <w:tc>
          <w:tcPr>
            <w:tcW w:w="2340" w:type="dxa"/>
            <w:gridSpan w:val="2"/>
            <w:tcBorders>
              <w:top w:val="nil"/>
              <w:left w:val="nil"/>
              <w:bottom w:val="nil"/>
              <w:right w:val="nil"/>
            </w:tcBorders>
          </w:tcPr>
          <w:p w14:paraId="771319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B6110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69CE9E6" w14:textId="77777777" w:rsidTr="007A1C43">
        <w:tc>
          <w:tcPr>
            <w:tcW w:w="2340" w:type="dxa"/>
            <w:gridSpan w:val="2"/>
            <w:tcBorders>
              <w:top w:val="nil"/>
              <w:left w:val="nil"/>
              <w:bottom w:val="nil"/>
              <w:right w:val="nil"/>
            </w:tcBorders>
          </w:tcPr>
          <w:p w14:paraId="60CB0F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9316281" w14:textId="3A10A28F" w:rsidR="00847C61" w:rsidRPr="00751C18" w:rsidRDefault="00ED31C7"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585" w:author="Arjan Kloosterboer" w:date="2017-03-15T21:26:00Z">
              <w:r>
                <w:rPr>
                  <w:rFonts w:ascii="Calibri" w:hAnsi="Calibri" w:cs="Calibri"/>
                  <w:color w:val="0F0F0F"/>
                  <w:sz w:val="22"/>
                  <w:szCs w:val="22"/>
                  <w:lang w:eastAsia="en-US"/>
                </w:rPr>
                <w:t xml:space="preserve">Populaties van de </w:t>
              </w:r>
            </w:ins>
            <w:del w:id="586" w:author="Arjan Kloosterboer" w:date="2017-03-15T21:26:00Z">
              <w:r w:rsidR="00847C61" w:rsidRPr="00751C18" w:rsidDel="00ED31C7">
                <w:rPr>
                  <w:rFonts w:ascii="Calibri" w:hAnsi="Calibri" w:cs="Calibri"/>
                  <w:color w:val="0F0F0F"/>
                  <w:sz w:val="22"/>
                  <w:szCs w:val="22"/>
                  <w:lang w:eastAsia="en-US"/>
                </w:rPr>
                <w:delText xml:space="preserve">Objecten van de volgende </w:delText>
              </w:r>
            </w:del>
            <w:r w:rsidR="00847C61" w:rsidRPr="00751C18">
              <w:rPr>
                <w:rFonts w:ascii="Calibri" w:hAnsi="Calibri" w:cs="Calibri"/>
                <w:color w:val="0F0F0F"/>
                <w:sz w:val="22"/>
                <w:szCs w:val="22"/>
                <w:lang w:eastAsia="en-US"/>
              </w:rPr>
              <w:t>objecttypen</w:t>
            </w:r>
            <w:ins w:id="587" w:author="Arjan Kloosterboer" w:date="2017-03-15T21:26:00Z">
              <w:r>
                <w:rPr>
                  <w:rFonts w:ascii="Calibri" w:hAnsi="Calibri" w:cs="Calibri"/>
                  <w:color w:val="0F0F0F"/>
                  <w:sz w:val="22"/>
                  <w:szCs w:val="22"/>
                  <w:lang w:eastAsia="en-US"/>
                </w:rPr>
                <w:t xml:space="preserve"> </w:t>
              </w:r>
              <w:r>
                <w:rPr>
                  <w:rFonts w:ascii="Arial" w:eastAsia="Batang" w:hAnsi="Arial" w:cs="Arial"/>
                  <w:sz w:val="20"/>
                  <w:szCs w:val="20"/>
                </w:rPr>
                <w:t xml:space="preserve">zijnde de </w:t>
              </w:r>
            </w:ins>
            <w:ins w:id="588" w:author="Arjan Kloosterboer" w:date="2017-09-21T12:33:00Z">
              <w:r w:rsidR="00E63B4B">
                <w:rPr>
                  <w:rFonts w:ascii="Arial" w:eastAsia="Batang" w:hAnsi="Arial" w:cs="Arial"/>
                  <w:sz w:val="20"/>
                  <w:szCs w:val="20"/>
                </w:rPr>
                <w:t>‘</w:t>
              </w:r>
            </w:ins>
            <w:ins w:id="589" w:author="Arjan Kloosterboer" w:date="2017-03-15T21:26:00Z">
              <w:r>
                <w:rPr>
                  <w:rFonts w:ascii="Arial" w:eastAsia="Batang" w:hAnsi="Arial" w:cs="Arial"/>
                  <w:sz w:val="20"/>
                  <w:szCs w:val="20"/>
                </w:rPr>
                <w:t>specialisaties</w:t>
              </w:r>
            </w:ins>
            <w:ins w:id="590" w:author="Arjan Kloosterboer" w:date="2017-09-21T12:33:00Z">
              <w:r w:rsidR="00E63B4B">
                <w:rPr>
                  <w:rFonts w:ascii="Arial" w:eastAsia="Batang" w:hAnsi="Arial" w:cs="Arial"/>
                  <w:sz w:val="20"/>
                  <w:szCs w:val="20"/>
                </w:rPr>
                <w:t>’</w:t>
              </w:r>
            </w:ins>
            <w:ins w:id="591" w:author="Arjan Kloosterboer" w:date="2017-03-15T21:26:00Z">
              <w:r>
                <w:rPr>
                  <w:rFonts w:ascii="Arial" w:eastAsia="Batang" w:hAnsi="Arial" w:cs="Arial"/>
                  <w:sz w:val="20"/>
                  <w:szCs w:val="20"/>
                </w:rPr>
                <w:t xml:space="preserve"> van OBJECT</w:t>
              </w:r>
            </w:ins>
            <w:del w:id="592" w:author="Arjan Kloosterboer" w:date="2017-03-15T21:26:00Z">
              <w:r w:rsidR="00847C61" w:rsidRPr="00751C18" w:rsidDel="00CA7434">
                <w:rPr>
                  <w:rFonts w:ascii="Calibri" w:hAnsi="Calibri" w:cs="Calibri"/>
                  <w:color w:val="0F0F0F"/>
                  <w:sz w:val="22"/>
                  <w:szCs w:val="22"/>
                  <w:lang w:eastAsia="en-US"/>
                </w:rPr>
                <w:delText>: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w:delText>
              </w:r>
            </w:del>
            <w:r w:rsidR="00847C61" w:rsidRPr="00751C18">
              <w:rPr>
                <w:rFonts w:ascii="Calibri" w:hAnsi="Calibri" w:cs="Calibri"/>
                <w:color w:val="0F0F0F"/>
                <w:sz w:val="22"/>
                <w:szCs w:val="22"/>
                <w:lang w:eastAsia="en-US"/>
              </w:rPr>
              <w:t>.</w:t>
            </w:r>
          </w:p>
        </w:tc>
      </w:tr>
      <w:tr w:rsidR="00847C61" w:rsidRPr="00751C18" w14:paraId="257490F1" w14:textId="77777777" w:rsidTr="007A1C43">
        <w:trPr>
          <w:trHeight w:hRule="exact" w:val="128"/>
        </w:trPr>
        <w:tc>
          <w:tcPr>
            <w:tcW w:w="2340" w:type="dxa"/>
            <w:gridSpan w:val="2"/>
            <w:tcBorders>
              <w:top w:val="nil"/>
              <w:left w:val="nil"/>
              <w:bottom w:val="nil"/>
              <w:right w:val="nil"/>
            </w:tcBorders>
          </w:tcPr>
          <w:p w14:paraId="6CC5D9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4043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4E7D023" w14:textId="77777777" w:rsidTr="007A1C43">
        <w:trPr>
          <w:trHeight w:hRule="exact" w:val="256"/>
        </w:trPr>
        <w:tc>
          <w:tcPr>
            <w:tcW w:w="2340" w:type="dxa"/>
            <w:gridSpan w:val="2"/>
            <w:tcBorders>
              <w:top w:val="nil"/>
              <w:left w:val="nil"/>
              <w:bottom w:val="nil"/>
              <w:right w:val="nil"/>
            </w:tcBorders>
          </w:tcPr>
          <w:p w14:paraId="03E946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27369B1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0544E28" w14:textId="77777777" w:rsidTr="007A1C43">
        <w:trPr>
          <w:trHeight w:hRule="exact" w:val="256"/>
        </w:trPr>
        <w:tc>
          <w:tcPr>
            <w:tcW w:w="2340" w:type="dxa"/>
            <w:gridSpan w:val="2"/>
            <w:tcBorders>
              <w:top w:val="nil"/>
              <w:left w:val="nil"/>
              <w:bottom w:val="nil"/>
              <w:right w:val="nil"/>
            </w:tcBorders>
          </w:tcPr>
          <w:p w14:paraId="7C28BD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1F35D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3EFDC1" w14:textId="77777777" w:rsidTr="007A1C43">
        <w:tc>
          <w:tcPr>
            <w:tcW w:w="2340" w:type="dxa"/>
            <w:gridSpan w:val="2"/>
            <w:tcBorders>
              <w:top w:val="nil"/>
              <w:left w:val="nil"/>
              <w:bottom w:val="nil"/>
              <w:right w:val="nil"/>
            </w:tcBorders>
          </w:tcPr>
          <w:p w14:paraId="2D471E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C667F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23DC3FF4" w14:textId="77777777" w:rsidTr="007A1C43">
        <w:tc>
          <w:tcPr>
            <w:tcW w:w="450" w:type="dxa"/>
            <w:tcBorders>
              <w:top w:val="nil"/>
              <w:left w:val="nil"/>
              <w:bottom w:val="nil"/>
              <w:right w:val="nil"/>
            </w:tcBorders>
          </w:tcPr>
          <w:p w14:paraId="4299A04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93" w:name="BKM_5DEDC77B_B226_4066_8F66_F3AF4C7DF322"/>
          </w:p>
        </w:tc>
        <w:tc>
          <w:tcPr>
            <w:tcW w:w="2790" w:type="dxa"/>
            <w:gridSpan w:val="2"/>
            <w:tcBorders>
              <w:top w:val="nil"/>
              <w:left w:val="nil"/>
              <w:bottom w:val="nil"/>
              <w:right w:val="nil"/>
            </w:tcBorders>
          </w:tcPr>
          <w:p w14:paraId="1AA631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4CBFBE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08ADE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7A8B6B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51AAE33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Del="000A0CB5" w14:paraId="2F0707E4" w14:textId="5A22C063" w:rsidTr="007A1C43">
        <w:trPr>
          <w:del w:id="594" w:author="Arjan Kloosterboer" w:date="2017-09-21T08:27:00Z"/>
        </w:trPr>
        <w:tc>
          <w:tcPr>
            <w:tcW w:w="450" w:type="dxa"/>
            <w:tcBorders>
              <w:top w:val="nil"/>
              <w:left w:val="nil"/>
              <w:bottom w:val="nil"/>
              <w:right w:val="nil"/>
            </w:tcBorders>
          </w:tcPr>
          <w:p w14:paraId="538E2E3C" w14:textId="6EFEBA1F" w:rsidR="00847C61" w:rsidRPr="00751C18" w:rsidDel="000A0CB5" w:rsidRDefault="00847C61" w:rsidP="00847C61">
            <w:pPr>
              <w:widowControl w:val="0"/>
              <w:autoSpaceDE w:val="0"/>
              <w:autoSpaceDN w:val="0"/>
              <w:adjustRightInd w:val="0"/>
              <w:spacing w:line="240" w:lineRule="auto"/>
              <w:contextualSpacing w:val="0"/>
              <w:rPr>
                <w:del w:id="595" w:author="Arjan Kloosterboer" w:date="2017-09-21T08:27:00Z"/>
                <w:rFonts w:ascii="Calibri" w:hAnsi="Calibri" w:cs="Calibri"/>
                <w:color w:val="0F0F0F"/>
                <w:sz w:val="22"/>
                <w:szCs w:val="22"/>
                <w:lang w:eastAsia="en-US"/>
              </w:rPr>
            </w:pPr>
          </w:p>
        </w:tc>
        <w:tc>
          <w:tcPr>
            <w:tcW w:w="2790" w:type="dxa"/>
            <w:gridSpan w:val="2"/>
            <w:tcBorders>
              <w:top w:val="nil"/>
              <w:left w:val="nil"/>
              <w:bottom w:val="nil"/>
              <w:right w:val="nil"/>
            </w:tcBorders>
          </w:tcPr>
          <w:p w14:paraId="10908F4A" w14:textId="13F1434C" w:rsidR="00847C61" w:rsidRPr="00751C18" w:rsidDel="000A0CB5" w:rsidRDefault="00DE73DB" w:rsidP="00847C61">
            <w:pPr>
              <w:widowControl w:val="0"/>
              <w:autoSpaceDE w:val="0"/>
              <w:autoSpaceDN w:val="0"/>
              <w:adjustRightInd w:val="0"/>
              <w:spacing w:line="240" w:lineRule="auto"/>
              <w:contextualSpacing w:val="0"/>
              <w:rPr>
                <w:del w:id="596" w:author="Arjan Kloosterboer" w:date="2017-09-21T08:27:00Z"/>
                <w:rFonts w:ascii="Calibri" w:hAnsi="Calibri" w:cs="Calibri"/>
                <w:color w:val="0F0F0F"/>
                <w:sz w:val="22"/>
                <w:szCs w:val="22"/>
                <w:lang w:eastAsia="en-US"/>
              </w:rPr>
            </w:pPr>
            <w:del w:id="597" w:author="Arjan Kloosterboer" w:date="2017-09-21T08:27:00Z">
              <w:r w:rsidRPr="00751C18" w:rsidDel="000A0CB5">
                <w:rPr>
                  <w:rFonts w:ascii="Arial" w:hAnsi="Arial" w:cs="Arial"/>
                  <w:szCs w:val="20"/>
                  <w:lang w:val="en-AU" w:eastAsia="en-US"/>
                </w:rPr>
                <w:fldChar w:fldCharType="begin" w:fldLock="1"/>
              </w:r>
              <w:r w:rsidR="00847C61" w:rsidRPr="00CA7434"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Att.Name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Identificatie</w:delText>
              </w:r>
              <w:r w:rsidRPr="00751C18" w:rsidDel="000A0CB5">
                <w:rPr>
                  <w:rFonts w:ascii="Arial" w:hAnsi="Arial" w:cs="Arial"/>
                  <w:szCs w:val="20"/>
                  <w:lang w:val="en-AU" w:eastAsia="en-US"/>
                </w:rPr>
                <w:fldChar w:fldCharType="end"/>
              </w:r>
            </w:del>
          </w:p>
        </w:tc>
        <w:tc>
          <w:tcPr>
            <w:tcW w:w="4230" w:type="dxa"/>
            <w:tcBorders>
              <w:top w:val="nil"/>
              <w:left w:val="nil"/>
              <w:bottom w:val="nil"/>
              <w:right w:val="nil"/>
            </w:tcBorders>
          </w:tcPr>
          <w:p w14:paraId="14D5B50B" w14:textId="18D3EF6C" w:rsidR="00847C61" w:rsidRPr="00751C18" w:rsidDel="000A0CB5" w:rsidRDefault="00DE73DB" w:rsidP="00847C61">
            <w:pPr>
              <w:widowControl w:val="0"/>
              <w:autoSpaceDE w:val="0"/>
              <w:autoSpaceDN w:val="0"/>
              <w:adjustRightInd w:val="0"/>
              <w:spacing w:line="240" w:lineRule="auto"/>
              <w:contextualSpacing w:val="0"/>
              <w:rPr>
                <w:del w:id="598" w:author="Arjan Kloosterboer" w:date="2017-09-21T08:27:00Z"/>
                <w:rFonts w:ascii="Calibri" w:hAnsi="Calibri" w:cs="Calibri"/>
                <w:color w:val="0F0F0F"/>
                <w:sz w:val="22"/>
                <w:szCs w:val="22"/>
                <w:lang w:eastAsia="en-US"/>
              </w:rPr>
            </w:pPr>
            <w:del w:id="599"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Att.Notes</w:delInstr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610E6A"/>
                  <w:sz w:val="22"/>
                  <w:szCs w:val="22"/>
                  <w:lang w:eastAsia="en-US"/>
                </w:rPr>
                <w:delText>De unieke identificatie van het OBJECT</w:delText>
              </w:r>
            </w:del>
          </w:p>
        </w:tc>
        <w:tc>
          <w:tcPr>
            <w:tcW w:w="1080" w:type="dxa"/>
            <w:tcBorders>
              <w:top w:val="nil"/>
              <w:left w:val="nil"/>
              <w:bottom w:val="nil"/>
              <w:right w:val="nil"/>
            </w:tcBorders>
          </w:tcPr>
          <w:p w14:paraId="658F3272" w14:textId="2D7630DD" w:rsidR="00847C61" w:rsidRPr="00751C18" w:rsidDel="000A0CB5" w:rsidRDefault="00DE73DB" w:rsidP="00847C61">
            <w:pPr>
              <w:widowControl w:val="0"/>
              <w:autoSpaceDE w:val="0"/>
              <w:autoSpaceDN w:val="0"/>
              <w:adjustRightInd w:val="0"/>
              <w:spacing w:line="240" w:lineRule="auto"/>
              <w:contextualSpacing w:val="0"/>
              <w:rPr>
                <w:del w:id="600" w:author="Arjan Kloosterboer" w:date="2017-09-21T08:27:00Z"/>
                <w:rFonts w:ascii="Calibri" w:hAnsi="Calibri" w:cs="Calibri"/>
                <w:color w:val="000000"/>
                <w:sz w:val="22"/>
                <w:szCs w:val="22"/>
                <w:lang w:eastAsia="en-US"/>
              </w:rPr>
            </w:pPr>
            <w:del w:id="601"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00000"/>
                  <w:sz w:val="22"/>
                  <w:szCs w:val="22"/>
                  <w:lang w:eastAsia="en-US"/>
                </w:rPr>
                <w:delInstrText>Att.Type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00000"/>
                  <w:sz w:val="22"/>
                  <w:szCs w:val="22"/>
                  <w:lang w:eastAsia="en-US"/>
                </w:rPr>
                <w:delText>AN50</w:delText>
              </w:r>
              <w:r w:rsidRPr="00751C18" w:rsidDel="000A0CB5">
                <w:rPr>
                  <w:rFonts w:ascii="Arial" w:hAnsi="Arial" w:cs="Arial"/>
                  <w:szCs w:val="20"/>
                  <w:lang w:val="en-AU" w:eastAsia="en-US"/>
                </w:rPr>
                <w:fldChar w:fldCharType="end"/>
              </w:r>
            </w:del>
          </w:p>
        </w:tc>
        <w:tc>
          <w:tcPr>
            <w:tcW w:w="810" w:type="dxa"/>
            <w:tcBorders>
              <w:top w:val="nil"/>
              <w:left w:val="nil"/>
              <w:bottom w:val="nil"/>
              <w:right w:val="nil"/>
            </w:tcBorders>
          </w:tcPr>
          <w:p w14:paraId="418F3C3F" w14:textId="6315E5EE" w:rsidR="00847C61" w:rsidRPr="00751C18" w:rsidDel="000A0CB5" w:rsidRDefault="00DE73DB" w:rsidP="00847C61">
            <w:pPr>
              <w:widowControl w:val="0"/>
              <w:autoSpaceDE w:val="0"/>
              <w:autoSpaceDN w:val="0"/>
              <w:adjustRightInd w:val="0"/>
              <w:spacing w:line="240" w:lineRule="auto"/>
              <w:contextualSpacing w:val="0"/>
              <w:rPr>
                <w:del w:id="602" w:author="Arjan Kloosterboer" w:date="2017-09-21T08:27:00Z"/>
                <w:rFonts w:ascii="Calibri" w:hAnsi="Calibri" w:cs="Calibri"/>
                <w:color w:val="0F0F0F"/>
                <w:sz w:val="22"/>
                <w:szCs w:val="22"/>
                <w:lang w:eastAsia="en-US"/>
              </w:rPr>
            </w:pPr>
            <w:del w:id="603" w:author="Arjan Kloosterboer" w:date="2017-09-21T08:27: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Att.LowerBound</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0F0F0F"/>
                  <w:sz w:val="22"/>
                  <w:szCs w:val="22"/>
                  <w:lang w:eastAsia="en-US"/>
                </w:rPr>
                <w:delText xml:space="preserve"> - </w:delText>
              </w:r>
              <w:r w:rsidRPr="00751C18" w:rsidDel="000A0CB5">
                <w:rPr>
                  <w:rFonts w:ascii="Calibri" w:hAnsi="Calibri" w:cs="Calibri"/>
                  <w:color w:val="0F0F0F"/>
                  <w:sz w:val="22"/>
                  <w:szCs w:val="22"/>
                  <w:lang w:eastAsia="en-US"/>
                </w:rPr>
                <w:fldChar w:fldCharType="begin" w:fldLock="1"/>
              </w:r>
              <w:r w:rsidR="00847C61" w:rsidRPr="00751C18" w:rsidDel="000A0CB5">
                <w:rPr>
                  <w:rFonts w:ascii="Calibri" w:hAnsi="Calibri" w:cs="Calibri"/>
                  <w:color w:val="0F0F0F"/>
                  <w:sz w:val="22"/>
                  <w:szCs w:val="22"/>
                  <w:lang w:eastAsia="en-US"/>
                </w:rPr>
                <w:delInstrText>MERGEFIELD Att.UpperBound</w:delInstrText>
              </w:r>
              <w:r w:rsidRPr="00751C18" w:rsidDel="000A0CB5">
                <w:rPr>
                  <w:rFonts w:ascii="Calibri" w:hAnsi="Calibri" w:cs="Calibri"/>
                  <w:color w:val="0F0F0F"/>
                  <w:sz w:val="22"/>
                  <w:szCs w:val="22"/>
                  <w:lang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Calibri" w:hAnsi="Calibri" w:cs="Calibri"/>
                  <w:color w:val="0F0F0F"/>
                  <w:sz w:val="22"/>
                  <w:szCs w:val="22"/>
                  <w:lang w:eastAsia="en-US"/>
                </w:rPr>
                <w:fldChar w:fldCharType="end"/>
              </w:r>
            </w:del>
          </w:p>
        </w:tc>
        <w:bookmarkEnd w:id="593"/>
      </w:tr>
      <w:tr w:rsidR="00847C61" w:rsidRPr="00751C18" w14:paraId="5A90C1D3" w14:textId="77777777" w:rsidTr="007A1C43">
        <w:tc>
          <w:tcPr>
            <w:tcW w:w="450" w:type="dxa"/>
            <w:tcBorders>
              <w:top w:val="nil"/>
              <w:left w:val="nil"/>
              <w:bottom w:val="nil"/>
              <w:right w:val="nil"/>
            </w:tcBorders>
          </w:tcPr>
          <w:p w14:paraId="3BC68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04" w:name="BKM_3A5FE771_F110_440c_B469_47D993BB6C85"/>
          </w:p>
        </w:tc>
        <w:tc>
          <w:tcPr>
            <w:tcW w:w="2790" w:type="dxa"/>
            <w:gridSpan w:val="2"/>
            <w:tcBorders>
              <w:top w:val="nil"/>
              <w:left w:val="nil"/>
              <w:bottom w:val="nil"/>
              <w:right w:val="nil"/>
            </w:tcBorders>
          </w:tcPr>
          <w:p w14:paraId="4A7CD090" w14:textId="12C0CA61"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05"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3159F51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het OBJECT indien dit een SUBJECT of specialisatie daarvan is.</w:t>
            </w:r>
          </w:p>
        </w:tc>
        <w:tc>
          <w:tcPr>
            <w:tcW w:w="1080" w:type="dxa"/>
            <w:tcBorders>
              <w:top w:val="nil"/>
              <w:left w:val="nil"/>
              <w:bottom w:val="nil"/>
              <w:right w:val="nil"/>
            </w:tcBorders>
          </w:tcPr>
          <w:p w14:paraId="631C1F7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8F0D7B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04"/>
      </w:tr>
      <w:tr w:rsidR="00847C61" w:rsidRPr="00751C18" w14:paraId="7E4C4065" w14:textId="77777777" w:rsidTr="007A1C43">
        <w:tc>
          <w:tcPr>
            <w:tcW w:w="450" w:type="dxa"/>
            <w:tcBorders>
              <w:top w:val="nil"/>
              <w:left w:val="nil"/>
              <w:bottom w:val="nil"/>
              <w:right w:val="nil"/>
            </w:tcBorders>
          </w:tcPr>
          <w:p w14:paraId="7E68B1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06" w:name="BKM_6EDA0027_C339_409b_8074_868049945E06"/>
          </w:p>
        </w:tc>
        <w:tc>
          <w:tcPr>
            <w:tcW w:w="2790" w:type="dxa"/>
            <w:gridSpan w:val="2"/>
            <w:tcBorders>
              <w:top w:val="nil"/>
              <w:left w:val="nil"/>
              <w:bottom w:val="nil"/>
              <w:right w:val="nil"/>
            </w:tcBorders>
          </w:tcPr>
          <w:p w14:paraId="117D436F" w14:textId="6E8BB841"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07"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0D90B7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het OBJECT indien dit adres in Nederland gelegen is.</w:t>
            </w:r>
          </w:p>
        </w:tc>
        <w:tc>
          <w:tcPr>
            <w:tcW w:w="1080" w:type="dxa"/>
            <w:tcBorders>
              <w:top w:val="nil"/>
              <w:left w:val="nil"/>
              <w:bottom w:val="nil"/>
              <w:right w:val="nil"/>
            </w:tcBorders>
          </w:tcPr>
          <w:p w14:paraId="03DA33C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5014F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06"/>
      </w:tr>
      <w:tr w:rsidR="00847C61" w:rsidRPr="00751C18" w14:paraId="4A7A8F85" w14:textId="77777777" w:rsidTr="007A1C43">
        <w:tc>
          <w:tcPr>
            <w:tcW w:w="450" w:type="dxa"/>
            <w:tcBorders>
              <w:top w:val="nil"/>
              <w:left w:val="nil"/>
              <w:bottom w:val="nil"/>
              <w:right w:val="nil"/>
            </w:tcBorders>
          </w:tcPr>
          <w:p w14:paraId="4E4F537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08" w:name="BKM_ACCB6EC2_C40B_471f_BE6E_2FA826B0B977"/>
          </w:p>
        </w:tc>
        <w:tc>
          <w:tcPr>
            <w:tcW w:w="2790" w:type="dxa"/>
            <w:gridSpan w:val="2"/>
            <w:tcBorders>
              <w:top w:val="nil"/>
              <w:left w:val="nil"/>
              <w:bottom w:val="nil"/>
              <w:right w:val="nil"/>
            </w:tcBorders>
          </w:tcPr>
          <w:p w14:paraId="54419794" w14:textId="0D3923C4"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09"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7360EE1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 xml:space="preserve">De aanduiding van het adres waar specialisaties van het OBJECT zijnde een SUBJECT dan wel een specialisatie daarvan, </w:t>
            </w:r>
            <w:r w:rsidR="00847C61" w:rsidRPr="00751C18">
              <w:rPr>
                <w:rFonts w:ascii="Calibri" w:hAnsi="Calibri" w:cs="Calibri"/>
                <w:color w:val="610E6A"/>
                <w:sz w:val="22"/>
                <w:szCs w:val="22"/>
                <w:lang w:eastAsia="en-US"/>
              </w:rPr>
              <w:lastRenderedPageBreak/>
              <w:t>verblijft dan wel bereikbaar is in het buitenland.</w:t>
            </w:r>
          </w:p>
        </w:tc>
        <w:tc>
          <w:tcPr>
            <w:tcW w:w="1080" w:type="dxa"/>
            <w:tcBorders>
              <w:top w:val="nil"/>
              <w:left w:val="nil"/>
              <w:bottom w:val="nil"/>
              <w:right w:val="nil"/>
            </w:tcBorders>
          </w:tcPr>
          <w:p w14:paraId="6899F23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4ED30E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08"/>
      </w:tr>
      <w:tr w:rsidR="00847C61" w:rsidRPr="00751C18" w14:paraId="7761D3B9" w14:textId="77777777" w:rsidTr="007A1C43">
        <w:tc>
          <w:tcPr>
            <w:tcW w:w="450" w:type="dxa"/>
            <w:tcBorders>
              <w:top w:val="nil"/>
              <w:left w:val="nil"/>
              <w:bottom w:val="nil"/>
              <w:right w:val="nil"/>
            </w:tcBorders>
          </w:tcPr>
          <w:p w14:paraId="5AE0CD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0" w:name="BKM_CA61EE89_9AC3_469b_B10E_3655E4B9F73E"/>
          </w:p>
        </w:tc>
        <w:tc>
          <w:tcPr>
            <w:tcW w:w="2790" w:type="dxa"/>
            <w:gridSpan w:val="2"/>
            <w:tcBorders>
              <w:top w:val="nil"/>
              <w:left w:val="nil"/>
              <w:bottom w:val="nil"/>
              <w:right w:val="nil"/>
            </w:tcBorders>
          </w:tcPr>
          <w:p w14:paraId="7D419F20" w14:textId="7A982C3C"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1" w:author="Arjan Kloosterboer" w:date="2017-03-15T21:27: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Kadastrale aanduiding</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59829C2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kadastrale aanduiding van het OBJECT</w:t>
            </w:r>
          </w:p>
        </w:tc>
        <w:tc>
          <w:tcPr>
            <w:tcW w:w="1080" w:type="dxa"/>
            <w:tcBorders>
              <w:top w:val="nil"/>
              <w:left w:val="nil"/>
              <w:bottom w:val="nil"/>
              <w:right w:val="nil"/>
            </w:tcBorders>
          </w:tcPr>
          <w:p w14:paraId="02ADD5B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1EDB5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0"/>
      </w:tr>
      <w:tr w:rsidR="00847C61" w:rsidRPr="00751C18" w14:paraId="41886876" w14:textId="77777777" w:rsidTr="007A1C43">
        <w:tc>
          <w:tcPr>
            <w:tcW w:w="450" w:type="dxa"/>
            <w:tcBorders>
              <w:top w:val="nil"/>
              <w:left w:val="nil"/>
              <w:bottom w:val="nil"/>
              <w:right w:val="nil"/>
            </w:tcBorders>
          </w:tcPr>
          <w:p w14:paraId="7F045C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2" w:name="BKM_304BC3DE_C85F_4ba0_9DD4_9B728BFEC683"/>
          </w:p>
        </w:tc>
        <w:tc>
          <w:tcPr>
            <w:tcW w:w="2790" w:type="dxa"/>
            <w:gridSpan w:val="2"/>
            <w:tcBorders>
              <w:top w:val="nil"/>
              <w:left w:val="nil"/>
              <w:bottom w:val="nil"/>
              <w:right w:val="nil"/>
            </w:tcBorders>
          </w:tcPr>
          <w:p w14:paraId="6563B45B" w14:textId="5C075CEB" w:rsidR="00847C61"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613" w:author="Arjan Kloosterboer" w:date="2017-03-15T21:28:00Z">
              <w:r>
                <w:rPr>
                  <w:rFonts w:ascii="Arial" w:hAnsi="Arial" w:cs="Arial"/>
                  <w:szCs w:val="20"/>
                  <w:lang w:val="en-AU" w:eastAsia="en-US"/>
                </w:rPr>
                <w:t>/</w:t>
              </w:r>
            </w:ins>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Geometrie</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14:paraId="3D0AF5B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minimaal tweedimensionale geometrische representatie van het OBJECT.</w:t>
            </w:r>
          </w:p>
        </w:tc>
        <w:tc>
          <w:tcPr>
            <w:tcW w:w="1080" w:type="dxa"/>
            <w:tcBorders>
              <w:top w:val="nil"/>
              <w:left w:val="nil"/>
              <w:bottom w:val="nil"/>
              <w:right w:val="nil"/>
            </w:tcBorders>
          </w:tcPr>
          <w:p w14:paraId="6881C54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GML</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79ED1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612"/>
      </w:tr>
      <w:tr w:rsidR="00847C61" w:rsidRPr="00751C18" w:rsidDel="000A0CB5" w14:paraId="6F08C125" w14:textId="14566A12" w:rsidTr="007A1C43">
        <w:trPr>
          <w:del w:id="614" w:author="Arjan Kloosterboer" w:date="2017-09-21T08:28:00Z"/>
        </w:trPr>
        <w:tc>
          <w:tcPr>
            <w:tcW w:w="450" w:type="dxa"/>
            <w:tcBorders>
              <w:top w:val="nil"/>
              <w:left w:val="nil"/>
              <w:bottom w:val="nil"/>
              <w:right w:val="nil"/>
            </w:tcBorders>
          </w:tcPr>
          <w:p w14:paraId="291C550E" w14:textId="6C071FB1" w:rsidR="00847C61" w:rsidRPr="00751C18" w:rsidDel="000A0CB5" w:rsidRDefault="00847C61" w:rsidP="00847C61">
            <w:pPr>
              <w:widowControl w:val="0"/>
              <w:autoSpaceDE w:val="0"/>
              <w:autoSpaceDN w:val="0"/>
              <w:adjustRightInd w:val="0"/>
              <w:spacing w:line="240" w:lineRule="auto"/>
              <w:contextualSpacing w:val="0"/>
              <w:rPr>
                <w:del w:id="615" w:author="Arjan Kloosterboer" w:date="2017-09-21T08:28:00Z"/>
                <w:rFonts w:ascii="Calibri" w:hAnsi="Calibri" w:cs="Calibri"/>
                <w:color w:val="0F0F0F"/>
                <w:sz w:val="22"/>
                <w:szCs w:val="22"/>
                <w:lang w:eastAsia="en-US"/>
              </w:rPr>
            </w:pPr>
            <w:bookmarkStart w:id="616" w:name="BKM_3E9763FA_E158_4e08_99A6_735E61E2247A"/>
          </w:p>
        </w:tc>
        <w:tc>
          <w:tcPr>
            <w:tcW w:w="2790" w:type="dxa"/>
            <w:gridSpan w:val="2"/>
            <w:tcBorders>
              <w:top w:val="nil"/>
              <w:left w:val="nil"/>
              <w:bottom w:val="nil"/>
              <w:right w:val="nil"/>
            </w:tcBorders>
          </w:tcPr>
          <w:p w14:paraId="3EF7B9ED" w14:textId="4D6AF301" w:rsidR="00847C61" w:rsidRPr="00751C18" w:rsidDel="000A0CB5" w:rsidRDefault="00DE73DB" w:rsidP="00847C61">
            <w:pPr>
              <w:widowControl w:val="0"/>
              <w:autoSpaceDE w:val="0"/>
              <w:autoSpaceDN w:val="0"/>
              <w:adjustRightInd w:val="0"/>
              <w:spacing w:line="240" w:lineRule="auto"/>
              <w:contextualSpacing w:val="0"/>
              <w:rPr>
                <w:del w:id="617" w:author="Arjan Kloosterboer" w:date="2017-09-21T08:28:00Z"/>
                <w:rFonts w:ascii="Calibri" w:hAnsi="Calibri" w:cs="Calibri"/>
                <w:color w:val="0F0F0F"/>
                <w:sz w:val="22"/>
                <w:szCs w:val="22"/>
                <w:lang w:eastAsia="en-US"/>
              </w:rPr>
            </w:pPr>
            <w:del w:id="618"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Att.Name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Objecttype</w:delText>
              </w:r>
              <w:r w:rsidRPr="00751C18" w:rsidDel="000A0CB5">
                <w:rPr>
                  <w:rFonts w:ascii="Arial" w:hAnsi="Arial" w:cs="Arial"/>
                  <w:szCs w:val="20"/>
                  <w:lang w:val="en-AU" w:eastAsia="en-US"/>
                </w:rPr>
                <w:fldChar w:fldCharType="end"/>
              </w:r>
            </w:del>
          </w:p>
        </w:tc>
        <w:tc>
          <w:tcPr>
            <w:tcW w:w="4230" w:type="dxa"/>
            <w:tcBorders>
              <w:top w:val="nil"/>
              <w:left w:val="nil"/>
              <w:bottom w:val="nil"/>
              <w:right w:val="nil"/>
            </w:tcBorders>
          </w:tcPr>
          <w:p w14:paraId="40A489A5" w14:textId="2D1C3DA5" w:rsidR="00847C61" w:rsidRPr="00751C18" w:rsidDel="000A0CB5" w:rsidRDefault="00DE73DB" w:rsidP="00847C61">
            <w:pPr>
              <w:widowControl w:val="0"/>
              <w:autoSpaceDE w:val="0"/>
              <w:autoSpaceDN w:val="0"/>
              <w:adjustRightInd w:val="0"/>
              <w:spacing w:line="240" w:lineRule="auto"/>
              <w:contextualSpacing w:val="0"/>
              <w:rPr>
                <w:del w:id="619" w:author="Arjan Kloosterboer" w:date="2017-09-21T08:28:00Z"/>
                <w:rFonts w:ascii="Calibri" w:hAnsi="Calibri" w:cs="Calibri"/>
                <w:color w:val="0F0F0F"/>
                <w:sz w:val="22"/>
                <w:szCs w:val="22"/>
                <w:lang w:eastAsia="en-US"/>
              </w:rPr>
            </w:pPr>
            <w:del w:id="620"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eastAsia="en-US"/>
                </w:rPr>
                <w:delInstrText xml:space="preserve">MERGEFIELD </w:delInstrText>
              </w:r>
              <w:r w:rsidR="00847C61" w:rsidRPr="00751C18" w:rsidDel="000A0CB5">
                <w:rPr>
                  <w:rFonts w:ascii="Calibri" w:hAnsi="Calibri" w:cs="Calibri"/>
                  <w:color w:val="0F0F0F"/>
                  <w:sz w:val="22"/>
                  <w:szCs w:val="22"/>
                  <w:lang w:eastAsia="en-US"/>
                </w:rPr>
                <w:delInstrText>Att.Notes</w:delInstr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610E6A"/>
                  <w:sz w:val="22"/>
                  <w:szCs w:val="22"/>
                  <w:lang w:eastAsia="en-US"/>
                </w:rPr>
                <w:delText>Het onderscheid van een OBJECT naar haar specialisatiies.</w:delText>
              </w:r>
            </w:del>
          </w:p>
        </w:tc>
        <w:tc>
          <w:tcPr>
            <w:tcW w:w="1080" w:type="dxa"/>
            <w:tcBorders>
              <w:top w:val="nil"/>
              <w:left w:val="nil"/>
              <w:bottom w:val="nil"/>
              <w:right w:val="nil"/>
            </w:tcBorders>
          </w:tcPr>
          <w:p w14:paraId="034162E6" w14:textId="43D7C8E5" w:rsidR="00847C61" w:rsidRPr="00751C18" w:rsidDel="000A0CB5" w:rsidRDefault="00DE73DB" w:rsidP="00847C61">
            <w:pPr>
              <w:widowControl w:val="0"/>
              <w:autoSpaceDE w:val="0"/>
              <w:autoSpaceDN w:val="0"/>
              <w:adjustRightInd w:val="0"/>
              <w:spacing w:line="240" w:lineRule="auto"/>
              <w:contextualSpacing w:val="0"/>
              <w:rPr>
                <w:del w:id="621" w:author="Arjan Kloosterboer" w:date="2017-09-21T08:28:00Z"/>
                <w:rFonts w:ascii="Calibri" w:hAnsi="Calibri" w:cs="Calibri"/>
                <w:color w:val="000000"/>
                <w:sz w:val="22"/>
                <w:szCs w:val="22"/>
                <w:lang w:eastAsia="en-US"/>
              </w:rPr>
            </w:pPr>
            <w:del w:id="622"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00000"/>
                  <w:sz w:val="22"/>
                  <w:szCs w:val="22"/>
                  <w:lang w:eastAsia="en-US"/>
                </w:rPr>
                <w:delInstrText>Att.Type</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00000"/>
                  <w:sz w:val="22"/>
                  <w:szCs w:val="22"/>
                  <w:lang w:eastAsia="en-US"/>
                </w:rPr>
                <w:delText>AN3</w:delText>
              </w:r>
              <w:r w:rsidRPr="00751C18" w:rsidDel="000A0CB5">
                <w:rPr>
                  <w:rFonts w:ascii="Arial" w:hAnsi="Arial" w:cs="Arial"/>
                  <w:szCs w:val="20"/>
                  <w:lang w:val="en-AU" w:eastAsia="en-US"/>
                </w:rPr>
                <w:fldChar w:fldCharType="end"/>
              </w:r>
            </w:del>
          </w:p>
        </w:tc>
        <w:tc>
          <w:tcPr>
            <w:tcW w:w="810" w:type="dxa"/>
            <w:tcBorders>
              <w:top w:val="nil"/>
              <w:left w:val="nil"/>
              <w:bottom w:val="nil"/>
              <w:right w:val="nil"/>
            </w:tcBorders>
          </w:tcPr>
          <w:p w14:paraId="7E7BD0DE" w14:textId="025BBC60" w:rsidR="00847C61" w:rsidRPr="00751C18" w:rsidDel="000A0CB5" w:rsidRDefault="00DE73DB" w:rsidP="00847C61">
            <w:pPr>
              <w:widowControl w:val="0"/>
              <w:autoSpaceDE w:val="0"/>
              <w:autoSpaceDN w:val="0"/>
              <w:adjustRightInd w:val="0"/>
              <w:spacing w:line="240" w:lineRule="auto"/>
              <w:contextualSpacing w:val="0"/>
              <w:rPr>
                <w:del w:id="623" w:author="Arjan Kloosterboer" w:date="2017-09-21T08:28:00Z"/>
                <w:rFonts w:ascii="Calibri" w:hAnsi="Calibri" w:cs="Calibri"/>
                <w:color w:val="0F0F0F"/>
                <w:sz w:val="22"/>
                <w:szCs w:val="22"/>
                <w:lang w:eastAsia="en-US"/>
              </w:rPr>
            </w:pPr>
            <w:del w:id="624" w:author="Arjan Kloosterboer" w:date="2017-09-21T08:28:00Z">
              <w:r w:rsidRPr="00751C18" w:rsidDel="000A0CB5">
                <w:rPr>
                  <w:rFonts w:ascii="Arial" w:hAnsi="Arial" w:cs="Arial"/>
                  <w:szCs w:val="20"/>
                  <w:lang w:val="en-AU" w:eastAsia="en-US"/>
                </w:rPr>
                <w:fldChar w:fldCharType="begin" w:fldLock="1"/>
              </w:r>
              <w:r w:rsidR="00847C61" w:rsidRPr="00751C18" w:rsidDel="000A0CB5">
                <w:rPr>
                  <w:rFonts w:ascii="Arial" w:hAnsi="Arial" w:cs="Arial"/>
                  <w:szCs w:val="20"/>
                  <w:lang w:val="en-AU" w:eastAsia="en-US"/>
                </w:rPr>
                <w:delInstrText xml:space="preserve">MERGEFIELD </w:delInstrText>
              </w:r>
              <w:r w:rsidR="00847C61" w:rsidRPr="00751C18" w:rsidDel="000A0CB5">
                <w:rPr>
                  <w:rFonts w:ascii="Calibri" w:hAnsi="Calibri" w:cs="Calibri"/>
                  <w:color w:val="0F0F0F"/>
                  <w:sz w:val="22"/>
                  <w:szCs w:val="22"/>
                  <w:lang w:eastAsia="en-US"/>
                </w:rPr>
                <w:delInstrText>Att.LowerBound</w:delInstrText>
              </w:r>
              <w:r w:rsidRPr="00751C18" w:rsidDel="000A0CB5">
                <w:rPr>
                  <w:rFonts w:ascii="Arial" w:hAnsi="Arial" w:cs="Arial"/>
                  <w:szCs w:val="20"/>
                  <w:lang w:val="en-AU"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Arial" w:hAnsi="Arial" w:cs="Arial"/>
                  <w:szCs w:val="20"/>
                  <w:lang w:val="en-AU" w:eastAsia="en-US"/>
                </w:rPr>
                <w:fldChar w:fldCharType="end"/>
              </w:r>
              <w:r w:rsidR="00847C61" w:rsidRPr="00751C18" w:rsidDel="000A0CB5">
                <w:rPr>
                  <w:rFonts w:ascii="Calibri" w:hAnsi="Calibri" w:cs="Calibri"/>
                  <w:color w:val="0F0F0F"/>
                  <w:sz w:val="22"/>
                  <w:szCs w:val="22"/>
                  <w:lang w:eastAsia="en-US"/>
                </w:rPr>
                <w:delText xml:space="preserve"> - </w:delText>
              </w:r>
              <w:r w:rsidRPr="00751C18" w:rsidDel="000A0CB5">
                <w:rPr>
                  <w:rFonts w:ascii="Calibri" w:hAnsi="Calibri" w:cs="Calibri"/>
                  <w:color w:val="0F0F0F"/>
                  <w:sz w:val="22"/>
                  <w:szCs w:val="22"/>
                  <w:lang w:eastAsia="en-US"/>
                </w:rPr>
                <w:fldChar w:fldCharType="begin" w:fldLock="1"/>
              </w:r>
              <w:r w:rsidR="00847C61" w:rsidRPr="00751C18" w:rsidDel="000A0CB5">
                <w:rPr>
                  <w:rFonts w:ascii="Calibri" w:hAnsi="Calibri" w:cs="Calibri"/>
                  <w:color w:val="0F0F0F"/>
                  <w:sz w:val="22"/>
                  <w:szCs w:val="22"/>
                  <w:lang w:eastAsia="en-US"/>
                </w:rPr>
                <w:delInstrText>MERGEFIELD Att.UpperBound</w:delInstrText>
              </w:r>
              <w:r w:rsidRPr="00751C18" w:rsidDel="000A0CB5">
                <w:rPr>
                  <w:rFonts w:ascii="Calibri" w:hAnsi="Calibri" w:cs="Calibri"/>
                  <w:color w:val="0F0F0F"/>
                  <w:sz w:val="22"/>
                  <w:szCs w:val="22"/>
                  <w:lang w:eastAsia="en-US"/>
                </w:rPr>
                <w:fldChar w:fldCharType="separate"/>
              </w:r>
              <w:r w:rsidR="00847C61" w:rsidRPr="00751C18" w:rsidDel="000A0CB5">
                <w:rPr>
                  <w:rFonts w:ascii="Calibri" w:hAnsi="Calibri" w:cs="Calibri"/>
                  <w:color w:val="0F0F0F"/>
                  <w:sz w:val="22"/>
                  <w:szCs w:val="22"/>
                  <w:lang w:eastAsia="en-US"/>
                </w:rPr>
                <w:delText>1</w:delText>
              </w:r>
              <w:r w:rsidRPr="00751C18" w:rsidDel="000A0CB5">
                <w:rPr>
                  <w:rFonts w:ascii="Calibri" w:hAnsi="Calibri" w:cs="Calibri"/>
                  <w:color w:val="0F0F0F"/>
                  <w:sz w:val="22"/>
                  <w:szCs w:val="22"/>
                  <w:lang w:eastAsia="en-US"/>
                </w:rPr>
                <w:fldChar w:fldCharType="end"/>
              </w:r>
            </w:del>
          </w:p>
        </w:tc>
        <w:bookmarkEnd w:id="616"/>
      </w:tr>
      <w:tr w:rsidR="00CA7434" w:rsidRPr="00751C18" w14:paraId="201985EA" w14:textId="77777777" w:rsidTr="007A1C43">
        <w:tc>
          <w:tcPr>
            <w:tcW w:w="450" w:type="dxa"/>
            <w:tcBorders>
              <w:top w:val="nil"/>
              <w:left w:val="nil"/>
              <w:bottom w:val="nil"/>
              <w:right w:val="nil"/>
            </w:tcBorders>
          </w:tcPr>
          <w:p w14:paraId="6B7C64E9" w14:textId="77777777" w:rsidR="00CA7434" w:rsidRPr="00751C18" w:rsidRDefault="00CA7434"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382AC5" w14:textId="51F2D95E"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25" w:author="Arjan Kloosterboer" w:date="2017-03-15T21:28:00Z">
              <w:r>
                <w:rPr>
                  <w:rFonts w:ascii="Arial" w:hAnsi="Arial" w:cs="Arial"/>
                  <w:szCs w:val="20"/>
                  <w:lang w:val="en-AU" w:eastAsia="en-US"/>
                </w:rPr>
                <w:t>Object-URI</w:t>
              </w:r>
            </w:ins>
          </w:p>
        </w:tc>
        <w:tc>
          <w:tcPr>
            <w:tcW w:w="4230" w:type="dxa"/>
            <w:tcBorders>
              <w:top w:val="nil"/>
              <w:left w:val="nil"/>
              <w:bottom w:val="nil"/>
              <w:right w:val="nil"/>
            </w:tcBorders>
          </w:tcPr>
          <w:p w14:paraId="6BCD7F3C" w14:textId="07864C69" w:rsidR="00CA7434" w:rsidRPr="00CA7434" w:rsidRDefault="00CA7434" w:rsidP="00847C61">
            <w:pPr>
              <w:widowControl w:val="0"/>
              <w:autoSpaceDE w:val="0"/>
              <w:autoSpaceDN w:val="0"/>
              <w:adjustRightInd w:val="0"/>
              <w:spacing w:line="240" w:lineRule="auto"/>
              <w:contextualSpacing w:val="0"/>
              <w:rPr>
                <w:rFonts w:ascii="Arial" w:hAnsi="Arial" w:cs="Arial"/>
                <w:szCs w:val="20"/>
                <w:lang w:eastAsia="en-US"/>
              </w:rPr>
            </w:pPr>
            <w:ins w:id="626" w:author="Arjan Kloosterboer" w:date="2017-03-15T21:29:00Z">
              <w:r w:rsidRPr="00CA7434">
                <w:rPr>
                  <w:rFonts w:ascii="Arial" w:hAnsi="Arial" w:cs="Arial"/>
                  <w:szCs w:val="20"/>
                  <w:lang w:eastAsia="en-US"/>
                </w:rPr>
                <w:t>Benaming van het object op het internet waar het object met haar gegevens te vinden is.</w:t>
              </w:r>
            </w:ins>
          </w:p>
        </w:tc>
        <w:tc>
          <w:tcPr>
            <w:tcW w:w="1080" w:type="dxa"/>
            <w:tcBorders>
              <w:top w:val="nil"/>
              <w:left w:val="nil"/>
              <w:bottom w:val="nil"/>
              <w:right w:val="nil"/>
            </w:tcBorders>
          </w:tcPr>
          <w:p w14:paraId="45971F6D" w14:textId="4AA85413"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27" w:author="Arjan Kloosterboer" w:date="2017-03-15T21:28:00Z">
              <w:r>
                <w:rPr>
                  <w:rFonts w:ascii="Arial" w:hAnsi="Arial" w:cs="Arial"/>
                  <w:szCs w:val="20"/>
                  <w:lang w:val="en-AU" w:eastAsia="en-US"/>
                </w:rPr>
                <w:t>URI</w:t>
              </w:r>
            </w:ins>
          </w:p>
        </w:tc>
        <w:tc>
          <w:tcPr>
            <w:tcW w:w="810" w:type="dxa"/>
            <w:tcBorders>
              <w:top w:val="nil"/>
              <w:left w:val="nil"/>
              <w:bottom w:val="nil"/>
              <w:right w:val="nil"/>
            </w:tcBorders>
          </w:tcPr>
          <w:p w14:paraId="519D7189" w14:textId="5AAB868C" w:rsidR="00CA7434" w:rsidRPr="00751C18" w:rsidRDefault="00CA7434" w:rsidP="00847C61">
            <w:pPr>
              <w:widowControl w:val="0"/>
              <w:autoSpaceDE w:val="0"/>
              <w:autoSpaceDN w:val="0"/>
              <w:adjustRightInd w:val="0"/>
              <w:spacing w:line="240" w:lineRule="auto"/>
              <w:contextualSpacing w:val="0"/>
              <w:rPr>
                <w:rFonts w:ascii="Arial" w:hAnsi="Arial" w:cs="Arial"/>
                <w:szCs w:val="20"/>
                <w:lang w:val="en-AU" w:eastAsia="en-US"/>
              </w:rPr>
            </w:pPr>
            <w:ins w:id="628" w:author="Arjan Kloosterboer" w:date="2017-03-15T21:28:00Z">
              <w:r>
                <w:rPr>
                  <w:rFonts w:ascii="Arial" w:hAnsi="Arial" w:cs="Arial"/>
                  <w:szCs w:val="20"/>
                  <w:lang w:val="en-AU" w:eastAsia="en-US"/>
                </w:rPr>
                <w:t>0 - 1</w:t>
              </w:r>
            </w:ins>
          </w:p>
        </w:tc>
      </w:tr>
    </w:tbl>
    <w:p w14:paraId="3DE699F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8A594B9" w14:textId="77777777" w:rsidTr="001B6785">
        <w:tc>
          <w:tcPr>
            <w:tcW w:w="9360" w:type="dxa"/>
            <w:gridSpan w:val="3"/>
            <w:tcBorders>
              <w:top w:val="nil"/>
              <w:left w:val="nil"/>
              <w:bottom w:val="nil"/>
              <w:right w:val="nil"/>
            </w:tcBorders>
          </w:tcPr>
          <w:p w14:paraId="52AD2D0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5E7B492A" w14:textId="77777777" w:rsidTr="001B6785">
        <w:tc>
          <w:tcPr>
            <w:tcW w:w="450" w:type="dxa"/>
            <w:tcBorders>
              <w:top w:val="nil"/>
              <w:left w:val="nil"/>
              <w:bottom w:val="nil"/>
              <w:right w:val="nil"/>
            </w:tcBorders>
          </w:tcPr>
          <w:p w14:paraId="634770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46C5CC4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2D3ADF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69BB4F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679982AA" w14:textId="77777777" w:rsidTr="001B6785">
        <w:tc>
          <w:tcPr>
            <w:tcW w:w="450" w:type="dxa"/>
            <w:tcBorders>
              <w:top w:val="nil"/>
              <w:left w:val="nil"/>
              <w:bottom w:val="nil"/>
              <w:right w:val="nil"/>
            </w:tcBorders>
          </w:tcPr>
          <w:p w14:paraId="3AB2C8B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7CBFDDB" w14:textId="2579953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sidDel="00ED30C4">
              <w:rPr>
                <w:rFonts w:ascii="Arial" w:hAnsi="Arial" w:cs="Arial"/>
                <w:szCs w:val="20"/>
                <w:lang w:val="en-AU" w:eastAsia="en-US"/>
              </w:rPr>
              <w:fldChar w:fldCharType="begin" w:fldLock="1"/>
            </w:r>
            <w:r w:rsidR="00847C61" w:rsidRPr="007264B5">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sidDel="00ED30C4">
              <w:rPr>
                <w:rFonts w:ascii="Arial" w:hAnsi="Arial" w:cs="Arial"/>
                <w:szCs w:val="20"/>
                <w:lang w:val="en-AU" w:eastAsia="en-US"/>
              </w:rPr>
              <w:fldChar w:fldCharType="separate"/>
            </w:r>
            <w:del w:id="629" w:author="Arjan Kloosterboer" w:date="2017-01-24T15:41:00Z">
              <w:r w:rsidR="00847C61" w:rsidRPr="00751C18" w:rsidDel="00ED30C4">
                <w:rPr>
                  <w:rFonts w:ascii="Calibri" w:hAnsi="Calibri" w:cs="Calibri"/>
                  <w:color w:val="0F0F0F"/>
                  <w:sz w:val="22"/>
                  <w:szCs w:val="22"/>
                  <w:lang w:eastAsia="en-US"/>
                </w:rPr>
                <w:delText>OBJECT</w:delText>
              </w:r>
              <w:r w:rsidRPr="00751C18" w:rsidDel="00ED30C4">
                <w:rPr>
                  <w:rFonts w:ascii="Arial" w:hAnsi="Arial" w:cs="Arial"/>
                  <w:szCs w:val="20"/>
                  <w:lang w:val="en-AU" w:eastAsia="en-US"/>
                </w:rPr>
                <w:fldChar w:fldCharType="end"/>
              </w:r>
            </w:del>
            <w:ins w:id="630" w:author="Arjan Kloosterboer" w:date="2017-01-24T15:41:00Z">
              <w:r w:rsidR="00ED30C4" w:rsidRPr="007264B5">
                <w:rPr>
                  <w:rFonts w:ascii="Arial" w:hAnsi="Arial" w:cs="Arial"/>
                  <w:szCs w:val="20"/>
                  <w:lang w:eastAsia="en-US"/>
                </w:rPr>
                <w:t>ZAAK</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del w:id="631" w:author="Arjan Kloosterboer" w:date="2017-01-24T15:42:00Z">
              <w:r w:rsidR="00847C61" w:rsidRPr="00751C18" w:rsidDel="007264B5">
                <w:rPr>
                  <w:rFonts w:ascii="Calibri" w:hAnsi="Calibri" w:cs="Calibri"/>
                  <w:color w:val="0F0F0F"/>
                  <w:sz w:val="22"/>
                  <w:szCs w:val="22"/>
                  <w:lang w:eastAsia="en-US"/>
                </w:rPr>
                <w:delText>0</w:delText>
              </w:r>
            </w:del>
            <w:ins w:id="632" w:author="Arjan Kloosterboer" w:date="2017-01-24T15:42:00Z">
              <w:r w:rsidR="007264B5">
                <w:rPr>
                  <w:rFonts w:ascii="Calibri" w:hAnsi="Calibri" w:cs="Calibri"/>
                  <w:color w:val="0F0F0F"/>
                  <w:sz w:val="22"/>
                  <w:szCs w:val="22"/>
                  <w:lang w:eastAsia="en-US"/>
                </w:rPr>
                <w:t>1</w:t>
              </w:r>
            </w:ins>
            <w:r w:rsidR="00847C61" w:rsidRPr="00751C18">
              <w:rPr>
                <w:rFonts w:ascii="Calibri" w:hAnsi="Calibri" w:cs="Calibri"/>
                <w:color w:val="0F0F0F"/>
                <w:sz w:val="22"/>
                <w:szCs w:val="22"/>
                <w:lang w:eastAsia="en-US"/>
              </w:rPr>
              <w:t>..</w:t>
            </w:r>
            <w:ins w:id="633" w:author="Arjan Kloosterboer" w:date="2017-01-24T15:41:00Z">
              <w:r w:rsidR="00ED30C4" w:rsidRPr="00751C18" w:rsidDel="00ED30C4">
                <w:rPr>
                  <w:rFonts w:ascii="Calibri" w:hAnsi="Calibri" w:cs="Calibri"/>
                  <w:color w:val="0F0F0F"/>
                  <w:sz w:val="22"/>
                  <w:szCs w:val="22"/>
                  <w:lang w:eastAsia="en-US"/>
                </w:rPr>
                <w:t xml:space="preserve"> </w:t>
              </w:r>
            </w:ins>
            <w:del w:id="634" w:author="Arjan Kloosterboer" w:date="2017-01-24T15:41:00Z">
              <w:r w:rsidR="00847C61" w:rsidRPr="00751C18" w:rsidDel="00ED30C4">
                <w:rPr>
                  <w:rFonts w:ascii="Calibri" w:hAnsi="Calibri" w:cs="Calibri"/>
                  <w:color w:val="0F0F0F"/>
                  <w:sz w:val="22"/>
                  <w:szCs w:val="22"/>
                  <w:lang w:eastAsia="en-US"/>
                </w:rPr>
                <w:delText>1</w:delText>
              </w:r>
            </w:del>
            <w:r w:rsidRPr="00751C18">
              <w:rPr>
                <w:rFonts w:ascii="Calibri" w:hAnsi="Calibri" w:cs="Calibri"/>
                <w:color w:val="0F0F0F"/>
                <w:sz w:val="22"/>
                <w:szCs w:val="22"/>
                <w:lang w:eastAsia="en-US"/>
              </w:rPr>
              <w:fldChar w:fldCharType="end"/>
            </w:r>
            <w:ins w:id="635" w:author="Arjan Kloosterboer" w:date="2017-01-24T15:41:00Z">
              <w:r w:rsidR="007264B5">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w:t>
            </w:r>
          </w:p>
          <w:p w14:paraId="67D6BCC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betreft</w:t>
            </w:r>
            <w:r w:rsidR="00DE73DB" w:rsidRPr="00751C18">
              <w:rPr>
                <w:rFonts w:ascii="Calibri" w:hAnsi="Calibri" w:cs="Calibri"/>
                <w:color w:val="0F0F0F"/>
                <w:sz w:val="22"/>
                <w:szCs w:val="22"/>
                <w:lang w:eastAsia="en-US"/>
              </w:rPr>
              <w:fldChar w:fldCharType="end"/>
            </w:r>
          </w:p>
          <w:p w14:paraId="3415392C" w14:textId="2062F35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636" w:author="Arjan Kloosterboer" w:date="2017-01-24T15:41:00Z">
              <w:r w:rsidRPr="00751C18" w:rsidDel="007264B5">
                <w:rPr>
                  <w:rFonts w:ascii="Calibri" w:hAnsi="Calibri" w:cs="Calibri"/>
                  <w:color w:val="0F0F0F"/>
                  <w:sz w:val="22"/>
                  <w:szCs w:val="22"/>
                  <w:lang w:eastAsia="en-US"/>
                </w:rPr>
                <w:fldChar w:fldCharType="begin" w:fldLock="1"/>
              </w:r>
              <w:r w:rsidR="00847C61" w:rsidRPr="00751C18" w:rsidDel="007264B5">
                <w:rPr>
                  <w:rFonts w:ascii="Calibri" w:hAnsi="Calibri" w:cs="Calibri"/>
                  <w:color w:val="0F0F0F"/>
                  <w:sz w:val="22"/>
                  <w:szCs w:val="22"/>
                  <w:lang w:eastAsia="en-US"/>
                </w:rPr>
                <w:delInstrText>MERGEFIELD Element.Name</w:delInstrText>
              </w:r>
              <w:r w:rsidRPr="00751C18" w:rsidDel="007264B5">
                <w:rPr>
                  <w:rFonts w:ascii="Calibri" w:hAnsi="Calibri" w:cs="Calibri"/>
                  <w:color w:val="0F0F0F"/>
                  <w:sz w:val="22"/>
                  <w:szCs w:val="22"/>
                  <w:lang w:eastAsia="en-US"/>
                </w:rPr>
                <w:fldChar w:fldCharType="separate"/>
              </w:r>
              <w:r w:rsidR="00847C61" w:rsidRPr="00751C18" w:rsidDel="007264B5">
                <w:rPr>
                  <w:rFonts w:ascii="Calibri" w:hAnsi="Calibri" w:cs="Calibri"/>
                  <w:color w:val="0F0F0F"/>
                  <w:sz w:val="22"/>
                  <w:szCs w:val="22"/>
                  <w:lang w:eastAsia="en-US"/>
                </w:rPr>
                <w:delText>ZAAK</w:delText>
              </w:r>
              <w:r w:rsidRPr="00751C18" w:rsidDel="007264B5">
                <w:rPr>
                  <w:rFonts w:ascii="Calibri" w:hAnsi="Calibri" w:cs="Calibri"/>
                  <w:color w:val="0F0F0F"/>
                  <w:sz w:val="22"/>
                  <w:szCs w:val="22"/>
                  <w:lang w:eastAsia="en-US"/>
                </w:rPr>
                <w:fldChar w:fldCharType="end"/>
              </w:r>
            </w:del>
            <w:ins w:id="637" w:author="Arjan Kloosterboer" w:date="2017-01-24T15:41:00Z">
              <w:r w:rsidR="007264B5">
                <w:rPr>
                  <w:rFonts w:ascii="Calibri" w:hAnsi="Calibri" w:cs="Calibri"/>
                  <w:color w:val="0F0F0F"/>
                  <w:sz w:val="22"/>
                  <w:szCs w:val="22"/>
                  <w:lang w:eastAsia="en-US"/>
                </w:rPr>
                <w:t>OBJECT</w:t>
              </w:r>
            </w:ins>
            <w:r w:rsidR="00847C61" w:rsidRPr="00751C18">
              <w:rPr>
                <w:rFonts w:ascii="Calibri" w:hAnsi="Calibri" w:cs="Calibri"/>
                <w:color w:val="0F0F0F"/>
                <w:sz w:val="22"/>
                <w:szCs w:val="22"/>
                <w:lang w:eastAsia="en-US"/>
              </w:rPr>
              <w:t xml:space="preserve">  [</w:t>
            </w:r>
            <w:del w:id="638" w:author="Arjan Kloosterboer" w:date="2017-01-24T15:42:00Z">
              <w:r w:rsidRPr="00751C18" w:rsidDel="007264B5">
                <w:rPr>
                  <w:rFonts w:ascii="Calibri" w:hAnsi="Calibri" w:cs="Calibri"/>
                  <w:color w:val="0F0F0F"/>
                  <w:sz w:val="22"/>
                  <w:szCs w:val="22"/>
                  <w:lang w:eastAsia="en-US"/>
                </w:rPr>
                <w:fldChar w:fldCharType="begin" w:fldLock="1"/>
              </w:r>
              <w:r w:rsidR="00847C61" w:rsidRPr="00751C18" w:rsidDel="007264B5">
                <w:rPr>
                  <w:rFonts w:ascii="Calibri" w:hAnsi="Calibri" w:cs="Calibri"/>
                  <w:color w:val="0F0F0F"/>
                  <w:sz w:val="22"/>
                  <w:szCs w:val="22"/>
                  <w:lang w:eastAsia="en-US"/>
                </w:rPr>
                <w:delInstrText>MERGEFIELD ConnTarget.Cardinality</w:delInstrText>
              </w:r>
              <w:r w:rsidRPr="00751C18" w:rsidDel="007264B5">
                <w:rPr>
                  <w:rFonts w:ascii="Calibri" w:hAnsi="Calibri" w:cs="Calibri"/>
                  <w:color w:val="0F0F0F"/>
                  <w:sz w:val="22"/>
                  <w:szCs w:val="22"/>
                  <w:lang w:eastAsia="en-US"/>
                </w:rPr>
                <w:fldChar w:fldCharType="separate"/>
              </w:r>
              <w:r w:rsidR="00847C61" w:rsidRPr="00751C18" w:rsidDel="007264B5">
                <w:rPr>
                  <w:rFonts w:ascii="Calibri" w:hAnsi="Calibri" w:cs="Calibri"/>
                  <w:color w:val="0F0F0F"/>
                  <w:sz w:val="22"/>
                  <w:szCs w:val="22"/>
                  <w:lang w:eastAsia="en-US"/>
                </w:rPr>
                <w:delText>1</w:delText>
              </w:r>
              <w:r w:rsidRPr="00751C18" w:rsidDel="007264B5">
                <w:rPr>
                  <w:rFonts w:ascii="Calibri" w:hAnsi="Calibri" w:cs="Calibri"/>
                  <w:color w:val="0F0F0F"/>
                  <w:sz w:val="22"/>
                  <w:szCs w:val="22"/>
                  <w:lang w:eastAsia="en-US"/>
                </w:rPr>
                <w:fldChar w:fldCharType="end"/>
              </w:r>
            </w:del>
            <w:ins w:id="639" w:author="Arjan Kloosterboer" w:date="2017-01-24T15:42:00Z">
              <w:r w:rsidR="007264B5">
                <w:rPr>
                  <w:rFonts w:ascii="Calibri" w:hAnsi="Calibri" w:cs="Calibri"/>
                  <w:color w:val="0F0F0F"/>
                  <w:sz w:val="22"/>
                  <w:szCs w:val="22"/>
                  <w:lang w:eastAsia="en-US"/>
                </w:rPr>
                <w:t>0..*</w:t>
              </w:r>
            </w:ins>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D3F11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ZAAKen die betrekking hebben op het OBJECT</w:t>
            </w:r>
          </w:p>
        </w:tc>
      </w:tr>
      <w:tr w:rsidR="00847C61" w:rsidRPr="00751C18" w14:paraId="1F8069A3" w14:textId="77777777" w:rsidTr="001B6785">
        <w:trPr>
          <w:trHeight w:hRule="exact" w:val="128"/>
        </w:trPr>
        <w:tc>
          <w:tcPr>
            <w:tcW w:w="450" w:type="dxa"/>
            <w:tcBorders>
              <w:top w:val="nil"/>
              <w:left w:val="nil"/>
              <w:bottom w:val="nil"/>
              <w:right w:val="nil"/>
            </w:tcBorders>
          </w:tcPr>
          <w:p w14:paraId="073694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3E2CCB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ED57F4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944690" w14:textId="77777777" w:rsidTr="001B6785">
        <w:tc>
          <w:tcPr>
            <w:tcW w:w="450" w:type="dxa"/>
            <w:tcBorders>
              <w:top w:val="nil"/>
              <w:left w:val="nil"/>
              <w:bottom w:val="nil"/>
              <w:right w:val="nil"/>
            </w:tcBorders>
          </w:tcPr>
          <w:p w14:paraId="1C61577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64AA52" w14:textId="2654ED0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264B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9E6F9EE" w14:textId="1FB06D92"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D0F201D" w14:textId="717EF8E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BUURT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84FCD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BUURT is een specialisatie van OBJECT.</w:t>
            </w:r>
            <w:r w:rsidRPr="00751C18">
              <w:rPr>
                <w:rFonts w:ascii="Arial" w:hAnsi="Arial" w:cs="Arial"/>
                <w:szCs w:val="20"/>
                <w:lang w:val="en-AU" w:eastAsia="en-US"/>
              </w:rPr>
              <w:fldChar w:fldCharType="end"/>
            </w:r>
          </w:p>
        </w:tc>
      </w:tr>
      <w:tr w:rsidR="00847C61" w:rsidRPr="00751C18" w14:paraId="723C03AD" w14:textId="77777777" w:rsidTr="001B6785">
        <w:trPr>
          <w:trHeight w:hRule="exact" w:val="128"/>
        </w:trPr>
        <w:tc>
          <w:tcPr>
            <w:tcW w:w="450" w:type="dxa"/>
            <w:tcBorders>
              <w:top w:val="nil"/>
              <w:left w:val="nil"/>
              <w:bottom w:val="nil"/>
              <w:right w:val="nil"/>
            </w:tcBorders>
          </w:tcPr>
          <w:p w14:paraId="1B63F50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4BBEA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82F86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EBFD4B4" w14:textId="77777777" w:rsidTr="001B6785">
        <w:tc>
          <w:tcPr>
            <w:tcW w:w="450" w:type="dxa"/>
            <w:tcBorders>
              <w:top w:val="nil"/>
              <w:left w:val="nil"/>
              <w:bottom w:val="nil"/>
              <w:right w:val="nil"/>
            </w:tcBorders>
          </w:tcPr>
          <w:p w14:paraId="03660A0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9C2E1F" w14:textId="46BD36F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1B6785">
              <w:rPr>
                <w:rFonts w:ascii="Calibri" w:hAnsi="Calibri" w:cs="Calibri"/>
                <w:color w:val="0F0F0F"/>
                <w:sz w:val="22"/>
                <w:szCs w:val="22"/>
                <w:lang w:eastAsia="en-US"/>
              </w:rPr>
              <w:t>OBJECT</w:t>
            </w: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00DE73DB"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EA24B35" w14:textId="28499C8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32BF21F" w14:textId="68E48CC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GEMEENTE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7F435C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GEMEENTE is een specialisatie van OBJECT.</w:t>
            </w:r>
            <w:r w:rsidRPr="00751C18">
              <w:rPr>
                <w:rFonts w:ascii="Arial" w:hAnsi="Arial" w:cs="Arial"/>
                <w:szCs w:val="20"/>
                <w:lang w:val="en-AU" w:eastAsia="en-US"/>
              </w:rPr>
              <w:fldChar w:fldCharType="end"/>
            </w:r>
          </w:p>
        </w:tc>
      </w:tr>
      <w:tr w:rsidR="00847C61" w:rsidRPr="00751C18" w14:paraId="2AA5EB4E" w14:textId="77777777" w:rsidTr="001B6785">
        <w:trPr>
          <w:trHeight w:hRule="exact" w:val="128"/>
        </w:trPr>
        <w:tc>
          <w:tcPr>
            <w:tcW w:w="450" w:type="dxa"/>
            <w:tcBorders>
              <w:top w:val="nil"/>
              <w:left w:val="nil"/>
              <w:bottom w:val="nil"/>
              <w:right w:val="nil"/>
            </w:tcBorders>
          </w:tcPr>
          <w:p w14:paraId="2050043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BD76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77B27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BD5684" w14:paraId="4F329787" w14:textId="65C20AE1" w:rsidTr="001B6785">
        <w:trPr>
          <w:del w:id="640" w:author="Arjan Kloosterboer" w:date="2017-09-21T12:00:00Z"/>
        </w:trPr>
        <w:tc>
          <w:tcPr>
            <w:tcW w:w="450" w:type="dxa"/>
            <w:tcBorders>
              <w:top w:val="nil"/>
              <w:left w:val="nil"/>
              <w:bottom w:val="nil"/>
              <w:right w:val="nil"/>
            </w:tcBorders>
          </w:tcPr>
          <w:p w14:paraId="3A40D877" w14:textId="79E73D07" w:rsidR="00847C61" w:rsidRPr="00751C18" w:rsidDel="00BD5684" w:rsidRDefault="00847C61" w:rsidP="00847C61">
            <w:pPr>
              <w:widowControl w:val="0"/>
              <w:autoSpaceDE w:val="0"/>
              <w:autoSpaceDN w:val="0"/>
              <w:adjustRightInd w:val="0"/>
              <w:spacing w:line="240" w:lineRule="auto"/>
              <w:contextualSpacing w:val="0"/>
              <w:rPr>
                <w:del w:id="641" w:author="Arjan Kloosterboer" w:date="2017-09-21T12:00: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4BD31DB" w14:textId="23011183" w:rsidR="00847C61" w:rsidRPr="00751C18" w:rsidDel="00BD5684" w:rsidRDefault="00DE73DB" w:rsidP="00847C61">
            <w:pPr>
              <w:widowControl w:val="0"/>
              <w:autoSpaceDE w:val="0"/>
              <w:autoSpaceDN w:val="0"/>
              <w:adjustRightInd w:val="0"/>
              <w:spacing w:line="240" w:lineRule="auto"/>
              <w:contextualSpacing w:val="0"/>
              <w:rPr>
                <w:del w:id="642" w:author="Arjan Kloosterboer" w:date="2017-09-21T12:00:00Z"/>
                <w:rFonts w:ascii="Calibri" w:hAnsi="Calibri" w:cs="Calibri"/>
                <w:color w:val="0F0F0F"/>
                <w:sz w:val="22"/>
                <w:szCs w:val="22"/>
                <w:lang w:eastAsia="en-US"/>
              </w:rPr>
            </w:pPr>
            <w:del w:id="643" w:author="Arjan Kloosterboer" w:date="2017-09-21T12:00: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492E9C96" w14:textId="277CA281" w:rsidR="00847C61" w:rsidRPr="00751C18" w:rsidDel="00BD5684" w:rsidRDefault="00847C61" w:rsidP="00847C61">
            <w:pPr>
              <w:widowControl w:val="0"/>
              <w:autoSpaceDE w:val="0"/>
              <w:autoSpaceDN w:val="0"/>
              <w:adjustRightInd w:val="0"/>
              <w:spacing w:line="240" w:lineRule="auto"/>
              <w:contextualSpacing w:val="0"/>
              <w:rPr>
                <w:del w:id="644" w:author="Arjan Kloosterboer" w:date="2017-09-21T12:00:00Z"/>
                <w:rFonts w:ascii="Calibri" w:hAnsi="Calibri" w:cs="Calibri"/>
                <w:color w:val="0F0F0F"/>
                <w:sz w:val="22"/>
                <w:szCs w:val="22"/>
                <w:lang w:eastAsia="en-US"/>
              </w:rPr>
            </w:pPr>
            <w:del w:id="645" w:author="Arjan Kloosterboer" w:date="2017-09-21T12:00: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1C3A1444" w14:textId="723F39E9" w:rsidR="00847C61" w:rsidRPr="00751C18" w:rsidDel="00BD5684" w:rsidRDefault="00DE73DB" w:rsidP="00847C61">
            <w:pPr>
              <w:widowControl w:val="0"/>
              <w:autoSpaceDE w:val="0"/>
              <w:autoSpaceDN w:val="0"/>
              <w:adjustRightInd w:val="0"/>
              <w:spacing w:line="240" w:lineRule="auto"/>
              <w:contextualSpacing w:val="0"/>
              <w:rPr>
                <w:del w:id="646" w:author="Arjan Kloosterboer" w:date="2017-09-21T12:00:00Z"/>
                <w:rFonts w:ascii="Calibri" w:hAnsi="Calibri" w:cs="Calibri"/>
                <w:color w:val="0F0F0F"/>
                <w:sz w:val="22"/>
                <w:szCs w:val="22"/>
                <w:lang w:eastAsia="en-US"/>
              </w:rPr>
            </w:pPr>
            <w:del w:id="647" w:author="Arjan Kloosterboer" w:date="2017-09-21T12:00: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GEMEENTELIJKE OPENBARE RUIMTE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B282C26" w14:textId="1114CB25" w:rsidR="00847C61" w:rsidRPr="00751C18" w:rsidDel="00BD5684" w:rsidRDefault="00DE73DB" w:rsidP="00847C61">
            <w:pPr>
              <w:widowControl w:val="0"/>
              <w:autoSpaceDE w:val="0"/>
              <w:autoSpaceDN w:val="0"/>
              <w:adjustRightInd w:val="0"/>
              <w:spacing w:line="240" w:lineRule="auto"/>
              <w:contextualSpacing w:val="0"/>
              <w:rPr>
                <w:del w:id="648" w:author="Arjan Kloosterboer" w:date="2017-09-21T12:00:00Z"/>
                <w:rFonts w:ascii="Calibri" w:hAnsi="Calibri" w:cs="Calibri"/>
                <w:color w:val="0F0F0F"/>
                <w:sz w:val="22"/>
                <w:szCs w:val="22"/>
                <w:lang w:eastAsia="en-US"/>
              </w:rPr>
            </w:pPr>
            <w:del w:id="649" w:author="Arjan Kloosterboer" w:date="2017-09-21T12:00: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GEMEENTELIJKE OPENBARE RUIMTE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5CC719D5" w14:textId="766FB364" w:rsidTr="001B6785">
        <w:trPr>
          <w:trHeight w:hRule="exact" w:val="128"/>
          <w:del w:id="650" w:author="Arjan Kloosterboer" w:date="2017-09-21T12:00:00Z"/>
        </w:trPr>
        <w:tc>
          <w:tcPr>
            <w:tcW w:w="450" w:type="dxa"/>
            <w:tcBorders>
              <w:top w:val="nil"/>
              <w:left w:val="nil"/>
              <w:bottom w:val="nil"/>
              <w:right w:val="nil"/>
            </w:tcBorders>
          </w:tcPr>
          <w:p w14:paraId="62EBFB45" w14:textId="60283BAB" w:rsidR="00847C61" w:rsidRPr="00751C18" w:rsidDel="00BD5684" w:rsidRDefault="00847C61" w:rsidP="00847C61">
            <w:pPr>
              <w:widowControl w:val="0"/>
              <w:autoSpaceDE w:val="0"/>
              <w:autoSpaceDN w:val="0"/>
              <w:adjustRightInd w:val="0"/>
              <w:spacing w:line="240" w:lineRule="auto"/>
              <w:contextualSpacing w:val="0"/>
              <w:rPr>
                <w:del w:id="651" w:author="Arjan Kloosterboer" w:date="2017-09-21T12:00: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136F1E" w14:textId="0285F879" w:rsidR="00847C61" w:rsidRPr="00751C18" w:rsidDel="00BD5684" w:rsidRDefault="00847C61" w:rsidP="00847C61">
            <w:pPr>
              <w:widowControl w:val="0"/>
              <w:autoSpaceDE w:val="0"/>
              <w:autoSpaceDN w:val="0"/>
              <w:adjustRightInd w:val="0"/>
              <w:spacing w:line="240" w:lineRule="auto"/>
              <w:contextualSpacing w:val="0"/>
              <w:rPr>
                <w:del w:id="652" w:author="Arjan Kloosterboer" w:date="2017-09-21T12:00:00Z"/>
                <w:rFonts w:ascii="Calibri" w:hAnsi="Calibri" w:cs="Calibri"/>
                <w:color w:val="0F0F0F"/>
                <w:sz w:val="22"/>
                <w:szCs w:val="22"/>
                <w:lang w:eastAsia="en-US"/>
              </w:rPr>
            </w:pPr>
          </w:p>
        </w:tc>
        <w:tc>
          <w:tcPr>
            <w:tcW w:w="6120" w:type="dxa"/>
            <w:tcBorders>
              <w:top w:val="nil"/>
              <w:left w:val="nil"/>
              <w:bottom w:val="nil"/>
              <w:right w:val="nil"/>
            </w:tcBorders>
          </w:tcPr>
          <w:p w14:paraId="0E9A9EB4" w14:textId="6899FC44" w:rsidR="00847C61" w:rsidRPr="00751C18" w:rsidDel="00BD5684" w:rsidRDefault="00847C61" w:rsidP="00847C61">
            <w:pPr>
              <w:widowControl w:val="0"/>
              <w:autoSpaceDE w:val="0"/>
              <w:autoSpaceDN w:val="0"/>
              <w:adjustRightInd w:val="0"/>
              <w:spacing w:line="240" w:lineRule="auto"/>
              <w:contextualSpacing w:val="0"/>
              <w:rPr>
                <w:del w:id="653" w:author="Arjan Kloosterboer" w:date="2017-09-21T12:00:00Z"/>
                <w:rFonts w:ascii="Calibri" w:hAnsi="Calibri" w:cs="Calibri"/>
                <w:color w:val="0F0F0F"/>
                <w:sz w:val="22"/>
                <w:szCs w:val="22"/>
                <w:lang w:eastAsia="en-US"/>
              </w:rPr>
            </w:pPr>
          </w:p>
        </w:tc>
      </w:tr>
      <w:tr w:rsidR="00847C61" w:rsidRPr="00751C18" w:rsidDel="001B6785" w14:paraId="66780E5D" w14:textId="548D6598" w:rsidTr="001B6785">
        <w:trPr>
          <w:del w:id="654" w:author="Arjan Kloosterboer" w:date="2017-09-21T11:53:00Z"/>
        </w:trPr>
        <w:tc>
          <w:tcPr>
            <w:tcW w:w="450" w:type="dxa"/>
            <w:tcBorders>
              <w:top w:val="nil"/>
              <w:left w:val="nil"/>
              <w:bottom w:val="nil"/>
              <w:right w:val="nil"/>
            </w:tcBorders>
          </w:tcPr>
          <w:p w14:paraId="5D36F44B" w14:textId="0E3D8388" w:rsidR="00847C61" w:rsidRPr="00751C18" w:rsidDel="001B6785" w:rsidRDefault="00847C61" w:rsidP="00847C61">
            <w:pPr>
              <w:widowControl w:val="0"/>
              <w:autoSpaceDE w:val="0"/>
              <w:autoSpaceDN w:val="0"/>
              <w:adjustRightInd w:val="0"/>
              <w:spacing w:line="240" w:lineRule="auto"/>
              <w:contextualSpacing w:val="0"/>
              <w:rPr>
                <w:del w:id="655" w:author="Arjan Kloosterboer" w:date="2017-09-21T11:5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046BB03" w14:textId="02AA0D37" w:rsidR="00847C61" w:rsidRPr="00751C18" w:rsidDel="001B6785" w:rsidRDefault="00DE73DB" w:rsidP="00847C61">
            <w:pPr>
              <w:widowControl w:val="0"/>
              <w:autoSpaceDE w:val="0"/>
              <w:autoSpaceDN w:val="0"/>
              <w:adjustRightInd w:val="0"/>
              <w:spacing w:line="240" w:lineRule="auto"/>
              <w:contextualSpacing w:val="0"/>
              <w:rPr>
                <w:del w:id="656" w:author="Arjan Kloosterboer" w:date="2017-09-21T11:53:00Z"/>
                <w:rFonts w:ascii="Calibri" w:hAnsi="Calibri" w:cs="Calibri"/>
                <w:color w:val="0F0F0F"/>
                <w:sz w:val="22"/>
                <w:szCs w:val="22"/>
                <w:lang w:eastAsia="en-US"/>
              </w:rPr>
            </w:pPr>
            <w:del w:id="657" w:author="Arjan Kloosterboer" w:date="2017-09-21T11:53:00Z">
              <w:r w:rsidRPr="00751C18" w:rsidDel="001B6785">
                <w:rPr>
                  <w:rFonts w:ascii="Arial" w:hAnsi="Arial" w:cs="Arial"/>
                  <w:szCs w:val="20"/>
                  <w:lang w:val="en-AU" w:eastAsia="en-US"/>
                </w:rPr>
                <w:fldChar w:fldCharType="begin" w:fldLock="1"/>
              </w:r>
              <w:r w:rsidR="00847C61" w:rsidRPr="001B6785" w:rsidDel="001B6785">
                <w:rPr>
                  <w:rFonts w:ascii="Arial" w:hAnsi="Arial" w:cs="Arial"/>
                  <w:szCs w:val="20"/>
                  <w:lang w:eastAsia="en-US"/>
                </w:rPr>
                <w:delInstrText xml:space="preserve">MERGEFIELD </w:delInstrText>
              </w:r>
              <w:r w:rsidR="00847C61" w:rsidRPr="00751C18" w:rsidDel="001B6785">
                <w:rPr>
                  <w:rFonts w:ascii="Calibri" w:hAnsi="Calibri" w:cs="Calibri"/>
                  <w:color w:val="0F0F0F"/>
                  <w:sz w:val="22"/>
                  <w:szCs w:val="22"/>
                  <w:lang w:eastAsia="en-US"/>
                </w:rPr>
                <w:delInstrText>Element.Name</w:delInstrText>
              </w:r>
              <w:r w:rsidRPr="00751C18" w:rsidDel="001B6785">
                <w:rPr>
                  <w:rFonts w:ascii="Arial" w:hAnsi="Arial" w:cs="Arial"/>
                  <w:szCs w:val="20"/>
                  <w:lang w:val="en-AU" w:eastAsia="en-US"/>
                </w:rPr>
                <w:fldChar w:fldCharType="separate"/>
              </w:r>
              <w:r w:rsidR="00847C61" w:rsidRPr="00751C18" w:rsidDel="001B6785">
                <w:rPr>
                  <w:rFonts w:ascii="Calibri" w:hAnsi="Calibri" w:cs="Calibri"/>
                  <w:color w:val="0F0F0F"/>
                  <w:sz w:val="22"/>
                  <w:szCs w:val="22"/>
                  <w:lang w:eastAsia="en-US"/>
                </w:rPr>
                <w:delText>OBJECT</w:delText>
              </w:r>
              <w:r w:rsidRPr="00751C18" w:rsidDel="001B6785">
                <w:rPr>
                  <w:rFonts w:ascii="Arial" w:hAnsi="Arial" w:cs="Arial"/>
                  <w:szCs w:val="20"/>
                  <w:lang w:val="en-AU" w:eastAsia="en-US"/>
                </w:rPr>
                <w:fldChar w:fldCharType="end"/>
              </w:r>
              <w:r w:rsidR="00847C61" w:rsidRPr="00751C18" w:rsidDel="001B6785">
                <w:rPr>
                  <w:rFonts w:ascii="Calibri" w:hAnsi="Calibri" w:cs="Calibri"/>
                  <w:color w:val="0F0F0F"/>
                  <w:sz w:val="22"/>
                  <w:szCs w:val="22"/>
                  <w:lang w:eastAsia="en-US"/>
                </w:rPr>
                <w:delText xml:space="preserve">  [</w:delText>
              </w:r>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ConnSource.Cardinality</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0..1</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w:delText>
              </w:r>
            </w:del>
          </w:p>
          <w:p w14:paraId="54812CCB" w14:textId="042D1CE1" w:rsidR="00847C61" w:rsidRPr="00751C18" w:rsidDel="001B6785" w:rsidRDefault="00847C61" w:rsidP="00847C61">
            <w:pPr>
              <w:widowControl w:val="0"/>
              <w:autoSpaceDE w:val="0"/>
              <w:autoSpaceDN w:val="0"/>
              <w:adjustRightInd w:val="0"/>
              <w:spacing w:line="240" w:lineRule="auto"/>
              <w:contextualSpacing w:val="0"/>
              <w:rPr>
                <w:del w:id="658" w:author="Arjan Kloosterboer" w:date="2017-09-21T11:53:00Z"/>
                <w:rFonts w:ascii="Calibri" w:hAnsi="Calibri" w:cs="Calibri"/>
                <w:color w:val="0F0F0F"/>
                <w:sz w:val="22"/>
                <w:szCs w:val="22"/>
                <w:lang w:eastAsia="en-US"/>
              </w:rPr>
            </w:pPr>
            <w:del w:id="659" w:author="Arjan Kloosterboer" w:date="2017-09-21T11:53:00Z">
              <w:r w:rsidRPr="00751C18" w:rsidDel="001B6785">
                <w:rPr>
                  <w:rFonts w:ascii="Calibri" w:hAnsi="Calibri" w:cs="Calibri"/>
                  <w:color w:val="0F0F0F"/>
                  <w:sz w:val="22"/>
                  <w:szCs w:val="22"/>
                  <w:lang w:eastAsia="en-US"/>
                </w:rPr>
                <w:delText xml:space="preserve">  </w:delText>
              </w:r>
              <w:r w:rsidR="00DE73DB" w:rsidRPr="00751C18" w:rsidDel="001B6785">
                <w:rPr>
                  <w:rFonts w:ascii="Calibri" w:hAnsi="Calibri" w:cs="Calibri"/>
                  <w:color w:val="0F0F0F"/>
                  <w:sz w:val="22"/>
                  <w:szCs w:val="22"/>
                  <w:lang w:eastAsia="en-US"/>
                </w:rPr>
                <w:fldChar w:fldCharType="begin" w:fldLock="1"/>
              </w:r>
              <w:r w:rsidRPr="00751C18" w:rsidDel="001B6785">
                <w:rPr>
                  <w:rFonts w:ascii="Calibri" w:hAnsi="Calibri" w:cs="Calibri"/>
                  <w:color w:val="0F0F0F"/>
                  <w:sz w:val="22"/>
                  <w:szCs w:val="22"/>
                  <w:lang w:eastAsia="en-US"/>
                </w:rPr>
                <w:delInstrText>MERGEFIELD Connector.Name</w:delInstrText>
              </w:r>
              <w:r w:rsidR="00DE73DB" w:rsidRPr="00751C18" w:rsidDel="001B6785">
                <w:rPr>
                  <w:rFonts w:ascii="Calibri" w:hAnsi="Calibri" w:cs="Calibri"/>
                  <w:color w:val="0F0F0F"/>
                  <w:sz w:val="22"/>
                  <w:szCs w:val="22"/>
                  <w:lang w:eastAsia="en-US"/>
                </w:rPr>
                <w:fldChar w:fldCharType="separate"/>
              </w:r>
              <w:r w:rsidRPr="00751C18" w:rsidDel="001B6785">
                <w:rPr>
                  <w:rFonts w:ascii="Calibri" w:hAnsi="Calibri" w:cs="Calibri"/>
                  <w:color w:val="0F0F0F"/>
                  <w:sz w:val="22"/>
                  <w:szCs w:val="22"/>
                  <w:lang w:eastAsia="en-US"/>
                </w:rPr>
                <w:delText>is</w:delText>
              </w:r>
              <w:r w:rsidR="00DE73DB" w:rsidRPr="00751C18" w:rsidDel="001B6785">
                <w:rPr>
                  <w:rFonts w:ascii="Calibri" w:hAnsi="Calibri" w:cs="Calibri"/>
                  <w:color w:val="0F0F0F"/>
                  <w:sz w:val="22"/>
                  <w:szCs w:val="22"/>
                  <w:lang w:eastAsia="en-US"/>
                </w:rPr>
                <w:fldChar w:fldCharType="end"/>
              </w:r>
            </w:del>
          </w:p>
          <w:p w14:paraId="7AA04541" w14:textId="67B28961" w:rsidR="00847C61" w:rsidRPr="00751C18" w:rsidDel="001B6785" w:rsidRDefault="00DE73DB" w:rsidP="00847C61">
            <w:pPr>
              <w:widowControl w:val="0"/>
              <w:autoSpaceDE w:val="0"/>
              <w:autoSpaceDN w:val="0"/>
              <w:adjustRightInd w:val="0"/>
              <w:spacing w:line="240" w:lineRule="auto"/>
              <w:contextualSpacing w:val="0"/>
              <w:rPr>
                <w:del w:id="660" w:author="Arjan Kloosterboer" w:date="2017-09-21T11:53:00Z"/>
                <w:rFonts w:ascii="Calibri" w:hAnsi="Calibri" w:cs="Calibri"/>
                <w:color w:val="0F0F0F"/>
                <w:sz w:val="22"/>
                <w:szCs w:val="22"/>
                <w:lang w:eastAsia="en-US"/>
              </w:rPr>
            </w:pPr>
            <w:del w:id="661" w:author="Arjan Kloosterboer" w:date="2017-09-21T11:53:00Z">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Element.Name</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HUISHOUDEN</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 xml:space="preserve">  [</w:delText>
              </w:r>
              <w:r w:rsidRPr="00751C18" w:rsidDel="001B6785">
                <w:rPr>
                  <w:rFonts w:ascii="Calibri" w:hAnsi="Calibri" w:cs="Calibri"/>
                  <w:color w:val="0F0F0F"/>
                  <w:sz w:val="22"/>
                  <w:szCs w:val="22"/>
                  <w:lang w:eastAsia="en-US"/>
                </w:rPr>
                <w:fldChar w:fldCharType="begin" w:fldLock="1"/>
              </w:r>
              <w:r w:rsidR="00847C61" w:rsidRPr="00751C18" w:rsidDel="001B6785">
                <w:rPr>
                  <w:rFonts w:ascii="Calibri" w:hAnsi="Calibri" w:cs="Calibri"/>
                  <w:color w:val="0F0F0F"/>
                  <w:sz w:val="22"/>
                  <w:szCs w:val="22"/>
                  <w:lang w:eastAsia="en-US"/>
                </w:rPr>
                <w:delInstrText>MERGEFIELD ConnTarget.Cardinality</w:delInstrText>
              </w:r>
              <w:r w:rsidRPr="00751C18" w:rsidDel="001B6785">
                <w:rPr>
                  <w:rFonts w:ascii="Calibri" w:hAnsi="Calibri" w:cs="Calibri"/>
                  <w:color w:val="0F0F0F"/>
                  <w:sz w:val="22"/>
                  <w:szCs w:val="22"/>
                  <w:lang w:eastAsia="en-US"/>
                </w:rPr>
                <w:fldChar w:fldCharType="separate"/>
              </w:r>
              <w:r w:rsidR="00847C61" w:rsidRPr="00751C18" w:rsidDel="001B6785">
                <w:rPr>
                  <w:rFonts w:ascii="Calibri" w:hAnsi="Calibri" w:cs="Calibri"/>
                  <w:color w:val="0F0F0F"/>
                  <w:sz w:val="22"/>
                  <w:szCs w:val="22"/>
                  <w:lang w:eastAsia="en-US"/>
                </w:rPr>
                <w:delText>1</w:delText>
              </w:r>
              <w:r w:rsidRPr="00751C18" w:rsidDel="001B6785">
                <w:rPr>
                  <w:rFonts w:ascii="Calibri" w:hAnsi="Calibri" w:cs="Calibri"/>
                  <w:color w:val="0F0F0F"/>
                  <w:sz w:val="22"/>
                  <w:szCs w:val="22"/>
                  <w:lang w:eastAsia="en-US"/>
                </w:rPr>
                <w:fldChar w:fldCharType="end"/>
              </w:r>
              <w:r w:rsidR="00847C61" w:rsidRPr="00751C18" w:rsidDel="001B6785">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18DC2D3" w14:textId="73530FAD" w:rsidR="00847C61" w:rsidRPr="00751C18" w:rsidDel="001B6785" w:rsidRDefault="00DE73DB" w:rsidP="00847C61">
            <w:pPr>
              <w:widowControl w:val="0"/>
              <w:autoSpaceDE w:val="0"/>
              <w:autoSpaceDN w:val="0"/>
              <w:adjustRightInd w:val="0"/>
              <w:spacing w:line="240" w:lineRule="auto"/>
              <w:contextualSpacing w:val="0"/>
              <w:rPr>
                <w:del w:id="662" w:author="Arjan Kloosterboer" w:date="2017-09-21T11:53:00Z"/>
                <w:rFonts w:ascii="Calibri" w:hAnsi="Calibri" w:cs="Calibri"/>
                <w:color w:val="0F0F0F"/>
                <w:sz w:val="22"/>
                <w:szCs w:val="22"/>
                <w:lang w:eastAsia="en-US"/>
              </w:rPr>
            </w:pPr>
            <w:del w:id="663" w:author="Arjan Kloosterboer" w:date="2017-09-21T11:53:00Z">
              <w:r w:rsidRPr="00751C18" w:rsidDel="001B6785">
                <w:rPr>
                  <w:rFonts w:ascii="Arial" w:hAnsi="Arial" w:cs="Arial"/>
                  <w:szCs w:val="20"/>
                  <w:lang w:val="en-AU" w:eastAsia="en-US"/>
                </w:rPr>
                <w:fldChar w:fldCharType="begin" w:fldLock="1"/>
              </w:r>
              <w:r w:rsidR="00847C61" w:rsidRPr="00751C18" w:rsidDel="001B6785">
                <w:rPr>
                  <w:rFonts w:ascii="Arial" w:hAnsi="Arial" w:cs="Arial"/>
                  <w:szCs w:val="20"/>
                  <w:lang w:eastAsia="en-US"/>
                </w:rPr>
                <w:delInstrText xml:space="preserve">MERGEFIELD </w:delInstrText>
              </w:r>
              <w:r w:rsidR="00847C61" w:rsidRPr="00751C18" w:rsidDel="001B6785">
                <w:rPr>
                  <w:rFonts w:ascii="Calibri" w:hAnsi="Calibri" w:cs="Calibri"/>
                  <w:color w:val="0F0F0F"/>
                  <w:sz w:val="22"/>
                  <w:szCs w:val="22"/>
                  <w:lang w:eastAsia="en-US"/>
                </w:rPr>
                <w:delInstrText>Connector.Notes</w:delInstrText>
              </w:r>
              <w:r w:rsidRPr="00751C18" w:rsidDel="001B6785">
                <w:rPr>
                  <w:rFonts w:ascii="Arial" w:hAnsi="Arial" w:cs="Arial"/>
                  <w:szCs w:val="20"/>
                  <w:lang w:val="en-AU" w:eastAsia="en-US"/>
                </w:rPr>
                <w:fldChar w:fldCharType="separate"/>
              </w:r>
              <w:r w:rsidR="00847C61" w:rsidRPr="00751C18" w:rsidDel="001B6785">
                <w:rPr>
                  <w:rFonts w:ascii="Calibri" w:hAnsi="Calibri" w:cs="Calibri"/>
                  <w:color w:val="0F0F0F"/>
                  <w:sz w:val="22"/>
                  <w:szCs w:val="22"/>
                  <w:lang w:eastAsia="en-US"/>
                </w:rPr>
                <w:delText>Een HUISHOUDEN als specialisatie van OBJECT.</w:delText>
              </w:r>
              <w:r w:rsidRPr="00751C18" w:rsidDel="001B6785">
                <w:rPr>
                  <w:rFonts w:ascii="Arial" w:hAnsi="Arial" w:cs="Arial"/>
                  <w:szCs w:val="20"/>
                  <w:lang w:val="en-AU" w:eastAsia="en-US"/>
                </w:rPr>
                <w:fldChar w:fldCharType="end"/>
              </w:r>
            </w:del>
          </w:p>
        </w:tc>
      </w:tr>
      <w:tr w:rsidR="00847C61" w:rsidRPr="00751C18" w:rsidDel="001B6785" w14:paraId="0E973F1D" w14:textId="374F85D2" w:rsidTr="001B6785">
        <w:trPr>
          <w:trHeight w:hRule="exact" w:val="128"/>
          <w:del w:id="664" w:author="Arjan Kloosterboer" w:date="2017-09-21T11:53:00Z"/>
        </w:trPr>
        <w:tc>
          <w:tcPr>
            <w:tcW w:w="450" w:type="dxa"/>
            <w:tcBorders>
              <w:top w:val="nil"/>
              <w:left w:val="nil"/>
              <w:bottom w:val="nil"/>
              <w:right w:val="nil"/>
            </w:tcBorders>
          </w:tcPr>
          <w:p w14:paraId="26CBED6A" w14:textId="4F7F5AE6" w:rsidR="00847C61" w:rsidRPr="00751C18" w:rsidDel="001B6785" w:rsidRDefault="00847C61" w:rsidP="00847C61">
            <w:pPr>
              <w:widowControl w:val="0"/>
              <w:autoSpaceDE w:val="0"/>
              <w:autoSpaceDN w:val="0"/>
              <w:adjustRightInd w:val="0"/>
              <w:spacing w:line="240" w:lineRule="auto"/>
              <w:contextualSpacing w:val="0"/>
              <w:rPr>
                <w:del w:id="665" w:author="Arjan Kloosterboer" w:date="2017-09-21T11:5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5FB6FF" w14:textId="63CF0BDC" w:rsidR="00847C61" w:rsidRPr="00751C18" w:rsidDel="001B6785" w:rsidRDefault="00847C61" w:rsidP="00847C61">
            <w:pPr>
              <w:widowControl w:val="0"/>
              <w:autoSpaceDE w:val="0"/>
              <w:autoSpaceDN w:val="0"/>
              <w:adjustRightInd w:val="0"/>
              <w:spacing w:line="240" w:lineRule="auto"/>
              <w:contextualSpacing w:val="0"/>
              <w:rPr>
                <w:del w:id="666" w:author="Arjan Kloosterboer" w:date="2017-09-21T11:53:00Z"/>
                <w:rFonts w:ascii="Calibri" w:hAnsi="Calibri" w:cs="Calibri"/>
                <w:color w:val="0F0F0F"/>
                <w:sz w:val="22"/>
                <w:szCs w:val="22"/>
                <w:lang w:eastAsia="en-US"/>
              </w:rPr>
            </w:pPr>
          </w:p>
        </w:tc>
        <w:tc>
          <w:tcPr>
            <w:tcW w:w="6120" w:type="dxa"/>
            <w:tcBorders>
              <w:top w:val="nil"/>
              <w:left w:val="nil"/>
              <w:bottom w:val="nil"/>
              <w:right w:val="nil"/>
            </w:tcBorders>
          </w:tcPr>
          <w:p w14:paraId="0AFC5D62" w14:textId="1906DCC1" w:rsidR="00847C61" w:rsidRPr="00751C18" w:rsidDel="001B6785" w:rsidRDefault="00847C61" w:rsidP="00847C61">
            <w:pPr>
              <w:widowControl w:val="0"/>
              <w:autoSpaceDE w:val="0"/>
              <w:autoSpaceDN w:val="0"/>
              <w:adjustRightInd w:val="0"/>
              <w:spacing w:line="240" w:lineRule="auto"/>
              <w:contextualSpacing w:val="0"/>
              <w:rPr>
                <w:del w:id="667" w:author="Arjan Kloosterboer" w:date="2017-09-21T11:53:00Z"/>
                <w:rFonts w:ascii="Calibri" w:hAnsi="Calibri" w:cs="Calibri"/>
                <w:color w:val="0F0F0F"/>
                <w:sz w:val="22"/>
                <w:szCs w:val="22"/>
                <w:lang w:eastAsia="en-US"/>
              </w:rPr>
            </w:pPr>
          </w:p>
        </w:tc>
      </w:tr>
      <w:tr w:rsidR="00847C61" w:rsidRPr="00751C18" w14:paraId="61613D6E" w14:textId="77777777" w:rsidTr="001B6785">
        <w:tc>
          <w:tcPr>
            <w:tcW w:w="450" w:type="dxa"/>
            <w:tcBorders>
              <w:top w:val="nil"/>
              <w:left w:val="nil"/>
              <w:bottom w:val="nil"/>
              <w:right w:val="nil"/>
            </w:tcBorders>
          </w:tcPr>
          <w:p w14:paraId="5B5CEC1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6D9FCCF" w14:textId="10E5696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1B678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3C44B7E" w14:textId="4AE996CA"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C9106C0" w14:textId="6EF5C12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INRICHTINGSELEMENT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2BCD5C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INRICHTINGSELEMENT is een specialisatie van OBJECT.</w:t>
            </w:r>
            <w:r w:rsidRPr="00751C18">
              <w:rPr>
                <w:rFonts w:ascii="Arial" w:hAnsi="Arial" w:cs="Arial"/>
                <w:szCs w:val="20"/>
                <w:lang w:val="en-AU" w:eastAsia="en-US"/>
              </w:rPr>
              <w:fldChar w:fldCharType="end"/>
            </w:r>
          </w:p>
        </w:tc>
      </w:tr>
      <w:tr w:rsidR="00847C61" w:rsidRPr="00751C18" w14:paraId="344DAA9A" w14:textId="77777777" w:rsidTr="001B6785">
        <w:trPr>
          <w:trHeight w:hRule="exact" w:val="128"/>
        </w:trPr>
        <w:tc>
          <w:tcPr>
            <w:tcW w:w="450" w:type="dxa"/>
            <w:tcBorders>
              <w:top w:val="nil"/>
              <w:left w:val="nil"/>
              <w:bottom w:val="nil"/>
              <w:right w:val="nil"/>
            </w:tcBorders>
          </w:tcPr>
          <w:p w14:paraId="6A7E89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36E5D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C0B9B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2822EC3" w14:textId="77777777" w:rsidTr="001B6785">
        <w:tc>
          <w:tcPr>
            <w:tcW w:w="450" w:type="dxa"/>
            <w:tcBorders>
              <w:top w:val="nil"/>
              <w:left w:val="nil"/>
              <w:bottom w:val="nil"/>
              <w:right w:val="nil"/>
            </w:tcBorders>
          </w:tcPr>
          <w:p w14:paraId="22969CD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70B446A" w14:textId="4E365AB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1B6785">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64C505A" w14:textId="5796D023"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8B36F3A" w14:textId="37855C4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KUNSTWERKDEEL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6BED8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KUNSTWERKDEEL is een specialisatie van OBJECT.</w:t>
            </w:r>
            <w:r w:rsidRPr="00751C18">
              <w:rPr>
                <w:rFonts w:ascii="Arial" w:hAnsi="Arial" w:cs="Arial"/>
                <w:szCs w:val="20"/>
                <w:lang w:val="en-AU" w:eastAsia="en-US"/>
              </w:rPr>
              <w:fldChar w:fldCharType="end"/>
            </w:r>
          </w:p>
        </w:tc>
      </w:tr>
      <w:tr w:rsidR="00847C61" w:rsidRPr="00751C18" w14:paraId="42ADE5D7" w14:textId="77777777" w:rsidTr="001B6785">
        <w:trPr>
          <w:trHeight w:hRule="exact" w:val="128"/>
        </w:trPr>
        <w:tc>
          <w:tcPr>
            <w:tcW w:w="450" w:type="dxa"/>
            <w:tcBorders>
              <w:top w:val="nil"/>
              <w:left w:val="nil"/>
              <w:bottom w:val="nil"/>
              <w:right w:val="nil"/>
            </w:tcBorders>
          </w:tcPr>
          <w:p w14:paraId="57489B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8DBA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332E5F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04A9043" w14:textId="77777777" w:rsidTr="001B6785">
        <w:tc>
          <w:tcPr>
            <w:tcW w:w="450" w:type="dxa"/>
            <w:tcBorders>
              <w:top w:val="nil"/>
              <w:left w:val="nil"/>
              <w:bottom w:val="nil"/>
              <w:right w:val="nil"/>
            </w:tcBorders>
          </w:tcPr>
          <w:p w14:paraId="2457352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09F2762" w14:textId="387F43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B6AB00" w14:textId="65632EC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ECAF504" w14:textId="3F6E046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MAATSCHAPPELIJKE ACTIVITEIT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B26886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MAATSCHAPPELIJKE ACTIVEIT is een specialisatie van OBJECT.</w:t>
            </w:r>
            <w:r w:rsidRPr="00751C18">
              <w:rPr>
                <w:rFonts w:ascii="Arial" w:hAnsi="Arial" w:cs="Arial"/>
                <w:szCs w:val="20"/>
                <w:lang w:val="en-AU" w:eastAsia="en-US"/>
              </w:rPr>
              <w:fldChar w:fldCharType="end"/>
            </w:r>
          </w:p>
        </w:tc>
      </w:tr>
      <w:tr w:rsidR="00847C61" w:rsidRPr="00751C18" w14:paraId="708CA488" w14:textId="77777777" w:rsidTr="001B6785">
        <w:trPr>
          <w:trHeight w:hRule="exact" w:val="128"/>
        </w:trPr>
        <w:tc>
          <w:tcPr>
            <w:tcW w:w="450" w:type="dxa"/>
            <w:tcBorders>
              <w:top w:val="nil"/>
              <w:left w:val="nil"/>
              <w:bottom w:val="nil"/>
              <w:right w:val="nil"/>
            </w:tcBorders>
          </w:tcPr>
          <w:p w14:paraId="478D157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7D0F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C4F23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3C866A" w14:textId="77777777" w:rsidTr="001B6785">
        <w:tc>
          <w:tcPr>
            <w:tcW w:w="450" w:type="dxa"/>
            <w:tcBorders>
              <w:top w:val="nil"/>
              <w:left w:val="nil"/>
              <w:bottom w:val="nil"/>
              <w:right w:val="nil"/>
            </w:tcBorders>
          </w:tcPr>
          <w:p w14:paraId="5E90E81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25CAB2" w14:textId="79900EE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5CDDFBE8" w14:textId="373ACA9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B15ED30" w14:textId="2A74994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OPENBARE RUIMTE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339389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OPENBARE RUIMTE is een specialisatie van OBJECT.</w:t>
            </w:r>
            <w:r w:rsidRPr="00751C18">
              <w:rPr>
                <w:rFonts w:ascii="Arial" w:hAnsi="Arial" w:cs="Arial"/>
                <w:szCs w:val="20"/>
                <w:lang w:val="en-AU" w:eastAsia="en-US"/>
              </w:rPr>
              <w:fldChar w:fldCharType="end"/>
            </w:r>
          </w:p>
        </w:tc>
      </w:tr>
      <w:tr w:rsidR="00847C61" w:rsidRPr="00751C18" w14:paraId="43698261" w14:textId="77777777" w:rsidTr="001B6785">
        <w:trPr>
          <w:trHeight w:hRule="exact" w:val="128"/>
        </w:trPr>
        <w:tc>
          <w:tcPr>
            <w:tcW w:w="450" w:type="dxa"/>
            <w:tcBorders>
              <w:top w:val="nil"/>
              <w:left w:val="nil"/>
              <w:bottom w:val="nil"/>
              <w:right w:val="nil"/>
            </w:tcBorders>
          </w:tcPr>
          <w:p w14:paraId="5DFD8BF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2F04F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8377AA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414BB98" w14:textId="77777777" w:rsidTr="001B6785">
        <w:tc>
          <w:tcPr>
            <w:tcW w:w="450" w:type="dxa"/>
            <w:tcBorders>
              <w:top w:val="nil"/>
              <w:left w:val="nil"/>
              <w:bottom w:val="nil"/>
              <w:right w:val="nil"/>
            </w:tcBorders>
          </w:tcPr>
          <w:p w14:paraId="41BBAD0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7EA1E64" w14:textId="7912D15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B9CC04A" w14:textId="7038BF3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789A82E" w14:textId="5706FF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PAND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05C99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PAND is een specialisatie van OBJECT.</w:t>
            </w:r>
            <w:r w:rsidRPr="00751C18">
              <w:rPr>
                <w:rFonts w:ascii="Arial" w:hAnsi="Arial" w:cs="Arial"/>
                <w:szCs w:val="20"/>
                <w:lang w:val="en-AU" w:eastAsia="en-US"/>
              </w:rPr>
              <w:fldChar w:fldCharType="end"/>
            </w:r>
          </w:p>
        </w:tc>
      </w:tr>
      <w:tr w:rsidR="00847C61" w:rsidRPr="00751C18" w14:paraId="04BDE894" w14:textId="77777777" w:rsidTr="001B6785">
        <w:trPr>
          <w:trHeight w:hRule="exact" w:val="128"/>
        </w:trPr>
        <w:tc>
          <w:tcPr>
            <w:tcW w:w="450" w:type="dxa"/>
            <w:tcBorders>
              <w:top w:val="nil"/>
              <w:left w:val="nil"/>
              <w:bottom w:val="nil"/>
              <w:right w:val="nil"/>
            </w:tcBorders>
          </w:tcPr>
          <w:p w14:paraId="7A6D801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5D81CA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ED0A1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B3A1FBD" w14:textId="77777777" w:rsidTr="001B6785">
        <w:tc>
          <w:tcPr>
            <w:tcW w:w="450" w:type="dxa"/>
            <w:tcBorders>
              <w:top w:val="nil"/>
              <w:left w:val="nil"/>
              <w:bottom w:val="nil"/>
              <w:right w:val="nil"/>
            </w:tcBorders>
          </w:tcPr>
          <w:p w14:paraId="04902C3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9FDFC06" w14:textId="2210219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FBA402F" w14:textId="3EACEABD"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73D01EB" w14:textId="0BEC1B2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SPOOR</w:t>
            </w:r>
            <w:del w:id="668" w:author="Arjan Kloosterboer" w:date="2017-09-21T12:05:00Z">
              <w:r w:rsidR="00847C61" w:rsidRPr="00751C18" w:rsidDel="00063B2C">
                <w:rPr>
                  <w:rFonts w:ascii="Calibri" w:hAnsi="Calibri" w:cs="Calibri"/>
                  <w:color w:val="0F0F0F"/>
                  <w:sz w:val="22"/>
                  <w:szCs w:val="22"/>
                  <w:lang w:eastAsia="en-US"/>
                </w:rPr>
                <w:delText>BAANDEEL</w:delText>
              </w:r>
            </w:del>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7F9312" w14:textId="197FFEE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SPOOR</w:t>
            </w:r>
            <w:del w:id="669" w:author="Arjan Kloosterboer" w:date="2017-09-21T12:05:00Z">
              <w:r w:rsidR="00847C61" w:rsidRPr="00751C18" w:rsidDel="00063B2C">
                <w:rPr>
                  <w:rFonts w:ascii="Calibri" w:hAnsi="Calibri" w:cs="Calibri"/>
                  <w:color w:val="0F0F0F"/>
                  <w:sz w:val="22"/>
                  <w:szCs w:val="22"/>
                  <w:lang w:eastAsia="en-US"/>
                </w:rPr>
                <w:delText>BAANDEEL</w:delText>
              </w:r>
            </w:del>
            <w:r w:rsidR="00847C61" w:rsidRPr="00751C18">
              <w:rPr>
                <w:rFonts w:ascii="Calibri" w:hAnsi="Calibri" w:cs="Calibri"/>
                <w:color w:val="0F0F0F"/>
                <w:sz w:val="22"/>
                <w:szCs w:val="22"/>
                <w:lang w:eastAsia="en-US"/>
              </w:rPr>
              <w:t xml:space="preserve"> is een specialisatie van OBJECT.</w:t>
            </w:r>
            <w:r w:rsidRPr="00751C18">
              <w:rPr>
                <w:rFonts w:ascii="Arial" w:hAnsi="Arial" w:cs="Arial"/>
                <w:szCs w:val="20"/>
                <w:lang w:val="en-AU" w:eastAsia="en-US"/>
              </w:rPr>
              <w:fldChar w:fldCharType="end"/>
            </w:r>
          </w:p>
        </w:tc>
      </w:tr>
      <w:tr w:rsidR="00847C61" w:rsidRPr="00751C18" w14:paraId="276E629D" w14:textId="77777777" w:rsidTr="001B6785">
        <w:trPr>
          <w:trHeight w:hRule="exact" w:val="128"/>
        </w:trPr>
        <w:tc>
          <w:tcPr>
            <w:tcW w:w="450" w:type="dxa"/>
            <w:tcBorders>
              <w:top w:val="nil"/>
              <w:left w:val="nil"/>
              <w:bottom w:val="nil"/>
              <w:right w:val="nil"/>
            </w:tcBorders>
          </w:tcPr>
          <w:p w14:paraId="4FE0556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3A002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25A6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063B2C" w14:paraId="74434489" w14:textId="0EC1AD22" w:rsidTr="001B6785">
        <w:trPr>
          <w:del w:id="670" w:author="Arjan Kloosterboer" w:date="2017-09-21T12:05:00Z"/>
        </w:trPr>
        <w:tc>
          <w:tcPr>
            <w:tcW w:w="450" w:type="dxa"/>
            <w:tcBorders>
              <w:top w:val="nil"/>
              <w:left w:val="nil"/>
              <w:bottom w:val="nil"/>
              <w:right w:val="nil"/>
            </w:tcBorders>
          </w:tcPr>
          <w:p w14:paraId="50C9F1A8" w14:textId="4A6550F4" w:rsidR="00847C61" w:rsidRPr="00751C18" w:rsidDel="00063B2C" w:rsidRDefault="00847C61" w:rsidP="00847C61">
            <w:pPr>
              <w:widowControl w:val="0"/>
              <w:autoSpaceDE w:val="0"/>
              <w:autoSpaceDN w:val="0"/>
              <w:adjustRightInd w:val="0"/>
              <w:spacing w:line="240" w:lineRule="auto"/>
              <w:contextualSpacing w:val="0"/>
              <w:rPr>
                <w:del w:id="671" w:author="Arjan Kloosterboer" w:date="2017-09-21T12:0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E48A4F4" w14:textId="03118A88" w:rsidR="00847C61" w:rsidRPr="00751C18" w:rsidDel="00063B2C" w:rsidRDefault="00DE73DB" w:rsidP="00847C61">
            <w:pPr>
              <w:widowControl w:val="0"/>
              <w:autoSpaceDE w:val="0"/>
              <w:autoSpaceDN w:val="0"/>
              <w:adjustRightInd w:val="0"/>
              <w:spacing w:line="240" w:lineRule="auto"/>
              <w:contextualSpacing w:val="0"/>
              <w:rPr>
                <w:del w:id="672" w:author="Arjan Kloosterboer" w:date="2017-09-21T12:05:00Z"/>
                <w:rFonts w:ascii="Calibri" w:hAnsi="Calibri" w:cs="Calibri"/>
                <w:color w:val="0F0F0F"/>
                <w:sz w:val="22"/>
                <w:szCs w:val="22"/>
                <w:lang w:eastAsia="en-US"/>
              </w:rPr>
            </w:pPr>
            <w:del w:id="673" w:author="Arjan Kloosterboer" w:date="2017-09-21T12:05:00Z">
              <w:r w:rsidRPr="00751C18" w:rsidDel="00063B2C">
                <w:rPr>
                  <w:rFonts w:ascii="Arial" w:hAnsi="Arial" w:cs="Arial"/>
                  <w:szCs w:val="20"/>
                  <w:lang w:val="en-AU" w:eastAsia="en-US"/>
                </w:rPr>
                <w:fldChar w:fldCharType="begin" w:fldLock="1"/>
              </w:r>
              <w:r w:rsidR="00847C61" w:rsidRPr="00CD570A" w:rsidDel="00063B2C">
                <w:rPr>
                  <w:rFonts w:ascii="Arial" w:hAnsi="Arial" w:cs="Arial"/>
                  <w:szCs w:val="20"/>
                  <w:lang w:eastAsia="en-US"/>
                </w:rPr>
                <w:delInstrText xml:space="preserve">MERGEFIELD </w:delInstrText>
              </w:r>
              <w:r w:rsidR="00847C61" w:rsidRPr="00751C18" w:rsidDel="00063B2C">
                <w:rPr>
                  <w:rFonts w:ascii="Calibri" w:hAnsi="Calibri" w:cs="Calibri"/>
                  <w:color w:val="0F0F0F"/>
                  <w:sz w:val="22"/>
                  <w:szCs w:val="22"/>
                  <w:lang w:eastAsia="en-US"/>
                </w:rPr>
                <w:delInstrText>Element.Name</w:delInstrText>
              </w:r>
              <w:r w:rsidRPr="00751C18" w:rsidDel="00063B2C">
                <w:rPr>
                  <w:rFonts w:ascii="Arial" w:hAnsi="Arial" w:cs="Arial"/>
                  <w:szCs w:val="20"/>
                  <w:lang w:val="en-AU" w:eastAsia="en-US"/>
                </w:rPr>
                <w:fldChar w:fldCharType="separate"/>
              </w:r>
              <w:r w:rsidR="00847C61" w:rsidRPr="00751C18" w:rsidDel="00063B2C">
                <w:rPr>
                  <w:rFonts w:ascii="Calibri" w:hAnsi="Calibri" w:cs="Calibri"/>
                  <w:color w:val="0F0F0F"/>
                  <w:sz w:val="22"/>
                  <w:szCs w:val="22"/>
                  <w:lang w:eastAsia="en-US"/>
                </w:rPr>
                <w:delText>OBJECT</w:delText>
              </w:r>
              <w:r w:rsidRPr="00751C18" w:rsidDel="00063B2C">
                <w:rPr>
                  <w:rFonts w:ascii="Arial" w:hAnsi="Arial" w:cs="Arial"/>
                  <w:szCs w:val="20"/>
                  <w:lang w:val="en-AU" w:eastAsia="en-US"/>
                </w:rPr>
                <w:fldChar w:fldCharType="end"/>
              </w:r>
              <w:r w:rsidR="00847C61" w:rsidRPr="00751C18" w:rsidDel="00063B2C">
                <w:rPr>
                  <w:rFonts w:ascii="Calibri" w:hAnsi="Calibri" w:cs="Calibri"/>
                  <w:color w:val="0F0F0F"/>
                  <w:sz w:val="22"/>
                  <w:szCs w:val="22"/>
                  <w:lang w:eastAsia="en-US"/>
                </w:rPr>
                <w:delText xml:space="preserve">  [</w:delText>
              </w:r>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ConnSource.Cardinality</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0..1</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w:delText>
              </w:r>
            </w:del>
          </w:p>
          <w:p w14:paraId="73ED0632" w14:textId="1AA923AC" w:rsidR="00847C61" w:rsidRPr="00751C18" w:rsidDel="00063B2C" w:rsidRDefault="00847C61" w:rsidP="00847C61">
            <w:pPr>
              <w:widowControl w:val="0"/>
              <w:autoSpaceDE w:val="0"/>
              <w:autoSpaceDN w:val="0"/>
              <w:adjustRightInd w:val="0"/>
              <w:spacing w:line="240" w:lineRule="auto"/>
              <w:contextualSpacing w:val="0"/>
              <w:rPr>
                <w:del w:id="674" w:author="Arjan Kloosterboer" w:date="2017-09-21T12:05:00Z"/>
                <w:rFonts w:ascii="Calibri" w:hAnsi="Calibri" w:cs="Calibri"/>
                <w:color w:val="0F0F0F"/>
                <w:sz w:val="22"/>
                <w:szCs w:val="22"/>
                <w:lang w:eastAsia="en-US"/>
              </w:rPr>
            </w:pPr>
            <w:del w:id="675" w:author="Arjan Kloosterboer" w:date="2017-09-21T12:05:00Z">
              <w:r w:rsidRPr="00751C18" w:rsidDel="00063B2C">
                <w:rPr>
                  <w:rFonts w:ascii="Calibri" w:hAnsi="Calibri" w:cs="Calibri"/>
                  <w:color w:val="0F0F0F"/>
                  <w:sz w:val="22"/>
                  <w:szCs w:val="22"/>
                  <w:lang w:eastAsia="en-US"/>
                </w:rPr>
                <w:delText xml:space="preserve">  </w:delText>
              </w:r>
              <w:r w:rsidR="00DE73DB" w:rsidRPr="00751C18" w:rsidDel="00063B2C">
                <w:rPr>
                  <w:rFonts w:ascii="Calibri" w:hAnsi="Calibri" w:cs="Calibri"/>
                  <w:color w:val="0F0F0F"/>
                  <w:sz w:val="22"/>
                  <w:szCs w:val="22"/>
                  <w:lang w:eastAsia="en-US"/>
                </w:rPr>
                <w:fldChar w:fldCharType="begin" w:fldLock="1"/>
              </w:r>
              <w:r w:rsidRPr="00751C18" w:rsidDel="00063B2C">
                <w:rPr>
                  <w:rFonts w:ascii="Calibri" w:hAnsi="Calibri" w:cs="Calibri"/>
                  <w:color w:val="0F0F0F"/>
                  <w:sz w:val="22"/>
                  <w:szCs w:val="22"/>
                  <w:lang w:eastAsia="en-US"/>
                </w:rPr>
                <w:delInstrText>MERGEFIELD Connector.Name</w:delInstrText>
              </w:r>
              <w:r w:rsidR="00DE73DB" w:rsidRPr="00751C18" w:rsidDel="00063B2C">
                <w:rPr>
                  <w:rFonts w:ascii="Calibri" w:hAnsi="Calibri" w:cs="Calibri"/>
                  <w:color w:val="0F0F0F"/>
                  <w:sz w:val="22"/>
                  <w:szCs w:val="22"/>
                  <w:lang w:eastAsia="en-US"/>
                </w:rPr>
                <w:fldChar w:fldCharType="separate"/>
              </w:r>
              <w:r w:rsidRPr="00751C18" w:rsidDel="00063B2C">
                <w:rPr>
                  <w:rFonts w:ascii="Calibri" w:hAnsi="Calibri" w:cs="Calibri"/>
                  <w:color w:val="0F0F0F"/>
                  <w:sz w:val="22"/>
                  <w:szCs w:val="22"/>
                  <w:lang w:eastAsia="en-US"/>
                </w:rPr>
                <w:delText>is</w:delText>
              </w:r>
              <w:r w:rsidR="00DE73DB" w:rsidRPr="00751C18" w:rsidDel="00063B2C">
                <w:rPr>
                  <w:rFonts w:ascii="Calibri" w:hAnsi="Calibri" w:cs="Calibri"/>
                  <w:color w:val="0F0F0F"/>
                  <w:sz w:val="22"/>
                  <w:szCs w:val="22"/>
                  <w:lang w:eastAsia="en-US"/>
                </w:rPr>
                <w:fldChar w:fldCharType="end"/>
              </w:r>
            </w:del>
          </w:p>
          <w:p w14:paraId="6713992F" w14:textId="7FF907C2" w:rsidR="00847C61" w:rsidRPr="00751C18" w:rsidDel="00063B2C" w:rsidRDefault="00DE73DB" w:rsidP="00847C61">
            <w:pPr>
              <w:widowControl w:val="0"/>
              <w:autoSpaceDE w:val="0"/>
              <w:autoSpaceDN w:val="0"/>
              <w:adjustRightInd w:val="0"/>
              <w:spacing w:line="240" w:lineRule="auto"/>
              <w:contextualSpacing w:val="0"/>
              <w:rPr>
                <w:del w:id="676" w:author="Arjan Kloosterboer" w:date="2017-09-21T12:05:00Z"/>
                <w:rFonts w:ascii="Calibri" w:hAnsi="Calibri" w:cs="Calibri"/>
                <w:color w:val="0F0F0F"/>
                <w:sz w:val="22"/>
                <w:szCs w:val="22"/>
                <w:lang w:eastAsia="en-US"/>
              </w:rPr>
            </w:pPr>
            <w:del w:id="677" w:author="Arjan Kloosterboer" w:date="2017-09-21T12:05:00Z">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Element.Name</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TERREINDEEL</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 xml:space="preserve">  [</w:delText>
              </w:r>
              <w:r w:rsidRPr="00751C18" w:rsidDel="00063B2C">
                <w:rPr>
                  <w:rFonts w:ascii="Calibri" w:hAnsi="Calibri" w:cs="Calibri"/>
                  <w:color w:val="0F0F0F"/>
                  <w:sz w:val="22"/>
                  <w:szCs w:val="22"/>
                  <w:lang w:eastAsia="en-US"/>
                </w:rPr>
                <w:fldChar w:fldCharType="begin" w:fldLock="1"/>
              </w:r>
              <w:r w:rsidR="00847C61" w:rsidRPr="00751C18" w:rsidDel="00063B2C">
                <w:rPr>
                  <w:rFonts w:ascii="Calibri" w:hAnsi="Calibri" w:cs="Calibri"/>
                  <w:color w:val="0F0F0F"/>
                  <w:sz w:val="22"/>
                  <w:szCs w:val="22"/>
                  <w:lang w:eastAsia="en-US"/>
                </w:rPr>
                <w:delInstrText>MERGEFIELD ConnTarget.Cardinality</w:delInstrText>
              </w:r>
              <w:r w:rsidRPr="00751C18" w:rsidDel="00063B2C">
                <w:rPr>
                  <w:rFonts w:ascii="Calibri" w:hAnsi="Calibri" w:cs="Calibri"/>
                  <w:color w:val="0F0F0F"/>
                  <w:sz w:val="22"/>
                  <w:szCs w:val="22"/>
                  <w:lang w:eastAsia="en-US"/>
                </w:rPr>
                <w:fldChar w:fldCharType="separate"/>
              </w:r>
              <w:r w:rsidR="00847C61" w:rsidRPr="00751C18" w:rsidDel="00063B2C">
                <w:rPr>
                  <w:rFonts w:ascii="Calibri" w:hAnsi="Calibri" w:cs="Calibri"/>
                  <w:color w:val="0F0F0F"/>
                  <w:sz w:val="22"/>
                  <w:szCs w:val="22"/>
                  <w:lang w:eastAsia="en-US"/>
                </w:rPr>
                <w:delText>1</w:delText>
              </w:r>
              <w:r w:rsidRPr="00751C18" w:rsidDel="00063B2C">
                <w:rPr>
                  <w:rFonts w:ascii="Calibri" w:hAnsi="Calibri" w:cs="Calibri"/>
                  <w:color w:val="0F0F0F"/>
                  <w:sz w:val="22"/>
                  <w:szCs w:val="22"/>
                  <w:lang w:eastAsia="en-US"/>
                </w:rPr>
                <w:fldChar w:fldCharType="end"/>
              </w:r>
              <w:r w:rsidR="00847C61" w:rsidRPr="00751C18" w:rsidDel="00063B2C">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75E88500" w14:textId="07241837" w:rsidR="00847C61" w:rsidRPr="00751C18" w:rsidDel="00063B2C" w:rsidRDefault="00DE73DB" w:rsidP="00847C61">
            <w:pPr>
              <w:widowControl w:val="0"/>
              <w:autoSpaceDE w:val="0"/>
              <w:autoSpaceDN w:val="0"/>
              <w:adjustRightInd w:val="0"/>
              <w:spacing w:line="240" w:lineRule="auto"/>
              <w:contextualSpacing w:val="0"/>
              <w:rPr>
                <w:del w:id="678" w:author="Arjan Kloosterboer" w:date="2017-09-21T12:05:00Z"/>
                <w:rFonts w:ascii="Calibri" w:hAnsi="Calibri" w:cs="Calibri"/>
                <w:color w:val="0F0F0F"/>
                <w:sz w:val="22"/>
                <w:szCs w:val="22"/>
                <w:lang w:eastAsia="en-US"/>
              </w:rPr>
            </w:pPr>
            <w:del w:id="679" w:author="Arjan Kloosterboer" w:date="2017-09-21T12:05:00Z">
              <w:r w:rsidRPr="00751C18" w:rsidDel="00063B2C">
                <w:rPr>
                  <w:rFonts w:ascii="Arial" w:hAnsi="Arial" w:cs="Arial"/>
                  <w:szCs w:val="20"/>
                  <w:lang w:val="en-AU" w:eastAsia="en-US"/>
                </w:rPr>
                <w:fldChar w:fldCharType="begin" w:fldLock="1"/>
              </w:r>
              <w:r w:rsidR="00847C61" w:rsidRPr="00751C18" w:rsidDel="00063B2C">
                <w:rPr>
                  <w:rFonts w:ascii="Arial" w:hAnsi="Arial" w:cs="Arial"/>
                  <w:szCs w:val="20"/>
                  <w:lang w:eastAsia="en-US"/>
                </w:rPr>
                <w:delInstrText xml:space="preserve">MERGEFIELD </w:delInstrText>
              </w:r>
              <w:r w:rsidR="00847C61" w:rsidRPr="00751C18" w:rsidDel="00063B2C">
                <w:rPr>
                  <w:rFonts w:ascii="Calibri" w:hAnsi="Calibri" w:cs="Calibri"/>
                  <w:color w:val="0F0F0F"/>
                  <w:sz w:val="22"/>
                  <w:szCs w:val="22"/>
                  <w:lang w:eastAsia="en-US"/>
                </w:rPr>
                <w:delInstrText>Connector.Notes</w:delInstrText>
              </w:r>
              <w:r w:rsidRPr="00751C18" w:rsidDel="00063B2C">
                <w:rPr>
                  <w:rFonts w:ascii="Arial" w:hAnsi="Arial" w:cs="Arial"/>
                  <w:szCs w:val="20"/>
                  <w:lang w:val="en-AU" w:eastAsia="en-US"/>
                </w:rPr>
                <w:fldChar w:fldCharType="separate"/>
              </w:r>
              <w:r w:rsidR="00847C61" w:rsidRPr="00751C18" w:rsidDel="00063B2C">
                <w:rPr>
                  <w:rFonts w:ascii="Calibri" w:hAnsi="Calibri" w:cs="Calibri"/>
                  <w:color w:val="0F0F0F"/>
                  <w:sz w:val="22"/>
                  <w:szCs w:val="22"/>
                  <w:lang w:eastAsia="en-US"/>
                </w:rPr>
                <w:delText>Een TERREINDEEL is een specialisatie van OBJECT.</w:delText>
              </w:r>
              <w:r w:rsidRPr="00751C18" w:rsidDel="00063B2C">
                <w:rPr>
                  <w:rFonts w:ascii="Arial" w:hAnsi="Arial" w:cs="Arial"/>
                  <w:szCs w:val="20"/>
                  <w:lang w:val="en-AU" w:eastAsia="en-US"/>
                </w:rPr>
                <w:fldChar w:fldCharType="end"/>
              </w:r>
            </w:del>
          </w:p>
        </w:tc>
      </w:tr>
      <w:tr w:rsidR="00847C61" w:rsidRPr="00751C18" w:rsidDel="00063B2C" w14:paraId="56266316" w14:textId="3D86F34C" w:rsidTr="001B6785">
        <w:trPr>
          <w:trHeight w:hRule="exact" w:val="128"/>
          <w:del w:id="680" w:author="Arjan Kloosterboer" w:date="2017-09-21T12:05:00Z"/>
        </w:trPr>
        <w:tc>
          <w:tcPr>
            <w:tcW w:w="450" w:type="dxa"/>
            <w:tcBorders>
              <w:top w:val="nil"/>
              <w:left w:val="nil"/>
              <w:bottom w:val="nil"/>
              <w:right w:val="nil"/>
            </w:tcBorders>
          </w:tcPr>
          <w:p w14:paraId="53A93F91" w14:textId="371B98D7" w:rsidR="00847C61" w:rsidRPr="00751C18" w:rsidDel="00063B2C" w:rsidRDefault="00847C61" w:rsidP="00847C61">
            <w:pPr>
              <w:widowControl w:val="0"/>
              <w:autoSpaceDE w:val="0"/>
              <w:autoSpaceDN w:val="0"/>
              <w:adjustRightInd w:val="0"/>
              <w:spacing w:line="240" w:lineRule="auto"/>
              <w:contextualSpacing w:val="0"/>
              <w:rPr>
                <w:del w:id="681" w:author="Arjan Kloosterboer" w:date="2017-09-21T12:0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EF88B00" w14:textId="38C33F61" w:rsidR="00847C61" w:rsidRPr="00751C18" w:rsidDel="00063B2C" w:rsidRDefault="00847C61" w:rsidP="00847C61">
            <w:pPr>
              <w:widowControl w:val="0"/>
              <w:autoSpaceDE w:val="0"/>
              <w:autoSpaceDN w:val="0"/>
              <w:adjustRightInd w:val="0"/>
              <w:spacing w:line="240" w:lineRule="auto"/>
              <w:contextualSpacing w:val="0"/>
              <w:rPr>
                <w:del w:id="682" w:author="Arjan Kloosterboer" w:date="2017-09-21T12:05:00Z"/>
                <w:rFonts w:ascii="Calibri" w:hAnsi="Calibri" w:cs="Calibri"/>
                <w:color w:val="0F0F0F"/>
                <w:sz w:val="22"/>
                <w:szCs w:val="22"/>
                <w:lang w:eastAsia="en-US"/>
              </w:rPr>
            </w:pPr>
          </w:p>
        </w:tc>
        <w:tc>
          <w:tcPr>
            <w:tcW w:w="6120" w:type="dxa"/>
            <w:tcBorders>
              <w:top w:val="nil"/>
              <w:left w:val="nil"/>
              <w:bottom w:val="nil"/>
              <w:right w:val="nil"/>
            </w:tcBorders>
          </w:tcPr>
          <w:p w14:paraId="3FF93300" w14:textId="35634CD2" w:rsidR="00847C61" w:rsidRPr="00751C18" w:rsidDel="00063B2C" w:rsidRDefault="00847C61" w:rsidP="00847C61">
            <w:pPr>
              <w:widowControl w:val="0"/>
              <w:autoSpaceDE w:val="0"/>
              <w:autoSpaceDN w:val="0"/>
              <w:adjustRightInd w:val="0"/>
              <w:spacing w:line="240" w:lineRule="auto"/>
              <w:contextualSpacing w:val="0"/>
              <w:rPr>
                <w:del w:id="683" w:author="Arjan Kloosterboer" w:date="2017-09-21T12:05:00Z"/>
                <w:rFonts w:ascii="Calibri" w:hAnsi="Calibri" w:cs="Calibri"/>
                <w:color w:val="0F0F0F"/>
                <w:sz w:val="22"/>
                <w:szCs w:val="22"/>
                <w:lang w:eastAsia="en-US"/>
              </w:rPr>
            </w:pPr>
          </w:p>
        </w:tc>
      </w:tr>
      <w:tr w:rsidR="00847C61" w:rsidRPr="00751C18" w14:paraId="5462B1E0" w14:textId="77777777" w:rsidTr="001B6785">
        <w:tc>
          <w:tcPr>
            <w:tcW w:w="450" w:type="dxa"/>
            <w:tcBorders>
              <w:top w:val="nil"/>
              <w:left w:val="nil"/>
              <w:bottom w:val="nil"/>
              <w:right w:val="nil"/>
            </w:tcBorders>
          </w:tcPr>
          <w:p w14:paraId="19B425E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1EB967" w14:textId="035757F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8BB7DE2" w14:textId="238F5980"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BD91C4B" w14:textId="1357D52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WATERDEEL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31F57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WATERDEEL is een specialisatie van OBJECT.</w:t>
            </w:r>
            <w:r w:rsidRPr="00751C18">
              <w:rPr>
                <w:rFonts w:ascii="Arial" w:hAnsi="Arial" w:cs="Arial"/>
                <w:szCs w:val="20"/>
                <w:lang w:val="en-AU" w:eastAsia="en-US"/>
              </w:rPr>
              <w:fldChar w:fldCharType="end"/>
            </w:r>
          </w:p>
        </w:tc>
      </w:tr>
      <w:tr w:rsidR="00847C61" w:rsidRPr="00751C18" w14:paraId="68F98634" w14:textId="77777777" w:rsidTr="001B6785">
        <w:trPr>
          <w:trHeight w:hRule="exact" w:val="128"/>
        </w:trPr>
        <w:tc>
          <w:tcPr>
            <w:tcW w:w="450" w:type="dxa"/>
            <w:tcBorders>
              <w:top w:val="nil"/>
              <w:left w:val="nil"/>
              <w:bottom w:val="nil"/>
              <w:right w:val="nil"/>
            </w:tcBorders>
          </w:tcPr>
          <w:p w14:paraId="694EBBB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85019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9A3B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EE67A07" w14:textId="77777777" w:rsidTr="001B6785">
        <w:tc>
          <w:tcPr>
            <w:tcW w:w="450" w:type="dxa"/>
            <w:tcBorders>
              <w:top w:val="nil"/>
              <w:left w:val="nil"/>
              <w:bottom w:val="nil"/>
              <w:right w:val="nil"/>
            </w:tcBorders>
          </w:tcPr>
          <w:p w14:paraId="479E5EF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1AD2C87" w14:textId="1D6CA32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B91FCE1" w14:textId="32289A2B"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A9F024D" w14:textId="7D28049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WOZ-DEELOBJECT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28378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Een WOZ-DEELOBJECT  is een specialisatie van OBJECT.</w:t>
            </w:r>
          </w:p>
        </w:tc>
      </w:tr>
      <w:tr w:rsidR="00847C61" w:rsidRPr="00751C18" w14:paraId="4709A237" w14:textId="77777777" w:rsidTr="001B6785">
        <w:trPr>
          <w:trHeight w:hRule="exact" w:val="128"/>
        </w:trPr>
        <w:tc>
          <w:tcPr>
            <w:tcW w:w="450" w:type="dxa"/>
            <w:tcBorders>
              <w:top w:val="nil"/>
              <w:left w:val="nil"/>
              <w:bottom w:val="nil"/>
              <w:right w:val="nil"/>
            </w:tcBorders>
          </w:tcPr>
          <w:p w14:paraId="2AE425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D7C99F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02C857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1267F19" w14:textId="77777777" w:rsidTr="001B6785">
        <w:tc>
          <w:tcPr>
            <w:tcW w:w="450" w:type="dxa"/>
            <w:tcBorders>
              <w:top w:val="nil"/>
              <w:left w:val="nil"/>
              <w:bottom w:val="nil"/>
              <w:right w:val="nil"/>
            </w:tcBorders>
          </w:tcPr>
          <w:p w14:paraId="57A0EC5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3980EC9" w14:textId="1ADDB70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B7C29E9" w14:textId="5798818D"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56090E8" w14:textId="32FF97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WEGDEEL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4A3F6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Een WEGDEEL is een specialisatie van  OBJECT.</w:t>
            </w:r>
          </w:p>
        </w:tc>
      </w:tr>
      <w:tr w:rsidR="00847C61" w:rsidRPr="00751C18" w14:paraId="16CE22B2" w14:textId="77777777" w:rsidTr="001B6785">
        <w:trPr>
          <w:trHeight w:hRule="exact" w:val="128"/>
        </w:trPr>
        <w:tc>
          <w:tcPr>
            <w:tcW w:w="450" w:type="dxa"/>
            <w:tcBorders>
              <w:top w:val="nil"/>
              <w:left w:val="nil"/>
              <w:bottom w:val="nil"/>
              <w:right w:val="nil"/>
            </w:tcBorders>
          </w:tcPr>
          <w:p w14:paraId="2CE6A8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7DB9F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F9233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66CA7FB" w14:textId="77777777" w:rsidTr="001B6785">
        <w:tc>
          <w:tcPr>
            <w:tcW w:w="450" w:type="dxa"/>
            <w:tcBorders>
              <w:top w:val="nil"/>
              <w:left w:val="nil"/>
              <w:bottom w:val="nil"/>
              <w:right w:val="nil"/>
            </w:tcBorders>
          </w:tcPr>
          <w:p w14:paraId="7D15C9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EB8DB9" w14:textId="2BBEF26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2A8BA5D" w14:textId="27447A2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E02588E" w14:textId="6C9DFA8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WIJK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B0C001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WIJK is een specialisatie van OBJECT.</w:t>
            </w:r>
            <w:r w:rsidRPr="00751C18">
              <w:rPr>
                <w:rFonts w:ascii="Arial" w:hAnsi="Arial" w:cs="Arial"/>
                <w:szCs w:val="20"/>
                <w:lang w:val="en-AU" w:eastAsia="en-US"/>
              </w:rPr>
              <w:fldChar w:fldCharType="end"/>
            </w:r>
          </w:p>
        </w:tc>
      </w:tr>
      <w:tr w:rsidR="00847C61" w:rsidRPr="00751C18" w14:paraId="5852F447" w14:textId="77777777" w:rsidTr="001B6785">
        <w:trPr>
          <w:trHeight w:hRule="exact" w:val="128"/>
        </w:trPr>
        <w:tc>
          <w:tcPr>
            <w:tcW w:w="450" w:type="dxa"/>
            <w:tcBorders>
              <w:top w:val="nil"/>
              <w:left w:val="nil"/>
              <w:bottom w:val="nil"/>
              <w:right w:val="nil"/>
            </w:tcBorders>
          </w:tcPr>
          <w:p w14:paraId="71752D6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5BFE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F3391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1ED8E5" w14:textId="77777777" w:rsidTr="001B6785">
        <w:tc>
          <w:tcPr>
            <w:tcW w:w="450" w:type="dxa"/>
            <w:tcBorders>
              <w:top w:val="nil"/>
              <w:left w:val="nil"/>
              <w:bottom w:val="nil"/>
              <w:right w:val="nil"/>
            </w:tcBorders>
          </w:tcPr>
          <w:p w14:paraId="0172337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52D36BF" w14:textId="0095193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29A010D" w14:textId="5C6A67D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9270F86" w14:textId="3809DD1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A8B67E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WOZ-OBJECT is een specialisatie van OBJECT.</w:t>
            </w:r>
            <w:r w:rsidRPr="00751C18">
              <w:rPr>
                <w:rFonts w:ascii="Arial" w:hAnsi="Arial" w:cs="Arial"/>
                <w:szCs w:val="20"/>
                <w:lang w:val="en-AU" w:eastAsia="en-US"/>
              </w:rPr>
              <w:fldChar w:fldCharType="end"/>
            </w:r>
          </w:p>
        </w:tc>
      </w:tr>
      <w:tr w:rsidR="00847C61" w:rsidRPr="00751C18" w14:paraId="6568861F" w14:textId="77777777" w:rsidTr="001B6785">
        <w:trPr>
          <w:trHeight w:hRule="exact" w:val="128"/>
        </w:trPr>
        <w:tc>
          <w:tcPr>
            <w:tcW w:w="450" w:type="dxa"/>
            <w:tcBorders>
              <w:top w:val="nil"/>
              <w:left w:val="nil"/>
              <w:bottom w:val="nil"/>
              <w:right w:val="nil"/>
            </w:tcBorders>
          </w:tcPr>
          <w:p w14:paraId="4773B55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CFF9C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514435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2E1C996" w14:textId="77777777" w:rsidTr="001B6785">
        <w:tc>
          <w:tcPr>
            <w:tcW w:w="450" w:type="dxa"/>
            <w:tcBorders>
              <w:top w:val="nil"/>
              <w:left w:val="nil"/>
              <w:bottom w:val="nil"/>
              <w:right w:val="nil"/>
            </w:tcBorders>
          </w:tcPr>
          <w:p w14:paraId="75EE367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AC5FF3" w14:textId="62EECA63"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5E9DCB2" w14:textId="168AECD1"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7C47653" w14:textId="1261E66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WOONPLAATS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6FC29F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WOONPLAATS is een specialisatie van OBJECT.</w:t>
            </w:r>
            <w:r w:rsidRPr="00751C18">
              <w:rPr>
                <w:rFonts w:ascii="Arial" w:hAnsi="Arial" w:cs="Arial"/>
                <w:szCs w:val="20"/>
                <w:lang w:val="en-AU" w:eastAsia="en-US"/>
              </w:rPr>
              <w:fldChar w:fldCharType="end"/>
            </w:r>
          </w:p>
        </w:tc>
      </w:tr>
      <w:tr w:rsidR="00847C61" w:rsidRPr="00751C18" w14:paraId="09380E77" w14:textId="77777777" w:rsidTr="001B6785">
        <w:trPr>
          <w:trHeight w:hRule="exact" w:val="128"/>
        </w:trPr>
        <w:tc>
          <w:tcPr>
            <w:tcW w:w="450" w:type="dxa"/>
            <w:tcBorders>
              <w:top w:val="nil"/>
              <w:left w:val="nil"/>
              <w:bottom w:val="nil"/>
              <w:right w:val="nil"/>
            </w:tcBorders>
          </w:tcPr>
          <w:p w14:paraId="7AFF3A7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C7298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35E06C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DA0B127" w14:textId="77777777" w:rsidTr="001B6785">
        <w:tc>
          <w:tcPr>
            <w:tcW w:w="450" w:type="dxa"/>
            <w:tcBorders>
              <w:top w:val="nil"/>
              <w:left w:val="nil"/>
              <w:bottom w:val="nil"/>
              <w:right w:val="nil"/>
            </w:tcBorders>
          </w:tcPr>
          <w:p w14:paraId="468FA7D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2707A7" w14:textId="3E6532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45D40A6" w14:textId="2838818F" w:rsidR="00847C61" w:rsidRPr="00751C18" w:rsidRDefault="00847C61" w:rsidP="007264B5">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885F5DF" w14:textId="035DA90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WOZ-WAARDE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636567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WOZ-WAARDE is een specialisatie van OBJECT.</w:t>
            </w:r>
            <w:r w:rsidRPr="00751C18">
              <w:rPr>
                <w:rFonts w:ascii="Arial" w:hAnsi="Arial" w:cs="Arial"/>
                <w:szCs w:val="20"/>
                <w:lang w:val="en-AU" w:eastAsia="en-US"/>
              </w:rPr>
              <w:fldChar w:fldCharType="end"/>
            </w:r>
          </w:p>
        </w:tc>
      </w:tr>
      <w:tr w:rsidR="00847C61" w:rsidRPr="00751C18" w14:paraId="140726F3" w14:textId="77777777" w:rsidTr="001B6785">
        <w:trPr>
          <w:trHeight w:hRule="exact" w:val="128"/>
        </w:trPr>
        <w:tc>
          <w:tcPr>
            <w:tcW w:w="450" w:type="dxa"/>
            <w:tcBorders>
              <w:top w:val="nil"/>
              <w:left w:val="nil"/>
              <w:bottom w:val="nil"/>
              <w:right w:val="nil"/>
            </w:tcBorders>
          </w:tcPr>
          <w:p w14:paraId="18B92AC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AA75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7BAF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985B44C" w14:textId="77777777" w:rsidTr="001B6785">
        <w:tc>
          <w:tcPr>
            <w:tcW w:w="450" w:type="dxa"/>
            <w:tcBorders>
              <w:top w:val="nil"/>
              <w:left w:val="nil"/>
              <w:bottom w:val="nil"/>
              <w:right w:val="nil"/>
            </w:tcBorders>
          </w:tcPr>
          <w:p w14:paraId="716DED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12AFA97" w14:textId="04EE742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8DC2CA1" w14:textId="1D0BBF3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01A8D1B1" w14:textId="565DE2F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ZAKELIJK RECHT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481256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ZAKELIJK RECHT is een specialisatie van OBJECT.</w:t>
            </w:r>
            <w:r w:rsidRPr="00751C18">
              <w:rPr>
                <w:rFonts w:ascii="Arial" w:hAnsi="Arial" w:cs="Arial"/>
                <w:szCs w:val="20"/>
                <w:lang w:val="en-AU" w:eastAsia="en-US"/>
              </w:rPr>
              <w:fldChar w:fldCharType="end"/>
            </w:r>
          </w:p>
        </w:tc>
      </w:tr>
      <w:tr w:rsidR="00847C61" w:rsidRPr="00751C18" w14:paraId="651439F1" w14:textId="77777777" w:rsidTr="001B6785">
        <w:trPr>
          <w:trHeight w:hRule="exact" w:val="128"/>
        </w:trPr>
        <w:tc>
          <w:tcPr>
            <w:tcW w:w="450" w:type="dxa"/>
            <w:tcBorders>
              <w:top w:val="nil"/>
              <w:left w:val="nil"/>
              <w:bottom w:val="nil"/>
              <w:right w:val="nil"/>
            </w:tcBorders>
          </w:tcPr>
          <w:p w14:paraId="096283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35D9E0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9852C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0C0C025" w14:textId="77777777" w:rsidTr="001B6785">
        <w:tc>
          <w:tcPr>
            <w:tcW w:w="450" w:type="dxa"/>
            <w:tcBorders>
              <w:top w:val="nil"/>
              <w:left w:val="nil"/>
              <w:bottom w:val="nil"/>
              <w:right w:val="nil"/>
            </w:tcBorders>
          </w:tcPr>
          <w:p w14:paraId="53FFB65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40398CD" w14:textId="2E8B41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909BED8" w14:textId="0CF80F84"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5EB6486" w14:textId="70FCDBE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4" w:author="Arjan Kloosterboer" w:date="2017-09-21T11:55:00Z">
              <w:r w:rsidR="00CD570A">
                <w:rPr>
                  <w:rFonts w:ascii="Calibri" w:hAnsi="Calibri" w:cs="Calibri"/>
                  <w:color w:val="0F0F0F"/>
                  <w:sz w:val="22"/>
                  <w:szCs w:val="22"/>
                  <w:lang w:eastAsia="en-US"/>
                </w:rPr>
                <w:t xml:space="preserve">(ALS OBJECT) </w:t>
              </w:r>
            </w:ins>
            <w:r w:rsidR="00847C61"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27C2C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ORGANISATORISCHE EENHEID is een specialisatei van OBJECT.</w:t>
            </w:r>
            <w:r w:rsidRPr="00751C18">
              <w:rPr>
                <w:rFonts w:ascii="Arial" w:hAnsi="Arial" w:cs="Arial"/>
                <w:szCs w:val="20"/>
                <w:lang w:val="en-AU" w:eastAsia="en-US"/>
              </w:rPr>
              <w:fldChar w:fldCharType="end"/>
            </w:r>
          </w:p>
        </w:tc>
      </w:tr>
      <w:tr w:rsidR="00847C61" w:rsidRPr="00751C18" w14:paraId="18CE1CBC" w14:textId="77777777" w:rsidTr="001B6785">
        <w:trPr>
          <w:trHeight w:hRule="exact" w:val="128"/>
        </w:trPr>
        <w:tc>
          <w:tcPr>
            <w:tcW w:w="450" w:type="dxa"/>
            <w:tcBorders>
              <w:top w:val="nil"/>
              <w:left w:val="nil"/>
              <w:bottom w:val="nil"/>
              <w:right w:val="nil"/>
            </w:tcBorders>
          </w:tcPr>
          <w:p w14:paraId="4D97F2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941046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51F26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5F8AFB" w14:textId="77777777" w:rsidTr="001B6785">
        <w:tc>
          <w:tcPr>
            <w:tcW w:w="450" w:type="dxa"/>
            <w:tcBorders>
              <w:top w:val="nil"/>
              <w:left w:val="nil"/>
              <w:bottom w:val="nil"/>
              <w:right w:val="nil"/>
            </w:tcBorders>
          </w:tcPr>
          <w:p w14:paraId="363129A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186901" w14:textId="4376617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E8103B6" w14:textId="481FCF8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678275F" w14:textId="0B79557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5" w:author="Arjan Kloosterboer" w:date="2017-09-21T11:55: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A8B419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STATUS is een specialisatie van OBJECT.</w:t>
            </w:r>
            <w:r w:rsidRPr="00751C18">
              <w:rPr>
                <w:rFonts w:ascii="Arial" w:hAnsi="Arial" w:cs="Arial"/>
                <w:szCs w:val="20"/>
                <w:lang w:val="en-AU" w:eastAsia="en-US"/>
              </w:rPr>
              <w:fldChar w:fldCharType="end"/>
            </w:r>
          </w:p>
        </w:tc>
      </w:tr>
      <w:tr w:rsidR="00847C61" w:rsidRPr="00751C18" w14:paraId="12A4560C" w14:textId="77777777" w:rsidTr="001B6785">
        <w:trPr>
          <w:trHeight w:hRule="exact" w:val="128"/>
        </w:trPr>
        <w:tc>
          <w:tcPr>
            <w:tcW w:w="450" w:type="dxa"/>
            <w:tcBorders>
              <w:top w:val="nil"/>
              <w:left w:val="nil"/>
              <w:bottom w:val="nil"/>
              <w:right w:val="nil"/>
            </w:tcBorders>
          </w:tcPr>
          <w:p w14:paraId="0B638C3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06C2F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F7265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2F24A37" w14:textId="77777777" w:rsidTr="001B6785">
        <w:tc>
          <w:tcPr>
            <w:tcW w:w="450" w:type="dxa"/>
            <w:tcBorders>
              <w:top w:val="nil"/>
              <w:left w:val="nil"/>
              <w:bottom w:val="nil"/>
              <w:right w:val="nil"/>
            </w:tcBorders>
          </w:tcPr>
          <w:p w14:paraId="4585CA9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B9366E" w14:textId="1ADCCFA2"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69E950" w14:textId="752033B1"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E286340" w14:textId="6266578F"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6"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E7469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MEDEWERKER is een specialisatie van OBJECT.</w:t>
            </w:r>
            <w:r w:rsidRPr="00751C18">
              <w:rPr>
                <w:rFonts w:ascii="Arial" w:hAnsi="Arial" w:cs="Arial"/>
                <w:szCs w:val="20"/>
                <w:lang w:val="en-AU" w:eastAsia="en-US"/>
              </w:rPr>
              <w:fldChar w:fldCharType="end"/>
            </w:r>
          </w:p>
        </w:tc>
      </w:tr>
      <w:tr w:rsidR="00847C61" w:rsidRPr="00751C18" w14:paraId="07CADEFE" w14:textId="77777777" w:rsidTr="001B6785">
        <w:trPr>
          <w:trHeight w:hRule="exact" w:val="128"/>
        </w:trPr>
        <w:tc>
          <w:tcPr>
            <w:tcW w:w="450" w:type="dxa"/>
            <w:tcBorders>
              <w:top w:val="nil"/>
              <w:left w:val="nil"/>
              <w:bottom w:val="nil"/>
              <w:right w:val="nil"/>
            </w:tcBorders>
          </w:tcPr>
          <w:p w14:paraId="04160C6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CE69E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66A51A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1A2161E" w14:textId="77777777" w:rsidTr="001B6785">
        <w:tc>
          <w:tcPr>
            <w:tcW w:w="450" w:type="dxa"/>
            <w:tcBorders>
              <w:top w:val="nil"/>
              <w:left w:val="nil"/>
              <w:bottom w:val="nil"/>
              <w:right w:val="nil"/>
            </w:tcBorders>
          </w:tcPr>
          <w:p w14:paraId="0CD964A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F74538" w14:textId="3CAA9D2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B27340F" w14:textId="7162503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A04FE90" w14:textId="324A9A0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7"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CA6AF5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SAMENGESTELD DOCUMENT is een specialisatie van OBJECT.</w:t>
            </w:r>
            <w:r w:rsidRPr="00751C18">
              <w:rPr>
                <w:rFonts w:ascii="Arial" w:hAnsi="Arial" w:cs="Arial"/>
                <w:szCs w:val="20"/>
                <w:lang w:val="en-AU" w:eastAsia="en-US"/>
              </w:rPr>
              <w:fldChar w:fldCharType="end"/>
            </w:r>
          </w:p>
        </w:tc>
      </w:tr>
      <w:tr w:rsidR="00847C61" w:rsidRPr="00751C18" w14:paraId="26874781" w14:textId="77777777" w:rsidTr="001B6785">
        <w:trPr>
          <w:trHeight w:hRule="exact" w:val="128"/>
        </w:trPr>
        <w:tc>
          <w:tcPr>
            <w:tcW w:w="450" w:type="dxa"/>
            <w:tcBorders>
              <w:top w:val="nil"/>
              <w:left w:val="nil"/>
              <w:bottom w:val="nil"/>
              <w:right w:val="nil"/>
            </w:tcBorders>
          </w:tcPr>
          <w:p w14:paraId="523751A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43EB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BA00FB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52096A3" w14:textId="77777777" w:rsidTr="001B6785">
        <w:tc>
          <w:tcPr>
            <w:tcW w:w="450" w:type="dxa"/>
            <w:tcBorders>
              <w:top w:val="nil"/>
              <w:left w:val="nil"/>
              <w:bottom w:val="nil"/>
              <w:right w:val="nil"/>
            </w:tcBorders>
          </w:tcPr>
          <w:p w14:paraId="2ECEF4E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964857" w14:textId="3617D1A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4620634" w14:textId="221F770A"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F94AF23" w14:textId="0B252F3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8" w:author="Arjan Kloosterboer" w:date="2017-09-21T11:56: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60FBF0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ENKELVOUDIG DOCUMENT is een specialisatie van OBJECT.</w:t>
            </w:r>
            <w:r w:rsidRPr="00751C18">
              <w:rPr>
                <w:rFonts w:ascii="Arial" w:hAnsi="Arial" w:cs="Arial"/>
                <w:szCs w:val="20"/>
                <w:lang w:val="en-AU" w:eastAsia="en-US"/>
              </w:rPr>
              <w:fldChar w:fldCharType="end"/>
            </w:r>
          </w:p>
        </w:tc>
      </w:tr>
      <w:tr w:rsidR="00847C61" w:rsidRPr="00751C18" w14:paraId="0C3A0338" w14:textId="77777777" w:rsidTr="001B6785">
        <w:trPr>
          <w:trHeight w:hRule="exact" w:val="128"/>
        </w:trPr>
        <w:tc>
          <w:tcPr>
            <w:tcW w:w="450" w:type="dxa"/>
            <w:tcBorders>
              <w:top w:val="nil"/>
              <w:left w:val="nil"/>
              <w:bottom w:val="nil"/>
              <w:right w:val="nil"/>
            </w:tcBorders>
          </w:tcPr>
          <w:p w14:paraId="4E3FA0F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A0DFA1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403B9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79C7F77" w14:textId="77777777" w:rsidTr="001B6785">
        <w:tc>
          <w:tcPr>
            <w:tcW w:w="450" w:type="dxa"/>
            <w:tcBorders>
              <w:top w:val="nil"/>
              <w:left w:val="nil"/>
              <w:bottom w:val="nil"/>
              <w:right w:val="nil"/>
            </w:tcBorders>
          </w:tcPr>
          <w:p w14:paraId="289A312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E5C1BF4" w14:textId="261BD94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EA92C5D" w14:textId="0121033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B17EBFC" w14:textId="4BBDF43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BESLUIT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689" w:author="Arjan Kloosterboer" w:date="2017-09-21T11:57:00Z">
              <w:r w:rsidR="00CD570A">
                <w:rPr>
                  <w:rFonts w:ascii="Calibri" w:hAnsi="Calibri" w:cs="Calibri"/>
                  <w:color w:val="0F0F0F"/>
                  <w:sz w:val="22"/>
                  <w:szCs w:val="22"/>
                  <w:lang w:eastAsia="en-US"/>
                </w:rPr>
                <w:t>(ALS OBJECT)</w:t>
              </w:r>
            </w:ins>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FC51A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BESLUIT is een specialisatie van OBJECT.</w:t>
            </w:r>
            <w:r w:rsidRPr="00751C18">
              <w:rPr>
                <w:rFonts w:ascii="Arial" w:hAnsi="Arial" w:cs="Arial"/>
                <w:szCs w:val="20"/>
                <w:lang w:val="en-AU" w:eastAsia="en-US"/>
              </w:rPr>
              <w:fldChar w:fldCharType="end"/>
            </w:r>
          </w:p>
        </w:tc>
      </w:tr>
      <w:tr w:rsidR="00847C61" w:rsidRPr="00751C18" w14:paraId="165EBE3B" w14:textId="77777777" w:rsidTr="001B6785">
        <w:trPr>
          <w:trHeight w:hRule="exact" w:val="128"/>
        </w:trPr>
        <w:tc>
          <w:tcPr>
            <w:tcW w:w="450" w:type="dxa"/>
            <w:tcBorders>
              <w:top w:val="nil"/>
              <w:left w:val="nil"/>
              <w:bottom w:val="nil"/>
              <w:right w:val="nil"/>
            </w:tcBorders>
          </w:tcPr>
          <w:p w14:paraId="69D2C94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6817D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0B261C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99B23D8" w14:textId="77777777" w:rsidTr="001B6785">
        <w:tc>
          <w:tcPr>
            <w:tcW w:w="450" w:type="dxa"/>
            <w:tcBorders>
              <w:top w:val="nil"/>
              <w:left w:val="nil"/>
              <w:bottom w:val="nil"/>
              <w:right w:val="nil"/>
            </w:tcBorders>
          </w:tcPr>
          <w:p w14:paraId="4BB49F3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B4D139D" w14:textId="4B66C20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6F659F0" w14:textId="132DE0D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3E4EEE1" w14:textId="6D0722C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ANDER 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0AD0B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ANDER NATUURLIJK PERSOON is een specialisatie van OBJECT.</w:t>
            </w:r>
            <w:r w:rsidRPr="00751C18">
              <w:rPr>
                <w:rFonts w:ascii="Arial" w:hAnsi="Arial" w:cs="Arial"/>
                <w:szCs w:val="20"/>
                <w:lang w:val="en-AU" w:eastAsia="en-US"/>
              </w:rPr>
              <w:fldChar w:fldCharType="end"/>
            </w:r>
          </w:p>
        </w:tc>
      </w:tr>
      <w:tr w:rsidR="00847C61" w:rsidRPr="00751C18" w14:paraId="69604D73" w14:textId="77777777" w:rsidTr="001B6785">
        <w:trPr>
          <w:trHeight w:hRule="exact" w:val="128"/>
        </w:trPr>
        <w:tc>
          <w:tcPr>
            <w:tcW w:w="450" w:type="dxa"/>
            <w:tcBorders>
              <w:top w:val="nil"/>
              <w:left w:val="nil"/>
              <w:bottom w:val="nil"/>
              <w:right w:val="nil"/>
            </w:tcBorders>
          </w:tcPr>
          <w:p w14:paraId="0FBADC9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EACDB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8755C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07B6766" w14:textId="77777777" w:rsidTr="001B6785">
        <w:tc>
          <w:tcPr>
            <w:tcW w:w="450" w:type="dxa"/>
            <w:tcBorders>
              <w:top w:val="nil"/>
              <w:left w:val="nil"/>
              <w:bottom w:val="nil"/>
              <w:right w:val="nil"/>
            </w:tcBorders>
          </w:tcPr>
          <w:p w14:paraId="2E8824F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FE2E88" w14:textId="035E627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D4BF059" w14:textId="7BC28B5B"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5550511C" w14:textId="312B900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 xml:space="preserve">ANDER </w:t>
            </w:r>
            <w:del w:id="690" w:author="Arjan Kloosterboer" w:date="2017-09-21T12:01:00Z">
              <w:r w:rsidR="00847C61" w:rsidRPr="00751C18" w:rsidDel="00BD5684">
                <w:rPr>
                  <w:rFonts w:ascii="Calibri" w:hAnsi="Calibri" w:cs="Calibri"/>
                  <w:color w:val="0F0F0F"/>
                  <w:sz w:val="22"/>
                  <w:szCs w:val="22"/>
                  <w:lang w:eastAsia="en-US"/>
                </w:rPr>
                <w:delText xml:space="preserve">BUITENLANDS </w:delText>
              </w:r>
            </w:del>
            <w:r w:rsidR="00847C61" w:rsidRPr="00751C18">
              <w:rPr>
                <w:rFonts w:ascii="Calibri" w:hAnsi="Calibri" w:cs="Calibri"/>
                <w:color w:val="0F0F0F"/>
                <w:sz w:val="22"/>
                <w:szCs w:val="22"/>
                <w:lang w:eastAsia="en-US"/>
              </w:rPr>
              <w:t>NIET-NATUURLIJK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54483A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ANDER BUITENLANDS NIET-NATUURLIJK PERSOON is een specialisatie van OBJECT.</w:t>
            </w:r>
            <w:r w:rsidRPr="00751C18">
              <w:rPr>
                <w:rFonts w:ascii="Arial" w:hAnsi="Arial" w:cs="Arial"/>
                <w:szCs w:val="20"/>
                <w:lang w:val="en-AU" w:eastAsia="en-US"/>
              </w:rPr>
              <w:fldChar w:fldCharType="end"/>
            </w:r>
          </w:p>
        </w:tc>
      </w:tr>
      <w:tr w:rsidR="00847C61" w:rsidRPr="00751C18" w14:paraId="32614D7F" w14:textId="77777777" w:rsidTr="001B6785">
        <w:trPr>
          <w:trHeight w:hRule="exact" w:val="128"/>
        </w:trPr>
        <w:tc>
          <w:tcPr>
            <w:tcW w:w="450" w:type="dxa"/>
            <w:tcBorders>
              <w:top w:val="nil"/>
              <w:left w:val="nil"/>
              <w:bottom w:val="nil"/>
              <w:right w:val="nil"/>
            </w:tcBorders>
          </w:tcPr>
          <w:p w14:paraId="093A83B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4DB6D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02C5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8C7F4E9" w14:textId="77777777" w:rsidTr="001B6785">
        <w:tc>
          <w:tcPr>
            <w:tcW w:w="450" w:type="dxa"/>
            <w:tcBorders>
              <w:top w:val="nil"/>
              <w:left w:val="nil"/>
              <w:bottom w:val="nil"/>
              <w:right w:val="nil"/>
            </w:tcBorders>
          </w:tcPr>
          <w:p w14:paraId="59E6DF7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17F2BC" w14:textId="52CD8BF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6C7DE9A" w14:textId="6F8EF532"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6CB39EA6" w14:textId="2E8E6CC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INGESCHREVEN NIET-NATUURLIJK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1DA24F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INGESCHREVEN NIET-NATUURLIJK PERSOON is een specialisatie van OBJECT.</w:t>
            </w:r>
            <w:r w:rsidRPr="00751C18">
              <w:rPr>
                <w:rFonts w:ascii="Arial" w:hAnsi="Arial" w:cs="Arial"/>
                <w:szCs w:val="20"/>
                <w:lang w:val="en-AU" w:eastAsia="en-US"/>
              </w:rPr>
              <w:fldChar w:fldCharType="end"/>
            </w:r>
          </w:p>
        </w:tc>
      </w:tr>
      <w:tr w:rsidR="00847C61" w:rsidRPr="00751C18" w14:paraId="623E74A3" w14:textId="77777777" w:rsidTr="001B6785">
        <w:trPr>
          <w:trHeight w:hRule="exact" w:val="128"/>
        </w:trPr>
        <w:tc>
          <w:tcPr>
            <w:tcW w:w="450" w:type="dxa"/>
            <w:tcBorders>
              <w:top w:val="nil"/>
              <w:left w:val="nil"/>
              <w:bottom w:val="nil"/>
              <w:right w:val="nil"/>
            </w:tcBorders>
          </w:tcPr>
          <w:p w14:paraId="5A0B73CC"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663B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0F997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Del="00BD5684" w14:paraId="08B674E2" w14:textId="48D1073C" w:rsidTr="001B6785">
        <w:trPr>
          <w:del w:id="691" w:author="Arjan Kloosterboer" w:date="2017-09-21T12:02:00Z"/>
        </w:trPr>
        <w:tc>
          <w:tcPr>
            <w:tcW w:w="450" w:type="dxa"/>
            <w:tcBorders>
              <w:top w:val="nil"/>
              <w:left w:val="nil"/>
              <w:bottom w:val="nil"/>
              <w:right w:val="nil"/>
            </w:tcBorders>
          </w:tcPr>
          <w:p w14:paraId="110D88A7" w14:textId="4D079F1C" w:rsidR="00847C61" w:rsidRPr="00751C18" w:rsidDel="00BD5684" w:rsidRDefault="00847C61" w:rsidP="00847C61">
            <w:pPr>
              <w:widowControl w:val="0"/>
              <w:autoSpaceDE w:val="0"/>
              <w:autoSpaceDN w:val="0"/>
              <w:adjustRightInd w:val="0"/>
              <w:spacing w:line="240" w:lineRule="auto"/>
              <w:contextualSpacing w:val="0"/>
              <w:rPr>
                <w:del w:id="692"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F4036AC" w14:textId="03B88416" w:rsidR="00847C61" w:rsidRPr="00751C18" w:rsidDel="00BD5684" w:rsidRDefault="00DE73DB" w:rsidP="00847C61">
            <w:pPr>
              <w:widowControl w:val="0"/>
              <w:autoSpaceDE w:val="0"/>
              <w:autoSpaceDN w:val="0"/>
              <w:adjustRightInd w:val="0"/>
              <w:spacing w:line="240" w:lineRule="auto"/>
              <w:contextualSpacing w:val="0"/>
              <w:rPr>
                <w:del w:id="693" w:author="Arjan Kloosterboer" w:date="2017-09-21T12:02:00Z"/>
                <w:rFonts w:ascii="Calibri" w:hAnsi="Calibri" w:cs="Calibri"/>
                <w:color w:val="0F0F0F"/>
                <w:sz w:val="22"/>
                <w:szCs w:val="22"/>
                <w:lang w:eastAsia="en-US"/>
              </w:rPr>
            </w:pPr>
            <w:del w:id="694" w:author="Arjan Kloosterboer" w:date="2017-09-21T12:02:00Z">
              <w:r w:rsidRPr="00751C18" w:rsidDel="00BD5684">
                <w:rPr>
                  <w:rFonts w:ascii="Arial" w:hAnsi="Arial" w:cs="Arial"/>
                  <w:szCs w:val="20"/>
                  <w:lang w:val="en-AU" w:eastAsia="en-US"/>
                </w:rPr>
                <w:fldChar w:fldCharType="begin" w:fldLock="1"/>
              </w:r>
              <w:r w:rsidR="00847C61" w:rsidRPr="00CD570A"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6D7E53AD" w14:textId="430A783E" w:rsidR="00847C61" w:rsidRPr="00751C18" w:rsidDel="00BD5684" w:rsidRDefault="00847C61" w:rsidP="00847C61">
            <w:pPr>
              <w:widowControl w:val="0"/>
              <w:autoSpaceDE w:val="0"/>
              <w:autoSpaceDN w:val="0"/>
              <w:adjustRightInd w:val="0"/>
              <w:spacing w:line="240" w:lineRule="auto"/>
              <w:contextualSpacing w:val="0"/>
              <w:rPr>
                <w:del w:id="695" w:author="Arjan Kloosterboer" w:date="2017-09-21T12:02:00Z"/>
                <w:rFonts w:ascii="Calibri" w:hAnsi="Calibri" w:cs="Calibri"/>
                <w:color w:val="0F0F0F"/>
                <w:sz w:val="22"/>
                <w:szCs w:val="22"/>
                <w:lang w:eastAsia="en-US"/>
              </w:rPr>
            </w:pPr>
            <w:del w:id="696" w:author="Arjan Kloosterboer" w:date="2017-09-21T12:02: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225D02F8" w14:textId="7768B588" w:rsidR="00847C61" w:rsidRPr="00751C18" w:rsidDel="00BD5684" w:rsidRDefault="00DE73DB" w:rsidP="00847C61">
            <w:pPr>
              <w:widowControl w:val="0"/>
              <w:autoSpaceDE w:val="0"/>
              <w:autoSpaceDN w:val="0"/>
              <w:adjustRightInd w:val="0"/>
              <w:spacing w:line="240" w:lineRule="auto"/>
              <w:contextualSpacing w:val="0"/>
              <w:rPr>
                <w:del w:id="697" w:author="Arjan Kloosterboer" w:date="2017-09-21T12:02:00Z"/>
                <w:rFonts w:ascii="Calibri" w:hAnsi="Calibri" w:cs="Calibri"/>
                <w:color w:val="0F0F0F"/>
                <w:sz w:val="22"/>
                <w:szCs w:val="22"/>
                <w:lang w:eastAsia="en-US"/>
              </w:rPr>
            </w:pPr>
            <w:del w:id="698" w:author="Arjan Kloosterboer" w:date="2017-09-21T12:02: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INGEZETENE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6547A5F4" w14:textId="18A33911" w:rsidR="00847C61" w:rsidRPr="00751C18" w:rsidDel="00BD5684" w:rsidRDefault="00DE73DB" w:rsidP="00847C61">
            <w:pPr>
              <w:widowControl w:val="0"/>
              <w:autoSpaceDE w:val="0"/>
              <w:autoSpaceDN w:val="0"/>
              <w:adjustRightInd w:val="0"/>
              <w:spacing w:line="240" w:lineRule="auto"/>
              <w:contextualSpacing w:val="0"/>
              <w:rPr>
                <w:del w:id="699" w:author="Arjan Kloosterboer" w:date="2017-09-21T12:02:00Z"/>
                <w:rFonts w:ascii="Calibri" w:hAnsi="Calibri" w:cs="Calibri"/>
                <w:color w:val="0F0F0F"/>
                <w:sz w:val="22"/>
                <w:szCs w:val="22"/>
                <w:lang w:eastAsia="en-US"/>
              </w:rPr>
            </w:pPr>
            <w:del w:id="700" w:author="Arjan Kloosterboer" w:date="2017-09-21T12:02: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INGEZETENE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17E0AD48" w14:textId="218BDF8D" w:rsidTr="001B6785">
        <w:trPr>
          <w:trHeight w:hRule="exact" w:val="128"/>
          <w:del w:id="701" w:author="Arjan Kloosterboer" w:date="2017-09-21T12:02:00Z"/>
        </w:trPr>
        <w:tc>
          <w:tcPr>
            <w:tcW w:w="450" w:type="dxa"/>
            <w:tcBorders>
              <w:top w:val="nil"/>
              <w:left w:val="nil"/>
              <w:bottom w:val="nil"/>
              <w:right w:val="nil"/>
            </w:tcBorders>
          </w:tcPr>
          <w:p w14:paraId="5AAEC383" w14:textId="160F5C45" w:rsidR="00847C61" w:rsidRPr="00751C18" w:rsidDel="00BD5684" w:rsidRDefault="00847C61" w:rsidP="00847C61">
            <w:pPr>
              <w:widowControl w:val="0"/>
              <w:autoSpaceDE w:val="0"/>
              <w:autoSpaceDN w:val="0"/>
              <w:adjustRightInd w:val="0"/>
              <w:spacing w:line="240" w:lineRule="auto"/>
              <w:contextualSpacing w:val="0"/>
              <w:rPr>
                <w:del w:id="702"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D8F6861" w14:textId="665383E1" w:rsidR="00847C61" w:rsidRPr="00751C18" w:rsidDel="00BD5684" w:rsidRDefault="00847C61" w:rsidP="00847C61">
            <w:pPr>
              <w:widowControl w:val="0"/>
              <w:autoSpaceDE w:val="0"/>
              <w:autoSpaceDN w:val="0"/>
              <w:adjustRightInd w:val="0"/>
              <w:spacing w:line="240" w:lineRule="auto"/>
              <w:contextualSpacing w:val="0"/>
              <w:rPr>
                <w:del w:id="703" w:author="Arjan Kloosterboer" w:date="2017-09-21T12:02:00Z"/>
                <w:rFonts w:ascii="Calibri" w:hAnsi="Calibri" w:cs="Calibri"/>
                <w:color w:val="0F0F0F"/>
                <w:sz w:val="22"/>
                <w:szCs w:val="22"/>
                <w:lang w:eastAsia="en-US"/>
              </w:rPr>
            </w:pPr>
          </w:p>
        </w:tc>
        <w:tc>
          <w:tcPr>
            <w:tcW w:w="6120" w:type="dxa"/>
            <w:tcBorders>
              <w:top w:val="nil"/>
              <w:left w:val="nil"/>
              <w:bottom w:val="nil"/>
              <w:right w:val="nil"/>
            </w:tcBorders>
          </w:tcPr>
          <w:p w14:paraId="01A451BF" w14:textId="2CF72D26" w:rsidR="00847C61" w:rsidRPr="00751C18" w:rsidDel="00BD5684" w:rsidRDefault="00847C61" w:rsidP="00847C61">
            <w:pPr>
              <w:widowControl w:val="0"/>
              <w:autoSpaceDE w:val="0"/>
              <w:autoSpaceDN w:val="0"/>
              <w:adjustRightInd w:val="0"/>
              <w:spacing w:line="240" w:lineRule="auto"/>
              <w:contextualSpacing w:val="0"/>
              <w:rPr>
                <w:del w:id="704" w:author="Arjan Kloosterboer" w:date="2017-09-21T12:02:00Z"/>
                <w:rFonts w:ascii="Calibri" w:hAnsi="Calibri" w:cs="Calibri"/>
                <w:color w:val="0F0F0F"/>
                <w:sz w:val="22"/>
                <w:szCs w:val="22"/>
                <w:lang w:eastAsia="en-US"/>
              </w:rPr>
            </w:pPr>
          </w:p>
        </w:tc>
      </w:tr>
      <w:tr w:rsidR="00847C61" w:rsidRPr="00751C18" w:rsidDel="00BD5684" w14:paraId="23D151A1" w14:textId="6A31811F" w:rsidTr="001B6785">
        <w:trPr>
          <w:del w:id="705" w:author="Arjan Kloosterboer" w:date="2017-09-21T12:02:00Z"/>
        </w:trPr>
        <w:tc>
          <w:tcPr>
            <w:tcW w:w="450" w:type="dxa"/>
            <w:tcBorders>
              <w:top w:val="nil"/>
              <w:left w:val="nil"/>
              <w:bottom w:val="nil"/>
              <w:right w:val="nil"/>
            </w:tcBorders>
          </w:tcPr>
          <w:p w14:paraId="21647308" w14:textId="0E0BE869" w:rsidR="00847C61" w:rsidRPr="00751C18" w:rsidDel="00BD5684" w:rsidRDefault="00847C61" w:rsidP="00847C61">
            <w:pPr>
              <w:widowControl w:val="0"/>
              <w:autoSpaceDE w:val="0"/>
              <w:autoSpaceDN w:val="0"/>
              <w:adjustRightInd w:val="0"/>
              <w:spacing w:line="240" w:lineRule="auto"/>
              <w:contextualSpacing w:val="0"/>
              <w:rPr>
                <w:del w:id="706"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9DD103" w14:textId="5564B5ED" w:rsidR="00847C61" w:rsidRPr="00751C18" w:rsidDel="00BD5684" w:rsidRDefault="00DE73DB" w:rsidP="00847C61">
            <w:pPr>
              <w:widowControl w:val="0"/>
              <w:autoSpaceDE w:val="0"/>
              <w:autoSpaceDN w:val="0"/>
              <w:adjustRightInd w:val="0"/>
              <w:spacing w:line="240" w:lineRule="auto"/>
              <w:contextualSpacing w:val="0"/>
              <w:rPr>
                <w:del w:id="707" w:author="Arjan Kloosterboer" w:date="2017-09-21T12:02:00Z"/>
                <w:rFonts w:ascii="Calibri" w:hAnsi="Calibri" w:cs="Calibri"/>
                <w:color w:val="0F0F0F"/>
                <w:sz w:val="22"/>
                <w:szCs w:val="22"/>
                <w:lang w:eastAsia="en-US"/>
              </w:rPr>
            </w:pPr>
            <w:del w:id="708" w:author="Arjan Kloosterboer" w:date="2017-09-21T12:02:00Z">
              <w:r w:rsidRPr="00751C18" w:rsidDel="00BD5684">
                <w:rPr>
                  <w:rFonts w:ascii="Arial" w:hAnsi="Arial" w:cs="Arial"/>
                  <w:szCs w:val="20"/>
                  <w:lang w:val="en-AU" w:eastAsia="en-US"/>
                </w:rPr>
                <w:fldChar w:fldCharType="begin" w:fldLock="1"/>
              </w:r>
              <w:r w:rsidR="00847C61" w:rsidRPr="00CD570A"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Element.Name</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OBJECT</w:delText>
              </w:r>
              <w:r w:rsidRPr="00751C18" w:rsidDel="00BD5684">
                <w:rPr>
                  <w:rFonts w:ascii="Arial" w:hAnsi="Arial" w:cs="Arial"/>
                  <w:szCs w:val="20"/>
                  <w:lang w:val="en-AU"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ConnSource.Cardinality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0..1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p w14:paraId="32682CC8" w14:textId="177AF74F" w:rsidR="00847C61" w:rsidRPr="00751C18" w:rsidDel="00BD5684" w:rsidRDefault="00847C61" w:rsidP="00847C61">
            <w:pPr>
              <w:widowControl w:val="0"/>
              <w:autoSpaceDE w:val="0"/>
              <w:autoSpaceDN w:val="0"/>
              <w:adjustRightInd w:val="0"/>
              <w:spacing w:line="240" w:lineRule="auto"/>
              <w:contextualSpacing w:val="0"/>
              <w:rPr>
                <w:del w:id="709" w:author="Arjan Kloosterboer" w:date="2017-09-21T12:02:00Z"/>
                <w:rFonts w:ascii="Calibri" w:hAnsi="Calibri" w:cs="Calibri"/>
                <w:color w:val="0F0F0F"/>
                <w:sz w:val="22"/>
                <w:szCs w:val="22"/>
                <w:lang w:eastAsia="en-US"/>
              </w:rPr>
            </w:pPr>
            <w:del w:id="710" w:author="Arjan Kloosterboer" w:date="2017-09-21T12:02:00Z">
              <w:r w:rsidRPr="00751C18" w:rsidDel="00BD5684">
                <w:rPr>
                  <w:rFonts w:ascii="Calibri" w:hAnsi="Calibri" w:cs="Calibri"/>
                  <w:color w:val="0F0F0F"/>
                  <w:sz w:val="22"/>
                  <w:szCs w:val="22"/>
                  <w:lang w:eastAsia="en-US"/>
                </w:rPr>
                <w:delText xml:space="preserve">  </w:delText>
              </w:r>
              <w:r w:rsidR="00DE73DB" w:rsidRPr="00751C18" w:rsidDel="00BD5684">
                <w:rPr>
                  <w:rFonts w:ascii="Calibri" w:hAnsi="Calibri" w:cs="Calibri"/>
                  <w:color w:val="0F0F0F"/>
                  <w:sz w:val="22"/>
                  <w:szCs w:val="22"/>
                  <w:lang w:eastAsia="en-US"/>
                </w:rPr>
                <w:fldChar w:fldCharType="begin" w:fldLock="1"/>
              </w:r>
              <w:r w:rsidRPr="00751C18" w:rsidDel="00BD5684">
                <w:rPr>
                  <w:rFonts w:ascii="Calibri" w:hAnsi="Calibri" w:cs="Calibri"/>
                  <w:color w:val="0F0F0F"/>
                  <w:sz w:val="22"/>
                  <w:szCs w:val="22"/>
                  <w:lang w:eastAsia="en-US"/>
                </w:rPr>
                <w:delInstrText>MERGEFIELD Connector.Name</w:delInstrText>
              </w:r>
              <w:r w:rsidR="00DE73DB" w:rsidRPr="00751C18" w:rsidDel="00BD5684">
                <w:rPr>
                  <w:rFonts w:ascii="Calibri" w:hAnsi="Calibri" w:cs="Calibri"/>
                  <w:color w:val="0F0F0F"/>
                  <w:sz w:val="22"/>
                  <w:szCs w:val="22"/>
                  <w:lang w:eastAsia="en-US"/>
                </w:rPr>
                <w:fldChar w:fldCharType="separate"/>
              </w:r>
              <w:r w:rsidRPr="00751C18" w:rsidDel="00BD5684">
                <w:rPr>
                  <w:rFonts w:ascii="Calibri" w:hAnsi="Calibri" w:cs="Calibri"/>
                  <w:color w:val="0F0F0F"/>
                  <w:sz w:val="22"/>
                  <w:szCs w:val="22"/>
                  <w:lang w:eastAsia="en-US"/>
                </w:rPr>
                <w:delText>Is</w:delText>
              </w:r>
              <w:r w:rsidR="00DE73DB" w:rsidRPr="00751C18" w:rsidDel="00BD5684">
                <w:rPr>
                  <w:rFonts w:ascii="Calibri" w:hAnsi="Calibri" w:cs="Calibri"/>
                  <w:color w:val="0F0F0F"/>
                  <w:sz w:val="22"/>
                  <w:szCs w:val="22"/>
                  <w:lang w:eastAsia="en-US"/>
                </w:rPr>
                <w:fldChar w:fldCharType="end"/>
              </w:r>
            </w:del>
          </w:p>
          <w:p w14:paraId="618AB7D4" w14:textId="52BAE70C" w:rsidR="00847C61" w:rsidRPr="00751C18" w:rsidDel="00BD5684" w:rsidRDefault="00DE73DB" w:rsidP="00847C61">
            <w:pPr>
              <w:widowControl w:val="0"/>
              <w:autoSpaceDE w:val="0"/>
              <w:autoSpaceDN w:val="0"/>
              <w:adjustRightInd w:val="0"/>
              <w:spacing w:line="240" w:lineRule="auto"/>
              <w:contextualSpacing w:val="0"/>
              <w:rPr>
                <w:del w:id="711" w:author="Arjan Kloosterboer" w:date="2017-09-21T12:02:00Z"/>
                <w:rFonts w:ascii="Calibri" w:hAnsi="Calibri" w:cs="Calibri"/>
                <w:color w:val="0F0F0F"/>
                <w:sz w:val="22"/>
                <w:szCs w:val="22"/>
                <w:lang w:eastAsia="en-US"/>
              </w:rPr>
            </w:pPr>
            <w:del w:id="712" w:author="Arjan Kloosterboer" w:date="2017-09-21T12:02:00Z">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Element.Name</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NIET-INGEZETENE</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 xml:space="preserve">  [</w:delText>
              </w:r>
              <w:r w:rsidRPr="00751C18" w:rsidDel="00BD5684">
                <w:rPr>
                  <w:rFonts w:ascii="Calibri" w:hAnsi="Calibri" w:cs="Calibri"/>
                  <w:color w:val="0F0F0F"/>
                  <w:sz w:val="22"/>
                  <w:szCs w:val="22"/>
                  <w:lang w:eastAsia="en-US"/>
                </w:rPr>
                <w:fldChar w:fldCharType="begin" w:fldLock="1"/>
              </w:r>
              <w:r w:rsidR="00847C61" w:rsidRPr="00751C18" w:rsidDel="00BD5684">
                <w:rPr>
                  <w:rFonts w:ascii="Calibri" w:hAnsi="Calibri" w:cs="Calibri"/>
                  <w:color w:val="0F0F0F"/>
                  <w:sz w:val="22"/>
                  <w:szCs w:val="22"/>
                  <w:lang w:eastAsia="en-US"/>
                </w:rPr>
                <w:delInstrText>MERGEFIELD ConnTarget.Cardinality</w:delInstrText>
              </w:r>
              <w:r w:rsidRPr="00751C18" w:rsidDel="00BD5684">
                <w:rPr>
                  <w:rFonts w:ascii="Calibri" w:hAnsi="Calibri" w:cs="Calibri"/>
                  <w:color w:val="0F0F0F"/>
                  <w:sz w:val="22"/>
                  <w:szCs w:val="22"/>
                  <w:lang w:eastAsia="en-US"/>
                </w:rPr>
                <w:fldChar w:fldCharType="separate"/>
              </w:r>
              <w:r w:rsidR="00847C61" w:rsidRPr="00751C18" w:rsidDel="00BD5684">
                <w:rPr>
                  <w:rFonts w:ascii="Calibri" w:hAnsi="Calibri" w:cs="Calibri"/>
                  <w:color w:val="0F0F0F"/>
                  <w:sz w:val="22"/>
                  <w:szCs w:val="22"/>
                  <w:lang w:eastAsia="en-US"/>
                </w:rPr>
                <w:delText>1</w:delText>
              </w:r>
              <w:r w:rsidRPr="00751C18" w:rsidDel="00BD5684">
                <w:rPr>
                  <w:rFonts w:ascii="Calibri" w:hAnsi="Calibri" w:cs="Calibri"/>
                  <w:color w:val="0F0F0F"/>
                  <w:sz w:val="22"/>
                  <w:szCs w:val="22"/>
                  <w:lang w:eastAsia="en-US"/>
                </w:rPr>
                <w:fldChar w:fldCharType="end"/>
              </w:r>
              <w:r w:rsidR="00847C61" w:rsidRPr="00751C18" w:rsidDel="00BD5684">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21BB26EF" w14:textId="0C3F0F10" w:rsidR="00847C61" w:rsidRPr="00751C18" w:rsidDel="00BD5684" w:rsidRDefault="00DE73DB" w:rsidP="00847C61">
            <w:pPr>
              <w:widowControl w:val="0"/>
              <w:autoSpaceDE w:val="0"/>
              <w:autoSpaceDN w:val="0"/>
              <w:adjustRightInd w:val="0"/>
              <w:spacing w:line="240" w:lineRule="auto"/>
              <w:contextualSpacing w:val="0"/>
              <w:rPr>
                <w:del w:id="713" w:author="Arjan Kloosterboer" w:date="2017-09-21T12:02:00Z"/>
                <w:rFonts w:ascii="Calibri" w:hAnsi="Calibri" w:cs="Calibri"/>
                <w:color w:val="0F0F0F"/>
                <w:sz w:val="22"/>
                <w:szCs w:val="22"/>
                <w:lang w:eastAsia="en-US"/>
              </w:rPr>
            </w:pPr>
            <w:del w:id="714" w:author="Arjan Kloosterboer" w:date="2017-09-21T12:02:00Z">
              <w:r w:rsidRPr="00751C18" w:rsidDel="00BD5684">
                <w:rPr>
                  <w:rFonts w:ascii="Arial" w:hAnsi="Arial" w:cs="Arial"/>
                  <w:szCs w:val="20"/>
                  <w:lang w:val="en-AU" w:eastAsia="en-US"/>
                </w:rPr>
                <w:fldChar w:fldCharType="begin" w:fldLock="1"/>
              </w:r>
              <w:r w:rsidR="00847C61" w:rsidRPr="00751C18" w:rsidDel="00BD5684">
                <w:rPr>
                  <w:rFonts w:ascii="Arial" w:hAnsi="Arial" w:cs="Arial"/>
                  <w:szCs w:val="20"/>
                  <w:lang w:eastAsia="en-US"/>
                </w:rPr>
                <w:delInstrText xml:space="preserve">MERGEFIELD </w:delInstrText>
              </w:r>
              <w:r w:rsidR="00847C61" w:rsidRPr="00751C18" w:rsidDel="00BD5684">
                <w:rPr>
                  <w:rFonts w:ascii="Calibri" w:hAnsi="Calibri" w:cs="Calibri"/>
                  <w:color w:val="0F0F0F"/>
                  <w:sz w:val="22"/>
                  <w:szCs w:val="22"/>
                  <w:lang w:eastAsia="en-US"/>
                </w:rPr>
                <w:delInstrText>Connector.Notes</w:delInstrText>
              </w:r>
              <w:r w:rsidRPr="00751C18" w:rsidDel="00BD5684">
                <w:rPr>
                  <w:rFonts w:ascii="Arial" w:hAnsi="Arial" w:cs="Arial"/>
                  <w:szCs w:val="20"/>
                  <w:lang w:val="en-AU" w:eastAsia="en-US"/>
                </w:rPr>
                <w:fldChar w:fldCharType="separate"/>
              </w:r>
              <w:r w:rsidR="00847C61" w:rsidRPr="00751C18" w:rsidDel="00BD5684">
                <w:rPr>
                  <w:rFonts w:ascii="Calibri" w:hAnsi="Calibri" w:cs="Calibri"/>
                  <w:color w:val="0F0F0F"/>
                  <w:sz w:val="22"/>
                  <w:szCs w:val="22"/>
                  <w:lang w:eastAsia="en-US"/>
                </w:rPr>
                <w:delText>Een NIET-INGEZETENE is een specialisatie van OBJECT.</w:delText>
              </w:r>
              <w:r w:rsidRPr="00751C18" w:rsidDel="00BD5684">
                <w:rPr>
                  <w:rFonts w:ascii="Arial" w:hAnsi="Arial" w:cs="Arial"/>
                  <w:szCs w:val="20"/>
                  <w:lang w:val="en-AU" w:eastAsia="en-US"/>
                </w:rPr>
                <w:fldChar w:fldCharType="end"/>
              </w:r>
            </w:del>
          </w:p>
        </w:tc>
      </w:tr>
      <w:tr w:rsidR="00847C61" w:rsidRPr="00751C18" w:rsidDel="00BD5684" w14:paraId="02CDE83F" w14:textId="04DC4323" w:rsidTr="001B6785">
        <w:trPr>
          <w:trHeight w:hRule="exact" w:val="128"/>
          <w:del w:id="715" w:author="Arjan Kloosterboer" w:date="2017-09-21T12:02:00Z"/>
        </w:trPr>
        <w:tc>
          <w:tcPr>
            <w:tcW w:w="450" w:type="dxa"/>
            <w:tcBorders>
              <w:top w:val="nil"/>
              <w:left w:val="nil"/>
              <w:bottom w:val="nil"/>
              <w:right w:val="nil"/>
            </w:tcBorders>
          </w:tcPr>
          <w:p w14:paraId="303546CF" w14:textId="083377D4" w:rsidR="00847C61" w:rsidRPr="00751C18" w:rsidDel="00BD5684" w:rsidRDefault="00847C61" w:rsidP="00847C61">
            <w:pPr>
              <w:widowControl w:val="0"/>
              <w:autoSpaceDE w:val="0"/>
              <w:autoSpaceDN w:val="0"/>
              <w:adjustRightInd w:val="0"/>
              <w:spacing w:line="240" w:lineRule="auto"/>
              <w:contextualSpacing w:val="0"/>
              <w:rPr>
                <w:del w:id="716" w:author="Arjan Kloosterboer" w:date="2017-09-21T12:02: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EA4B52" w14:textId="3988B344" w:rsidR="00847C61" w:rsidRPr="00751C18" w:rsidDel="00BD5684" w:rsidRDefault="00847C61" w:rsidP="00847C61">
            <w:pPr>
              <w:widowControl w:val="0"/>
              <w:autoSpaceDE w:val="0"/>
              <w:autoSpaceDN w:val="0"/>
              <w:adjustRightInd w:val="0"/>
              <w:spacing w:line="240" w:lineRule="auto"/>
              <w:contextualSpacing w:val="0"/>
              <w:rPr>
                <w:del w:id="717" w:author="Arjan Kloosterboer" w:date="2017-09-21T12:02:00Z"/>
                <w:rFonts w:ascii="Calibri" w:hAnsi="Calibri" w:cs="Calibri"/>
                <w:color w:val="0F0F0F"/>
                <w:sz w:val="22"/>
                <w:szCs w:val="22"/>
                <w:lang w:eastAsia="en-US"/>
              </w:rPr>
            </w:pPr>
          </w:p>
        </w:tc>
        <w:tc>
          <w:tcPr>
            <w:tcW w:w="6120" w:type="dxa"/>
            <w:tcBorders>
              <w:top w:val="nil"/>
              <w:left w:val="nil"/>
              <w:bottom w:val="nil"/>
              <w:right w:val="nil"/>
            </w:tcBorders>
          </w:tcPr>
          <w:p w14:paraId="65582D47" w14:textId="4C521AD5" w:rsidR="00847C61" w:rsidRPr="00751C18" w:rsidDel="00BD5684" w:rsidRDefault="00847C61" w:rsidP="00847C61">
            <w:pPr>
              <w:widowControl w:val="0"/>
              <w:autoSpaceDE w:val="0"/>
              <w:autoSpaceDN w:val="0"/>
              <w:adjustRightInd w:val="0"/>
              <w:spacing w:line="240" w:lineRule="auto"/>
              <w:contextualSpacing w:val="0"/>
              <w:rPr>
                <w:del w:id="718" w:author="Arjan Kloosterboer" w:date="2017-09-21T12:02:00Z"/>
                <w:rFonts w:ascii="Calibri" w:hAnsi="Calibri" w:cs="Calibri"/>
                <w:color w:val="0F0F0F"/>
                <w:sz w:val="22"/>
                <w:szCs w:val="22"/>
                <w:lang w:eastAsia="en-US"/>
              </w:rPr>
            </w:pPr>
          </w:p>
        </w:tc>
      </w:tr>
      <w:tr w:rsidR="00847C61" w:rsidRPr="00751C18" w14:paraId="3B0B309D" w14:textId="77777777" w:rsidTr="001B6785">
        <w:tc>
          <w:tcPr>
            <w:tcW w:w="450" w:type="dxa"/>
            <w:tcBorders>
              <w:top w:val="nil"/>
              <w:left w:val="nil"/>
              <w:bottom w:val="nil"/>
              <w:right w:val="nil"/>
            </w:tcBorders>
          </w:tcPr>
          <w:p w14:paraId="3053582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868E062" w14:textId="156D919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A74B36B" w14:textId="2DD30EE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A13E2F8" w14:textId="1D39A0D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APPARTEMENTSRECHT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7F708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APPARTEMENTSRECHT is een specialisatie van OBJECT.</w:t>
            </w:r>
            <w:r w:rsidRPr="00751C18">
              <w:rPr>
                <w:rFonts w:ascii="Arial" w:hAnsi="Arial" w:cs="Arial"/>
                <w:szCs w:val="20"/>
                <w:lang w:val="en-AU" w:eastAsia="en-US"/>
              </w:rPr>
              <w:fldChar w:fldCharType="end"/>
            </w:r>
          </w:p>
        </w:tc>
      </w:tr>
      <w:tr w:rsidR="00847C61" w:rsidRPr="00751C18" w14:paraId="23EB2D1F" w14:textId="77777777" w:rsidTr="001B6785">
        <w:trPr>
          <w:trHeight w:hRule="exact" w:val="128"/>
        </w:trPr>
        <w:tc>
          <w:tcPr>
            <w:tcW w:w="450" w:type="dxa"/>
            <w:tcBorders>
              <w:top w:val="nil"/>
              <w:left w:val="nil"/>
              <w:bottom w:val="nil"/>
              <w:right w:val="nil"/>
            </w:tcBorders>
          </w:tcPr>
          <w:p w14:paraId="3754C9E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D29F1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D2D74E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95409D7" w14:textId="77777777" w:rsidTr="001B6785">
        <w:tc>
          <w:tcPr>
            <w:tcW w:w="450" w:type="dxa"/>
            <w:tcBorders>
              <w:top w:val="nil"/>
              <w:left w:val="nil"/>
              <w:bottom w:val="nil"/>
              <w:right w:val="nil"/>
            </w:tcBorders>
          </w:tcPr>
          <w:p w14:paraId="102EB84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B5F8614" w14:textId="0EA8AA44"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AA79FC1" w14:textId="314F636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BA89DEF" w14:textId="3171FA3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LIGPLAATS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EBFA61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LIGPLAATS is een specialisatie van OBJECT.</w:t>
            </w:r>
            <w:r w:rsidRPr="00751C18">
              <w:rPr>
                <w:rFonts w:ascii="Arial" w:hAnsi="Arial" w:cs="Arial"/>
                <w:szCs w:val="20"/>
                <w:lang w:val="en-AU" w:eastAsia="en-US"/>
              </w:rPr>
              <w:fldChar w:fldCharType="end"/>
            </w:r>
          </w:p>
        </w:tc>
      </w:tr>
      <w:tr w:rsidR="00847C61" w:rsidRPr="00751C18" w14:paraId="0407B332" w14:textId="77777777" w:rsidTr="001B6785">
        <w:trPr>
          <w:trHeight w:hRule="exact" w:val="128"/>
        </w:trPr>
        <w:tc>
          <w:tcPr>
            <w:tcW w:w="450" w:type="dxa"/>
            <w:tcBorders>
              <w:top w:val="nil"/>
              <w:left w:val="nil"/>
              <w:bottom w:val="nil"/>
              <w:right w:val="nil"/>
            </w:tcBorders>
          </w:tcPr>
          <w:p w14:paraId="780A412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C71D9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6A71C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BB33D3B" w14:textId="77777777" w:rsidTr="001B6785">
        <w:tc>
          <w:tcPr>
            <w:tcW w:w="450" w:type="dxa"/>
            <w:tcBorders>
              <w:top w:val="nil"/>
              <w:left w:val="nil"/>
              <w:bottom w:val="nil"/>
              <w:right w:val="nil"/>
            </w:tcBorders>
          </w:tcPr>
          <w:p w14:paraId="367241E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582D36" w14:textId="1CAB6D7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9CB6415" w14:textId="43B54260"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ACB4FF3" w14:textId="175608CD"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NUMMERAANDUIDING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4C6DA5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NUMMERAANDUIDING is een specialisatie van OBJECT.</w:t>
            </w:r>
            <w:r w:rsidRPr="00751C18">
              <w:rPr>
                <w:rFonts w:ascii="Arial" w:hAnsi="Arial" w:cs="Arial"/>
                <w:szCs w:val="20"/>
                <w:lang w:val="en-AU" w:eastAsia="en-US"/>
              </w:rPr>
              <w:fldChar w:fldCharType="end"/>
            </w:r>
          </w:p>
        </w:tc>
      </w:tr>
      <w:tr w:rsidR="00847C61" w:rsidRPr="00751C18" w14:paraId="620867B5" w14:textId="77777777" w:rsidTr="001B6785">
        <w:trPr>
          <w:trHeight w:hRule="exact" w:val="128"/>
        </w:trPr>
        <w:tc>
          <w:tcPr>
            <w:tcW w:w="450" w:type="dxa"/>
            <w:tcBorders>
              <w:top w:val="nil"/>
              <w:left w:val="nil"/>
              <w:bottom w:val="nil"/>
              <w:right w:val="nil"/>
            </w:tcBorders>
          </w:tcPr>
          <w:p w14:paraId="0640E36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26131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AE12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3D8E160" w14:textId="77777777" w:rsidTr="001B6785">
        <w:tc>
          <w:tcPr>
            <w:tcW w:w="450" w:type="dxa"/>
            <w:tcBorders>
              <w:top w:val="nil"/>
              <w:left w:val="nil"/>
              <w:bottom w:val="nil"/>
              <w:right w:val="nil"/>
            </w:tcBorders>
          </w:tcPr>
          <w:p w14:paraId="777F65D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73CAB1" w14:textId="6AD3158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E33C870" w14:textId="3E9BEC68"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739D25F5" w14:textId="191A36EB"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OVERIGE ADRESSEERBAAR OBJECT AANDUIDING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EC62DD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OVERIGE ADRESSEERBAAR OBJECT AANDUIDING is een specialisatie van OBJECT.</w:t>
            </w:r>
            <w:r w:rsidRPr="00751C18">
              <w:rPr>
                <w:rFonts w:ascii="Arial" w:hAnsi="Arial" w:cs="Arial"/>
                <w:szCs w:val="20"/>
                <w:lang w:val="en-AU" w:eastAsia="en-US"/>
              </w:rPr>
              <w:fldChar w:fldCharType="end"/>
            </w:r>
          </w:p>
        </w:tc>
      </w:tr>
      <w:tr w:rsidR="00847C61" w:rsidRPr="00751C18" w14:paraId="7FE572BC" w14:textId="77777777" w:rsidTr="001B6785">
        <w:trPr>
          <w:trHeight w:hRule="exact" w:val="128"/>
        </w:trPr>
        <w:tc>
          <w:tcPr>
            <w:tcW w:w="450" w:type="dxa"/>
            <w:tcBorders>
              <w:top w:val="nil"/>
              <w:left w:val="nil"/>
              <w:bottom w:val="nil"/>
              <w:right w:val="nil"/>
            </w:tcBorders>
          </w:tcPr>
          <w:p w14:paraId="724B051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30F9F7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66981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606462" w14:textId="77777777" w:rsidTr="001B6785">
        <w:tc>
          <w:tcPr>
            <w:tcW w:w="450" w:type="dxa"/>
            <w:tcBorders>
              <w:top w:val="nil"/>
              <w:left w:val="nil"/>
              <w:bottom w:val="nil"/>
              <w:right w:val="nil"/>
            </w:tcBorders>
          </w:tcPr>
          <w:p w14:paraId="206F81F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D9E1AE" w14:textId="329BBEA8"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B3C133" w14:textId="3D93E19F"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1807BE70" w14:textId="0BB2939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OVERIG GEBOUWD 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C217A5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 GEBOUWD OBJECT is een specialisatie van OBJECT.</w:t>
            </w:r>
            <w:r w:rsidRPr="00751C18">
              <w:rPr>
                <w:rFonts w:ascii="Arial" w:hAnsi="Arial" w:cs="Arial"/>
                <w:szCs w:val="20"/>
                <w:lang w:val="en-AU" w:eastAsia="en-US"/>
              </w:rPr>
              <w:fldChar w:fldCharType="end"/>
            </w:r>
          </w:p>
        </w:tc>
      </w:tr>
      <w:tr w:rsidR="00847C61" w:rsidRPr="00751C18" w14:paraId="2391C006" w14:textId="77777777" w:rsidTr="001B6785">
        <w:trPr>
          <w:trHeight w:hRule="exact" w:val="128"/>
        </w:trPr>
        <w:tc>
          <w:tcPr>
            <w:tcW w:w="450" w:type="dxa"/>
            <w:tcBorders>
              <w:top w:val="nil"/>
              <w:left w:val="nil"/>
              <w:bottom w:val="nil"/>
              <w:right w:val="nil"/>
            </w:tcBorders>
          </w:tcPr>
          <w:p w14:paraId="2BF7BD5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28C11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883CE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FC1B161" w14:textId="77777777" w:rsidTr="001B6785">
        <w:tc>
          <w:tcPr>
            <w:tcW w:w="450" w:type="dxa"/>
            <w:tcBorders>
              <w:top w:val="nil"/>
              <w:left w:val="nil"/>
              <w:bottom w:val="nil"/>
              <w:right w:val="nil"/>
            </w:tcBorders>
          </w:tcPr>
          <w:p w14:paraId="29807D0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4916A9" w14:textId="67E972B0"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2BF7362D" w14:textId="40899FB6"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5E61B96" w14:textId="0B5207A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 xml:space="preserve">OVERIG </w:t>
            </w:r>
            <w:ins w:id="719" w:author="Arjan Kloosterboer" w:date="2017-09-21T12:00:00Z">
              <w:r w:rsidR="00BD5684">
                <w:rPr>
                  <w:rFonts w:ascii="Calibri" w:hAnsi="Calibri" w:cs="Calibri"/>
                  <w:color w:val="0F0F0F"/>
                  <w:sz w:val="22"/>
                  <w:szCs w:val="22"/>
                  <w:lang w:eastAsia="en-US"/>
                </w:rPr>
                <w:t>BENOEMD</w:t>
              </w:r>
            </w:ins>
            <w:r w:rsidR="00847C61" w:rsidRPr="00751C18">
              <w:rPr>
                <w:rFonts w:ascii="Calibri" w:hAnsi="Calibri" w:cs="Calibri"/>
                <w:color w:val="0F0F0F"/>
                <w:sz w:val="22"/>
                <w:szCs w:val="22"/>
                <w:lang w:eastAsia="en-US"/>
              </w:rPr>
              <w:t>TERREIN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7BD2F0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OVERIG TERREIN is een specialisatie van OBJECT.</w:t>
            </w:r>
            <w:r w:rsidRPr="00751C18">
              <w:rPr>
                <w:rFonts w:ascii="Arial" w:hAnsi="Arial" w:cs="Arial"/>
                <w:szCs w:val="20"/>
                <w:lang w:val="en-AU" w:eastAsia="en-US"/>
              </w:rPr>
              <w:fldChar w:fldCharType="end"/>
            </w:r>
          </w:p>
        </w:tc>
      </w:tr>
      <w:tr w:rsidR="00847C61" w:rsidRPr="00751C18" w14:paraId="447EDC2D" w14:textId="77777777" w:rsidTr="001B6785">
        <w:trPr>
          <w:trHeight w:hRule="exact" w:val="128"/>
        </w:trPr>
        <w:tc>
          <w:tcPr>
            <w:tcW w:w="450" w:type="dxa"/>
            <w:tcBorders>
              <w:top w:val="nil"/>
              <w:left w:val="nil"/>
              <w:bottom w:val="nil"/>
              <w:right w:val="nil"/>
            </w:tcBorders>
          </w:tcPr>
          <w:p w14:paraId="64BE928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E0933E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21897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711B27" w14:textId="77777777" w:rsidTr="001B6785">
        <w:tc>
          <w:tcPr>
            <w:tcW w:w="450" w:type="dxa"/>
            <w:tcBorders>
              <w:top w:val="nil"/>
              <w:left w:val="nil"/>
              <w:bottom w:val="nil"/>
              <w:right w:val="nil"/>
            </w:tcBorders>
          </w:tcPr>
          <w:p w14:paraId="51D1838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AF1845" w14:textId="1A4A5649"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1430D8B" w14:textId="38DE74C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346B7EB7" w14:textId="23A55FF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STANDPLAATS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AE8F7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STANDPLAATS is een specialisatie van OBJECT.</w:t>
            </w:r>
            <w:r w:rsidRPr="00751C18">
              <w:rPr>
                <w:rFonts w:ascii="Arial" w:hAnsi="Arial" w:cs="Arial"/>
                <w:szCs w:val="20"/>
                <w:lang w:val="en-AU" w:eastAsia="en-US"/>
              </w:rPr>
              <w:fldChar w:fldCharType="end"/>
            </w:r>
          </w:p>
        </w:tc>
      </w:tr>
      <w:tr w:rsidR="00847C61" w:rsidRPr="00751C18" w14:paraId="7DEDBC80" w14:textId="77777777" w:rsidTr="001B6785">
        <w:trPr>
          <w:trHeight w:hRule="exact" w:val="128"/>
        </w:trPr>
        <w:tc>
          <w:tcPr>
            <w:tcW w:w="450" w:type="dxa"/>
            <w:tcBorders>
              <w:top w:val="nil"/>
              <w:left w:val="nil"/>
              <w:bottom w:val="nil"/>
              <w:right w:val="nil"/>
            </w:tcBorders>
          </w:tcPr>
          <w:p w14:paraId="6C2B996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FAA11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A6709C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67F4FBA" w14:textId="77777777" w:rsidTr="001B6785">
        <w:tc>
          <w:tcPr>
            <w:tcW w:w="450" w:type="dxa"/>
            <w:tcBorders>
              <w:top w:val="nil"/>
              <w:left w:val="nil"/>
              <w:bottom w:val="nil"/>
              <w:right w:val="nil"/>
            </w:tcBorders>
          </w:tcPr>
          <w:p w14:paraId="24656BB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1E23700" w14:textId="0078B9B1"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E64EDF1" w14:textId="1578E6D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1090274" w14:textId="0E89E706"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VERBLIJFSOBJECT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1AFF60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VERBLIJFSOBJECT is een specialisatie van OBJECT.</w:t>
            </w:r>
            <w:r w:rsidRPr="00751C18">
              <w:rPr>
                <w:rFonts w:ascii="Arial" w:hAnsi="Arial" w:cs="Arial"/>
                <w:szCs w:val="20"/>
                <w:lang w:val="en-AU" w:eastAsia="en-US"/>
              </w:rPr>
              <w:fldChar w:fldCharType="end"/>
            </w:r>
          </w:p>
        </w:tc>
      </w:tr>
      <w:tr w:rsidR="00847C61" w:rsidRPr="00751C18" w14:paraId="29EA2528" w14:textId="77777777" w:rsidTr="001B6785">
        <w:trPr>
          <w:trHeight w:hRule="exact" w:val="128"/>
        </w:trPr>
        <w:tc>
          <w:tcPr>
            <w:tcW w:w="450" w:type="dxa"/>
            <w:tcBorders>
              <w:top w:val="nil"/>
              <w:left w:val="nil"/>
              <w:bottom w:val="nil"/>
              <w:right w:val="nil"/>
            </w:tcBorders>
          </w:tcPr>
          <w:p w14:paraId="7D2267D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BF671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874F5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3E8FDE" w14:textId="77777777" w:rsidTr="001B6785">
        <w:tc>
          <w:tcPr>
            <w:tcW w:w="450" w:type="dxa"/>
            <w:tcBorders>
              <w:top w:val="nil"/>
              <w:left w:val="nil"/>
              <w:bottom w:val="nil"/>
              <w:right w:val="nil"/>
            </w:tcBorders>
          </w:tcPr>
          <w:p w14:paraId="16A027CE"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923CD20" w14:textId="7612262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D80FC73" w14:textId="7461EF9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861879E" w14:textId="095573E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09C88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VESTIGING is een specialisatie van OBJECT.</w:t>
            </w:r>
            <w:r w:rsidRPr="00751C18">
              <w:rPr>
                <w:rFonts w:ascii="Arial" w:hAnsi="Arial" w:cs="Arial"/>
                <w:szCs w:val="20"/>
                <w:lang w:val="en-AU" w:eastAsia="en-US"/>
              </w:rPr>
              <w:fldChar w:fldCharType="end"/>
            </w:r>
          </w:p>
        </w:tc>
      </w:tr>
      <w:tr w:rsidR="00847C61" w:rsidRPr="00751C18" w14:paraId="7AA1BB13" w14:textId="77777777" w:rsidTr="001B6785">
        <w:trPr>
          <w:trHeight w:hRule="exact" w:val="128"/>
        </w:trPr>
        <w:tc>
          <w:tcPr>
            <w:tcW w:w="450" w:type="dxa"/>
            <w:tcBorders>
              <w:top w:val="nil"/>
              <w:left w:val="nil"/>
              <w:bottom w:val="nil"/>
              <w:right w:val="nil"/>
            </w:tcBorders>
          </w:tcPr>
          <w:p w14:paraId="0B221D54"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6CBE5A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735EBB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38B2132" w14:textId="77777777" w:rsidTr="001B6785">
        <w:tc>
          <w:tcPr>
            <w:tcW w:w="450" w:type="dxa"/>
            <w:tcBorders>
              <w:top w:val="nil"/>
              <w:left w:val="nil"/>
              <w:bottom w:val="nil"/>
              <w:right w:val="nil"/>
            </w:tcBorders>
          </w:tcPr>
          <w:p w14:paraId="2992CD0D"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D13D04" w14:textId="672030EA"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CD570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91EC5BB" w14:textId="1C413B8E"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4C945366" w14:textId="45EA58A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KADASTRAAL PERCEEL</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15060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KADASTRAAL PERCEEL is een specialisatie van OBJECT.</w:t>
            </w:r>
            <w:r w:rsidRPr="00751C18">
              <w:rPr>
                <w:rFonts w:ascii="Arial" w:hAnsi="Arial" w:cs="Arial"/>
                <w:szCs w:val="20"/>
                <w:lang w:val="en-AU" w:eastAsia="en-US"/>
              </w:rPr>
              <w:fldChar w:fldCharType="end"/>
            </w:r>
          </w:p>
        </w:tc>
      </w:tr>
      <w:tr w:rsidR="00063B2C" w:rsidRPr="00751C18" w14:paraId="0150ABDE" w14:textId="77777777" w:rsidTr="001B6785">
        <w:tc>
          <w:tcPr>
            <w:tcW w:w="450" w:type="dxa"/>
            <w:tcBorders>
              <w:top w:val="nil"/>
              <w:left w:val="nil"/>
              <w:bottom w:val="nil"/>
              <w:right w:val="nil"/>
            </w:tcBorders>
          </w:tcPr>
          <w:p w14:paraId="30CC1D39" w14:textId="77777777" w:rsidR="00063B2C" w:rsidRPr="00751C18" w:rsidRDefault="00063B2C"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F0E6DF" w14:textId="77777777" w:rsidR="00063B2C" w:rsidRPr="00751C18" w:rsidRDefault="00063B2C" w:rsidP="00063B2C">
            <w:pPr>
              <w:widowControl w:val="0"/>
              <w:autoSpaceDE w:val="0"/>
              <w:autoSpaceDN w:val="0"/>
              <w:adjustRightInd w:val="0"/>
              <w:spacing w:line="240" w:lineRule="auto"/>
              <w:contextualSpacing w:val="0"/>
              <w:rPr>
                <w:ins w:id="720" w:author="Arjan Kloosterboer" w:date="2017-09-21T12:07:00Z"/>
                <w:rFonts w:ascii="Calibri" w:hAnsi="Calibri" w:cs="Calibri"/>
                <w:color w:val="0F0F0F"/>
                <w:sz w:val="22"/>
                <w:szCs w:val="22"/>
                <w:lang w:eastAsia="en-US"/>
              </w:rPr>
            </w:pPr>
            <w:ins w:id="721" w:author="Arjan Kloosterboer" w:date="2017-09-21T12:07: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ED5CE5A" w14:textId="3DAB2225" w:rsidR="00063B2C" w:rsidRPr="00751C18" w:rsidRDefault="00063B2C" w:rsidP="00063B2C">
            <w:pPr>
              <w:widowControl w:val="0"/>
              <w:autoSpaceDE w:val="0"/>
              <w:autoSpaceDN w:val="0"/>
              <w:adjustRightInd w:val="0"/>
              <w:spacing w:line="240" w:lineRule="auto"/>
              <w:contextualSpacing w:val="0"/>
              <w:rPr>
                <w:ins w:id="722" w:author="Arjan Kloosterboer" w:date="2017-09-21T12:07:00Z"/>
                <w:rFonts w:ascii="Calibri" w:hAnsi="Calibri" w:cs="Calibri"/>
                <w:color w:val="0F0F0F"/>
                <w:sz w:val="22"/>
                <w:szCs w:val="22"/>
                <w:lang w:eastAsia="en-US"/>
              </w:rPr>
            </w:pPr>
            <w:ins w:id="723" w:author="Arjan Kloosterboer" w:date="2017-09-21T12:07:00Z">
              <w:r w:rsidRPr="00751C18">
                <w:rPr>
                  <w:rFonts w:ascii="Calibri" w:hAnsi="Calibri" w:cs="Calibri"/>
                  <w:color w:val="0F0F0F"/>
                  <w:sz w:val="22"/>
                  <w:szCs w:val="22"/>
                  <w:lang w:eastAsia="en-US"/>
                </w:rPr>
                <w:t xml:space="preserve">  </w:t>
              </w:r>
            </w:ins>
            <w:ins w:id="724" w:author="Arjan Kloosterboer" w:date="2017-09-21T12:08:00Z">
              <w:r>
                <w:rPr>
                  <w:rFonts w:ascii="Calibri" w:hAnsi="Calibri" w:cs="Calibri"/>
                  <w:color w:val="0F0F0F"/>
                  <w:sz w:val="22"/>
                  <w:szCs w:val="22"/>
                  <w:lang w:eastAsia="en-US"/>
                </w:rPr>
                <w:t>is</w:t>
              </w:r>
            </w:ins>
          </w:p>
          <w:p w14:paraId="2189D8F1" w14:textId="42EE1A29" w:rsidR="00063B2C" w:rsidRPr="00751C18" w:rsidRDefault="00063B2C" w:rsidP="00063B2C">
            <w:pPr>
              <w:widowControl w:val="0"/>
              <w:autoSpaceDE w:val="0"/>
              <w:autoSpaceDN w:val="0"/>
              <w:adjustRightInd w:val="0"/>
              <w:spacing w:line="240" w:lineRule="auto"/>
              <w:contextualSpacing w:val="0"/>
              <w:rPr>
                <w:rFonts w:ascii="Arial" w:hAnsi="Arial" w:cs="Arial"/>
                <w:szCs w:val="20"/>
                <w:lang w:val="en-AU" w:eastAsia="en-US"/>
              </w:rPr>
            </w:pPr>
            <w:ins w:id="725" w:author="Arjan Kloosterboer" w:date="2017-09-21T12:11:00Z">
              <w:r>
                <w:rPr>
                  <w:rFonts w:ascii="Calibri" w:hAnsi="Calibri" w:cs="Calibri"/>
                  <w:color w:val="0F0F0F"/>
                  <w:sz w:val="22"/>
                  <w:szCs w:val="22"/>
                  <w:lang w:eastAsia="en-US"/>
                </w:rPr>
                <w:t>REISDOCUMENT</w:t>
              </w:r>
            </w:ins>
            <w:ins w:id="726" w:author="Arjan Kloosterboer" w:date="2017-09-21T12:07:00Z">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0546919" w14:textId="282146FF" w:rsidR="00063B2C" w:rsidRPr="00063B2C" w:rsidRDefault="00063B2C" w:rsidP="00847C61">
            <w:pPr>
              <w:widowControl w:val="0"/>
              <w:autoSpaceDE w:val="0"/>
              <w:autoSpaceDN w:val="0"/>
              <w:adjustRightInd w:val="0"/>
              <w:spacing w:line="240" w:lineRule="auto"/>
              <w:contextualSpacing w:val="0"/>
              <w:rPr>
                <w:rFonts w:asciiTheme="minorHAnsi" w:hAnsiTheme="minorHAnsi" w:cstheme="minorHAnsi"/>
                <w:sz w:val="22"/>
                <w:szCs w:val="22"/>
                <w:lang w:eastAsia="en-US"/>
              </w:rPr>
            </w:pPr>
            <w:ins w:id="727" w:author="Arjan Kloosterboer" w:date="2017-09-21T12:09:00Z">
              <w:r w:rsidRPr="00063B2C">
                <w:rPr>
                  <w:rFonts w:asciiTheme="minorHAnsi" w:hAnsiTheme="minorHAnsi" w:cstheme="minorHAnsi"/>
                  <w:sz w:val="22"/>
                  <w:szCs w:val="22"/>
                  <w:lang w:eastAsia="en-US"/>
                </w:rPr>
                <w:t xml:space="preserve">Een </w:t>
              </w:r>
            </w:ins>
            <w:ins w:id="728" w:author="Arjan Kloosterboer" w:date="2017-09-21T12:11:00Z">
              <w:r>
                <w:rPr>
                  <w:rFonts w:asciiTheme="minorHAnsi" w:hAnsiTheme="minorHAnsi" w:cstheme="minorHAnsi"/>
                  <w:sz w:val="22"/>
                  <w:szCs w:val="22"/>
                  <w:lang w:eastAsia="en-US"/>
                </w:rPr>
                <w:t>REISDOCUMENT</w:t>
              </w:r>
            </w:ins>
            <w:ins w:id="729" w:author="Arjan Kloosterboer" w:date="2017-09-21T12:09:00Z">
              <w:r w:rsidRPr="00063B2C">
                <w:rPr>
                  <w:rFonts w:asciiTheme="minorHAnsi" w:hAnsiTheme="minorHAnsi" w:cstheme="minorHAnsi"/>
                  <w:sz w:val="22"/>
                  <w:szCs w:val="22"/>
                  <w:lang w:eastAsia="en-US"/>
                </w:rPr>
                <w:t xml:space="preserve"> is een ‘specialisatie’ van OBJECT.</w:t>
              </w:r>
            </w:ins>
          </w:p>
        </w:tc>
      </w:tr>
      <w:tr w:rsidR="00063B2C" w:rsidRPr="00751C18" w14:paraId="7B5F00E0" w14:textId="77777777" w:rsidTr="001B6785">
        <w:trPr>
          <w:ins w:id="730" w:author="Arjan Kloosterboer" w:date="2017-09-21T12:11:00Z"/>
        </w:trPr>
        <w:tc>
          <w:tcPr>
            <w:tcW w:w="450" w:type="dxa"/>
            <w:tcBorders>
              <w:top w:val="nil"/>
              <w:left w:val="nil"/>
              <w:bottom w:val="nil"/>
              <w:right w:val="nil"/>
            </w:tcBorders>
          </w:tcPr>
          <w:p w14:paraId="69E59587" w14:textId="77777777" w:rsidR="00063B2C" w:rsidRPr="00751C18" w:rsidRDefault="00063B2C" w:rsidP="00063B2C">
            <w:pPr>
              <w:widowControl w:val="0"/>
              <w:autoSpaceDE w:val="0"/>
              <w:autoSpaceDN w:val="0"/>
              <w:adjustRightInd w:val="0"/>
              <w:spacing w:line="240" w:lineRule="auto"/>
              <w:contextualSpacing w:val="0"/>
              <w:rPr>
                <w:ins w:id="731" w:author="Arjan Kloosterboer" w:date="2017-09-21T12:11: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08E34F1" w14:textId="77777777" w:rsidR="00063B2C" w:rsidRPr="00751C18" w:rsidRDefault="00063B2C" w:rsidP="00063B2C">
            <w:pPr>
              <w:widowControl w:val="0"/>
              <w:autoSpaceDE w:val="0"/>
              <w:autoSpaceDN w:val="0"/>
              <w:adjustRightInd w:val="0"/>
              <w:spacing w:line="240" w:lineRule="auto"/>
              <w:contextualSpacing w:val="0"/>
              <w:rPr>
                <w:ins w:id="732" w:author="Arjan Kloosterboer" w:date="2017-09-21T12:11:00Z"/>
                <w:rFonts w:ascii="Calibri" w:hAnsi="Calibri" w:cs="Calibri"/>
                <w:color w:val="0F0F0F"/>
                <w:sz w:val="22"/>
                <w:szCs w:val="22"/>
                <w:lang w:eastAsia="en-US"/>
              </w:rPr>
            </w:pPr>
            <w:ins w:id="733" w:author="Arjan Kloosterboer" w:date="2017-09-21T12:11: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1A91F2FF" w14:textId="77777777" w:rsidR="00063B2C" w:rsidRPr="00751C18" w:rsidRDefault="00063B2C" w:rsidP="00063B2C">
            <w:pPr>
              <w:widowControl w:val="0"/>
              <w:autoSpaceDE w:val="0"/>
              <w:autoSpaceDN w:val="0"/>
              <w:adjustRightInd w:val="0"/>
              <w:spacing w:line="240" w:lineRule="auto"/>
              <w:contextualSpacing w:val="0"/>
              <w:rPr>
                <w:ins w:id="734" w:author="Arjan Kloosterboer" w:date="2017-09-21T12:11:00Z"/>
                <w:rFonts w:ascii="Calibri" w:hAnsi="Calibri" w:cs="Calibri"/>
                <w:color w:val="0F0F0F"/>
                <w:sz w:val="22"/>
                <w:szCs w:val="22"/>
                <w:lang w:eastAsia="en-US"/>
              </w:rPr>
            </w:pPr>
            <w:ins w:id="735" w:author="Arjan Kloosterboer" w:date="2017-09-21T12:11: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27A64D7C" w14:textId="3CF92661" w:rsidR="00063B2C" w:rsidRPr="00751C18" w:rsidRDefault="00063B2C" w:rsidP="00063B2C">
            <w:pPr>
              <w:widowControl w:val="0"/>
              <w:autoSpaceDE w:val="0"/>
              <w:autoSpaceDN w:val="0"/>
              <w:adjustRightInd w:val="0"/>
              <w:spacing w:line="240" w:lineRule="auto"/>
              <w:contextualSpacing w:val="0"/>
              <w:rPr>
                <w:ins w:id="736" w:author="Arjan Kloosterboer" w:date="2017-09-21T12:11:00Z"/>
                <w:rFonts w:ascii="Arial" w:hAnsi="Arial" w:cs="Arial"/>
                <w:szCs w:val="20"/>
                <w:lang w:val="en-AU" w:eastAsia="en-US"/>
              </w:rPr>
            </w:pPr>
            <w:ins w:id="737" w:author="Arjan Kloosterboer" w:date="2017-09-21T12:11:00Z">
              <w:r w:rsidRPr="00273F7D">
                <w:rPr>
                  <w:rFonts w:eastAsia="Batang"/>
                </w:rPr>
                <w:t>BEGROEID TERREINDEEL</w:t>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1F76809" w14:textId="743A23C1" w:rsidR="00063B2C" w:rsidRPr="00063B2C" w:rsidRDefault="00063B2C" w:rsidP="00063B2C">
            <w:pPr>
              <w:widowControl w:val="0"/>
              <w:autoSpaceDE w:val="0"/>
              <w:autoSpaceDN w:val="0"/>
              <w:adjustRightInd w:val="0"/>
              <w:spacing w:line="240" w:lineRule="auto"/>
              <w:contextualSpacing w:val="0"/>
              <w:rPr>
                <w:ins w:id="738" w:author="Arjan Kloosterboer" w:date="2017-09-21T12:11:00Z"/>
                <w:rFonts w:asciiTheme="minorHAnsi" w:hAnsiTheme="minorHAnsi" w:cstheme="minorHAnsi"/>
                <w:sz w:val="22"/>
                <w:szCs w:val="22"/>
                <w:lang w:eastAsia="en-US"/>
              </w:rPr>
            </w:pPr>
            <w:ins w:id="739" w:author="Arjan Kloosterboer" w:date="2017-09-21T12:11:00Z">
              <w:r w:rsidRPr="00063B2C">
                <w:rPr>
                  <w:rFonts w:asciiTheme="minorHAnsi" w:hAnsiTheme="minorHAnsi" w:cstheme="minorHAnsi"/>
                  <w:sz w:val="22"/>
                  <w:szCs w:val="22"/>
                  <w:lang w:eastAsia="en-US"/>
                </w:rPr>
                <w:t xml:space="preserve">Een </w:t>
              </w:r>
              <w:r w:rsidRPr="00273F7D">
                <w:rPr>
                  <w:rFonts w:eastAsia="Batang"/>
                </w:rPr>
                <w:t>BEGROEID TERREINDEEL</w:t>
              </w:r>
              <w:r w:rsidRPr="00063B2C">
                <w:rPr>
                  <w:rFonts w:asciiTheme="minorHAnsi" w:hAnsiTheme="minorHAnsi" w:cstheme="minorHAnsi"/>
                  <w:sz w:val="22"/>
                  <w:szCs w:val="22"/>
                  <w:lang w:eastAsia="en-US"/>
                </w:rPr>
                <w:t xml:space="preserve"> is een ‘specialisatie’ van OBJECT.</w:t>
              </w:r>
            </w:ins>
          </w:p>
        </w:tc>
      </w:tr>
      <w:tr w:rsidR="00063B2C" w:rsidRPr="00751C18" w14:paraId="3E98C9BB" w14:textId="77777777" w:rsidTr="001B6785">
        <w:trPr>
          <w:ins w:id="740" w:author="Arjan Kloosterboer" w:date="2017-09-21T12:11:00Z"/>
        </w:trPr>
        <w:tc>
          <w:tcPr>
            <w:tcW w:w="450" w:type="dxa"/>
            <w:tcBorders>
              <w:top w:val="nil"/>
              <w:left w:val="nil"/>
              <w:bottom w:val="nil"/>
              <w:right w:val="nil"/>
            </w:tcBorders>
          </w:tcPr>
          <w:p w14:paraId="5AD5FA9D" w14:textId="77777777" w:rsidR="00063B2C" w:rsidRPr="00751C18" w:rsidRDefault="00063B2C" w:rsidP="00063B2C">
            <w:pPr>
              <w:widowControl w:val="0"/>
              <w:autoSpaceDE w:val="0"/>
              <w:autoSpaceDN w:val="0"/>
              <w:adjustRightInd w:val="0"/>
              <w:spacing w:line="240" w:lineRule="auto"/>
              <w:contextualSpacing w:val="0"/>
              <w:rPr>
                <w:ins w:id="741" w:author="Arjan Kloosterboer" w:date="2017-09-21T12:11: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BEF4C80" w14:textId="77777777" w:rsidR="00063B2C" w:rsidRPr="00751C18" w:rsidRDefault="00063B2C" w:rsidP="00063B2C">
            <w:pPr>
              <w:widowControl w:val="0"/>
              <w:autoSpaceDE w:val="0"/>
              <w:autoSpaceDN w:val="0"/>
              <w:adjustRightInd w:val="0"/>
              <w:spacing w:line="240" w:lineRule="auto"/>
              <w:contextualSpacing w:val="0"/>
              <w:rPr>
                <w:ins w:id="742" w:author="Arjan Kloosterboer" w:date="2017-09-21T12:12:00Z"/>
                <w:rFonts w:ascii="Calibri" w:hAnsi="Calibri" w:cs="Calibri"/>
                <w:color w:val="0F0F0F"/>
                <w:sz w:val="22"/>
                <w:szCs w:val="22"/>
                <w:lang w:eastAsia="en-US"/>
              </w:rPr>
            </w:pPr>
            <w:ins w:id="743" w:author="Arjan Kloosterboer" w:date="2017-09-21T12:12: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2656B86C" w14:textId="77777777" w:rsidR="00063B2C" w:rsidRPr="00751C18" w:rsidRDefault="00063B2C" w:rsidP="00063B2C">
            <w:pPr>
              <w:widowControl w:val="0"/>
              <w:autoSpaceDE w:val="0"/>
              <w:autoSpaceDN w:val="0"/>
              <w:adjustRightInd w:val="0"/>
              <w:spacing w:line="240" w:lineRule="auto"/>
              <w:contextualSpacing w:val="0"/>
              <w:rPr>
                <w:ins w:id="744" w:author="Arjan Kloosterboer" w:date="2017-09-21T12:12:00Z"/>
                <w:rFonts w:ascii="Calibri" w:hAnsi="Calibri" w:cs="Calibri"/>
                <w:color w:val="0F0F0F"/>
                <w:sz w:val="22"/>
                <w:szCs w:val="22"/>
                <w:lang w:eastAsia="en-US"/>
              </w:rPr>
            </w:pPr>
            <w:ins w:id="745" w:author="Arjan Kloosterboer" w:date="2017-09-21T12:12: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5DFC4980" w14:textId="253CE29C" w:rsidR="00063B2C" w:rsidRPr="00E63B4B" w:rsidRDefault="00063B2C" w:rsidP="00063B2C">
            <w:pPr>
              <w:widowControl w:val="0"/>
              <w:autoSpaceDE w:val="0"/>
              <w:autoSpaceDN w:val="0"/>
              <w:adjustRightInd w:val="0"/>
              <w:spacing w:line="240" w:lineRule="auto"/>
              <w:contextualSpacing w:val="0"/>
              <w:rPr>
                <w:ins w:id="746" w:author="Arjan Kloosterboer" w:date="2017-09-21T12:11:00Z"/>
                <w:rFonts w:ascii="Arial" w:hAnsi="Arial" w:cs="Arial"/>
                <w:szCs w:val="20"/>
                <w:lang w:eastAsia="en-US"/>
              </w:rPr>
            </w:pPr>
            <w:ins w:id="747" w:author="Arjan Kloosterboer" w:date="2017-09-21T12:12:00Z">
              <w:r>
                <w:rPr>
                  <w:rFonts w:ascii="Calibri" w:hAnsi="Calibri" w:cs="Calibri"/>
                  <w:color w:val="0F0F0F"/>
                  <w:sz w:val="22"/>
                  <w:szCs w:val="22"/>
                  <w:lang w:eastAsia="en-US"/>
                </w:rPr>
                <w:t xml:space="preserve">FUNCTIONEEL GEBIED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29CA5FE" w14:textId="7642D35A" w:rsidR="00063B2C" w:rsidRPr="00063B2C" w:rsidRDefault="00063B2C" w:rsidP="00063B2C">
            <w:pPr>
              <w:widowControl w:val="0"/>
              <w:autoSpaceDE w:val="0"/>
              <w:autoSpaceDN w:val="0"/>
              <w:adjustRightInd w:val="0"/>
              <w:spacing w:line="240" w:lineRule="auto"/>
              <w:contextualSpacing w:val="0"/>
              <w:rPr>
                <w:ins w:id="748" w:author="Arjan Kloosterboer" w:date="2017-09-21T12:11:00Z"/>
                <w:rFonts w:asciiTheme="minorHAnsi" w:hAnsiTheme="minorHAnsi" w:cstheme="minorHAnsi"/>
                <w:sz w:val="22"/>
                <w:szCs w:val="22"/>
                <w:lang w:eastAsia="en-US"/>
              </w:rPr>
            </w:pPr>
            <w:ins w:id="749" w:author="Arjan Kloosterboer" w:date="2017-09-21T12:12:00Z">
              <w:r w:rsidRPr="00063B2C">
                <w:rPr>
                  <w:rFonts w:asciiTheme="minorHAnsi" w:hAnsiTheme="minorHAnsi" w:cstheme="minorHAnsi"/>
                  <w:sz w:val="22"/>
                  <w:szCs w:val="22"/>
                  <w:lang w:eastAsia="en-US"/>
                </w:rPr>
                <w:t xml:space="preserve">Een </w:t>
              </w:r>
            </w:ins>
            <w:ins w:id="750" w:author="Arjan Kloosterboer" w:date="2017-09-21T12:13:00Z">
              <w:r>
                <w:rPr>
                  <w:rFonts w:asciiTheme="minorHAnsi" w:hAnsiTheme="minorHAnsi" w:cstheme="minorHAnsi"/>
                  <w:sz w:val="22"/>
                  <w:szCs w:val="22"/>
                  <w:lang w:eastAsia="en-US"/>
                </w:rPr>
                <w:t>FUNCTIONEEL GEBIED</w:t>
              </w:r>
            </w:ins>
            <w:ins w:id="751" w:author="Arjan Kloosterboer" w:date="2017-09-21T12:12:00Z">
              <w:r w:rsidRPr="00063B2C">
                <w:rPr>
                  <w:rFonts w:asciiTheme="minorHAnsi" w:hAnsiTheme="minorHAnsi" w:cstheme="minorHAnsi"/>
                  <w:sz w:val="22"/>
                  <w:szCs w:val="22"/>
                  <w:lang w:eastAsia="en-US"/>
                </w:rPr>
                <w:t xml:space="preserve"> is een ‘specialisatie’ van OBJECT.</w:t>
              </w:r>
            </w:ins>
          </w:p>
        </w:tc>
      </w:tr>
      <w:tr w:rsidR="00063B2C" w:rsidRPr="00751C18" w14:paraId="1C47EDDC" w14:textId="77777777" w:rsidTr="001B6785">
        <w:trPr>
          <w:ins w:id="752" w:author="Arjan Kloosterboer" w:date="2017-09-21T12:13:00Z"/>
        </w:trPr>
        <w:tc>
          <w:tcPr>
            <w:tcW w:w="450" w:type="dxa"/>
            <w:tcBorders>
              <w:top w:val="nil"/>
              <w:left w:val="nil"/>
              <w:bottom w:val="nil"/>
              <w:right w:val="nil"/>
            </w:tcBorders>
          </w:tcPr>
          <w:p w14:paraId="08BBB2AD" w14:textId="77777777" w:rsidR="00063B2C" w:rsidRPr="00751C18" w:rsidRDefault="00063B2C" w:rsidP="00063B2C">
            <w:pPr>
              <w:widowControl w:val="0"/>
              <w:autoSpaceDE w:val="0"/>
              <w:autoSpaceDN w:val="0"/>
              <w:adjustRightInd w:val="0"/>
              <w:spacing w:line="240" w:lineRule="auto"/>
              <w:contextualSpacing w:val="0"/>
              <w:rPr>
                <w:ins w:id="753" w:author="Arjan Kloosterboer" w:date="2017-09-21T12:1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DCC35B9" w14:textId="77777777" w:rsidR="00063B2C" w:rsidRPr="00751C18" w:rsidRDefault="00063B2C" w:rsidP="00063B2C">
            <w:pPr>
              <w:widowControl w:val="0"/>
              <w:autoSpaceDE w:val="0"/>
              <w:autoSpaceDN w:val="0"/>
              <w:adjustRightInd w:val="0"/>
              <w:spacing w:line="240" w:lineRule="auto"/>
              <w:contextualSpacing w:val="0"/>
              <w:rPr>
                <w:ins w:id="754" w:author="Arjan Kloosterboer" w:date="2017-09-21T12:13:00Z"/>
                <w:rFonts w:ascii="Calibri" w:hAnsi="Calibri" w:cs="Calibri"/>
                <w:color w:val="0F0F0F"/>
                <w:sz w:val="22"/>
                <w:szCs w:val="22"/>
                <w:lang w:eastAsia="en-US"/>
              </w:rPr>
            </w:pPr>
            <w:ins w:id="755" w:author="Arjan Kloosterboer" w:date="2017-09-21T12:13: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E35DA7D" w14:textId="77777777" w:rsidR="00063B2C" w:rsidRPr="00751C18" w:rsidRDefault="00063B2C" w:rsidP="00063B2C">
            <w:pPr>
              <w:widowControl w:val="0"/>
              <w:autoSpaceDE w:val="0"/>
              <w:autoSpaceDN w:val="0"/>
              <w:adjustRightInd w:val="0"/>
              <w:spacing w:line="240" w:lineRule="auto"/>
              <w:contextualSpacing w:val="0"/>
              <w:rPr>
                <w:ins w:id="756" w:author="Arjan Kloosterboer" w:date="2017-09-21T12:13:00Z"/>
                <w:rFonts w:ascii="Calibri" w:hAnsi="Calibri" w:cs="Calibri"/>
                <w:color w:val="0F0F0F"/>
                <w:sz w:val="22"/>
                <w:szCs w:val="22"/>
                <w:lang w:eastAsia="en-US"/>
              </w:rPr>
            </w:pPr>
            <w:ins w:id="757" w:author="Arjan Kloosterboer" w:date="2017-09-21T12:13: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23C2509F" w14:textId="4B42E4E4" w:rsidR="00063B2C" w:rsidRPr="00E63B4B" w:rsidRDefault="00063B2C" w:rsidP="00063B2C">
            <w:pPr>
              <w:widowControl w:val="0"/>
              <w:autoSpaceDE w:val="0"/>
              <w:autoSpaceDN w:val="0"/>
              <w:adjustRightInd w:val="0"/>
              <w:spacing w:line="240" w:lineRule="auto"/>
              <w:contextualSpacing w:val="0"/>
              <w:rPr>
                <w:ins w:id="758" w:author="Arjan Kloosterboer" w:date="2017-09-21T12:13:00Z"/>
                <w:rFonts w:ascii="Arial" w:hAnsi="Arial" w:cs="Arial"/>
                <w:szCs w:val="20"/>
                <w:lang w:eastAsia="en-US"/>
              </w:rPr>
            </w:pPr>
            <w:ins w:id="759" w:author="Arjan Kloosterboer" w:date="2017-09-21T12:13:00Z">
              <w:r>
                <w:rPr>
                  <w:rFonts w:ascii="Calibri" w:hAnsi="Calibri" w:cs="Calibri"/>
                  <w:color w:val="0F0F0F"/>
                  <w:sz w:val="22"/>
                  <w:szCs w:val="22"/>
                  <w:lang w:eastAsia="en-US"/>
                </w:rPr>
                <w:t xml:space="preserve">GEBOUWINSTALLATIE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09B98F5" w14:textId="2D5FA580" w:rsidR="00063B2C" w:rsidRPr="00063B2C" w:rsidRDefault="00063B2C" w:rsidP="00063B2C">
            <w:pPr>
              <w:widowControl w:val="0"/>
              <w:autoSpaceDE w:val="0"/>
              <w:autoSpaceDN w:val="0"/>
              <w:adjustRightInd w:val="0"/>
              <w:spacing w:line="240" w:lineRule="auto"/>
              <w:contextualSpacing w:val="0"/>
              <w:rPr>
                <w:ins w:id="760" w:author="Arjan Kloosterboer" w:date="2017-09-21T12:13:00Z"/>
                <w:rFonts w:asciiTheme="minorHAnsi" w:hAnsiTheme="minorHAnsi" w:cstheme="minorHAnsi"/>
                <w:sz w:val="22"/>
                <w:szCs w:val="22"/>
                <w:lang w:eastAsia="en-US"/>
              </w:rPr>
            </w:pPr>
            <w:ins w:id="761" w:author="Arjan Kloosterboer" w:date="2017-09-21T12:13:00Z">
              <w:r w:rsidRPr="00063B2C">
                <w:rPr>
                  <w:rFonts w:asciiTheme="minorHAnsi" w:hAnsiTheme="minorHAnsi" w:cstheme="minorHAnsi"/>
                  <w:sz w:val="22"/>
                  <w:szCs w:val="22"/>
                  <w:lang w:eastAsia="en-US"/>
                </w:rPr>
                <w:t xml:space="preserve">Een </w:t>
              </w:r>
              <w:r>
                <w:rPr>
                  <w:rFonts w:asciiTheme="minorHAnsi" w:hAnsiTheme="minorHAnsi" w:cstheme="minorHAnsi"/>
                  <w:sz w:val="22"/>
                  <w:szCs w:val="22"/>
                  <w:lang w:eastAsia="en-US"/>
                </w:rPr>
                <w:t>GEBOUWINSTALLATIE</w:t>
              </w:r>
              <w:r w:rsidRPr="00063B2C">
                <w:rPr>
                  <w:rFonts w:asciiTheme="minorHAnsi" w:hAnsiTheme="minorHAnsi" w:cstheme="minorHAnsi"/>
                  <w:sz w:val="22"/>
                  <w:szCs w:val="22"/>
                  <w:lang w:eastAsia="en-US"/>
                </w:rPr>
                <w:t xml:space="preserve"> is een ‘specialisatie’ van OBJECT.</w:t>
              </w:r>
            </w:ins>
          </w:p>
        </w:tc>
      </w:tr>
      <w:tr w:rsidR="00063B2C" w:rsidRPr="00751C18" w14:paraId="6013C0A1" w14:textId="77777777" w:rsidTr="001B6785">
        <w:trPr>
          <w:ins w:id="762" w:author="Arjan Kloosterboer" w:date="2017-09-21T12:13:00Z"/>
        </w:trPr>
        <w:tc>
          <w:tcPr>
            <w:tcW w:w="450" w:type="dxa"/>
            <w:tcBorders>
              <w:top w:val="nil"/>
              <w:left w:val="nil"/>
              <w:bottom w:val="nil"/>
              <w:right w:val="nil"/>
            </w:tcBorders>
          </w:tcPr>
          <w:p w14:paraId="6333A4EA" w14:textId="77777777" w:rsidR="00063B2C" w:rsidRPr="00751C18" w:rsidRDefault="00063B2C" w:rsidP="00063B2C">
            <w:pPr>
              <w:widowControl w:val="0"/>
              <w:autoSpaceDE w:val="0"/>
              <w:autoSpaceDN w:val="0"/>
              <w:adjustRightInd w:val="0"/>
              <w:spacing w:line="240" w:lineRule="auto"/>
              <w:contextualSpacing w:val="0"/>
              <w:rPr>
                <w:ins w:id="763" w:author="Arjan Kloosterboer" w:date="2017-09-21T12:13: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F14AB17" w14:textId="77777777" w:rsidR="00063B2C" w:rsidRPr="00751C18" w:rsidRDefault="00063B2C" w:rsidP="00063B2C">
            <w:pPr>
              <w:widowControl w:val="0"/>
              <w:autoSpaceDE w:val="0"/>
              <w:autoSpaceDN w:val="0"/>
              <w:adjustRightInd w:val="0"/>
              <w:spacing w:line="240" w:lineRule="auto"/>
              <w:contextualSpacing w:val="0"/>
              <w:rPr>
                <w:ins w:id="764" w:author="Arjan Kloosterboer" w:date="2017-09-21T12:13:00Z"/>
                <w:rFonts w:ascii="Calibri" w:hAnsi="Calibri" w:cs="Calibri"/>
                <w:color w:val="0F0F0F"/>
                <w:sz w:val="22"/>
                <w:szCs w:val="22"/>
                <w:lang w:eastAsia="en-US"/>
              </w:rPr>
            </w:pPr>
            <w:ins w:id="765" w:author="Arjan Kloosterboer" w:date="2017-09-21T12:13: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36F47815" w14:textId="77777777" w:rsidR="00063B2C" w:rsidRPr="00751C18" w:rsidRDefault="00063B2C" w:rsidP="00063B2C">
            <w:pPr>
              <w:widowControl w:val="0"/>
              <w:autoSpaceDE w:val="0"/>
              <w:autoSpaceDN w:val="0"/>
              <w:adjustRightInd w:val="0"/>
              <w:spacing w:line="240" w:lineRule="auto"/>
              <w:contextualSpacing w:val="0"/>
              <w:rPr>
                <w:ins w:id="766" w:author="Arjan Kloosterboer" w:date="2017-09-21T12:13:00Z"/>
                <w:rFonts w:ascii="Calibri" w:hAnsi="Calibri" w:cs="Calibri"/>
                <w:color w:val="0F0F0F"/>
                <w:sz w:val="22"/>
                <w:szCs w:val="22"/>
                <w:lang w:eastAsia="en-US"/>
              </w:rPr>
            </w:pPr>
            <w:ins w:id="767" w:author="Arjan Kloosterboer" w:date="2017-09-21T12:13: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F4A8571" w14:textId="5AA4605E" w:rsidR="00063B2C" w:rsidRPr="00E63B4B" w:rsidRDefault="00063B2C" w:rsidP="00063B2C">
            <w:pPr>
              <w:widowControl w:val="0"/>
              <w:autoSpaceDE w:val="0"/>
              <w:autoSpaceDN w:val="0"/>
              <w:adjustRightInd w:val="0"/>
              <w:spacing w:line="240" w:lineRule="auto"/>
              <w:contextualSpacing w:val="0"/>
              <w:rPr>
                <w:ins w:id="768" w:author="Arjan Kloosterboer" w:date="2017-09-21T12:13:00Z"/>
                <w:rFonts w:ascii="Arial" w:hAnsi="Arial" w:cs="Arial"/>
                <w:szCs w:val="20"/>
                <w:lang w:eastAsia="en-US"/>
              </w:rPr>
            </w:pPr>
            <w:ins w:id="769" w:author="Arjan Kloosterboer" w:date="2017-09-21T12:13:00Z">
              <w:r>
                <w:rPr>
                  <w:rFonts w:ascii="Calibri" w:hAnsi="Calibri" w:cs="Calibri"/>
                  <w:color w:val="0F0F0F"/>
                  <w:sz w:val="22"/>
                  <w:szCs w:val="22"/>
                  <w:lang w:eastAsia="en-US"/>
                </w:rPr>
                <w:t xml:space="preserve">ONBEGROEID TERREINDEEL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8EE111F" w14:textId="5F5A4D2A" w:rsidR="00063B2C" w:rsidRPr="00063B2C" w:rsidRDefault="00063B2C" w:rsidP="00063B2C">
            <w:pPr>
              <w:widowControl w:val="0"/>
              <w:autoSpaceDE w:val="0"/>
              <w:autoSpaceDN w:val="0"/>
              <w:adjustRightInd w:val="0"/>
              <w:spacing w:line="240" w:lineRule="auto"/>
              <w:contextualSpacing w:val="0"/>
              <w:rPr>
                <w:ins w:id="770" w:author="Arjan Kloosterboer" w:date="2017-09-21T12:13:00Z"/>
                <w:rFonts w:asciiTheme="minorHAnsi" w:hAnsiTheme="minorHAnsi" w:cstheme="minorHAnsi"/>
                <w:sz w:val="22"/>
                <w:szCs w:val="22"/>
                <w:lang w:eastAsia="en-US"/>
              </w:rPr>
            </w:pPr>
            <w:ins w:id="771" w:author="Arjan Kloosterboer" w:date="2017-09-21T12:13:00Z">
              <w:r w:rsidRPr="00063B2C">
                <w:rPr>
                  <w:rFonts w:asciiTheme="minorHAnsi" w:hAnsiTheme="minorHAnsi" w:cstheme="minorHAnsi"/>
                  <w:sz w:val="22"/>
                  <w:szCs w:val="22"/>
                  <w:lang w:eastAsia="en-US"/>
                </w:rPr>
                <w:t xml:space="preserve">Een </w:t>
              </w:r>
              <w:r w:rsidR="0052758E">
                <w:rPr>
                  <w:rFonts w:asciiTheme="minorHAnsi" w:hAnsiTheme="minorHAnsi" w:cstheme="minorHAnsi"/>
                  <w:sz w:val="22"/>
                  <w:szCs w:val="22"/>
                  <w:lang w:eastAsia="en-US"/>
                </w:rPr>
                <w:t>ONBEGROEID TERREINDEEL</w:t>
              </w:r>
              <w:r w:rsidRPr="00063B2C">
                <w:rPr>
                  <w:rFonts w:asciiTheme="minorHAnsi" w:hAnsiTheme="minorHAnsi" w:cstheme="minorHAnsi"/>
                  <w:sz w:val="22"/>
                  <w:szCs w:val="22"/>
                  <w:lang w:eastAsia="en-US"/>
                </w:rPr>
                <w:t xml:space="preserve"> is een ‘specialisatie’ van OBJECT.</w:t>
              </w:r>
            </w:ins>
          </w:p>
        </w:tc>
      </w:tr>
      <w:tr w:rsidR="0052758E" w:rsidRPr="00751C18" w14:paraId="5733E4CB" w14:textId="77777777" w:rsidTr="001B6785">
        <w:trPr>
          <w:ins w:id="772" w:author="Arjan Kloosterboer" w:date="2017-09-21T12:15:00Z"/>
        </w:trPr>
        <w:tc>
          <w:tcPr>
            <w:tcW w:w="450" w:type="dxa"/>
            <w:tcBorders>
              <w:top w:val="nil"/>
              <w:left w:val="nil"/>
              <w:bottom w:val="nil"/>
              <w:right w:val="nil"/>
            </w:tcBorders>
          </w:tcPr>
          <w:p w14:paraId="45DB2963" w14:textId="77777777" w:rsidR="0052758E" w:rsidRPr="00751C18" w:rsidRDefault="0052758E" w:rsidP="0052758E">
            <w:pPr>
              <w:widowControl w:val="0"/>
              <w:autoSpaceDE w:val="0"/>
              <w:autoSpaceDN w:val="0"/>
              <w:adjustRightInd w:val="0"/>
              <w:spacing w:line="240" w:lineRule="auto"/>
              <w:contextualSpacing w:val="0"/>
              <w:rPr>
                <w:ins w:id="773" w:author="Arjan Kloosterboer" w:date="2017-09-21T12:15: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6ED8D3" w14:textId="77777777" w:rsidR="0052758E" w:rsidRPr="00751C18" w:rsidRDefault="0052758E" w:rsidP="0052758E">
            <w:pPr>
              <w:widowControl w:val="0"/>
              <w:autoSpaceDE w:val="0"/>
              <w:autoSpaceDN w:val="0"/>
              <w:adjustRightInd w:val="0"/>
              <w:spacing w:line="240" w:lineRule="auto"/>
              <w:contextualSpacing w:val="0"/>
              <w:rPr>
                <w:ins w:id="774" w:author="Arjan Kloosterboer" w:date="2017-09-21T12:15:00Z"/>
                <w:rFonts w:ascii="Calibri" w:hAnsi="Calibri" w:cs="Calibri"/>
                <w:color w:val="0F0F0F"/>
                <w:sz w:val="22"/>
                <w:szCs w:val="22"/>
                <w:lang w:eastAsia="en-US"/>
              </w:rPr>
            </w:pPr>
            <w:ins w:id="775" w:author="Arjan Kloosterboer" w:date="2017-09-21T12:15: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3B81095E" w14:textId="77777777" w:rsidR="0052758E" w:rsidRPr="00751C18" w:rsidRDefault="0052758E" w:rsidP="0052758E">
            <w:pPr>
              <w:widowControl w:val="0"/>
              <w:autoSpaceDE w:val="0"/>
              <w:autoSpaceDN w:val="0"/>
              <w:adjustRightInd w:val="0"/>
              <w:spacing w:line="240" w:lineRule="auto"/>
              <w:contextualSpacing w:val="0"/>
              <w:rPr>
                <w:ins w:id="776" w:author="Arjan Kloosterboer" w:date="2017-09-21T12:15:00Z"/>
                <w:rFonts w:ascii="Calibri" w:hAnsi="Calibri" w:cs="Calibri"/>
                <w:color w:val="0F0F0F"/>
                <w:sz w:val="22"/>
                <w:szCs w:val="22"/>
                <w:lang w:eastAsia="en-US"/>
              </w:rPr>
            </w:pPr>
            <w:ins w:id="777" w:author="Arjan Kloosterboer" w:date="2017-09-21T12:15: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3CFA105" w14:textId="276B4CD7" w:rsidR="0052758E" w:rsidRPr="00751C18" w:rsidRDefault="0052758E" w:rsidP="0052758E">
            <w:pPr>
              <w:widowControl w:val="0"/>
              <w:autoSpaceDE w:val="0"/>
              <w:autoSpaceDN w:val="0"/>
              <w:adjustRightInd w:val="0"/>
              <w:spacing w:line="240" w:lineRule="auto"/>
              <w:contextualSpacing w:val="0"/>
              <w:rPr>
                <w:ins w:id="778" w:author="Arjan Kloosterboer" w:date="2017-09-21T12:15:00Z"/>
                <w:rFonts w:ascii="Arial" w:hAnsi="Arial" w:cs="Arial"/>
                <w:szCs w:val="20"/>
                <w:lang w:val="en-AU" w:eastAsia="en-US"/>
              </w:rPr>
            </w:pPr>
            <w:ins w:id="779" w:author="Arjan Kloosterboer" w:date="2017-09-21T12:17:00Z">
              <w:r w:rsidRPr="00273F7D">
                <w:rPr>
                  <w:rFonts w:eastAsia="Batang"/>
                </w:rPr>
                <w:t>ONDERSTEUNEND WATERDEEL</w:t>
              </w:r>
            </w:ins>
            <w:ins w:id="780" w:author="Arjan Kloosterboer" w:date="2017-09-21T12:15: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F60FF6D" w14:textId="11877B17" w:rsidR="0052758E" w:rsidRPr="00063B2C" w:rsidRDefault="0052758E" w:rsidP="0052758E">
            <w:pPr>
              <w:widowControl w:val="0"/>
              <w:autoSpaceDE w:val="0"/>
              <w:autoSpaceDN w:val="0"/>
              <w:adjustRightInd w:val="0"/>
              <w:spacing w:line="240" w:lineRule="auto"/>
              <w:contextualSpacing w:val="0"/>
              <w:rPr>
                <w:ins w:id="781" w:author="Arjan Kloosterboer" w:date="2017-09-21T12:15:00Z"/>
                <w:rFonts w:asciiTheme="minorHAnsi" w:hAnsiTheme="minorHAnsi" w:cstheme="minorHAnsi"/>
                <w:sz w:val="22"/>
                <w:szCs w:val="22"/>
                <w:lang w:eastAsia="en-US"/>
              </w:rPr>
            </w:pPr>
            <w:ins w:id="782" w:author="Arjan Kloosterboer" w:date="2017-09-21T12:15:00Z">
              <w:r w:rsidRPr="00063B2C">
                <w:rPr>
                  <w:rFonts w:asciiTheme="minorHAnsi" w:hAnsiTheme="minorHAnsi" w:cstheme="minorHAnsi"/>
                  <w:sz w:val="22"/>
                  <w:szCs w:val="22"/>
                  <w:lang w:eastAsia="en-US"/>
                </w:rPr>
                <w:t xml:space="preserve">Een </w:t>
              </w:r>
            </w:ins>
            <w:ins w:id="783" w:author="Arjan Kloosterboer" w:date="2017-09-21T12:17:00Z">
              <w:r w:rsidRPr="00273F7D">
                <w:rPr>
                  <w:rFonts w:eastAsia="Batang"/>
                </w:rPr>
                <w:t>ONDERSTEUNEND WATERDEEL</w:t>
              </w:r>
            </w:ins>
            <w:ins w:id="784" w:author="Arjan Kloosterboer" w:date="2017-09-21T12:15:00Z">
              <w:r w:rsidRPr="00063B2C">
                <w:rPr>
                  <w:rFonts w:asciiTheme="minorHAnsi" w:hAnsiTheme="minorHAnsi" w:cstheme="minorHAnsi"/>
                  <w:sz w:val="22"/>
                  <w:szCs w:val="22"/>
                  <w:lang w:eastAsia="en-US"/>
                </w:rPr>
                <w:t xml:space="preserve"> is een ‘specialisatie’ van OBJECT.</w:t>
              </w:r>
            </w:ins>
          </w:p>
        </w:tc>
      </w:tr>
      <w:tr w:rsidR="0052758E" w:rsidRPr="00751C18" w14:paraId="4DD733BE" w14:textId="77777777" w:rsidTr="001B6785">
        <w:trPr>
          <w:ins w:id="785" w:author="Arjan Kloosterboer" w:date="2017-09-21T12:16:00Z"/>
        </w:trPr>
        <w:tc>
          <w:tcPr>
            <w:tcW w:w="450" w:type="dxa"/>
            <w:tcBorders>
              <w:top w:val="nil"/>
              <w:left w:val="nil"/>
              <w:bottom w:val="nil"/>
              <w:right w:val="nil"/>
            </w:tcBorders>
          </w:tcPr>
          <w:p w14:paraId="1D5F6EF6" w14:textId="77777777" w:rsidR="0052758E" w:rsidRPr="00751C18" w:rsidRDefault="0052758E" w:rsidP="0052758E">
            <w:pPr>
              <w:widowControl w:val="0"/>
              <w:autoSpaceDE w:val="0"/>
              <w:autoSpaceDN w:val="0"/>
              <w:adjustRightInd w:val="0"/>
              <w:spacing w:line="240" w:lineRule="auto"/>
              <w:contextualSpacing w:val="0"/>
              <w:rPr>
                <w:ins w:id="786"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3936A96" w14:textId="77777777" w:rsidR="0052758E" w:rsidRPr="00751C18" w:rsidRDefault="0052758E" w:rsidP="0052758E">
            <w:pPr>
              <w:widowControl w:val="0"/>
              <w:autoSpaceDE w:val="0"/>
              <w:autoSpaceDN w:val="0"/>
              <w:adjustRightInd w:val="0"/>
              <w:spacing w:line="240" w:lineRule="auto"/>
              <w:contextualSpacing w:val="0"/>
              <w:rPr>
                <w:ins w:id="787" w:author="Arjan Kloosterboer" w:date="2017-09-21T12:16:00Z"/>
                <w:rFonts w:ascii="Calibri" w:hAnsi="Calibri" w:cs="Calibri"/>
                <w:color w:val="0F0F0F"/>
                <w:sz w:val="22"/>
                <w:szCs w:val="22"/>
                <w:lang w:eastAsia="en-US"/>
              </w:rPr>
            </w:pPr>
            <w:ins w:id="788"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796CFE57" w14:textId="77777777" w:rsidR="0052758E" w:rsidRPr="00751C18" w:rsidRDefault="0052758E" w:rsidP="0052758E">
            <w:pPr>
              <w:widowControl w:val="0"/>
              <w:autoSpaceDE w:val="0"/>
              <w:autoSpaceDN w:val="0"/>
              <w:adjustRightInd w:val="0"/>
              <w:spacing w:line="240" w:lineRule="auto"/>
              <w:contextualSpacing w:val="0"/>
              <w:rPr>
                <w:ins w:id="789" w:author="Arjan Kloosterboer" w:date="2017-09-21T12:16:00Z"/>
                <w:rFonts w:ascii="Calibri" w:hAnsi="Calibri" w:cs="Calibri"/>
                <w:color w:val="0F0F0F"/>
                <w:sz w:val="22"/>
                <w:szCs w:val="22"/>
                <w:lang w:eastAsia="en-US"/>
              </w:rPr>
            </w:pPr>
            <w:ins w:id="790"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71308771" w14:textId="1D2A6020" w:rsidR="0052758E" w:rsidRPr="00751C18" w:rsidRDefault="0052758E" w:rsidP="0052758E">
            <w:pPr>
              <w:widowControl w:val="0"/>
              <w:autoSpaceDE w:val="0"/>
              <w:autoSpaceDN w:val="0"/>
              <w:adjustRightInd w:val="0"/>
              <w:spacing w:line="240" w:lineRule="auto"/>
              <w:contextualSpacing w:val="0"/>
              <w:rPr>
                <w:ins w:id="791" w:author="Arjan Kloosterboer" w:date="2017-09-21T12:16:00Z"/>
                <w:rFonts w:ascii="Arial" w:hAnsi="Arial" w:cs="Arial"/>
                <w:szCs w:val="20"/>
                <w:lang w:val="en-AU" w:eastAsia="en-US"/>
              </w:rPr>
            </w:pPr>
            <w:ins w:id="792" w:author="Arjan Kloosterboer" w:date="2017-09-21T12:17:00Z">
              <w:r w:rsidRPr="00273F7D">
                <w:rPr>
                  <w:rFonts w:eastAsia="Batang"/>
                </w:rPr>
                <w:t>ONDERSTEUNEND WEGDEEL</w:t>
              </w:r>
            </w:ins>
            <w:ins w:id="793"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6DC8DD1B" w14:textId="25852BE2" w:rsidR="0052758E" w:rsidRPr="00063B2C" w:rsidRDefault="0052758E" w:rsidP="0052758E">
            <w:pPr>
              <w:widowControl w:val="0"/>
              <w:autoSpaceDE w:val="0"/>
              <w:autoSpaceDN w:val="0"/>
              <w:adjustRightInd w:val="0"/>
              <w:spacing w:line="240" w:lineRule="auto"/>
              <w:contextualSpacing w:val="0"/>
              <w:rPr>
                <w:ins w:id="794" w:author="Arjan Kloosterboer" w:date="2017-09-21T12:16:00Z"/>
                <w:rFonts w:asciiTheme="minorHAnsi" w:hAnsiTheme="minorHAnsi" w:cstheme="minorHAnsi"/>
                <w:sz w:val="22"/>
                <w:szCs w:val="22"/>
                <w:lang w:eastAsia="en-US"/>
              </w:rPr>
            </w:pPr>
            <w:ins w:id="795" w:author="Arjan Kloosterboer" w:date="2017-09-21T12:16:00Z">
              <w:r w:rsidRPr="00063B2C">
                <w:rPr>
                  <w:rFonts w:asciiTheme="minorHAnsi" w:hAnsiTheme="minorHAnsi" w:cstheme="minorHAnsi"/>
                  <w:sz w:val="22"/>
                  <w:szCs w:val="22"/>
                  <w:lang w:eastAsia="en-US"/>
                </w:rPr>
                <w:t xml:space="preserve">Een </w:t>
              </w:r>
            </w:ins>
            <w:ins w:id="796" w:author="Arjan Kloosterboer" w:date="2017-09-21T12:17:00Z">
              <w:r w:rsidRPr="00273F7D">
                <w:rPr>
                  <w:rFonts w:eastAsia="Batang"/>
                </w:rPr>
                <w:t>ONDERSTEUNEND WEGDEEL</w:t>
              </w:r>
            </w:ins>
            <w:ins w:id="797"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310E4EC6" w14:textId="77777777" w:rsidTr="001B6785">
        <w:trPr>
          <w:ins w:id="798" w:author="Arjan Kloosterboer" w:date="2017-09-21T12:16:00Z"/>
        </w:trPr>
        <w:tc>
          <w:tcPr>
            <w:tcW w:w="450" w:type="dxa"/>
            <w:tcBorders>
              <w:top w:val="nil"/>
              <w:left w:val="nil"/>
              <w:bottom w:val="nil"/>
              <w:right w:val="nil"/>
            </w:tcBorders>
          </w:tcPr>
          <w:p w14:paraId="59B6E246" w14:textId="77777777" w:rsidR="0052758E" w:rsidRPr="00751C18" w:rsidRDefault="0052758E" w:rsidP="0052758E">
            <w:pPr>
              <w:widowControl w:val="0"/>
              <w:autoSpaceDE w:val="0"/>
              <w:autoSpaceDN w:val="0"/>
              <w:adjustRightInd w:val="0"/>
              <w:spacing w:line="240" w:lineRule="auto"/>
              <w:contextualSpacing w:val="0"/>
              <w:rPr>
                <w:ins w:id="799"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4A30D2" w14:textId="77777777" w:rsidR="0052758E" w:rsidRPr="00751C18" w:rsidRDefault="0052758E" w:rsidP="0052758E">
            <w:pPr>
              <w:widowControl w:val="0"/>
              <w:autoSpaceDE w:val="0"/>
              <w:autoSpaceDN w:val="0"/>
              <w:adjustRightInd w:val="0"/>
              <w:spacing w:line="240" w:lineRule="auto"/>
              <w:contextualSpacing w:val="0"/>
              <w:rPr>
                <w:ins w:id="800" w:author="Arjan Kloosterboer" w:date="2017-09-21T12:16:00Z"/>
                <w:rFonts w:ascii="Calibri" w:hAnsi="Calibri" w:cs="Calibri"/>
                <w:color w:val="0F0F0F"/>
                <w:sz w:val="22"/>
                <w:szCs w:val="22"/>
                <w:lang w:eastAsia="en-US"/>
              </w:rPr>
            </w:pPr>
            <w:ins w:id="801"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043FB851" w14:textId="77777777" w:rsidR="0052758E" w:rsidRPr="00751C18" w:rsidRDefault="0052758E" w:rsidP="0052758E">
            <w:pPr>
              <w:widowControl w:val="0"/>
              <w:autoSpaceDE w:val="0"/>
              <w:autoSpaceDN w:val="0"/>
              <w:adjustRightInd w:val="0"/>
              <w:spacing w:line="240" w:lineRule="auto"/>
              <w:contextualSpacing w:val="0"/>
              <w:rPr>
                <w:ins w:id="802" w:author="Arjan Kloosterboer" w:date="2017-09-21T12:16:00Z"/>
                <w:rFonts w:ascii="Calibri" w:hAnsi="Calibri" w:cs="Calibri"/>
                <w:color w:val="0F0F0F"/>
                <w:sz w:val="22"/>
                <w:szCs w:val="22"/>
                <w:lang w:eastAsia="en-US"/>
              </w:rPr>
            </w:pPr>
            <w:ins w:id="803"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58137850" w14:textId="53FEA127" w:rsidR="0052758E" w:rsidRPr="00E63B4B" w:rsidRDefault="0052758E" w:rsidP="0052758E">
            <w:pPr>
              <w:widowControl w:val="0"/>
              <w:autoSpaceDE w:val="0"/>
              <w:autoSpaceDN w:val="0"/>
              <w:adjustRightInd w:val="0"/>
              <w:spacing w:line="240" w:lineRule="auto"/>
              <w:contextualSpacing w:val="0"/>
              <w:rPr>
                <w:ins w:id="804" w:author="Arjan Kloosterboer" w:date="2017-09-21T12:16:00Z"/>
                <w:rFonts w:ascii="Arial" w:hAnsi="Arial" w:cs="Arial"/>
                <w:szCs w:val="20"/>
                <w:lang w:eastAsia="en-US"/>
              </w:rPr>
            </w:pPr>
            <w:ins w:id="805" w:author="Arjan Kloosterboer" w:date="2017-09-21T12:17:00Z">
              <w:r w:rsidRPr="00273F7D">
                <w:rPr>
                  <w:rFonts w:eastAsia="Batang"/>
                </w:rPr>
                <w:t>OVERBRUGGINGSDEEL</w:t>
              </w:r>
            </w:ins>
            <w:ins w:id="806"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DFB6994" w14:textId="1B767CF4" w:rsidR="0052758E" w:rsidRPr="00063B2C" w:rsidRDefault="0052758E" w:rsidP="0052758E">
            <w:pPr>
              <w:widowControl w:val="0"/>
              <w:autoSpaceDE w:val="0"/>
              <w:autoSpaceDN w:val="0"/>
              <w:adjustRightInd w:val="0"/>
              <w:spacing w:line="240" w:lineRule="auto"/>
              <w:contextualSpacing w:val="0"/>
              <w:rPr>
                <w:ins w:id="807" w:author="Arjan Kloosterboer" w:date="2017-09-21T12:16:00Z"/>
                <w:rFonts w:asciiTheme="minorHAnsi" w:hAnsiTheme="minorHAnsi" w:cstheme="minorHAnsi"/>
                <w:sz w:val="22"/>
                <w:szCs w:val="22"/>
                <w:lang w:eastAsia="en-US"/>
              </w:rPr>
            </w:pPr>
            <w:ins w:id="808" w:author="Arjan Kloosterboer" w:date="2017-09-21T12:16:00Z">
              <w:r w:rsidRPr="00063B2C">
                <w:rPr>
                  <w:rFonts w:asciiTheme="minorHAnsi" w:hAnsiTheme="minorHAnsi" w:cstheme="minorHAnsi"/>
                  <w:sz w:val="22"/>
                  <w:szCs w:val="22"/>
                  <w:lang w:eastAsia="en-US"/>
                </w:rPr>
                <w:t xml:space="preserve">Een </w:t>
              </w:r>
            </w:ins>
            <w:ins w:id="809" w:author="Arjan Kloosterboer" w:date="2017-09-21T12:18:00Z">
              <w:r w:rsidRPr="00273F7D">
                <w:rPr>
                  <w:rFonts w:eastAsia="Batang"/>
                </w:rPr>
                <w:t>OVERBRUGGINGSDEEL</w:t>
              </w:r>
            </w:ins>
            <w:ins w:id="810"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1896697D" w14:textId="77777777" w:rsidTr="001B6785">
        <w:trPr>
          <w:ins w:id="811" w:author="Arjan Kloosterboer" w:date="2017-09-21T12:16:00Z"/>
        </w:trPr>
        <w:tc>
          <w:tcPr>
            <w:tcW w:w="450" w:type="dxa"/>
            <w:tcBorders>
              <w:top w:val="nil"/>
              <w:left w:val="nil"/>
              <w:bottom w:val="nil"/>
              <w:right w:val="nil"/>
            </w:tcBorders>
          </w:tcPr>
          <w:p w14:paraId="51468136" w14:textId="77777777" w:rsidR="0052758E" w:rsidRPr="00751C18" w:rsidRDefault="0052758E" w:rsidP="0052758E">
            <w:pPr>
              <w:widowControl w:val="0"/>
              <w:autoSpaceDE w:val="0"/>
              <w:autoSpaceDN w:val="0"/>
              <w:adjustRightInd w:val="0"/>
              <w:spacing w:line="240" w:lineRule="auto"/>
              <w:contextualSpacing w:val="0"/>
              <w:rPr>
                <w:ins w:id="812"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32A44AE" w14:textId="77777777" w:rsidR="0052758E" w:rsidRPr="00751C18" w:rsidRDefault="0052758E" w:rsidP="0052758E">
            <w:pPr>
              <w:widowControl w:val="0"/>
              <w:autoSpaceDE w:val="0"/>
              <w:autoSpaceDN w:val="0"/>
              <w:adjustRightInd w:val="0"/>
              <w:spacing w:line="240" w:lineRule="auto"/>
              <w:contextualSpacing w:val="0"/>
              <w:rPr>
                <w:ins w:id="813" w:author="Arjan Kloosterboer" w:date="2017-09-21T12:16:00Z"/>
                <w:rFonts w:ascii="Calibri" w:hAnsi="Calibri" w:cs="Calibri"/>
                <w:color w:val="0F0F0F"/>
                <w:sz w:val="22"/>
                <w:szCs w:val="22"/>
                <w:lang w:eastAsia="en-US"/>
              </w:rPr>
            </w:pPr>
            <w:ins w:id="814"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07998721" w14:textId="77777777" w:rsidR="0052758E" w:rsidRPr="00751C18" w:rsidRDefault="0052758E" w:rsidP="0052758E">
            <w:pPr>
              <w:widowControl w:val="0"/>
              <w:autoSpaceDE w:val="0"/>
              <w:autoSpaceDN w:val="0"/>
              <w:adjustRightInd w:val="0"/>
              <w:spacing w:line="240" w:lineRule="auto"/>
              <w:contextualSpacing w:val="0"/>
              <w:rPr>
                <w:ins w:id="815" w:author="Arjan Kloosterboer" w:date="2017-09-21T12:16:00Z"/>
                <w:rFonts w:ascii="Calibri" w:hAnsi="Calibri" w:cs="Calibri"/>
                <w:color w:val="0F0F0F"/>
                <w:sz w:val="22"/>
                <w:szCs w:val="22"/>
                <w:lang w:eastAsia="en-US"/>
              </w:rPr>
            </w:pPr>
            <w:ins w:id="816"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18D7CD43" w14:textId="1FFBD7FC" w:rsidR="0052758E" w:rsidRPr="00E63B4B" w:rsidRDefault="0052758E" w:rsidP="0052758E">
            <w:pPr>
              <w:widowControl w:val="0"/>
              <w:autoSpaceDE w:val="0"/>
              <w:autoSpaceDN w:val="0"/>
              <w:adjustRightInd w:val="0"/>
              <w:spacing w:line="240" w:lineRule="auto"/>
              <w:contextualSpacing w:val="0"/>
              <w:rPr>
                <w:ins w:id="817" w:author="Arjan Kloosterboer" w:date="2017-09-21T12:16:00Z"/>
                <w:rFonts w:ascii="Arial" w:hAnsi="Arial" w:cs="Arial"/>
                <w:szCs w:val="20"/>
                <w:lang w:eastAsia="en-US"/>
              </w:rPr>
            </w:pPr>
            <w:ins w:id="818" w:author="Arjan Kloosterboer" w:date="2017-09-21T12:18:00Z">
              <w:r w:rsidRPr="00273F7D">
                <w:rPr>
                  <w:rFonts w:eastAsia="Batang"/>
                </w:rPr>
                <w:t>OVERIG BOUWWERK</w:t>
              </w:r>
            </w:ins>
            <w:ins w:id="819"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29EA323F" w14:textId="7B640D98" w:rsidR="0052758E" w:rsidRPr="00063B2C" w:rsidRDefault="0052758E" w:rsidP="0052758E">
            <w:pPr>
              <w:widowControl w:val="0"/>
              <w:autoSpaceDE w:val="0"/>
              <w:autoSpaceDN w:val="0"/>
              <w:adjustRightInd w:val="0"/>
              <w:spacing w:line="240" w:lineRule="auto"/>
              <w:contextualSpacing w:val="0"/>
              <w:rPr>
                <w:ins w:id="820" w:author="Arjan Kloosterboer" w:date="2017-09-21T12:16:00Z"/>
                <w:rFonts w:asciiTheme="minorHAnsi" w:hAnsiTheme="minorHAnsi" w:cstheme="minorHAnsi"/>
                <w:sz w:val="22"/>
                <w:szCs w:val="22"/>
                <w:lang w:eastAsia="en-US"/>
              </w:rPr>
            </w:pPr>
            <w:ins w:id="821" w:author="Arjan Kloosterboer" w:date="2017-09-21T12:16:00Z">
              <w:r w:rsidRPr="00063B2C">
                <w:rPr>
                  <w:rFonts w:asciiTheme="minorHAnsi" w:hAnsiTheme="minorHAnsi" w:cstheme="minorHAnsi"/>
                  <w:sz w:val="22"/>
                  <w:szCs w:val="22"/>
                  <w:lang w:eastAsia="en-US"/>
                </w:rPr>
                <w:t xml:space="preserve">Een </w:t>
              </w:r>
            </w:ins>
            <w:ins w:id="822" w:author="Arjan Kloosterboer" w:date="2017-09-21T12:18:00Z">
              <w:r w:rsidRPr="00273F7D">
                <w:rPr>
                  <w:rFonts w:eastAsia="Batang"/>
                </w:rPr>
                <w:t>OVERIG BOUWWERK</w:t>
              </w:r>
            </w:ins>
            <w:ins w:id="823"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364B6360" w14:textId="77777777" w:rsidTr="001B6785">
        <w:trPr>
          <w:ins w:id="824" w:author="Arjan Kloosterboer" w:date="2017-09-21T12:16:00Z"/>
        </w:trPr>
        <w:tc>
          <w:tcPr>
            <w:tcW w:w="450" w:type="dxa"/>
            <w:tcBorders>
              <w:top w:val="nil"/>
              <w:left w:val="nil"/>
              <w:bottom w:val="nil"/>
              <w:right w:val="nil"/>
            </w:tcBorders>
          </w:tcPr>
          <w:p w14:paraId="1CAF11E6" w14:textId="77777777" w:rsidR="0052758E" w:rsidRPr="00751C18" w:rsidRDefault="0052758E" w:rsidP="0052758E">
            <w:pPr>
              <w:widowControl w:val="0"/>
              <w:autoSpaceDE w:val="0"/>
              <w:autoSpaceDN w:val="0"/>
              <w:adjustRightInd w:val="0"/>
              <w:spacing w:line="240" w:lineRule="auto"/>
              <w:contextualSpacing w:val="0"/>
              <w:rPr>
                <w:ins w:id="825"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8A03898" w14:textId="77777777" w:rsidR="0052758E" w:rsidRPr="00751C18" w:rsidRDefault="0052758E" w:rsidP="0052758E">
            <w:pPr>
              <w:widowControl w:val="0"/>
              <w:autoSpaceDE w:val="0"/>
              <w:autoSpaceDN w:val="0"/>
              <w:adjustRightInd w:val="0"/>
              <w:spacing w:line="240" w:lineRule="auto"/>
              <w:contextualSpacing w:val="0"/>
              <w:rPr>
                <w:ins w:id="826" w:author="Arjan Kloosterboer" w:date="2017-09-21T12:16:00Z"/>
                <w:rFonts w:ascii="Calibri" w:hAnsi="Calibri" w:cs="Calibri"/>
                <w:color w:val="0F0F0F"/>
                <w:sz w:val="22"/>
                <w:szCs w:val="22"/>
                <w:lang w:eastAsia="en-US"/>
              </w:rPr>
            </w:pPr>
            <w:ins w:id="827"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55A7D996" w14:textId="77777777" w:rsidR="0052758E" w:rsidRPr="00751C18" w:rsidRDefault="0052758E" w:rsidP="0052758E">
            <w:pPr>
              <w:widowControl w:val="0"/>
              <w:autoSpaceDE w:val="0"/>
              <w:autoSpaceDN w:val="0"/>
              <w:adjustRightInd w:val="0"/>
              <w:spacing w:line="240" w:lineRule="auto"/>
              <w:contextualSpacing w:val="0"/>
              <w:rPr>
                <w:ins w:id="828" w:author="Arjan Kloosterboer" w:date="2017-09-21T12:16:00Z"/>
                <w:rFonts w:ascii="Calibri" w:hAnsi="Calibri" w:cs="Calibri"/>
                <w:color w:val="0F0F0F"/>
                <w:sz w:val="22"/>
                <w:szCs w:val="22"/>
                <w:lang w:eastAsia="en-US"/>
              </w:rPr>
            </w:pPr>
            <w:ins w:id="829"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34E6F30" w14:textId="5C10696C" w:rsidR="0052758E" w:rsidRPr="00E63B4B" w:rsidRDefault="0052758E" w:rsidP="0052758E">
            <w:pPr>
              <w:widowControl w:val="0"/>
              <w:autoSpaceDE w:val="0"/>
              <w:autoSpaceDN w:val="0"/>
              <w:adjustRightInd w:val="0"/>
              <w:spacing w:line="240" w:lineRule="auto"/>
              <w:contextualSpacing w:val="0"/>
              <w:rPr>
                <w:ins w:id="830" w:author="Arjan Kloosterboer" w:date="2017-09-21T12:16:00Z"/>
                <w:rFonts w:ascii="Arial" w:hAnsi="Arial" w:cs="Arial"/>
                <w:szCs w:val="20"/>
                <w:lang w:eastAsia="en-US"/>
              </w:rPr>
            </w:pPr>
            <w:ins w:id="831" w:author="Arjan Kloosterboer" w:date="2017-09-21T12:18:00Z">
              <w:r w:rsidRPr="00273F7D">
                <w:rPr>
                  <w:rFonts w:eastAsia="Batang"/>
                </w:rPr>
                <w:t>OVERIGE SCHEIDING</w:t>
              </w:r>
            </w:ins>
            <w:ins w:id="832"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30C349D" w14:textId="779F1EF1" w:rsidR="0052758E" w:rsidRPr="00063B2C" w:rsidRDefault="0052758E" w:rsidP="0052758E">
            <w:pPr>
              <w:widowControl w:val="0"/>
              <w:autoSpaceDE w:val="0"/>
              <w:autoSpaceDN w:val="0"/>
              <w:adjustRightInd w:val="0"/>
              <w:spacing w:line="240" w:lineRule="auto"/>
              <w:contextualSpacing w:val="0"/>
              <w:rPr>
                <w:ins w:id="833" w:author="Arjan Kloosterboer" w:date="2017-09-21T12:16:00Z"/>
                <w:rFonts w:asciiTheme="minorHAnsi" w:hAnsiTheme="minorHAnsi" w:cstheme="minorHAnsi"/>
                <w:sz w:val="22"/>
                <w:szCs w:val="22"/>
                <w:lang w:eastAsia="en-US"/>
              </w:rPr>
            </w:pPr>
            <w:ins w:id="834" w:author="Arjan Kloosterboer" w:date="2017-09-21T12:16:00Z">
              <w:r w:rsidRPr="00063B2C">
                <w:rPr>
                  <w:rFonts w:asciiTheme="minorHAnsi" w:hAnsiTheme="minorHAnsi" w:cstheme="minorHAnsi"/>
                  <w:sz w:val="22"/>
                  <w:szCs w:val="22"/>
                  <w:lang w:eastAsia="en-US"/>
                </w:rPr>
                <w:t xml:space="preserve">Een </w:t>
              </w:r>
            </w:ins>
            <w:ins w:id="835" w:author="Arjan Kloosterboer" w:date="2017-09-21T12:19:00Z">
              <w:r w:rsidRPr="00273F7D">
                <w:rPr>
                  <w:rFonts w:eastAsia="Batang"/>
                </w:rPr>
                <w:t>OVERIGE SCHEIDING</w:t>
              </w:r>
            </w:ins>
            <w:ins w:id="836"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0137D26B" w14:textId="77777777" w:rsidTr="001B6785">
        <w:trPr>
          <w:ins w:id="837" w:author="Arjan Kloosterboer" w:date="2017-09-21T12:16:00Z"/>
        </w:trPr>
        <w:tc>
          <w:tcPr>
            <w:tcW w:w="450" w:type="dxa"/>
            <w:tcBorders>
              <w:top w:val="nil"/>
              <w:left w:val="nil"/>
              <w:bottom w:val="nil"/>
              <w:right w:val="nil"/>
            </w:tcBorders>
          </w:tcPr>
          <w:p w14:paraId="10AEB789" w14:textId="77777777" w:rsidR="0052758E" w:rsidRPr="00751C18" w:rsidRDefault="0052758E" w:rsidP="0052758E">
            <w:pPr>
              <w:widowControl w:val="0"/>
              <w:autoSpaceDE w:val="0"/>
              <w:autoSpaceDN w:val="0"/>
              <w:adjustRightInd w:val="0"/>
              <w:spacing w:line="240" w:lineRule="auto"/>
              <w:contextualSpacing w:val="0"/>
              <w:rPr>
                <w:ins w:id="838"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6F962A" w14:textId="77777777" w:rsidR="0052758E" w:rsidRPr="00751C18" w:rsidRDefault="0052758E" w:rsidP="0052758E">
            <w:pPr>
              <w:widowControl w:val="0"/>
              <w:autoSpaceDE w:val="0"/>
              <w:autoSpaceDN w:val="0"/>
              <w:adjustRightInd w:val="0"/>
              <w:spacing w:line="240" w:lineRule="auto"/>
              <w:contextualSpacing w:val="0"/>
              <w:rPr>
                <w:ins w:id="839" w:author="Arjan Kloosterboer" w:date="2017-09-21T12:16:00Z"/>
                <w:rFonts w:ascii="Calibri" w:hAnsi="Calibri" w:cs="Calibri"/>
                <w:color w:val="0F0F0F"/>
                <w:sz w:val="22"/>
                <w:szCs w:val="22"/>
                <w:lang w:eastAsia="en-US"/>
              </w:rPr>
            </w:pPr>
            <w:ins w:id="840"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46E071DE" w14:textId="77777777" w:rsidR="0052758E" w:rsidRPr="00751C18" w:rsidRDefault="0052758E" w:rsidP="0052758E">
            <w:pPr>
              <w:widowControl w:val="0"/>
              <w:autoSpaceDE w:val="0"/>
              <w:autoSpaceDN w:val="0"/>
              <w:adjustRightInd w:val="0"/>
              <w:spacing w:line="240" w:lineRule="auto"/>
              <w:contextualSpacing w:val="0"/>
              <w:rPr>
                <w:ins w:id="841" w:author="Arjan Kloosterboer" w:date="2017-09-21T12:16:00Z"/>
                <w:rFonts w:ascii="Calibri" w:hAnsi="Calibri" w:cs="Calibri"/>
                <w:color w:val="0F0F0F"/>
                <w:sz w:val="22"/>
                <w:szCs w:val="22"/>
                <w:lang w:eastAsia="en-US"/>
              </w:rPr>
            </w:pPr>
            <w:ins w:id="842"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19C3B007" w14:textId="41EAC907" w:rsidR="0052758E" w:rsidRPr="00E63B4B" w:rsidRDefault="0052758E" w:rsidP="0052758E">
            <w:pPr>
              <w:widowControl w:val="0"/>
              <w:autoSpaceDE w:val="0"/>
              <w:autoSpaceDN w:val="0"/>
              <w:adjustRightInd w:val="0"/>
              <w:spacing w:line="240" w:lineRule="auto"/>
              <w:contextualSpacing w:val="0"/>
              <w:rPr>
                <w:ins w:id="843" w:author="Arjan Kloosterboer" w:date="2017-09-21T12:16:00Z"/>
                <w:rFonts w:ascii="Arial" w:hAnsi="Arial" w:cs="Arial"/>
                <w:szCs w:val="20"/>
                <w:lang w:eastAsia="en-US"/>
              </w:rPr>
            </w:pPr>
            <w:ins w:id="844" w:author="Arjan Kloosterboer" w:date="2017-09-21T12:19:00Z">
              <w:r w:rsidRPr="00273F7D">
                <w:rPr>
                  <w:rFonts w:eastAsia="Batang"/>
                </w:rPr>
                <w:lastRenderedPageBreak/>
                <w:t>SCHEIDING</w:t>
              </w:r>
            </w:ins>
            <w:ins w:id="845"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0344CB4C" w14:textId="1374DE4F" w:rsidR="0052758E" w:rsidRPr="00063B2C" w:rsidRDefault="0052758E" w:rsidP="0052758E">
            <w:pPr>
              <w:widowControl w:val="0"/>
              <w:autoSpaceDE w:val="0"/>
              <w:autoSpaceDN w:val="0"/>
              <w:adjustRightInd w:val="0"/>
              <w:spacing w:line="240" w:lineRule="auto"/>
              <w:contextualSpacing w:val="0"/>
              <w:rPr>
                <w:ins w:id="846" w:author="Arjan Kloosterboer" w:date="2017-09-21T12:16:00Z"/>
                <w:rFonts w:asciiTheme="minorHAnsi" w:hAnsiTheme="minorHAnsi" w:cstheme="minorHAnsi"/>
                <w:sz w:val="22"/>
                <w:szCs w:val="22"/>
                <w:lang w:eastAsia="en-US"/>
              </w:rPr>
            </w:pPr>
            <w:ins w:id="847" w:author="Arjan Kloosterboer" w:date="2017-09-21T12:16:00Z">
              <w:r w:rsidRPr="00063B2C">
                <w:rPr>
                  <w:rFonts w:asciiTheme="minorHAnsi" w:hAnsiTheme="minorHAnsi" w:cstheme="minorHAnsi"/>
                  <w:sz w:val="22"/>
                  <w:szCs w:val="22"/>
                  <w:lang w:eastAsia="en-US"/>
                </w:rPr>
                <w:lastRenderedPageBreak/>
                <w:t xml:space="preserve">Een </w:t>
              </w:r>
            </w:ins>
            <w:ins w:id="848" w:author="Arjan Kloosterboer" w:date="2017-09-21T12:19:00Z">
              <w:r w:rsidRPr="00273F7D">
                <w:rPr>
                  <w:rFonts w:eastAsia="Batang"/>
                </w:rPr>
                <w:t>SCHEIDING</w:t>
              </w:r>
            </w:ins>
            <w:ins w:id="849"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7C5D506D" w14:textId="77777777" w:rsidTr="001B6785">
        <w:trPr>
          <w:ins w:id="850" w:author="Arjan Kloosterboer" w:date="2017-09-21T12:16:00Z"/>
        </w:trPr>
        <w:tc>
          <w:tcPr>
            <w:tcW w:w="450" w:type="dxa"/>
            <w:tcBorders>
              <w:top w:val="nil"/>
              <w:left w:val="nil"/>
              <w:bottom w:val="nil"/>
              <w:right w:val="nil"/>
            </w:tcBorders>
          </w:tcPr>
          <w:p w14:paraId="4248E5A7" w14:textId="77777777" w:rsidR="0052758E" w:rsidRPr="00751C18" w:rsidRDefault="0052758E" w:rsidP="0052758E">
            <w:pPr>
              <w:widowControl w:val="0"/>
              <w:autoSpaceDE w:val="0"/>
              <w:autoSpaceDN w:val="0"/>
              <w:adjustRightInd w:val="0"/>
              <w:spacing w:line="240" w:lineRule="auto"/>
              <w:contextualSpacing w:val="0"/>
              <w:rPr>
                <w:ins w:id="851"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60464D" w14:textId="77777777" w:rsidR="0052758E" w:rsidRPr="00751C18" w:rsidRDefault="0052758E" w:rsidP="0052758E">
            <w:pPr>
              <w:widowControl w:val="0"/>
              <w:autoSpaceDE w:val="0"/>
              <w:autoSpaceDN w:val="0"/>
              <w:adjustRightInd w:val="0"/>
              <w:spacing w:line="240" w:lineRule="auto"/>
              <w:contextualSpacing w:val="0"/>
              <w:rPr>
                <w:ins w:id="852" w:author="Arjan Kloosterboer" w:date="2017-09-21T12:16:00Z"/>
                <w:rFonts w:ascii="Calibri" w:hAnsi="Calibri" w:cs="Calibri"/>
                <w:color w:val="0F0F0F"/>
                <w:sz w:val="22"/>
                <w:szCs w:val="22"/>
                <w:lang w:eastAsia="en-US"/>
              </w:rPr>
            </w:pPr>
            <w:ins w:id="853"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6375BE8E" w14:textId="77777777" w:rsidR="0052758E" w:rsidRPr="00751C18" w:rsidRDefault="0052758E" w:rsidP="0052758E">
            <w:pPr>
              <w:widowControl w:val="0"/>
              <w:autoSpaceDE w:val="0"/>
              <w:autoSpaceDN w:val="0"/>
              <w:adjustRightInd w:val="0"/>
              <w:spacing w:line="240" w:lineRule="auto"/>
              <w:contextualSpacing w:val="0"/>
              <w:rPr>
                <w:ins w:id="854" w:author="Arjan Kloosterboer" w:date="2017-09-21T12:16:00Z"/>
                <w:rFonts w:ascii="Calibri" w:hAnsi="Calibri" w:cs="Calibri"/>
                <w:color w:val="0F0F0F"/>
                <w:sz w:val="22"/>
                <w:szCs w:val="22"/>
                <w:lang w:eastAsia="en-US"/>
              </w:rPr>
            </w:pPr>
            <w:ins w:id="855"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019F0E70" w14:textId="3B72EE7B" w:rsidR="0052758E" w:rsidRPr="00E63B4B" w:rsidRDefault="0052758E" w:rsidP="0052758E">
            <w:pPr>
              <w:widowControl w:val="0"/>
              <w:autoSpaceDE w:val="0"/>
              <w:autoSpaceDN w:val="0"/>
              <w:adjustRightInd w:val="0"/>
              <w:spacing w:line="240" w:lineRule="auto"/>
              <w:contextualSpacing w:val="0"/>
              <w:rPr>
                <w:ins w:id="856" w:author="Arjan Kloosterboer" w:date="2017-09-21T12:16:00Z"/>
                <w:rFonts w:ascii="Arial" w:hAnsi="Arial" w:cs="Arial"/>
                <w:szCs w:val="20"/>
                <w:lang w:eastAsia="en-US"/>
              </w:rPr>
            </w:pPr>
            <w:ins w:id="857" w:author="Arjan Kloosterboer" w:date="2017-09-21T12:19:00Z">
              <w:r w:rsidRPr="00273F7D">
                <w:rPr>
                  <w:rFonts w:eastAsia="Batang"/>
                </w:rPr>
                <w:t>TUNNELDEEL</w:t>
              </w:r>
            </w:ins>
            <w:ins w:id="858"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DF99F33" w14:textId="257FC6B2" w:rsidR="0052758E" w:rsidRPr="00063B2C" w:rsidRDefault="0052758E" w:rsidP="0052758E">
            <w:pPr>
              <w:widowControl w:val="0"/>
              <w:autoSpaceDE w:val="0"/>
              <w:autoSpaceDN w:val="0"/>
              <w:adjustRightInd w:val="0"/>
              <w:spacing w:line="240" w:lineRule="auto"/>
              <w:contextualSpacing w:val="0"/>
              <w:rPr>
                <w:ins w:id="859" w:author="Arjan Kloosterboer" w:date="2017-09-21T12:16:00Z"/>
                <w:rFonts w:asciiTheme="minorHAnsi" w:hAnsiTheme="minorHAnsi" w:cstheme="minorHAnsi"/>
                <w:sz w:val="22"/>
                <w:szCs w:val="22"/>
                <w:lang w:eastAsia="en-US"/>
              </w:rPr>
            </w:pPr>
            <w:ins w:id="860" w:author="Arjan Kloosterboer" w:date="2017-09-21T12:16:00Z">
              <w:r w:rsidRPr="00063B2C">
                <w:rPr>
                  <w:rFonts w:asciiTheme="minorHAnsi" w:hAnsiTheme="minorHAnsi" w:cstheme="minorHAnsi"/>
                  <w:sz w:val="22"/>
                  <w:szCs w:val="22"/>
                  <w:lang w:eastAsia="en-US"/>
                </w:rPr>
                <w:t xml:space="preserve">Een </w:t>
              </w:r>
            </w:ins>
            <w:ins w:id="861" w:author="Arjan Kloosterboer" w:date="2017-09-21T12:19:00Z">
              <w:r w:rsidRPr="00273F7D">
                <w:rPr>
                  <w:rFonts w:eastAsia="Batang"/>
                </w:rPr>
                <w:t>TUNNELDEEL</w:t>
              </w:r>
            </w:ins>
            <w:ins w:id="862"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187E366C" w14:textId="77777777" w:rsidTr="001B6785">
        <w:trPr>
          <w:ins w:id="863" w:author="Arjan Kloosterboer" w:date="2017-09-21T12:16:00Z"/>
        </w:trPr>
        <w:tc>
          <w:tcPr>
            <w:tcW w:w="450" w:type="dxa"/>
            <w:tcBorders>
              <w:top w:val="nil"/>
              <w:left w:val="nil"/>
              <w:bottom w:val="nil"/>
              <w:right w:val="nil"/>
            </w:tcBorders>
          </w:tcPr>
          <w:p w14:paraId="681D6494" w14:textId="77777777" w:rsidR="0052758E" w:rsidRPr="00751C18" w:rsidRDefault="0052758E" w:rsidP="0052758E">
            <w:pPr>
              <w:widowControl w:val="0"/>
              <w:autoSpaceDE w:val="0"/>
              <w:autoSpaceDN w:val="0"/>
              <w:adjustRightInd w:val="0"/>
              <w:spacing w:line="240" w:lineRule="auto"/>
              <w:contextualSpacing w:val="0"/>
              <w:rPr>
                <w:ins w:id="864"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8122897" w14:textId="77777777" w:rsidR="0052758E" w:rsidRPr="00751C18" w:rsidRDefault="0052758E" w:rsidP="0052758E">
            <w:pPr>
              <w:widowControl w:val="0"/>
              <w:autoSpaceDE w:val="0"/>
              <w:autoSpaceDN w:val="0"/>
              <w:adjustRightInd w:val="0"/>
              <w:spacing w:line="240" w:lineRule="auto"/>
              <w:contextualSpacing w:val="0"/>
              <w:rPr>
                <w:ins w:id="865" w:author="Arjan Kloosterboer" w:date="2017-09-21T12:16:00Z"/>
                <w:rFonts w:ascii="Calibri" w:hAnsi="Calibri" w:cs="Calibri"/>
                <w:color w:val="0F0F0F"/>
                <w:sz w:val="22"/>
                <w:szCs w:val="22"/>
                <w:lang w:eastAsia="en-US"/>
              </w:rPr>
            </w:pPr>
            <w:ins w:id="866"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7BAC0996" w14:textId="77777777" w:rsidR="0052758E" w:rsidRPr="00751C18" w:rsidRDefault="0052758E" w:rsidP="0052758E">
            <w:pPr>
              <w:widowControl w:val="0"/>
              <w:autoSpaceDE w:val="0"/>
              <w:autoSpaceDN w:val="0"/>
              <w:adjustRightInd w:val="0"/>
              <w:spacing w:line="240" w:lineRule="auto"/>
              <w:contextualSpacing w:val="0"/>
              <w:rPr>
                <w:ins w:id="867" w:author="Arjan Kloosterboer" w:date="2017-09-21T12:16:00Z"/>
                <w:rFonts w:ascii="Calibri" w:hAnsi="Calibri" w:cs="Calibri"/>
                <w:color w:val="0F0F0F"/>
                <w:sz w:val="22"/>
                <w:szCs w:val="22"/>
                <w:lang w:eastAsia="en-US"/>
              </w:rPr>
            </w:pPr>
            <w:ins w:id="868"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AA87F58" w14:textId="1B8A0E76" w:rsidR="0052758E" w:rsidRPr="00E63B4B" w:rsidRDefault="0052758E" w:rsidP="0052758E">
            <w:pPr>
              <w:widowControl w:val="0"/>
              <w:autoSpaceDE w:val="0"/>
              <w:autoSpaceDN w:val="0"/>
              <w:adjustRightInd w:val="0"/>
              <w:spacing w:line="240" w:lineRule="auto"/>
              <w:contextualSpacing w:val="0"/>
              <w:rPr>
                <w:ins w:id="869" w:author="Arjan Kloosterboer" w:date="2017-09-21T12:16:00Z"/>
                <w:rFonts w:ascii="Arial" w:hAnsi="Arial" w:cs="Arial"/>
                <w:szCs w:val="20"/>
                <w:lang w:eastAsia="en-US"/>
              </w:rPr>
            </w:pPr>
            <w:ins w:id="870" w:author="Arjan Kloosterboer" w:date="2017-09-21T12:20:00Z">
              <w:r w:rsidRPr="00273F7D">
                <w:rPr>
                  <w:rFonts w:eastAsia="Batang"/>
                </w:rPr>
                <w:t>VEGETATIEOBJECT</w:t>
              </w:r>
            </w:ins>
            <w:ins w:id="871"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3D2A3D4B" w14:textId="44C4FED2" w:rsidR="0052758E" w:rsidRPr="00063B2C" w:rsidRDefault="0052758E" w:rsidP="0052758E">
            <w:pPr>
              <w:widowControl w:val="0"/>
              <w:autoSpaceDE w:val="0"/>
              <w:autoSpaceDN w:val="0"/>
              <w:adjustRightInd w:val="0"/>
              <w:spacing w:line="240" w:lineRule="auto"/>
              <w:contextualSpacing w:val="0"/>
              <w:rPr>
                <w:ins w:id="872" w:author="Arjan Kloosterboer" w:date="2017-09-21T12:16:00Z"/>
                <w:rFonts w:asciiTheme="minorHAnsi" w:hAnsiTheme="minorHAnsi" w:cstheme="minorHAnsi"/>
                <w:sz w:val="22"/>
                <w:szCs w:val="22"/>
                <w:lang w:eastAsia="en-US"/>
              </w:rPr>
            </w:pPr>
            <w:ins w:id="873" w:author="Arjan Kloosterboer" w:date="2017-09-21T12:16:00Z">
              <w:r w:rsidRPr="00063B2C">
                <w:rPr>
                  <w:rFonts w:asciiTheme="minorHAnsi" w:hAnsiTheme="minorHAnsi" w:cstheme="minorHAnsi"/>
                  <w:sz w:val="22"/>
                  <w:szCs w:val="22"/>
                  <w:lang w:eastAsia="en-US"/>
                </w:rPr>
                <w:t xml:space="preserve">Een </w:t>
              </w:r>
            </w:ins>
            <w:ins w:id="874" w:author="Arjan Kloosterboer" w:date="2017-09-21T12:20:00Z">
              <w:r w:rsidRPr="00273F7D">
                <w:rPr>
                  <w:rFonts w:eastAsia="Batang"/>
                </w:rPr>
                <w:t>VEGETATIEOBJECT</w:t>
              </w:r>
            </w:ins>
            <w:ins w:id="875" w:author="Arjan Kloosterboer" w:date="2017-09-21T12:16:00Z">
              <w:r w:rsidRPr="00063B2C">
                <w:rPr>
                  <w:rFonts w:asciiTheme="minorHAnsi" w:hAnsiTheme="minorHAnsi" w:cstheme="minorHAnsi"/>
                  <w:sz w:val="22"/>
                  <w:szCs w:val="22"/>
                  <w:lang w:eastAsia="en-US"/>
                </w:rPr>
                <w:t xml:space="preserve"> is een ‘specialisatie’ van OBJECT.</w:t>
              </w:r>
            </w:ins>
          </w:p>
        </w:tc>
      </w:tr>
      <w:tr w:rsidR="0052758E" w:rsidRPr="00751C18" w14:paraId="29F27504" w14:textId="77777777" w:rsidTr="001B6785">
        <w:trPr>
          <w:ins w:id="876" w:author="Arjan Kloosterboer" w:date="2017-09-21T12:16:00Z"/>
        </w:trPr>
        <w:tc>
          <w:tcPr>
            <w:tcW w:w="450" w:type="dxa"/>
            <w:tcBorders>
              <w:top w:val="nil"/>
              <w:left w:val="nil"/>
              <w:bottom w:val="nil"/>
              <w:right w:val="nil"/>
            </w:tcBorders>
          </w:tcPr>
          <w:p w14:paraId="187E772F" w14:textId="77777777" w:rsidR="0052758E" w:rsidRPr="00751C18" w:rsidRDefault="0052758E" w:rsidP="0052758E">
            <w:pPr>
              <w:widowControl w:val="0"/>
              <w:autoSpaceDE w:val="0"/>
              <w:autoSpaceDN w:val="0"/>
              <w:adjustRightInd w:val="0"/>
              <w:spacing w:line="240" w:lineRule="auto"/>
              <w:contextualSpacing w:val="0"/>
              <w:rPr>
                <w:ins w:id="877" w:author="Arjan Kloosterboer" w:date="2017-09-21T12:16:00Z"/>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DCC5D5" w14:textId="77777777" w:rsidR="0052758E" w:rsidRPr="00751C18" w:rsidRDefault="0052758E" w:rsidP="0052758E">
            <w:pPr>
              <w:widowControl w:val="0"/>
              <w:autoSpaceDE w:val="0"/>
              <w:autoSpaceDN w:val="0"/>
              <w:adjustRightInd w:val="0"/>
              <w:spacing w:line="240" w:lineRule="auto"/>
              <w:contextualSpacing w:val="0"/>
              <w:rPr>
                <w:ins w:id="878" w:author="Arjan Kloosterboer" w:date="2017-09-21T12:16:00Z"/>
                <w:rFonts w:ascii="Calibri" w:hAnsi="Calibri" w:cs="Calibri"/>
                <w:color w:val="0F0F0F"/>
                <w:sz w:val="22"/>
                <w:szCs w:val="22"/>
                <w:lang w:eastAsia="en-US"/>
              </w:rPr>
            </w:pPr>
            <w:ins w:id="879" w:author="Arjan Kloosterboer" w:date="2017-09-21T12:16:00Z">
              <w:r w:rsidRPr="00751C18">
                <w:rPr>
                  <w:rFonts w:ascii="Arial" w:hAnsi="Arial" w:cs="Arial"/>
                  <w:szCs w:val="20"/>
                  <w:lang w:val="en-AU" w:eastAsia="en-US"/>
                </w:rPr>
                <w:fldChar w:fldCharType="begin" w:fldLock="1"/>
              </w:r>
              <w:r w:rsidRPr="00CD570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p w14:paraId="129E68E1" w14:textId="77777777" w:rsidR="0052758E" w:rsidRPr="00751C18" w:rsidRDefault="0052758E" w:rsidP="0052758E">
            <w:pPr>
              <w:widowControl w:val="0"/>
              <w:autoSpaceDE w:val="0"/>
              <w:autoSpaceDN w:val="0"/>
              <w:adjustRightInd w:val="0"/>
              <w:spacing w:line="240" w:lineRule="auto"/>
              <w:contextualSpacing w:val="0"/>
              <w:rPr>
                <w:ins w:id="880" w:author="Arjan Kloosterboer" w:date="2017-09-21T12:16:00Z"/>
                <w:rFonts w:ascii="Calibri" w:hAnsi="Calibri" w:cs="Calibri"/>
                <w:color w:val="0F0F0F"/>
                <w:sz w:val="22"/>
                <w:szCs w:val="22"/>
                <w:lang w:eastAsia="en-US"/>
              </w:rPr>
            </w:pPr>
            <w:ins w:id="881" w:author="Arjan Kloosterboer" w:date="2017-09-21T12:16:00Z">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is</w:t>
              </w:r>
            </w:ins>
          </w:p>
          <w:p w14:paraId="46AEF474" w14:textId="78DDBD59" w:rsidR="0052758E" w:rsidRPr="00E63B4B" w:rsidRDefault="0052758E" w:rsidP="0052758E">
            <w:pPr>
              <w:widowControl w:val="0"/>
              <w:autoSpaceDE w:val="0"/>
              <w:autoSpaceDN w:val="0"/>
              <w:adjustRightInd w:val="0"/>
              <w:spacing w:line="240" w:lineRule="auto"/>
              <w:contextualSpacing w:val="0"/>
              <w:rPr>
                <w:ins w:id="882" w:author="Arjan Kloosterboer" w:date="2017-09-21T12:16:00Z"/>
                <w:rFonts w:ascii="Arial" w:hAnsi="Arial" w:cs="Arial"/>
                <w:szCs w:val="20"/>
                <w:lang w:eastAsia="en-US"/>
              </w:rPr>
            </w:pPr>
            <w:ins w:id="883" w:author="Arjan Kloosterboer" w:date="2017-09-21T12:20:00Z">
              <w:r w:rsidRPr="00273F7D">
                <w:rPr>
                  <w:rFonts w:eastAsia="Batang"/>
                </w:rPr>
                <w:t>KLANTCONTACT</w:t>
              </w:r>
              <w:r>
                <w:rPr>
                  <w:rFonts w:eastAsia="Batang"/>
                </w:rPr>
                <w:t xml:space="preserve"> (ALS OBJECT)</w:t>
              </w:r>
            </w:ins>
            <w:ins w:id="884" w:author="Arjan Kloosterboer" w:date="2017-09-21T12:16:00Z">
              <w:r>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t>[</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40E4F0B0" w14:textId="2584EAFA" w:rsidR="0052758E" w:rsidRPr="00063B2C" w:rsidRDefault="0052758E" w:rsidP="0052758E">
            <w:pPr>
              <w:widowControl w:val="0"/>
              <w:autoSpaceDE w:val="0"/>
              <w:autoSpaceDN w:val="0"/>
              <w:adjustRightInd w:val="0"/>
              <w:spacing w:line="240" w:lineRule="auto"/>
              <w:contextualSpacing w:val="0"/>
              <w:rPr>
                <w:ins w:id="885" w:author="Arjan Kloosterboer" w:date="2017-09-21T12:16:00Z"/>
                <w:rFonts w:asciiTheme="minorHAnsi" w:hAnsiTheme="minorHAnsi" w:cstheme="minorHAnsi"/>
                <w:sz w:val="22"/>
                <w:szCs w:val="22"/>
                <w:lang w:eastAsia="en-US"/>
              </w:rPr>
            </w:pPr>
            <w:ins w:id="886" w:author="Arjan Kloosterboer" w:date="2017-09-21T12:16:00Z">
              <w:r w:rsidRPr="00063B2C">
                <w:rPr>
                  <w:rFonts w:asciiTheme="minorHAnsi" w:hAnsiTheme="minorHAnsi" w:cstheme="minorHAnsi"/>
                  <w:sz w:val="22"/>
                  <w:szCs w:val="22"/>
                  <w:lang w:eastAsia="en-US"/>
                </w:rPr>
                <w:t xml:space="preserve">Een </w:t>
              </w:r>
            </w:ins>
            <w:ins w:id="887" w:author="Arjan Kloosterboer" w:date="2017-09-21T12:20:00Z">
              <w:r w:rsidRPr="00273F7D">
                <w:rPr>
                  <w:rFonts w:eastAsia="Batang"/>
                </w:rPr>
                <w:t>KLANTCONTACT</w:t>
              </w:r>
              <w:r>
                <w:rPr>
                  <w:rFonts w:eastAsia="Batang"/>
                </w:rPr>
                <w:t xml:space="preserve"> (ALS OBJECT)</w:t>
              </w:r>
            </w:ins>
            <w:ins w:id="888" w:author="Arjan Kloosterboer" w:date="2017-09-21T12:16:00Z">
              <w:r w:rsidRPr="00063B2C">
                <w:rPr>
                  <w:rFonts w:asciiTheme="minorHAnsi" w:hAnsiTheme="minorHAnsi" w:cstheme="minorHAnsi"/>
                  <w:sz w:val="22"/>
                  <w:szCs w:val="22"/>
                  <w:lang w:eastAsia="en-US"/>
                </w:rPr>
                <w:t xml:space="preserve"> is een ‘specialisatie’ van OBJECT.</w:t>
              </w:r>
            </w:ins>
          </w:p>
        </w:tc>
      </w:tr>
    </w:tbl>
    <w:p w14:paraId="3B1C95A1" w14:textId="77777777" w:rsidR="00063B2C" w:rsidRPr="00751C18" w:rsidRDefault="00063B2C"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791820D3" w14:textId="77777777" w:rsidTr="00847C61">
        <w:tc>
          <w:tcPr>
            <w:tcW w:w="9360" w:type="dxa"/>
            <w:tcBorders>
              <w:top w:val="nil"/>
              <w:left w:val="nil"/>
              <w:bottom w:val="nil"/>
              <w:right w:val="nil"/>
            </w:tcBorders>
          </w:tcPr>
          <w:p w14:paraId="7F89231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4B149B26" w14:textId="0217EF62"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w:t>
            </w:r>
            <w:ins w:id="889" w:author="Arjan Kloosterboer" w:date="2017-03-16T18:19:00Z">
              <w:r w:rsidR="00EF7BFB">
                <w:rPr>
                  <w:rFonts w:ascii="Calibri" w:hAnsi="Calibri" w:cs="Calibri"/>
                  <w:color w:val="0F0F0F"/>
                  <w:sz w:val="22"/>
                  <w:szCs w:val="22"/>
                  <w:lang w:eastAsia="en-US"/>
                </w:rPr>
                <w:t xml:space="preserve">, </w:t>
              </w:r>
            </w:ins>
            <w:del w:id="890" w:author="Arjan Kloosterboer" w:date="2017-03-16T18:19:00Z">
              <w:r w:rsidRPr="00751C18" w:rsidDel="00EF7BFB">
                <w:rPr>
                  <w:rFonts w:ascii="Calibri" w:hAnsi="Calibri" w:cs="Calibri"/>
                  <w:color w:val="0F0F0F"/>
                  <w:sz w:val="22"/>
                  <w:szCs w:val="22"/>
                  <w:lang w:eastAsia="en-US"/>
                </w:rPr>
                <w:delText>. Zie ‘populatie objecttype’ voor de objecttypen die het betreft (</w:delText>
              </w:r>
            </w:del>
            <w:r w:rsidRPr="00751C18">
              <w:rPr>
                <w:rFonts w:ascii="Calibri" w:hAnsi="Calibri" w:cs="Calibri"/>
                <w:color w:val="0F0F0F"/>
                <w:sz w:val="22"/>
                <w:szCs w:val="22"/>
                <w:lang w:eastAsia="en-US"/>
              </w:rPr>
              <w:t>alleen objecttypen op het laagste specialisatieniveau d.w.z. geen gegeneraliseerde objecttypen</w:t>
            </w:r>
            <w:del w:id="891" w:author="Arjan Kloosterboer" w:date="2017-03-16T18:19:00Z">
              <w:r w:rsidRPr="00751C18" w:rsidDel="00EF7BFB">
                <w:rPr>
                  <w:rFonts w:ascii="Calibri" w:hAnsi="Calibri" w:cs="Calibri"/>
                  <w:color w:val="0F0F0F"/>
                  <w:sz w:val="22"/>
                  <w:szCs w:val="22"/>
                  <w:lang w:eastAsia="en-US"/>
                </w:rPr>
                <w:delText>)</w:delText>
              </w:r>
            </w:del>
            <w:r w:rsidRPr="00751C18">
              <w:rPr>
                <w:rFonts w:ascii="Calibri" w:hAnsi="Calibri" w:cs="Calibri"/>
                <w:color w:val="0F0F0F"/>
                <w:sz w:val="22"/>
                <w:szCs w:val="22"/>
                <w:lang w:eastAsia="en-US"/>
              </w:rPr>
              <w:t>.</w:t>
            </w:r>
          </w:p>
          <w:p w14:paraId="7090E0A3" w14:textId="6D68F915"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Het OBJECT heeft dan ook amper attributen (alleen voor het zoeken van objecten van dit objecttype). De overige attributen specificeren we per specialisatie (‘subtype’). </w:t>
            </w:r>
            <w:ins w:id="892" w:author="Arjan Kloosterboer" w:date="2017-03-16T18:20:00Z">
              <w:r w:rsidR="00EF7BFB">
                <w:rPr>
                  <w:rFonts w:ascii="Arial" w:eastAsia="Batang" w:hAnsi="Arial" w:cs="Arial"/>
                  <w:sz w:val="20"/>
                  <w:szCs w:val="20"/>
                </w:rPr>
                <w:t xml:space="preserve">Zij zijn er enkel op gericht </w:t>
              </w:r>
              <w:r w:rsidR="00EF7BFB">
                <w:t>om een dergelijke specialisatie te kunnen duiden; welk object is het en bestaat het nog?</w:t>
              </w:r>
            </w:ins>
          </w:p>
          <w:p w14:paraId="0106B345"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ZAAKOBJECT vervangt, en is een uitbreiding op, de objecttypen VERBLIJFSOBJECT, KADASTRAAL OBJECT en ADRES van het GFO Zaken 2004.</w:t>
            </w:r>
          </w:p>
        </w:tc>
      </w:tr>
    </w:tbl>
    <w:bookmarkStart w:id="893" w:name="BKM_F2574355_AEEE_4e64_B4A0_496F07B5E250"/>
    <w:bookmarkStart w:id="894" w:name="BKM_6A62654A_3C13_4ac3_A0D4_4710B8E400C9"/>
    <w:bookmarkStart w:id="895" w:name="BKM_D9957D68_90B7_4861_B5B0_AE1027624EB4"/>
    <w:bookmarkEnd w:id="893"/>
    <w:bookmarkEnd w:id="894"/>
    <w:p w14:paraId="2DB038CA" w14:textId="77777777" w:rsidR="00847C61" w:rsidRPr="00474957" w:rsidRDefault="00DE73DB" w:rsidP="00847C61">
      <w:pPr>
        <w:pStyle w:val="Kop3"/>
        <w:rPr>
          <w:rFonts w:ascii="Arial" w:hAnsi="Arial" w:cs="Arial"/>
          <w:sz w:val="30"/>
          <w:szCs w:val="30"/>
        </w:rPr>
      </w:pPr>
      <w:r w:rsidRPr="00474957">
        <w:rPr>
          <w:rFonts w:ascii="Arial" w:hAnsi="Arial" w:cs="Arial"/>
          <w:szCs w:val="20"/>
          <w:lang w:val="en-AU"/>
        </w:rPr>
        <w:fldChar w:fldCharType="begin" w:fldLock="1"/>
      </w:r>
      <w:r w:rsidR="00847C61" w:rsidRPr="00474957">
        <w:rPr>
          <w:rFonts w:ascii="Arial" w:hAnsi="Arial" w:cs="Arial"/>
          <w:szCs w:val="20"/>
        </w:rPr>
        <w:instrText xml:space="preserve">MERGEFIELD </w:instrText>
      </w:r>
      <w:r w:rsidR="00847C61" w:rsidRPr="00474957">
        <w:instrText>Element.Stereotype</w:instrText>
      </w:r>
      <w:r w:rsidRPr="00474957">
        <w:rPr>
          <w:rFonts w:ascii="Arial" w:hAnsi="Arial" w:cs="Arial"/>
          <w:szCs w:val="20"/>
          <w:lang w:val="en-AU"/>
        </w:rPr>
        <w:fldChar w:fldCharType="separate"/>
      </w:r>
      <w:r w:rsidR="00847C61" w:rsidRPr="00474957">
        <w:t>Objecttype</w:t>
      </w:r>
      <w:r w:rsidRPr="00474957">
        <w:rPr>
          <w:rFonts w:ascii="Arial" w:hAnsi="Arial" w:cs="Arial"/>
          <w:szCs w:val="20"/>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ANDER BUITENLANDS NIET-NATUURLIJK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970E09E" w14:textId="77777777" w:rsidTr="00847C61">
        <w:trPr>
          <w:trHeight w:val="271"/>
        </w:trPr>
        <w:tc>
          <w:tcPr>
            <w:tcW w:w="2340" w:type="dxa"/>
            <w:gridSpan w:val="2"/>
            <w:tcBorders>
              <w:top w:val="nil"/>
              <w:left w:val="nil"/>
              <w:bottom w:val="nil"/>
              <w:right w:val="nil"/>
            </w:tcBorders>
          </w:tcPr>
          <w:p w14:paraId="5C7F5F3E"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b/>
                <w:bCs/>
                <w:color w:val="0F0F0F"/>
                <w:sz w:val="22"/>
                <w:szCs w:val="22"/>
                <w:lang w:eastAsia="en-US"/>
              </w:rPr>
              <w:t>Naam</w:t>
            </w:r>
          </w:p>
        </w:tc>
        <w:tc>
          <w:tcPr>
            <w:tcW w:w="7020" w:type="dxa"/>
            <w:gridSpan w:val="2"/>
            <w:tcBorders>
              <w:top w:val="nil"/>
              <w:left w:val="nil"/>
              <w:bottom w:val="nil"/>
              <w:right w:val="nil"/>
            </w:tcBorders>
          </w:tcPr>
          <w:p w14:paraId="1D75C0C4" w14:textId="77777777" w:rsidR="00847C61" w:rsidRPr="00474957"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Arial" w:hAnsi="Arial" w:cs="Arial"/>
                <w:szCs w:val="20"/>
                <w:lang w:val="en-AU" w:eastAsia="en-US"/>
              </w:rPr>
              <w:fldChar w:fldCharType="begin" w:fldLock="1"/>
            </w:r>
            <w:r w:rsidR="00847C61" w:rsidRPr="00474957">
              <w:rPr>
                <w:rFonts w:ascii="Arial" w:hAnsi="Arial" w:cs="Arial"/>
                <w:szCs w:val="20"/>
                <w:lang w:eastAsia="en-US"/>
              </w:rPr>
              <w:instrText xml:space="preserve">MERGEFIELD </w:instrText>
            </w:r>
            <w:r w:rsidR="00847C61" w:rsidRPr="00474957">
              <w:rPr>
                <w:rFonts w:ascii="Calibri" w:hAnsi="Calibri" w:cs="Calibri"/>
                <w:color w:val="0F0F0F"/>
                <w:sz w:val="22"/>
                <w:szCs w:val="22"/>
                <w:lang w:eastAsia="en-US"/>
              </w:rPr>
              <w:instrText>Element.Name</w:instrText>
            </w:r>
            <w:r w:rsidRPr="00474957">
              <w:rPr>
                <w:rFonts w:ascii="Arial" w:hAnsi="Arial" w:cs="Arial"/>
                <w:szCs w:val="20"/>
                <w:lang w:val="en-AU" w:eastAsia="en-US"/>
              </w:rPr>
              <w:fldChar w:fldCharType="separate"/>
            </w:r>
            <w:r w:rsidR="00847C61" w:rsidRPr="00474957">
              <w:rPr>
                <w:rFonts w:ascii="Calibri" w:hAnsi="Calibri" w:cs="Calibri"/>
                <w:color w:val="0F0F0F"/>
                <w:sz w:val="22"/>
                <w:szCs w:val="22"/>
                <w:lang w:eastAsia="en-US"/>
              </w:rPr>
              <w:t>ANDER BUITENLANDS NIET-NATUURLIJK PERSOON</w:t>
            </w:r>
            <w:r w:rsidRPr="00474957">
              <w:rPr>
                <w:rFonts w:ascii="Arial" w:hAnsi="Arial" w:cs="Arial"/>
                <w:szCs w:val="20"/>
                <w:lang w:val="en-AU" w:eastAsia="en-US"/>
              </w:rPr>
              <w:fldChar w:fldCharType="end"/>
            </w:r>
          </w:p>
        </w:tc>
      </w:tr>
      <w:tr w:rsidR="00847C61" w:rsidRPr="00474957" w14:paraId="1CD58EB7" w14:textId="77777777" w:rsidTr="00847C61">
        <w:trPr>
          <w:trHeight w:hRule="exact" w:val="128"/>
        </w:trPr>
        <w:tc>
          <w:tcPr>
            <w:tcW w:w="2340" w:type="dxa"/>
            <w:gridSpan w:val="2"/>
            <w:tcBorders>
              <w:top w:val="nil"/>
              <w:left w:val="nil"/>
              <w:bottom w:val="nil"/>
              <w:right w:val="nil"/>
            </w:tcBorders>
          </w:tcPr>
          <w:p w14:paraId="0A65D6D5"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FEF5D27"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690B6BBF" w14:textId="77777777" w:rsidTr="00847C61">
        <w:trPr>
          <w:trHeight w:val="151"/>
        </w:trPr>
        <w:tc>
          <w:tcPr>
            <w:tcW w:w="2340" w:type="dxa"/>
            <w:gridSpan w:val="2"/>
            <w:tcBorders>
              <w:top w:val="nil"/>
              <w:left w:val="nil"/>
              <w:bottom w:val="nil"/>
              <w:right w:val="nil"/>
            </w:tcBorders>
          </w:tcPr>
          <w:p w14:paraId="47D0CB89"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Herkomst objecttype</w:t>
            </w:r>
          </w:p>
        </w:tc>
        <w:tc>
          <w:tcPr>
            <w:tcW w:w="7020" w:type="dxa"/>
            <w:gridSpan w:val="2"/>
            <w:tcBorders>
              <w:top w:val="nil"/>
              <w:left w:val="nil"/>
              <w:bottom w:val="nil"/>
              <w:right w:val="nil"/>
            </w:tcBorders>
          </w:tcPr>
          <w:p w14:paraId="301D246E"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RSGB</w:t>
            </w:r>
          </w:p>
        </w:tc>
      </w:tr>
      <w:tr w:rsidR="00847C61" w:rsidRPr="00474957" w14:paraId="73C599F3" w14:textId="77777777" w:rsidTr="00847C61">
        <w:trPr>
          <w:trHeight w:hRule="exact" w:val="128"/>
        </w:trPr>
        <w:tc>
          <w:tcPr>
            <w:tcW w:w="2340" w:type="dxa"/>
            <w:gridSpan w:val="2"/>
            <w:tcBorders>
              <w:top w:val="nil"/>
              <w:left w:val="nil"/>
              <w:bottom w:val="nil"/>
              <w:right w:val="nil"/>
            </w:tcBorders>
          </w:tcPr>
          <w:p w14:paraId="76316BC7"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6100B8FD"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0AD5814E" w14:textId="77777777" w:rsidTr="00847C61">
        <w:tc>
          <w:tcPr>
            <w:tcW w:w="2340" w:type="dxa"/>
            <w:gridSpan w:val="2"/>
            <w:tcBorders>
              <w:top w:val="nil"/>
              <w:left w:val="nil"/>
              <w:bottom w:val="nil"/>
              <w:right w:val="nil"/>
            </w:tcBorders>
          </w:tcPr>
          <w:p w14:paraId="7EAFE986"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Datum opname object</w:t>
            </w:r>
          </w:p>
        </w:tc>
        <w:tc>
          <w:tcPr>
            <w:tcW w:w="7020" w:type="dxa"/>
            <w:gridSpan w:val="2"/>
            <w:tcBorders>
              <w:top w:val="nil"/>
              <w:left w:val="nil"/>
              <w:bottom w:val="nil"/>
              <w:right w:val="nil"/>
            </w:tcBorders>
          </w:tcPr>
          <w:p w14:paraId="3D9EA966"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color w:val="0F0F0F"/>
                <w:sz w:val="22"/>
                <w:szCs w:val="22"/>
                <w:lang w:eastAsia="en-US"/>
              </w:rPr>
              <w:t>september 2010</w:t>
            </w:r>
          </w:p>
        </w:tc>
      </w:tr>
      <w:tr w:rsidR="00847C61" w:rsidRPr="00474957" w14:paraId="7A07393A" w14:textId="77777777" w:rsidTr="00847C61">
        <w:trPr>
          <w:trHeight w:hRule="exact" w:val="241"/>
        </w:trPr>
        <w:tc>
          <w:tcPr>
            <w:tcW w:w="2340" w:type="dxa"/>
            <w:gridSpan w:val="2"/>
            <w:tcBorders>
              <w:top w:val="nil"/>
              <w:left w:val="nil"/>
              <w:bottom w:val="nil"/>
              <w:right w:val="nil"/>
            </w:tcBorders>
          </w:tcPr>
          <w:p w14:paraId="3BCE393F"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2"/>
            <w:tcBorders>
              <w:top w:val="nil"/>
              <w:left w:val="nil"/>
              <w:bottom w:val="nil"/>
              <w:right w:val="nil"/>
            </w:tcBorders>
          </w:tcPr>
          <w:p w14:paraId="7176EA4B"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7FF12FE3" w14:textId="77777777" w:rsidTr="00847C61">
        <w:tc>
          <w:tcPr>
            <w:tcW w:w="2340" w:type="dxa"/>
            <w:gridSpan w:val="2"/>
            <w:tcBorders>
              <w:top w:val="nil"/>
              <w:left w:val="nil"/>
              <w:bottom w:val="nil"/>
              <w:right w:val="nil"/>
            </w:tcBorders>
          </w:tcPr>
          <w:p w14:paraId="022B5B30"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474957">
              <w:rPr>
                <w:rFonts w:ascii="Calibri" w:hAnsi="Calibri" w:cs="Calibri"/>
                <w:b/>
                <w:bCs/>
                <w:color w:val="0F0F0F"/>
                <w:sz w:val="22"/>
                <w:szCs w:val="22"/>
                <w:lang w:eastAsia="en-US"/>
              </w:rPr>
              <w:t>Overzicht attributen</w:t>
            </w:r>
          </w:p>
        </w:tc>
        <w:tc>
          <w:tcPr>
            <w:tcW w:w="7020" w:type="dxa"/>
            <w:gridSpan w:val="2"/>
            <w:tcBorders>
              <w:top w:val="nil"/>
              <w:left w:val="nil"/>
              <w:bottom w:val="nil"/>
              <w:right w:val="nil"/>
            </w:tcBorders>
          </w:tcPr>
          <w:p w14:paraId="5455F051"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474957" w14:paraId="24723F61" w14:textId="77777777" w:rsidTr="00847C61">
        <w:tc>
          <w:tcPr>
            <w:tcW w:w="450" w:type="dxa"/>
            <w:tcBorders>
              <w:top w:val="nil"/>
              <w:left w:val="nil"/>
              <w:bottom w:val="nil"/>
              <w:right w:val="nil"/>
            </w:tcBorders>
          </w:tcPr>
          <w:p w14:paraId="62C70DDA"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896" w:name="BKM_43CDE5D4_F29C_4a8b_B592_D0B11A59158B"/>
          </w:p>
        </w:tc>
        <w:tc>
          <w:tcPr>
            <w:tcW w:w="2790" w:type="dxa"/>
            <w:gridSpan w:val="2"/>
            <w:tcBorders>
              <w:top w:val="nil"/>
              <w:left w:val="nil"/>
              <w:bottom w:val="nil"/>
              <w:right w:val="nil"/>
            </w:tcBorders>
          </w:tcPr>
          <w:p w14:paraId="096B3DBD" w14:textId="77777777" w:rsidR="00847C61" w:rsidRPr="00474957"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474957">
              <w:rPr>
                <w:rFonts w:ascii="Calibri" w:hAnsi="Calibri" w:cs="Calibri"/>
                <w:i/>
                <w:iCs/>
                <w:color w:val="0F0F0F"/>
                <w:sz w:val="22"/>
                <w:szCs w:val="22"/>
                <w:lang w:eastAsia="en-US"/>
              </w:rPr>
              <w:t>Attribuutnaam</w:t>
            </w:r>
          </w:p>
        </w:tc>
        <w:tc>
          <w:tcPr>
            <w:tcW w:w="6120" w:type="dxa"/>
            <w:tcBorders>
              <w:top w:val="nil"/>
              <w:left w:val="nil"/>
              <w:bottom w:val="nil"/>
              <w:right w:val="nil"/>
            </w:tcBorders>
          </w:tcPr>
          <w:p w14:paraId="722C31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Calibri"/>
                <w:i/>
                <w:color w:val="000000"/>
                <w:sz w:val="22"/>
                <w:szCs w:val="22"/>
                <w:lang w:eastAsia="en-US"/>
              </w:rPr>
              <w:t>Herkomst</w:t>
            </w:r>
          </w:p>
        </w:tc>
      </w:tr>
      <w:tr w:rsidR="00847C61" w:rsidRPr="00474957" w14:paraId="3759B6C9" w14:textId="77777777" w:rsidTr="00847C61">
        <w:tc>
          <w:tcPr>
            <w:tcW w:w="450" w:type="dxa"/>
            <w:tcBorders>
              <w:top w:val="nil"/>
              <w:left w:val="nil"/>
              <w:bottom w:val="nil"/>
              <w:right w:val="nil"/>
            </w:tcBorders>
          </w:tcPr>
          <w:p w14:paraId="4DF639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9F715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ander buitenlands niet-natuurlijk persoon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6FE5D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BUITENLANDS 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ander buitenlands niet-natuurlijk persoon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896"/>
      </w:tr>
      <w:tr w:rsidR="00847C61" w:rsidRPr="00474957" w14:paraId="7EBD67CB" w14:textId="77777777" w:rsidTr="00847C61">
        <w:tc>
          <w:tcPr>
            <w:tcW w:w="450" w:type="dxa"/>
            <w:tcBorders>
              <w:top w:val="nil"/>
              <w:left w:val="nil"/>
              <w:bottom w:val="nil"/>
              <w:right w:val="nil"/>
            </w:tcBorders>
          </w:tcPr>
          <w:p w14:paraId="07C60E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897" w:name="BKM_C43F019B_5724_42f2_81F7_F4B1058900C0"/>
          </w:p>
        </w:tc>
        <w:tc>
          <w:tcPr>
            <w:tcW w:w="2790" w:type="dxa"/>
            <w:gridSpan w:val="2"/>
            <w:tcBorders>
              <w:top w:val="nil"/>
              <w:left w:val="nil"/>
              <w:bottom w:val="nil"/>
              <w:right w:val="nil"/>
            </w:tcBorders>
          </w:tcPr>
          <w:p w14:paraId="542E75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(Statutaire) 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65D5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(Statutaire) 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897"/>
      </w:tr>
      <w:tr w:rsidR="00847C61" w:rsidRPr="00474957" w14:paraId="2F1E249E" w14:textId="77777777" w:rsidTr="00847C61">
        <w:tc>
          <w:tcPr>
            <w:tcW w:w="450" w:type="dxa"/>
            <w:tcBorders>
              <w:top w:val="nil"/>
              <w:left w:val="nil"/>
              <w:bottom w:val="nil"/>
              <w:right w:val="nil"/>
            </w:tcBorders>
          </w:tcPr>
          <w:p w14:paraId="4343C9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898" w:name="BKM_88D88C3E_8847_4a23_96E4_E873E0C28B1E"/>
          </w:p>
        </w:tc>
        <w:tc>
          <w:tcPr>
            <w:tcW w:w="2790" w:type="dxa"/>
            <w:gridSpan w:val="2"/>
            <w:tcBorders>
              <w:top w:val="nil"/>
              <w:left w:val="nil"/>
              <w:bottom w:val="nil"/>
              <w:right w:val="nil"/>
            </w:tcBorders>
          </w:tcPr>
          <w:p w14:paraId="1A8632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39F2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898"/>
      </w:tr>
      <w:tr w:rsidR="00847C61" w:rsidRPr="00474957" w14:paraId="6A2B5606" w14:textId="77777777" w:rsidTr="00847C61">
        <w:tc>
          <w:tcPr>
            <w:tcW w:w="450" w:type="dxa"/>
            <w:tcBorders>
              <w:top w:val="nil"/>
              <w:left w:val="nil"/>
              <w:bottom w:val="nil"/>
              <w:right w:val="nil"/>
            </w:tcBorders>
          </w:tcPr>
          <w:p w14:paraId="326F8D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899" w:name="BKM_C248CF24_DA65_40f8_A08F_A0BD7308AF14"/>
          </w:p>
        </w:tc>
        <w:tc>
          <w:tcPr>
            <w:tcW w:w="2790" w:type="dxa"/>
            <w:gridSpan w:val="2"/>
            <w:tcBorders>
              <w:top w:val="nil"/>
              <w:left w:val="nil"/>
              <w:bottom w:val="nil"/>
              <w:right w:val="nil"/>
            </w:tcBorders>
          </w:tcPr>
          <w:p w14:paraId="7C89BD0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B251F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899"/>
      </w:tr>
      <w:tr w:rsidR="00847C61" w:rsidRPr="00474957" w14:paraId="0A4E1A88" w14:textId="77777777" w:rsidTr="00847C61">
        <w:tc>
          <w:tcPr>
            <w:tcW w:w="450" w:type="dxa"/>
            <w:tcBorders>
              <w:top w:val="nil"/>
              <w:left w:val="nil"/>
              <w:bottom w:val="nil"/>
              <w:right w:val="nil"/>
            </w:tcBorders>
          </w:tcPr>
          <w:p w14:paraId="1B90043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0" w:name="BKM_6B401598_4108_44b0_9E9C_45178E26C5E1"/>
          </w:p>
        </w:tc>
        <w:tc>
          <w:tcPr>
            <w:tcW w:w="2790" w:type="dxa"/>
            <w:gridSpan w:val="2"/>
            <w:tcBorders>
              <w:top w:val="nil"/>
              <w:left w:val="nil"/>
              <w:bottom w:val="nil"/>
              <w:right w:val="nil"/>
            </w:tcBorders>
          </w:tcPr>
          <w:p w14:paraId="7EFF6C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FC04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900"/>
      </w:tr>
      <w:tr w:rsidR="00847C61" w:rsidRPr="00474957" w14:paraId="31BB7F4E" w14:textId="77777777" w:rsidTr="00847C61">
        <w:tc>
          <w:tcPr>
            <w:tcW w:w="450" w:type="dxa"/>
            <w:tcBorders>
              <w:top w:val="nil"/>
              <w:left w:val="nil"/>
              <w:bottom w:val="nil"/>
              <w:right w:val="nil"/>
            </w:tcBorders>
          </w:tcPr>
          <w:p w14:paraId="715C87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5C37C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379A33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2CFB04C7" w14:textId="77777777" w:rsidTr="00847C61">
        <w:tc>
          <w:tcPr>
            <w:tcW w:w="450" w:type="dxa"/>
            <w:tcBorders>
              <w:top w:val="nil"/>
              <w:left w:val="nil"/>
              <w:bottom w:val="nil"/>
              <w:right w:val="nil"/>
            </w:tcBorders>
          </w:tcPr>
          <w:p w14:paraId="010FA8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C6F0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B0FEC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73EAC571" w14:textId="77777777" w:rsidTr="00847C61">
        <w:tc>
          <w:tcPr>
            <w:tcW w:w="450" w:type="dxa"/>
            <w:tcBorders>
              <w:top w:val="nil"/>
              <w:left w:val="nil"/>
              <w:bottom w:val="nil"/>
              <w:right w:val="nil"/>
            </w:tcBorders>
          </w:tcPr>
          <w:p w14:paraId="34F31D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C2CE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6575D1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26E501F6" w14:textId="77777777" w:rsidTr="00847C61">
        <w:tc>
          <w:tcPr>
            <w:tcW w:w="450" w:type="dxa"/>
            <w:tcBorders>
              <w:top w:val="nil"/>
              <w:left w:val="nil"/>
              <w:bottom w:val="nil"/>
              <w:right w:val="nil"/>
            </w:tcBorders>
          </w:tcPr>
          <w:p w14:paraId="10A57D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D733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55E756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3A8907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5161F4F" w14:textId="77777777" w:rsidTr="00847C61">
        <w:tc>
          <w:tcPr>
            <w:tcW w:w="9360" w:type="dxa"/>
            <w:gridSpan w:val="3"/>
            <w:tcBorders>
              <w:top w:val="nil"/>
              <w:left w:val="nil"/>
              <w:bottom w:val="nil"/>
              <w:right w:val="nil"/>
            </w:tcBorders>
          </w:tcPr>
          <w:p w14:paraId="36047C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0F2F629" w14:textId="77777777" w:rsidTr="00847C61">
        <w:tc>
          <w:tcPr>
            <w:tcW w:w="450" w:type="dxa"/>
            <w:tcBorders>
              <w:top w:val="nil"/>
              <w:left w:val="nil"/>
              <w:bottom w:val="nil"/>
              <w:right w:val="nil"/>
            </w:tcBorders>
          </w:tcPr>
          <w:p w14:paraId="1CBBF7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215FF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103FC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0F3B8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DC05F6F" w14:textId="77777777" w:rsidTr="00847C61">
        <w:tc>
          <w:tcPr>
            <w:tcW w:w="450" w:type="dxa"/>
            <w:tcBorders>
              <w:top w:val="nil"/>
              <w:left w:val="nil"/>
              <w:bottom w:val="nil"/>
              <w:right w:val="nil"/>
            </w:tcBorders>
          </w:tcPr>
          <w:p w14:paraId="43DA4A9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86CC94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0720E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2B41A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ANDER BUITENLANDS NIET-NATUURLIJK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25E110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ANDER BUITENLANDS NIET-NATUURLIJK PERSOON is een specialisatie van OBJECT.</w:t>
            </w:r>
            <w:r w:rsidRPr="00474957">
              <w:rPr>
                <w:rFonts w:ascii="Arial" w:hAnsi="Arial" w:cs="Arial"/>
                <w:szCs w:val="24"/>
                <w:lang w:val="en-AU" w:eastAsia="en-US"/>
              </w:rPr>
              <w:fldChar w:fldCharType="end"/>
            </w:r>
          </w:p>
        </w:tc>
      </w:tr>
      <w:tr w:rsidR="00847C61" w:rsidRPr="00474957" w14:paraId="06E6773D" w14:textId="77777777" w:rsidTr="00847C61">
        <w:trPr>
          <w:trHeight w:hRule="exact" w:val="128"/>
        </w:trPr>
        <w:tc>
          <w:tcPr>
            <w:tcW w:w="450" w:type="dxa"/>
            <w:tcBorders>
              <w:top w:val="nil"/>
              <w:left w:val="nil"/>
              <w:bottom w:val="nil"/>
              <w:right w:val="nil"/>
            </w:tcBorders>
          </w:tcPr>
          <w:p w14:paraId="381A050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93EF5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F6A2A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27924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796C1DB" w14:textId="77777777" w:rsidTr="00847C61">
        <w:trPr>
          <w:cantSplit/>
        </w:trPr>
        <w:tc>
          <w:tcPr>
            <w:tcW w:w="9360" w:type="dxa"/>
            <w:tcBorders>
              <w:top w:val="nil"/>
              <w:left w:val="nil"/>
              <w:bottom w:val="nil"/>
              <w:right w:val="nil"/>
            </w:tcBorders>
          </w:tcPr>
          <w:p w14:paraId="0C8469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ED39F6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ANDER BUITENLANDS NIET-NATUURLIJK PERSOON die in het RGBZ gebruikt worden bij deze specialisatie van OBJECT. Zie voor de specificaties van deze gegevens het RSGB.</w:t>
            </w:r>
          </w:p>
        </w:tc>
      </w:tr>
    </w:tbl>
    <w:bookmarkStart w:id="901" w:name="BKM_FE05F1F7_0DC8_4564_91F8_BEADBD604D3A"/>
    <w:bookmarkEnd w:id="901"/>
    <w:p w14:paraId="5D97B21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rsidRPr="00474957">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ANDER 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BF0792B" w14:textId="77777777" w:rsidTr="00847C61">
        <w:trPr>
          <w:trHeight w:val="271"/>
        </w:trPr>
        <w:tc>
          <w:tcPr>
            <w:tcW w:w="2340" w:type="dxa"/>
            <w:gridSpan w:val="2"/>
            <w:tcBorders>
              <w:top w:val="nil"/>
              <w:left w:val="nil"/>
              <w:bottom w:val="nil"/>
              <w:right w:val="nil"/>
            </w:tcBorders>
          </w:tcPr>
          <w:p w14:paraId="1F97294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516EF8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ANDER NATUURLIJK PERSOON</w:t>
            </w:r>
            <w:r w:rsidRPr="00474957">
              <w:rPr>
                <w:rFonts w:ascii="Arial" w:hAnsi="Arial" w:cs="Arial"/>
                <w:szCs w:val="24"/>
                <w:lang w:val="en-AU" w:eastAsia="en-US"/>
              </w:rPr>
              <w:fldChar w:fldCharType="end"/>
            </w:r>
          </w:p>
        </w:tc>
      </w:tr>
      <w:tr w:rsidR="00847C61" w:rsidRPr="00474957" w14:paraId="414ECC2E" w14:textId="77777777" w:rsidTr="00847C61">
        <w:trPr>
          <w:trHeight w:hRule="exact" w:val="128"/>
        </w:trPr>
        <w:tc>
          <w:tcPr>
            <w:tcW w:w="2340" w:type="dxa"/>
            <w:gridSpan w:val="2"/>
            <w:tcBorders>
              <w:top w:val="nil"/>
              <w:left w:val="nil"/>
              <w:bottom w:val="nil"/>
              <w:right w:val="nil"/>
            </w:tcBorders>
          </w:tcPr>
          <w:p w14:paraId="33654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5581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3DB8CE" w14:textId="77777777" w:rsidTr="00847C61">
        <w:trPr>
          <w:trHeight w:val="151"/>
        </w:trPr>
        <w:tc>
          <w:tcPr>
            <w:tcW w:w="2340" w:type="dxa"/>
            <w:gridSpan w:val="2"/>
            <w:tcBorders>
              <w:top w:val="nil"/>
              <w:left w:val="nil"/>
              <w:bottom w:val="nil"/>
              <w:right w:val="nil"/>
            </w:tcBorders>
          </w:tcPr>
          <w:p w14:paraId="06FBC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4E85C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FF47BD9" w14:textId="77777777" w:rsidTr="00847C61">
        <w:trPr>
          <w:trHeight w:hRule="exact" w:val="128"/>
        </w:trPr>
        <w:tc>
          <w:tcPr>
            <w:tcW w:w="2340" w:type="dxa"/>
            <w:gridSpan w:val="2"/>
            <w:tcBorders>
              <w:top w:val="nil"/>
              <w:left w:val="nil"/>
              <w:bottom w:val="nil"/>
              <w:right w:val="nil"/>
            </w:tcBorders>
          </w:tcPr>
          <w:p w14:paraId="17E7B2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EC4D3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5B91E94" w14:textId="77777777" w:rsidTr="00847C61">
        <w:tc>
          <w:tcPr>
            <w:tcW w:w="2340" w:type="dxa"/>
            <w:gridSpan w:val="2"/>
            <w:tcBorders>
              <w:top w:val="nil"/>
              <w:left w:val="nil"/>
              <w:bottom w:val="nil"/>
              <w:right w:val="nil"/>
            </w:tcBorders>
          </w:tcPr>
          <w:p w14:paraId="714013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236A7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0A95D3E" w14:textId="77777777" w:rsidTr="00847C61">
        <w:trPr>
          <w:trHeight w:hRule="exact" w:val="241"/>
        </w:trPr>
        <w:tc>
          <w:tcPr>
            <w:tcW w:w="2340" w:type="dxa"/>
            <w:gridSpan w:val="2"/>
            <w:tcBorders>
              <w:top w:val="nil"/>
              <w:left w:val="nil"/>
              <w:bottom w:val="nil"/>
              <w:right w:val="nil"/>
            </w:tcBorders>
          </w:tcPr>
          <w:p w14:paraId="69D6DF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346DD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6AE67BA" w14:textId="77777777" w:rsidTr="00847C61">
        <w:tc>
          <w:tcPr>
            <w:tcW w:w="2340" w:type="dxa"/>
            <w:gridSpan w:val="2"/>
            <w:tcBorders>
              <w:top w:val="nil"/>
              <w:left w:val="nil"/>
              <w:bottom w:val="nil"/>
              <w:right w:val="nil"/>
            </w:tcBorders>
          </w:tcPr>
          <w:p w14:paraId="7C6AC1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686A6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988FA54" w14:textId="77777777" w:rsidTr="00847C61">
        <w:tc>
          <w:tcPr>
            <w:tcW w:w="450" w:type="dxa"/>
            <w:tcBorders>
              <w:top w:val="nil"/>
              <w:left w:val="nil"/>
              <w:bottom w:val="nil"/>
              <w:right w:val="nil"/>
            </w:tcBorders>
          </w:tcPr>
          <w:p w14:paraId="3BCDFB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902" w:name="BKM_679B3839_F52A_4233_95E5_2F6B47885A6A"/>
          </w:p>
        </w:tc>
        <w:tc>
          <w:tcPr>
            <w:tcW w:w="2790" w:type="dxa"/>
            <w:gridSpan w:val="2"/>
            <w:tcBorders>
              <w:top w:val="nil"/>
              <w:left w:val="nil"/>
              <w:bottom w:val="nil"/>
              <w:right w:val="nil"/>
            </w:tcBorders>
          </w:tcPr>
          <w:p w14:paraId="682D88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5E692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BF7BA3C" w14:textId="77777777" w:rsidTr="00847C61">
        <w:tc>
          <w:tcPr>
            <w:tcW w:w="450" w:type="dxa"/>
            <w:tcBorders>
              <w:top w:val="nil"/>
              <w:left w:val="nil"/>
              <w:bottom w:val="nil"/>
              <w:right w:val="nil"/>
            </w:tcBorders>
          </w:tcPr>
          <w:p w14:paraId="46F86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014A9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ander natuurlijk persoon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96D1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ander natuurlijk persoon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02"/>
      </w:tr>
      <w:tr w:rsidR="00847C61" w:rsidRPr="00474957" w14:paraId="6B198220" w14:textId="77777777" w:rsidTr="00847C61">
        <w:tc>
          <w:tcPr>
            <w:tcW w:w="450" w:type="dxa"/>
            <w:tcBorders>
              <w:top w:val="nil"/>
              <w:left w:val="nil"/>
              <w:bottom w:val="nil"/>
              <w:right w:val="nil"/>
            </w:tcBorders>
          </w:tcPr>
          <w:p w14:paraId="19B07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3" w:name="BKM_B174B683_FE57_4a91_AF56_4F4A20A942D7"/>
          </w:p>
        </w:tc>
        <w:tc>
          <w:tcPr>
            <w:tcW w:w="2790" w:type="dxa"/>
            <w:gridSpan w:val="2"/>
            <w:tcBorders>
              <w:top w:val="nil"/>
              <w:left w:val="nil"/>
              <w:bottom w:val="nil"/>
              <w:right w:val="nil"/>
            </w:tcBorders>
          </w:tcPr>
          <w:p w14:paraId="2149F31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Geslachtsaanduiding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FFC4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03"/>
      </w:tr>
      <w:tr w:rsidR="00847C61" w:rsidRPr="00474957" w14:paraId="31B1222A" w14:textId="77777777" w:rsidTr="00847C61">
        <w:tc>
          <w:tcPr>
            <w:tcW w:w="450" w:type="dxa"/>
            <w:tcBorders>
              <w:top w:val="nil"/>
              <w:left w:val="nil"/>
              <w:bottom w:val="nil"/>
              <w:right w:val="nil"/>
            </w:tcBorders>
          </w:tcPr>
          <w:p w14:paraId="4CA1F7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4" w:name="BKM_5A152070_3626_4fe2_AAD6_9A0B448EF08B"/>
          </w:p>
        </w:tc>
        <w:tc>
          <w:tcPr>
            <w:tcW w:w="2790" w:type="dxa"/>
            <w:gridSpan w:val="2"/>
            <w:tcBorders>
              <w:top w:val="nil"/>
              <w:left w:val="nil"/>
              <w:bottom w:val="nil"/>
              <w:right w:val="nil"/>
            </w:tcBorders>
          </w:tcPr>
          <w:p w14:paraId="7CA1606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Geboortedatum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5FBA3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Geboortedatum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04"/>
      </w:tr>
      <w:tr w:rsidR="00847C61" w:rsidRPr="00474957" w14:paraId="0D999E2C" w14:textId="77777777" w:rsidTr="00847C61">
        <w:tc>
          <w:tcPr>
            <w:tcW w:w="450" w:type="dxa"/>
            <w:tcBorders>
              <w:top w:val="nil"/>
              <w:left w:val="nil"/>
              <w:bottom w:val="nil"/>
              <w:right w:val="nil"/>
            </w:tcBorders>
          </w:tcPr>
          <w:p w14:paraId="73786D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5" w:name="BKM_25024084_7F9E_4789_A8EB_AC3D35956C60"/>
          </w:p>
        </w:tc>
        <w:tc>
          <w:tcPr>
            <w:tcW w:w="2790" w:type="dxa"/>
            <w:gridSpan w:val="2"/>
            <w:tcBorders>
              <w:top w:val="nil"/>
              <w:left w:val="nil"/>
              <w:bottom w:val="nil"/>
              <w:right w:val="nil"/>
            </w:tcBorders>
          </w:tcPr>
          <w:p w14:paraId="6DFBF2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Overlijdensdatum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5A31C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ANDER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Overlijdensdatum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05"/>
      </w:tr>
      <w:tr w:rsidR="00847C61" w:rsidRPr="00474957" w14:paraId="381CF178" w14:textId="77777777" w:rsidTr="00847C61">
        <w:tc>
          <w:tcPr>
            <w:tcW w:w="450" w:type="dxa"/>
            <w:tcBorders>
              <w:top w:val="nil"/>
              <w:left w:val="nil"/>
              <w:bottom w:val="nil"/>
              <w:right w:val="nil"/>
            </w:tcBorders>
          </w:tcPr>
          <w:p w14:paraId="5955AB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6" w:name="BKM_9ECF378C_8705_4257_ABA0_5FB9555FA0A0"/>
          </w:p>
        </w:tc>
        <w:tc>
          <w:tcPr>
            <w:tcW w:w="2790" w:type="dxa"/>
            <w:gridSpan w:val="2"/>
            <w:tcBorders>
              <w:top w:val="nil"/>
              <w:left w:val="nil"/>
              <w:bottom w:val="nil"/>
              <w:right w:val="nil"/>
            </w:tcBorders>
          </w:tcPr>
          <w:p w14:paraId="468E98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aanschrijving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836D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Naam aanschrijving NATUURLIJK PERSOON</w:t>
            </w:r>
          </w:p>
        </w:tc>
        <w:bookmarkEnd w:id="906"/>
      </w:tr>
      <w:tr w:rsidR="00847C61" w:rsidRPr="00474957" w14:paraId="09770EB4" w14:textId="77777777" w:rsidTr="00847C61">
        <w:tc>
          <w:tcPr>
            <w:tcW w:w="450" w:type="dxa"/>
            <w:tcBorders>
              <w:top w:val="nil"/>
              <w:left w:val="nil"/>
              <w:bottom w:val="nil"/>
              <w:right w:val="nil"/>
            </w:tcBorders>
          </w:tcPr>
          <w:p w14:paraId="496850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1DD6D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Geslachtsnaam aanschrijving </w:t>
            </w:r>
          </w:p>
        </w:tc>
        <w:tc>
          <w:tcPr>
            <w:tcW w:w="6120" w:type="dxa"/>
            <w:tcBorders>
              <w:top w:val="nil"/>
              <w:left w:val="nil"/>
              <w:bottom w:val="nil"/>
              <w:right w:val="nil"/>
            </w:tcBorders>
          </w:tcPr>
          <w:p w14:paraId="66B6AF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Geslachtsnaam aanschrijving  </w:t>
            </w:r>
          </w:p>
        </w:tc>
      </w:tr>
      <w:tr w:rsidR="00847C61" w:rsidRPr="00474957" w14:paraId="1F8F0A1F" w14:textId="77777777" w:rsidTr="00847C61">
        <w:tc>
          <w:tcPr>
            <w:tcW w:w="450" w:type="dxa"/>
            <w:tcBorders>
              <w:top w:val="nil"/>
              <w:left w:val="nil"/>
              <w:bottom w:val="nil"/>
              <w:right w:val="nil"/>
            </w:tcBorders>
          </w:tcPr>
          <w:p w14:paraId="377BBD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0F5A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Voorletters aanschrijving </w:t>
            </w:r>
          </w:p>
        </w:tc>
        <w:tc>
          <w:tcPr>
            <w:tcW w:w="6120" w:type="dxa"/>
            <w:tcBorders>
              <w:top w:val="nil"/>
              <w:left w:val="nil"/>
              <w:bottom w:val="nil"/>
              <w:right w:val="nil"/>
            </w:tcBorders>
          </w:tcPr>
          <w:p w14:paraId="650C2F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Voorletters aanschrijving  </w:t>
            </w:r>
          </w:p>
        </w:tc>
      </w:tr>
      <w:tr w:rsidR="00847C61" w:rsidRPr="00474957" w14:paraId="3672FB9E" w14:textId="77777777" w:rsidTr="00847C61">
        <w:tc>
          <w:tcPr>
            <w:tcW w:w="450" w:type="dxa"/>
            <w:tcBorders>
              <w:top w:val="nil"/>
              <w:left w:val="nil"/>
              <w:bottom w:val="nil"/>
              <w:right w:val="nil"/>
            </w:tcBorders>
          </w:tcPr>
          <w:p w14:paraId="4D8419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C601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Voornamen aanschrijving </w:t>
            </w:r>
          </w:p>
        </w:tc>
        <w:tc>
          <w:tcPr>
            <w:tcW w:w="6120" w:type="dxa"/>
            <w:tcBorders>
              <w:top w:val="nil"/>
              <w:left w:val="nil"/>
              <w:bottom w:val="nil"/>
              <w:right w:val="nil"/>
            </w:tcBorders>
          </w:tcPr>
          <w:p w14:paraId="4A40E3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Voornamen aanschrijving  </w:t>
            </w:r>
          </w:p>
        </w:tc>
      </w:tr>
      <w:tr w:rsidR="00847C61" w:rsidRPr="00474957" w14:paraId="1E8050B1" w14:textId="77777777" w:rsidTr="00847C61">
        <w:tc>
          <w:tcPr>
            <w:tcW w:w="450" w:type="dxa"/>
            <w:tcBorders>
              <w:top w:val="nil"/>
              <w:left w:val="nil"/>
              <w:bottom w:val="nil"/>
              <w:right w:val="nil"/>
            </w:tcBorders>
          </w:tcPr>
          <w:p w14:paraId="742B9D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851FD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Aanhef aanschrijving </w:t>
            </w:r>
          </w:p>
        </w:tc>
        <w:tc>
          <w:tcPr>
            <w:tcW w:w="6120" w:type="dxa"/>
            <w:tcBorders>
              <w:top w:val="nil"/>
              <w:left w:val="nil"/>
              <w:bottom w:val="nil"/>
              <w:right w:val="nil"/>
            </w:tcBorders>
          </w:tcPr>
          <w:p w14:paraId="0C89D3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Naam aanschrijving 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Aanhef aanschrijving  </w:t>
            </w:r>
          </w:p>
        </w:tc>
      </w:tr>
      <w:tr w:rsidR="00847C61" w:rsidRPr="00474957" w14:paraId="2C4CBE7B" w14:textId="77777777" w:rsidTr="00847C61">
        <w:tc>
          <w:tcPr>
            <w:tcW w:w="450" w:type="dxa"/>
            <w:tcBorders>
              <w:top w:val="nil"/>
              <w:left w:val="nil"/>
              <w:bottom w:val="nil"/>
              <w:right w:val="nil"/>
            </w:tcBorders>
          </w:tcPr>
          <w:p w14:paraId="3BA45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7" w:name="BKM_40EFC878_9495_4d31_B475_6D6C4ED99928"/>
          </w:p>
        </w:tc>
        <w:tc>
          <w:tcPr>
            <w:tcW w:w="2790" w:type="dxa"/>
            <w:gridSpan w:val="2"/>
            <w:tcBorders>
              <w:top w:val="nil"/>
              <w:left w:val="nil"/>
              <w:bottom w:val="nil"/>
              <w:right w:val="nil"/>
            </w:tcBorders>
          </w:tcPr>
          <w:p w14:paraId="2BE543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6DB1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907"/>
      </w:tr>
      <w:tr w:rsidR="00847C61" w:rsidRPr="00474957" w14:paraId="0F31D3BE" w14:textId="77777777" w:rsidTr="00847C61">
        <w:tc>
          <w:tcPr>
            <w:tcW w:w="450" w:type="dxa"/>
            <w:tcBorders>
              <w:top w:val="nil"/>
              <w:left w:val="nil"/>
              <w:bottom w:val="nil"/>
              <w:right w:val="nil"/>
            </w:tcBorders>
          </w:tcPr>
          <w:p w14:paraId="173436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2325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646198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60FD2AD9" w14:textId="77777777" w:rsidTr="00847C61">
        <w:tc>
          <w:tcPr>
            <w:tcW w:w="450" w:type="dxa"/>
            <w:tcBorders>
              <w:top w:val="nil"/>
              <w:left w:val="nil"/>
              <w:bottom w:val="nil"/>
              <w:right w:val="nil"/>
            </w:tcBorders>
          </w:tcPr>
          <w:p w14:paraId="0594CC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87FF2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1F92E2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18E73BD4" w14:textId="77777777" w:rsidTr="00847C61">
        <w:tc>
          <w:tcPr>
            <w:tcW w:w="450" w:type="dxa"/>
            <w:tcBorders>
              <w:top w:val="nil"/>
              <w:left w:val="nil"/>
              <w:bottom w:val="nil"/>
              <w:right w:val="nil"/>
            </w:tcBorders>
          </w:tcPr>
          <w:p w14:paraId="6B61C2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0823C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F6821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592CE4B" w14:textId="77777777" w:rsidTr="00847C61">
        <w:tc>
          <w:tcPr>
            <w:tcW w:w="450" w:type="dxa"/>
            <w:tcBorders>
              <w:top w:val="nil"/>
              <w:left w:val="nil"/>
              <w:bottom w:val="nil"/>
              <w:right w:val="nil"/>
            </w:tcBorders>
          </w:tcPr>
          <w:p w14:paraId="79EEFE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097B7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37633F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7BBD7568" w14:textId="77777777" w:rsidTr="00847C61">
        <w:tc>
          <w:tcPr>
            <w:tcW w:w="450" w:type="dxa"/>
            <w:tcBorders>
              <w:top w:val="nil"/>
              <w:left w:val="nil"/>
              <w:bottom w:val="nil"/>
              <w:right w:val="nil"/>
            </w:tcBorders>
          </w:tcPr>
          <w:p w14:paraId="1C011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CFBA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F3192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7A57C44F" w14:textId="77777777" w:rsidTr="00847C61">
        <w:tc>
          <w:tcPr>
            <w:tcW w:w="450" w:type="dxa"/>
            <w:tcBorders>
              <w:top w:val="nil"/>
              <w:left w:val="nil"/>
              <w:bottom w:val="nil"/>
              <w:right w:val="nil"/>
            </w:tcBorders>
          </w:tcPr>
          <w:p w14:paraId="2E4E11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0E3C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312BDA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 xml:space="preserve">ADRESSEERBAAR OBJECT </w:t>
            </w:r>
            <w:r w:rsidRPr="00474957">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545FB8B1" w14:textId="77777777" w:rsidTr="00847C61">
        <w:tc>
          <w:tcPr>
            <w:tcW w:w="450" w:type="dxa"/>
            <w:tcBorders>
              <w:top w:val="nil"/>
              <w:left w:val="nil"/>
              <w:bottom w:val="nil"/>
              <w:right w:val="nil"/>
            </w:tcBorders>
          </w:tcPr>
          <w:p w14:paraId="14130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81F2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4940C2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44F280C4" w14:textId="77777777" w:rsidTr="00847C61">
        <w:tc>
          <w:tcPr>
            <w:tcW w:w="450" w:type="dxa"/>
            <w:tcBorders>
              <w:top w:val="nil"/>
              <w:left w:val="nil"/>
              <w:bottom w:val="nil"/>
              <w:right w:val="nil"/>
            </w:tcBorders>
          </w:tcPr>
          <w:p w14:paraId="773D42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8" w:name="BKM_5782731C_7D4E_46fa_A8EB_783E4C2AE493"/>
          </w:p>
        </w:tc>
        <w:tc>
          <w:tcPr>
            <w:tcW w:w="2790" w:type="dxa"/>
            <w:gridSpan w:val="2"/>
            <w:tcBorders>
              <w:top w:val="nil"/>
              <w:left w:val="nil"/>
              <w:bottom w:val="nil"/>
              <w:right w:val="nil"/>
            </w:tcBorders>
          </w:tcPr>
          <w:p w14:paraId="0434DC8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FC87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908"/>
      </w:tr>
      <w:tr w:rsidR="00847C61" w:rsidRPr="00474957" w14:paraId="02EA05D5" w14:textId="77777777" w:rsidTr="00847C61">
        <w:tc>
          <w:tcPr>
            <w:tcW w:w="450" w:type="dxa"/>
            <w:tcBorders>
              <w:top w:val="nil"/>
              <w:left w:val="nil"/>
              <w:bottom w:val="nil"/>
              <w:right w:val="nil"/>
            </w:tcBorders>
          </w:tcPr>
          <w:p w14:paraId="2642A9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66048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16BA44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377B04E8" w14:textId="77777777" w:rsidTr="00847C61">
        <w:tc>
          <w:tcPr>
            <w:tcW w:w="450" w:type="dxa"/>
            <w:tcBorders>
              <w:top w:val="nil"/>
              <w:left w:val="nil"/>
              <w:bottom w:val="nil"/>
              <w:right w:val="nil"/>
            </w:tcBorders>
          </w:tcPr>
          <w:p w14:paraId="66EE73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4CFF0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183800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461697F5" w14:textId="77777777" w:rsidTr="00847C61">
        <w:tc>
          <w:tcPr>
            <w:tcW w:w="450" w:type="dxa"/>
            <w:tcBorders>
              <w:top w:val="nil"/>
              <w:left w:val="nil"/>
              <w:bottom w:val="nil"/>
              <w:right w:val="nil"/>
            </w:tcBorders>
          </w:tcPr>
          <w:p w14:paraId="05781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C910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1B8B32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1DAAE40E" w14:textId="77777777" w:rsidTr="00847C61">
        <w:tc>
          <w:tcPr>
            <w:tcW w:w="450" w:type="dxa"/>
            <w:tcBorders>
              <w:top w:val="nil"/>
              <w:left w:val="nil"/>
              <w:bottom w:val="nil"/>
              <w:right w:val="nil"/>
            </w:tcBorders>
          </w:tcPr>
          <w:p w14:paraId="6BD06A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5A0B0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0AC50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7FEB2907" w14:textId="77777777" w:rsidTr="00847C61">
        <w:tc>
          <w:tcPr>
            <w:tcW w:w="450" w:type="dxa"/>
            <w:tcBorders>
              <w:top w:val="nil"/>
              <w:left w:val="nil"/>
              <w:bottom w:val="nil"/>
              <w:right w:val="nil"/>
            </w:tcBorders>
          </w:tcPr>
          <w:p w14:paraId="3FFBBC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09" w:name="BKM_63F928AE_8C0D_4083_A84B_D806832007D4"/>
          </w:p>
        </w:tc>
        <w:tc>
          <w:tcPr>
            <w:tcW w:w="2790" w:type="dxa"/>
            <w:gridSpan w:val="2"/>
            <w:tcBorders>
              <w:top w:val="nil"/>
              <w:left w:val="nil"/>
              <w:bottom w:val="nil"/>
              <w:right w:val="nil"/>
            </w:tcBorders>
          </w:tcPr>
          <w:p w14:paraId="376D566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89825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909"/>
      </w:tr>
      <w:tr w:rsidR="00847C61" w:rsidRPr="00474957" w14:paraId="6CF2A6AE" w14:textId="77777777" w:rsidTr="00847C61">
        <w:tc>
          <w:tcPr>
            <w:tcW w:w="450" w:type="dxa"/>
            <w:tcBorders>
              <w:top w:val="nil"/>
              <w:left w:val="nil"/>
              <w:bottom w:val="nil"/>
              <w:right w:val="nil"/>
            </w:tcBorders>
          </w:tcPr>
          <w:p w14:paraId="7B91EC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1987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7681CF1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6CB5AA46" w14:textId="77777777" w:rsidTr="00847C61">
        <w:tc>
          <w:tcPr>
            <w:tcW w:w="450" w:type="dxa"/>
            <w:tcBorders>
              <w:top w:val="nil"/>
              <w:left w:val="nil"/>
              <w:bottom w:val="nil"/>
              <w:right w:val="nil"/>
            </w:tcBorders>
          </w:tcPr>
          <w:p w14:paraId="33F14E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6A11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3F2796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0CB21C54" w14:textId="77777777" w:rsidTr="00847C61">
        <w:tc>
          <w:tcPr>
            <w:tcW w:w="450" w:type="dxa"/>
            <w:tcBorders>
              <w:top w:val="nil"/>
              <w:left w:val="nil"/>
              <w:bottom w:val="nil"/>
              <w:right w:val="nil"/>
            </w:tcBorders>
          </w:tcPr>
          <w:p w14:paraId="105228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AF902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DE9C8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01110834" w14:textId="77777777" w:rsidTr="00847C61">
        <w:tc>
          <w:tcPr>
            <w:tcW w:w="450" w:type="dxa"/>
            <w:tcBorders>
              <w:top w:val="nil"/>
              <w:left w:val="nil"/>
              <w:bottom w:val="nil"/>
              <w:right w:val="nil"/>
            </w:tcBorders>
          </w:tcPr>
          <w:p w14:paraId="27F587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5185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7F6FDA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057454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8D170DB" w14:textId="77777777" w:rsidTr="00847C61">
        <w:tc>
          <w:tcPr>
            <w:tcW w:w="9360" w:type="dxa"/>
            <w:gridSpan w:val="3"/>
            <w:tcBorders>
              <w:top w:val="nil"/>
              <w:left w:val="nil"/>
              <w:bottom w:val="nil"/>
              <w:right w:val="nil"/>
            </w:tcBorders>
          </w:tcPr>
          <w:p w14:paraId="5ACA95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0FFC123" w14:textId="77777777" w:rsidTr="00847C61">
        <w:tc>
          <w:tcPr>
            <w:tcW w:w="450" w:type="dxa"/>
            <w:tcBorders>
              <w:top w:val="nil"/>
              <w:left w:val="nil"/>
              <w:bottom w:val="nil"/>
              <w:right w:val="nil"/>
            </w:tcBorders>
          </w:tcPr>
          <w:p w14:paraId="05E348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B536A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A3B50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07B30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14A1676" w14:textId="77777777" w:rsidTr="00847C61">
        <w:tc>
          <w:tcPr>
            <w:tcW w:w="450" w:type="dxa"/>
            <w:tcBorders>
              <w:top w:val="nil"/>
              <w:left w:val="nil"/>
              <w:bottom w:val="nil"/>
              <w:right w:val="nil"/>
            </w:tcBorders>
          </w:tcPr>
          <w:p w14:paraId="1EA14F7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D72ED9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D116D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09F076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ANDER 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FEC8F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ANDER NATUURLIJK PERSOON is een specialisatie van OBJECT.</w:t>
            </w:r>
            <w:r w:rsidRPr="00474957">
              <w:rPr>
                <w:rFonts w:ascii="Arial" w:hAnsi="Arial" w:cs="Arial"/>
                <w:szCs w:val="24"/>
                <w:lang w:val="en-AU" w:eastAsia="en-US"/>
              </w:rPr>
              <w:fldChar w:fldCharType="end"/>
            </w:r>
          </w:p>
        </w:tc>
      </w:tr>
      <w:tr w:rsidR="00847C61" w:rsidRPr="00474957" w14:paraId="7FAB0D4C" w14:textId="77777777" w:rsidTr="00847C61">
        <w:trPr>
          <w:trHeight w:hRule="exact" w:val="128"/>
        </w:trPr>
        <w:tc>
          <w:tcPr>
            <w:tcW w:w="450" w:type="dxa"/>
            <w:tcBorders>
              <w:top w:val="nil"/>
              <w:left w:val="nil"/>
              <w:bottom w:val="nil"/>
              <w:right w:val="nil"/>
            </w:tcBorders>
          </w:tcPr>
          <w:p w14:paraId="424C9B7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FF4DB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F9985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02A24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73F30F3" w14:textId="77777777" w:rsidTr="00847C61">
        <w:trPr>
          <w:cantSplit/>
        </w:trPr>
        <w:tc>
          <w:tcPr>
            <w:tcW w:w="9360" w:type="dxa"/>
            <w:tcBorders>
              <w:top w:val="nil"/>
              <w:left w:val="nil"/>
              <w:bottom w:val="nil"/>
              <w:right w:val="nil"/>
            </w:tcBorders>
          </w:tcPr>
          <w:p w14:paraId="4BCDFB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83C2AB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ANDER NATUURLIJK PERSOON die in het RGBZ gebruikt worden bij deze specialisatie van OBJECT. Zie voor de specificaties van deze gegevens het RSGB.</w:t>
            </w:r>
          </w:p>
        </w:tc>
      </w:tr>
    </w:tbl>
    <w:bookmarkStart w:id="910" w:name="BKM_E701C65A_C66A_458c_BE06_E1F5A892914C"/>
    <w:bookmarkEnd w:id="910"/>
    <w:p w14:paraId="4E45DA4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APPARTEMENTSRECHT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DB6A765" w14:textId="77777777" w:rsidTr="00847C61">
        <w:trPr>
          <w:trHeight w:val="271"/>
        </w:trPr>
        <w:tc>
          <w:tcPr>
            <w:tcW w:w="2340" w:type="dxa"/>
            <w:gridSpan w:val="2"/>
            <w:tcBorders>
              <w:top w:val="nil"/>
              <w:left w:val="nil"/>
              <w:bottom w:val="nil"/>
              <w:right w:val="nil"/>
            </w:tcBorders>
          </w:tcPr>
          <w:p w14:paraId="68D2D2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AEBA8C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APPARTEMENTSRECHT</w:t>
            </w:r>
            <w:r w:rsidRPr="00474957">
              <w:rPr>
                <w:rFonts w:ascii="Arial" w:hAnsi="Arial" w:cs="Arial"/>
                <w:szCs w:val="24"/>
                <w:lang w:val="en-AU" w:eastAsia="en-US"/>
              </w:rPr>
              <w:fldChar w:fldCharType="end"/>
            </w:r>
          </w:p>
        </w:tc>
      </w:tr>
      <w:tr w:rsidR="00847C61" w:rsidRPr="00474957" w14:paraId="151877B0" w14:textId="77777777" w:rsidTr="00847C61">
        <w:trPr>
          <w:trHeight w:hRule="exact" w:val="128"/>
        </w:trPr>
        <w:tc>
          <w:tcPr>
            <w:tcW w:w="2340" w:type="dxa"/>
            <w:gridSpan w:val="2"/>
            <w:tcBorders>
              <w:top w:val="nil"/>
              <w:left w:val="nil"/>
              <w:bottom w:val="nil"/>
              <w:right w:val="nil"/>
            </w:tcBorders>
          </w:tcPr>
          <w:p w14:paraId="2340A4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1E3A40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2C16083" w14:textId="77777777" w:rsidTr="00847C61">
        <w:trPr>
          <w:trHeight w:val="151"/>
        </w:trPr>
        <w:tc>
          <w:tcPr>
            <w:tcW w:w="2340" w:type="dxa"/>
            <w:gridSpan w:val="2"/>
            <w:tcBorders>
              <w:top w:val="nil"/>
              <w:left w:val="nil"/>
              <w:bottom w:val="nil"/>
              <w:right w:val="nil"/>
            </w:tcBorders>
          </w:tcPr>
          <w:p w14:paraId="66B457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F9E30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6F87DC89" w14:textId="77777777" w:rsidTr="00847C61">
        <w:trPr>
          <w:trHeight w:hRule="exact" w:val="128"/>
        </w:trPr>
        <w:tc>
          <w:tcPr>
            <w:tcW w:w="2340" w:type="dxa"/>
            <w:gridSpan w:val="2"/>
            <w:tcBorders>
              <w:top w:val="nil"/>
              <w:left w:val="nil"/>
              <w:bottom w:val="nil"/>
              <w:right w:val="nil"/>
            </w:tcBorders>
          </w:tcPr>
          <w:p w14:paraId="2FA059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5A3FF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58C4AD" w14:textId="77777777" w:rsidTr="00847C61">
        <w:tc>
          <w:tcPr>
            <w:tcW w:w="2340" w:type="dxa"/>
            <w:gridSpan w:val="2"/>
            <w:tcBorders>
              <w:top w:val="nil"/>
              <w:left w:val="nil"/>
              <w:bottom w:val="nil"/>
              <w:right w:val="nil"/>
            </w:tcBorders>
          </w:tcPr>
          <w:p w14:paraId="4A246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0968A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2DD5E600" w14:textId="77777777" w:rsidTr="00847C61">
        <w:trPr>
          <w:trHeight w:hRule="exact" w:val="241"/>
        </w:trPr>
        <w:tc>
          <w:tcPr>
            <w:tcW w:w="2340" w:type="dxa"/>
            <w:gridSpan w:val="2"/>
            <w:tcBorders>
              <w:top w:val="nil"/>
              <w:left w:val="nil"/>
              <w:bottom w:val="nil"/>
              <w:right w:val="nil"/>
            </w:tcBorders>
          </w:tcPr>
          <w:p w14:paraId="1A7DFC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E577F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2C0537" w14:textId="77777777" w:rsidTr="00847C61">
        <w:tc>
          <w:tcPr>
            <w:tcW w:w="2340" w:type="dxa"/>
            <w:gridSpan w:val="2"/>
            <w:tcBorders>
              <w:top w:val="nil"/>
              <w:left w:val="nil"/>
              <w:bottom w:val="nil"/>
              <w:right w:val="nil"/>
            </w:tcBorders>
          </w:tcPr>
          <w:p w14:paraId="01E566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58A536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FAD8854" w14:textId="77777777" w:rsidTr="00847C61">
        <w:tc>
          <w:tcPr>
            <w:tcW w:w="450" w:type="dxa"/>
            <w:tcBorders>
              <w:top w:val="nil"/>
              <w:left w:val="nil"/>
              <w:bottom w:val="nil"/>
              <w:right w:val="nil"/>
            </w:tcBorders>
          </w:tcPr>
          <w:p w14:paraId="14D0EE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911" w:name="BKM_1F6F939C_7DD9_485c_9024_BF4A68C9DE36"/>
          </w:p>
        </w:tc>
        <w:tc>
          <w:tcPr>
            <w:tcW w:w="2790" w:type="dxa"/>
            <w:gridSpan w:val="2"/>
            <w:tcBorders>
              <w:top w:val="nil"/>
              <w:left w:val="nil"/>
              <w:bottom w:val="nil"/>
              <w:right w:val="nil"/>
            </w:tcBorders>
          </w:tcPr>
          <w:p w14:paraId="2E6C47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AFA4E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CF17854" w14:textId="77777777" w:rsidTr="00847C61">
        <w:tc>
          <w:tcPr>
            <w:tcW w:w="450" w:type="dxa"/>
            <w:tcBorders>
              <w:top w:val="nil"/>
              <w:left w:val="nil"/>
              <w:bottom w:val="nil"/>
              <w:right w:val="nil"/>
            </w:tcBorders>
          </w:tcPr>
          <w:p w14:paraId="7F53DC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3B25B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B23F1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1"/>
      </w:tr>
      <w:tr w:rsidR="00847C61" w:rsidRPr="00474957" w14:paraId="41637BB8" w14:textId="77777777" w:rsidTr="00847C61">
        <w:tc>
          <w:tcPr>
            <w:tcW w:w="450" w:type="dxa"/>
            <w:tcBorders>
              <w:top w:val="nil"/>
              <w:left w:val="nil"/>
              <w:bottom w:val="nil"/>
              <w:right w:val="nil"/>
            </w:tcBorders>
          </w:tcPr>
          <w:p w14:paraId="76A1FB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2" w:name="BKM_7EF2184F_1061_4418_B087_AB875416DAFB"/>
          </w:p>
        </w:tc>
        <w:tc>
          <w:tcPr>
            <w:tcW w:w="2790" w:type="dxa"/>
            <w:gridSpan w:val="2"/>
            <w:tcBorders>
              <w:top w:val="nil"/>
              <w:left w:val="nil"/>
              <w:bottom w:val="nil"/>
              <w:right w:val="nil"/>
            </w:tcBorders>
          </w:tcPr>
          <w:p w14:paraId="3F4A32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APPARTEMENTSRECHT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C74A1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APPARTEMENTSRECHT</w:t>
            </w:r>
          </w:p>
        </w:tc>
        <w:bookmarkEnd w:id="912"/>
      </w:tr>
      <w:tr w:rsidR="00847C61" w:rsidRPr="00474957" w14:paraId="2A24D0A3" w14:textId="77777777" w:rsidTr="00847C61">
        <w:tc>
          <w:tcPr>
            <w:tcW w:w="450" w:type="dxa"/>
            <w:tcBorders>
              <w:top w:val="nil"/>
              <w:left w:val="nil"/>
              <w:bottom w:val="nil"/>
              <w:right w:val="nil"/>
            </w:tcBorders>
          </w:tcPr>
          <w:p w14:paraId="208E16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0B22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Appartementsindex </w:t>
            </w:r>
          </w:p>
        </w:tc>
        <w:tc>
          <w:tcPr>
            <w:tcW w:w="6120" w:type="dxa"/>
            <w:tcBorders>
              <w:top w:val="nil"/>
              <w:left w:val="nil"/>
              <w:bottom w:val="nil"/>
              <w:right w:val="nil"/>
            </w:tcBorders>
          </w:tcPr>
          <w:p w14:paraId="74422F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Appartementsindex  </w:t>
            </w:r>
          </w:p>
        </w:tc>
      </w:tr>
      <w:tr w:rsidR="00847C61" w:rsidRPr="00474957" w14:paraId="6B317F51" w14:textId="77777777" w:rsidTr="00847C61">
        <w:tc>
          <w:tcPr>
            <w:tcW w:w="450" w:type="dxa"/>
            <w:tcBorders>
              <w:top w:val="nil"/>
              <w:left w:val="nil"/>
              <w:bottom w:val="nil"/>
              <w:right w:val="nil"/>
            </w:tcBorders>
          </w:tcPr>
          <w:p w14:paraId="6164CB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DA99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475035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03A69AEC" w14:textId="77777777" w:rsidTr="00847C61">
        <w:tc>
          <w:tcPr>
            <w:tcW w:w="450" w:type="dxa"/>
            <w:tcBorders>
              <w:top w:val="nil"/>
              <w:left w:val="nil"/>
              <w:bottom w:val="nil"/>
              <w:right w:val="nil"/>
            </w:tcBorders>
          </w:tcPr>
          <w:p w14:paraId="64EE25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F1EF9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0254A0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0F4FF5D3" w14:textId="77777777" w:rsidTr="00847C61">
        <w:tc>
          <w:tcPr>
            <w:tcW w:w="450" w:type="dxa"/>
            <w:tcBorders>
              <w:top w:val="nil"/>
              <w:left w:val="nil"/>
              <w:bottom w:val="nil"/>
              <w:right w:val="nil"/>
            </w:tcBorders>
          </w:tcPr>
          <w:p w14:paraId="29920E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349E3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24A955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5F82A826" w14:textId="77777777" w:rsidTr="00847C61">
        <w:tc>
          <w:tcPr>
            <w:tcW w:w="450" w:type="dxa"/>
            <w:tcBorders>
              <w:top w:val="nil"/>
              <w:left w:val="nil"/>
              <w:bottom w:val="nil"/>
              <w:right w:val="nil"/>
            </w:tcBorders>
          </w:tcPr>
          <w:p w14:paraId="099660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3" w:name="BKM_37E693DC_35A3_4e16_A18A_64D1CD8B0381"/>
          </w:p>
        </w:tc>
        <w:tc>
          <w:tcPr>
            <w:tcW w:w="2790" w:type="dxa"/>
            <w:gridSpan w:val="2"/>
            <w:tcBorders>
              <w:top w:val="nil"/>
              <w:left w:val="nil"/>
              <w:bottom w:val="nil"/>
              <w:right w:val="nil"/>
            </w:tcBorders>
          </w:tcPr>
          <w:p w14:paraId="690B131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8E976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3"/>
      </w:tr>
      <w:tr w:rsidR="00847C61" w:rsidRPr="00474957" w14:paraId="3D911E31" w14:textId="77777777" w:rsidTr="00847C61">
        <w:tc>
          <w:tcPr>
            <w:tcW w:w="450" w:type="dxa"/>
            <w:tcBorders>
              <w:top w:val="nil"/>
              <w:left w:val="nil"/>
              <w:bottom w:val="nil"/>
              <w:right w:val="nil"/>
            </w:tcBorders>
          </w:tcPr>
          <w:p w14:paraId="327990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914" w:name="BKM_54962355_EE05_4fb3_9162_58AE6B31AD03"/>
          </w:p>
        </w:tc>
        <w:tc>
          <w:tcPr>
            <w:tcW w:w="2790" w:type="dxa"/>
            <w:gridSpan w:val="2"/>
            <w:tcBorders>
              <w:top w:val="nil"/>
              <w:left w:val="nil"/>
              <w:bottom w:val="nil"/>
              <w:right w:val="nil"/>
            </w:tcBorders>
          </w:tcPr>
          <w:p w14:paraId="7CB4B78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F192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914"/>
      </w:tr>
    </w:tbl>
    <w:p w14:paraId="034023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0994DB2" w14:textId="77777777" w:rsidTr="00847C61">
        <w:tc>
          <w:tcPr>
            <w:tcW w:w="9360" w:type="dxa"/>
            <w:gridSpan w:val="3"/>
            <w:tcBorders>
              <w:top w:val="nil"/>
              <w:left w:val="nil"/>
              <w:bottom w:val="nil"/>
              <w:right w:val="nil"/>
            </w:tcBorders>
          </w:tcPr>
          <w:p w14:paraId="4E954C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0DDB338" w14:textId="77777777" w:rsidTr="00847C61">
        <w:tc>
          <w:tcPr>
            <w:tcW w:w="450" w:type="dxa"/>
            <w:tcBorders>
              <w:top w:val="nil"/>
              <w:left w:val="nil"/>
              <w:bottom w:val="nil"/>
              <w:right w:val="nil"/>
            </w:tcBorders>
          </w:tcPr>
          <w:p w14:paraId="244678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E7F7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AE1C6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2931D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C9A966F" w14:textId="77777777" w:rsidTr="00847C61">
        <w:tc>
          <w:tcPr>
            <w:tcW w:w="450" w:type="dxa"/>
            <w:tcBorders>
              <w:top w:val="nil"/>
              <w:left w:val="nil"/>
              <w:bottom w:val="nil"/>
              <w:right w:val="nil"/>
            </w:tcBorders>
          </w:tcPr>
          <w:p w14:paraId="3431618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57693D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11364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00CB6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APPARTEMENTSRECHT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2C5E2C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APPARTEMENTSRECHT is een specialisatie van OBJECT.</w:t>
            </w:r>
            <w:r w:rsidRPr="00474957">
              <w:rPr>
                <w:rFonts w:ascii="Arial" w:hAnsi="Arial" w:cs="Arial"/>
                <w:szCs w:val="24"/>
                <w:lang w:val="en-AU" w:eastAsia="en-US"/>
              </w:rPr>
              <w:fldChar w:fldCharType="end"/>
            </w:r>
          </w:p>
        </w:tc>
      </w:tr>
      <w:tr w:rsidR="00847C61" w:rsidRPr="00474957" w14:paraId="6BC5D477" w14:textId="77777777" w:rsidTr="00847C61">
        <w:trPr>
          <w:trHeight w:hRule="exact" w:val="128"/>
        </w:trPr>
        <w:tc>
          <w:tcPr>
            <w:tcW w:w="450" w:type="dxa"/>
            <w:tcBorders>
              <w:top w:val="nil"/>
              <w:left w:val="nil"/>
              <w:bottom w:val="nil"/>
              <w:right w:val="nil"/>
            </w:tcBorders>
          </w:tcPr>
          <w:p w14:paraId="4189F09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3DEFF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CFC07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F74C1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3E49C97" w14:textId="77777777" w:rsidTr="00B34EAC">
        <w:trPr>
          <w:cantSplit/>
        </w:trPr>
        <w:tc>
          <w:tcPr>
            <w:tcW w:w="9360" w:type="dxa"/>
            <w:tcBorders>
              <w:top w:val="nil"/>
              <w:left w:val="nil"/>
              <w:bottom w:val="nil"/>
              <w:right w:val="nil"/>
            </w:tcBorders>
          </w:tcPr>
          <w:p w14:paraId="5D39F1F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303627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APPARTEMENTSRECHT die in het RGBZ gebruikt worden bij deze specialisatie van OBJECT. Zie voor de specificaties van deze gegevens het RSGB.</w:t>
            </w:r>
          </w:p>
        </w:tc>
      </w:tr>
    </w:tbl>
    <w:p w14:paraId="7C23E23D" w14:textId="77777777" w:rsidR="00B34EAC" w:rsidRPr="00B34EAC" w:rsidRDefault="00B34EAC" w:rsidP="00B34EAC">
      <w:pPr>
        <w:pStyle w:val="Kop3"/>
        <w:rPr>
          <w:ins w:id="915" w:author="Arjan Kloosterboer" w:date="2017-09-21T14:45:00Z"/>
        </w:rPr>
      </w:pPr>
      <w:bookmarkStart w:id="916" w:name="BKM_6DAA65B5_CF49_462d_AE4A_0655F6BEC748"/>
      <w:bookmarkStart w:id="917" w:name="BKM_B4349BD2_D49B_4802_8FC9_F495F8757CD0"/>
      <w:bookmarkEnd w:id="916"/>
      <w:ins w:id="918" w:author="Arjan Kloosterboer" w:date="2017-09-21T14:45:00Z">
        <w:r>
          <w:rPr>
            <w:rFonts w:ascii="Calibri" w:eastAsia="Times New Roman" w:hAnsi="Calibri" w:cs="Calibri"/>
            <w:color w:val="0F0F0F"/>
            <w:sz w:val="28"/>
            <w:szCs w:val="28"/>
          </w:rPr>
          <w:t>«</w:t>
        </w:r>
        <w:r w:rsidRPr="00B34EAC">
          <w:t>Objecttype_proxy» BEGROEID TERREINDEEL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440FFBBF" w14:textId="77777777" w:rsidTr="00B34EAC">
        <w:trPr>
          <w:trHeight w:val="271"/>
          <w:ins w:id="919"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07AB4316" w14:textId="77777777" w:rsidR="00B34EAC" w:rsidRDefault="00B34EAC" w:rsidP="00B34EAC">
            <w:pPr>
              <w:rPr>
                <w:ins w:id="920" w:author="Arjan Kloosterboer" w:date="2017-09-21T14:45:00Z"/>
                <w:rFonts w:ascii="Calibri" w:hAnsi="Calibri" w:cs="Calibri"/>
                <w:color w:val="0F0F0F"/>
                <w:sz w:val="22"/>
                <w:szCs w:val="22"/>
              </w:rPr>
            </w:pPr>
            <w:ins w:id="921" w:author="Arjan Kloosterboer" w:date="2017-09-21T14:45: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50395F75" w14:textId="77777777" w:rsidR="00B34EAC" w:rsidRDefault="00B34EAC" w:rsidP="00B34EAC">
            <w:pPr>
              <w:rPr>
                <w:ins w:id="922" w:author="Arjan Kloosterboer" w:date="2017-09-21T14:45:00Z"/>
                <w:rFonts w:ascii="Calibri" w:hAnsi="Calibri" w:cs="Calibri"/>
                <w:color w:val="0F0F0F"/>
                <w:sz w:val="22"/>
                <w:szCs w:val="22"/>
              </w:rPr>
            </w:pPr>
            <w:ins w:id="923" w:author="Arjan Kloosterboer" w:date="2017-09-21T14:45:00Z">
              <w:r>
                <w:rPr>
                  <w:rFonts w:ascii="Calibri" w:hAnsi="Calibri" w:cs="Calibri"/>
                  <w:color w:val="0F0F0F"/>
                  <w:sz w:val="22"/>
                  <w:szCs w:val="22"/>
                </w:rPr>
                <w:t>BEGROEID TERREINDEEL</w:t>
              </w:r>
            </w:ins>
          </w:p>
        </w:tc>
      </w:tr>
      <w:tr w:rsidR="00B34EAC" w14:paraId="175322F3" w14:textId="77777777" w:rsidTr="00B34EAC">
        <w:trPr>
          <w:trHeight w:hRule="exact" w:val="128"/>
          <w:ins w:id="924"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3439ABF9" w14:textId="77777777" w:rsidR="00B34EAC" w:rsidRDefault="00B34EAC" w:rsidP="00B34EAC">
            <w:pPr>
              <w:rPr>
                <w:ins w:id="925"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3874447" w14:textId="77777777" w:rsidR="00B34EAC" w:rsidRDefault="00B34EAC" w:rsidP="00B34EAC">
            <w:pPr>
              <w:rPr>
                <w:ins w:id="926" w:author="Arjan Kloosterboer" w:date="2017-09-21T14:45:00Z"/>
                <w:rFonts w:ascii="Calibri" w:hAnsi="Calibri" w:cs="Calibri"/>
                <w:color w:val="0F0F0F"/>
                <w:sz w:val="22"/>
                <w:szCs w:val="22"/>
              </w:rPr>
            </w:pPr>
          </w:p>
        </w:tc>
      </w:tr>
      <w:tr w:rsidR="00B34EAC" w14:paraId="43AC5C19" w14:textId="77777777" w:rsidTr="00B34EAC">
        <w:trPr>
          <w:ins w:id="927"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6B707EDE" w14:textId="77777777" w:rsidR="00B34EAC" w:rsidRDefault="00B34EAC" w:rsidP="00B34EAC">
            <w:pPr>
              <w:rPr>
                <w:ins w:id="928" w:author="Arjan Kloosterboer" w:date="2017-09-21T14:45:00Z"/>
                <w:rFonts w:ascii="Calibri" w:hAnsi="Calibri" w:cs="Calibri"/>
                <w:b/>
                <w:bCs/>
                <w:color w:val="0F0F0F"/>
                <w:sz w:val="22"/>
                <w:szCs w:val="22"/>
              </w:rPr>
            </w:pPr>
            <w:ins w:id="929" w:author="Arjan Kloosterboer" w:date="2017-09-21T14:45: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5C00C80" w14:textId="77777777" w:rsidR="00B34EAC" w:rsidRDefault="00B34EAC" w:rsidP="00B34EAC">
            <w:pPr>
              <w:rPr>
                <w:ins w:id="930" w:author="Arjan Kloosterboer" w:date="2017-09-21T14:45:00Z"/>
                <w:rFonts w:ascii="Calibri" w:hAnsi="Calibri" w:cs="Calibri"/>
                <w:color w:val="0F0F0F"/>
                <w:sz w:val="22"/>
                <w:szCs w:val="22"/>
              </w:rPr>
            </w:pPr>
            <w:ins w:id="931" w:author="Arjan Kloosterboer" w:date="2017-09-21T14:45:00Z">
              <w:r>
                <w:rPr>
                  <w:rFonts w:ascii="Calibri" w:hAnsi="Calibri" w:cs="Calibri"/>
                  <w:color w:val="0F0F0F"/>
                  <w:sz w:val="22"/>
                  <w:szCs w:val="22"/>
                </w:rPr>
                <w:t>RSGB</w:t>
              </w:r>
            </w:ins>
          </w:p>
        </w:tc>
      </w:tr>
      <w:tr w:rsidR="00B34EAC" w14:paraId="33D9B2FF" w14:textId="77777777" w:rsidTr="00B34EAC">
        <w:trPr>
          <w:trHeight w:hRule="exact" w:val="128"/>
          <w:ins w:id="932"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4655FD81" w14:textId="77777777" w:rsidR="00B34EAC" w:rsidRDefault="00B34EAC" w:rsidP="00B34EAC">
            <w:pPr>
              <w:rPr>
                <w:ins w:id="933"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BEB1035" w14:textId="77777777" w:rsidR="00B34EAC" w:rsidRDefault="00B34EAC" w:rsidP="00B34EAC">
            <w:pPr>
              <w:rPr>
                <w:ins w:id="934" w:author="Arjan Kloosterboer" w:date="2017-09-21T14:45:00Z"/>
                <w:rFonts w:ascii="Calibri" w:hAnsi="Calibri" w:cs="Calibri"/>
                <w:color w:val="0F0F0F"/>
                <w:sz w:val="22"/>
                <w:szCs w:val="22"/>
              </w:rPr>
            </w:pPr>
          </w:p>
        </w:tc>
      </w:tr>
      <w:tr w:rsidR="00B34EAC" w14:paraId="4804C788" w14:textId="77777777" w:rsidTr="00B34EAC">
        <w:trPr>
          <w:ins w:id="935"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41B4B049" w14:textId="77777777" w:rsidR="00B34EAC" w:rsidRDefault="00B34EAC" w:rsidP="00B34EAC">
            <w:pPr>
              <w:rPr>
                <w:ins w:id="936" w:author="Arjan Kloosterboer" w:date="2017-09-21T14:45:00Z"/>
                <w:rFonts w:ascii="Calibri" w:hAnsi="Calibri" w:cs="Calibri"/>
                <w:b/>
                <w:bCs/>
                <w:color w:val="0F0F0F"/>
                <w:sz w:val="22"/>
                <w:szCs w:val="22"/>
              </w:rPr>
            </w:pPr>
            <w:ins w:id="937" w:author="Arjan Kloosterboer" w:date="2017-09-21T14:45: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BDBBD94" w14:textId="77777777" w:rsidR="00B34EAC" w:rsidRDefault="00B34EAC" w:rsidP="00B34EAC">
            <w:pPr>
              <w:rPr>
                <w:ins w:id="938" w:author="Arjan Kloosterboer" w:date="2017-09-21T14:45:00Z"/>
                <w:rFonts w:ascii="Calibri" w:hAnsi="Calibri" w:cs="Calibri"/>
                <w:color w:val="0F0F0F"/>
                <w:sz w:val="22"/>
                <w:szCs w:val="22"/>
              </w:rPr>
            </w:pPr>
            <w:ins w:id="939" w:author="Arjan Kloosterboer" w:date="2017-09-21T14:45:00Z">
              <w:r>
                <w:rPr>
                  <w:rFonts w:ascii="Calibri" w:hAnsi="Calibri" w:cs="Calibri"/>
                  <w:color w:val="0F0F0F"/>
                  <w:sz w:val="22"/>
                  <w:szCs w:val="22"/>
                </w:rPr>
                <w:t>1 april 2017</w:t>
              </w:r>
            </w:ins>
          </w:p>
        </w:tc>
      </w:tr>
      <w:tr w:rsidR="00B34EAC" w14:paraId="2D36A4C0" w14:textId="77777777" w:rsidTr="00B34EAC">
        <w:trPr>
          <w:trHeight w:hRule="exact" w:val="128"/>
          <w:ins w:id="940"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7A679467" w14:textId="77777777" w:rsidR="00B34EAC" w:rsidRDefault="00B34EAC" w:rsidP="00B34EAC">
            <w:pPr>
              <w:rPr>
                <w:ins w:id="941"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2B5381D" w14:textId="77777777" w:rsidR="00B34EAC" w:rsidRDefault="00B34EAC" w:rsidP="00B34EAC">
            <w:pPr>
              <w:rPr>
                <w:ins w:id="942" w:author="Arjan Kloosterboer" w:date="2017-09-21T14:45:00Z"/>
                <w:rFonts w:ascii="Calibri" w:hAnsi="Calibri" w:cs="Calibri"/>
                <w:color w:val="0F0F0F"/>
                <w:sz w:val="22"/>
                <w:szCs w:val="22"/>
              </w:rPr>
            </w:pPr>
          </w:p>
        </w:tc>
      </w:tr>
      <w:tr w:rsidR="00B34EAC" w14:paraId="58ADA0BD" w14:textId="77777777" w:rsidTr="00B34EAC">
        <w:trPr>
          <w:trHeight w:hRule="exact" w:val="256"/>
          <w:ins w:id="943"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245B291A" w14:textId="77777777" w:rsidR="00B34EAC" w:rsidRDefault="00B34EAC" w:rsidP="00B34EAC">
            <w:pPr>
              <w:rPr>
                <w:ins w:id="944" w:author="Arjan Kloosterboer" w:date="2017-09-21T14:45: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8448BA2" w14:textId="77777777" w:rsidR="00B34EAC" w:rsidRDefault="00B34EAC" w:rsidP="00B34EAC">
            <w:pPr>
              <w:rPr>
                <w:ins w:id="945" w:author="Arjan Kloosterboer" w:date="2017-09-21T14:45:00Z"/>
                <w:rFonts w:ascii="Calibri" w:hAnsi="Calibri" w:cs="Calibri"/>
                <w:color w:val="0F0F0F"/>
                <w:sz w:val="22"/>
                <w:szCs w:val="22"/>
              </w:rPr>
            </w:pPr>
          </w:p>
        </w:tc>
      </w:tr>
      <w:tr w:rsidR="00B34EAC" w14:paraId="4F6304E5" w14:textId="77777777" w:rsidTr="00B34EAC">
        <w:trPr>
          <w:ins w:id="946" w:author="Arjan Kloosterboer" w:date="2017-09-21T14:45:00Z"/>
        </w:trPr>
        <w:tc>
          <w:tcPr>
            <w:tcW w:w="2340" w:type="dxa"/>
            <w:gridSpan w:val="2"/>
            <w:tcBorders>
              <w:top w:val="nil"/>
              <w:left w:val="nil"/>
              <w:bottom w:val="nil"/>
              <w:right w:val="nil"/>
            </w:tcBorders>
            <w:tcMar>
              <w:top w:w="0" w:type="dxa"/>
              <w:left w:w="60" w:type="dxa"/>
              <w:bottom w:w="0" w:type="dxa"/>
              <w:right w:w="60" w:type="dxa"/>
            </w:tcMar>
          </w:tcPr>
          <w:p w14:paraId="17FC592A" w14:textId="77777777" w:rsidR="00B34EAC" w:rsidRDefault="00B34EAC" w:rsidP="00B34EAC">
            <w:pPr>
              <w:rPr>
                <w:ins w:id="947" w:author="Arjan Kloosterboer" w:date="2017-09-21T14:45:00Z"/>
                <w:rFonts w:ascii="Calibri" w:hAnsi="Calibri" w:cs="Calibri"/>
                <w:b/>
                <w:bCs/>
                <w:color w:val="0F0F0F"/>
                <w:sz w:val="22"/>
                <w:szCs w:val="22"/>
              </w:rPr>
            </w:pPr>
            <w:ins w:id="948" w:author="Arjan Kloosterboer" w:date="2017-09-21T14:45: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6F56651" w14:textId="77777777" w:rsidR="00B34EAC" w:rsidRDefault="00B34EAC" w:rsidP="00B34EAC">
            <w:pPr>
              <w:rPr>
                <w:ins w:id="949" w:author="Arjan Kloosterboer" w:date="2017-09-21T14:45:00Z"/>
                <w:rFonts w:ascii="Calibri" w:hAnsi="Calibri" w:cs="Calibri"/>
                <w:b/>
                <w:bCs/>
                <w:color w:val="0F0F0F"/>
                <w:sz w:val="22"/>
                <w:szCs w:val="22"/>
              </w:rPr>
            </w:pPr>
          </w:p>
        </w:tc>
      </w:tr>
      <w:tr w:rsidR="00B34EAC" w14:paraId="0755B710" w14:textId="77777777" w:rsidTr="00B34EAC">
        <w:trPr>
          <w:ins w:id="950" w:author="Arjan Kloosterboer" w:date="2017-09-21T14:45:00Z"/>
        </w:trPr>
        <w:tc>
          <w:tcPr>
            <w:tcW w:w="450" w:type="dxa"/>
            <w:tcBorders>
              <w:top w:val="nil"/>
              <w:left w:val="nil"/>
              <w:bottom w:val="nil"/>
              <w:right w:val="nil"/>
            </w:tcBorders>
            <w:tcMar>
              <w:top w:w="0" w:type="dxa"/>
              <w:left w:w="60" w:type="dxa"/>
              <w:bottom w:w="0" w:type="dxa"/>
              <w:right w:w="60" w:type="dxa"/>
            </w:tcMar>
          </w:tcPr>
          <w:p w14:paraId="24BFAC5F" w14:textId="77777777" w:rsidR="00B34EAC" w:rsidRDefault="00B34EAC" w:rsidP="00B34EAC">
            <w:pPr>
              <w:rPr>
                <w:ins w:id="951" w:author="Arjan Kloosterboer" w:date="2017-09-21T14:45:00Z"/>
                <w:rFonts w:ascii="Calibri" w:hAnsi="Calibri" w:cs="Calibri"/>
                <w:i/>
                <w:iCs/>
                <w:color w:val="0F0F0F"/>
                <w:sz w:val="22"/>
                <w:szCs w:val="22"/>
              </w:rPr>
            </w:pPr>
            <w:bookmarkStart w:id="952" w:name="BKM_585289D7_FC98_4E2D_8A45_19B4B9376970"/>
          </w:p>
        </w:tc>
        <w:tc>
          <w:tcPr>
            <w:tcW w:w="2790" w:type="dxa"/>
            <w:gridSpan w:val="2"/>
            <w:tcBorders>
              <w:top w:val="nil"/>
              <w:left w:val="nil"/>
              <w:bottom w:val="nil"/>
              <w:right w:val="nil"/>
            </w:tcBorders>
            <w:tcMar>
              <w:top w:w="0" w:type="dxa"/>
              <w:left w:w="60" w:type="dxa"/>
              <w:bottom w:w="0" w:type="dxa"/>
              <w:right w:w="60" w:type="dxa"/>
            </w:tcMar>
          </w:tcPr>
          <w:p w14:paraId="6844708E" w14:textId="77777777" w:rsidR="00B34EAC" w:rsidRDefault="00B34EAC" w:rsidP="00B34EAC">
            <w:pPr>
              <w:rPr>
                <w:ins w:id="953" w:author="Arjan Kloosterboer" w:date="2017-09-21T14:45:00Z"/>
                <w:rFonts w:ascii="Calibri" w:hAnsi="Calibri" w:cs="Calibri"/>
                <w:color w:val="0F0F0F"/>
                <w:sz w:val="22"/>
                <w:szCs w:val="22"/>
              </w:rPr>
            </w:pPr>
            <w:ins w:id="954" w:author="Arjan Kloosterboer" w:date="2017-09-21T14:45: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49EF2B2" w14:textId="77777777" w:rsidR="00B34EAC" w:rsidRDefault="00B34EAC" w:rsidP="00B34EAC">
            <w:pPr>
              <w:rPr>
                <w:ins w:id="955" w:author="Arjan Kloosterboer" w:date="2017-09-21T14:45:00Z"/>
                <w:rFonts w:ascii="Calibri" w:hAnsi="Calibri" w:cs="Calibri"/>
                <w:color w:val="0F0F0F"/>
                <w:sz w:val="22"/>
                <w:szCs w:val="22"/>
              </w:rPr>
            </w:pPr>
            <w:ins w:id="956" w:author="Arjan Kloosterboer" w:date="2017-09-21T14:45: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0D15ADA" w14:textId="77777777" w:rsidR="00B34EAC" w:rsidRDefault="00B34EAC" w:rsidP="00B34EAC">
            <w:pPr>
              <w:rPr>
                <w:ins w:id="957" w:author="Arjan Kloosterboer" w:date="2017-09-21T14:45:00Z"/>
                <w:rFonts w:ascii="Calibri" w:hAnsi="Calibri" w:cs="Calibri"/>
                <w:color w:val="0F0F0F"/>
                <w:sz w:val="22"/>
                <w:szCs w:val="22"/>
              </w:rPr>
            </w:pPr>
            <w:ins w:id="958" w:author="Arjan Kloosterboer" w:date="2017-09-21T14:45: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A971BE8" w14:textId="77777777" w:rsidR="00B34EAC" w:rsidRDefault="00B34EAC" w:rsidP="00B34EAC">
            <w:pPr>
              <w:rPr>
                <w:ins w:id="959" w:author="Arjan Kloosterboer" w:date="2017-09-21T14:45:00Z"/>
                <w:rFonts w:ascii="Calibri" w:hAnsi="Calibri" w:cs="Calibri"/>
                <w:i/>
                <w:iCs/>
                <w:color w:val="0F0F0F"/>
                <w:sz w:val="22"/>
                <w:szCs w:val="22"/>
              </w:rPr>
            </w:pPr>
            <w:ins w:id="960" w:author="Arjan Kloosterboer" w:date="2017-09-21T14:45:00Z">
              <w:r>
                <w:rPr>
                  <w:rFonts w:ascii="Calibri" w:hAnsi="Calibri" w:cs="Calibri"/>
                  <w:i/>
                  <w:iCs/>
                  <w:color w:val="0F0F0F"/>
                  <w:sz w:val="22"/>
                  <w:szCs w:val="22"/>
                </w:rPr>
                <w:t>Kardi-</w:t>
              </w:r>
            </w:ins>
          </w:p>
          <w:p w14:paraId="121694C3" w14:textId="77777777" w:rsidR="00B34EAC" w:rsidRDefault="00B34EAC" w:rsidP="00B34EAC">
            <w:pPr>
              <w:rPr>
                <w:ins w:id="961" w:author="Arjan Kloosterboer" w:date="2017-09-21T14:45:00Z"/>
                <w:rFonts w:ascii="Calibri" w:hAnsi="Calibri" w:cs="Calibri"/>
                <w:color w:val="0F0F0F"/>
                <w:sz w:val="22"/>
                <w:szCs w:val="22"/>
              </w:rPr>
            </w:pPr>
            <w:ins w:id="962" w:author="Arjan Kloosterboer" w:date="2017-09-21T14:45:00Z">
              <w:r>
                <w:rPr>
                  <w:rFonts w:ascii="Calibri" w:hAnsi="Calibri" w:cs="Calibri"/>
                  <w:i/>
                  <w:iCs/>
                  <w:color w:val="0F0F0F"/>
                  <w:sz w:val="22"/>
                  <w:szCs w:val="22"/>
                </w:rPr>
                <w:t>naliteit</w:t>
              </w:r>
            </w:ins>
          </w:p>
        </w:tc>
      </w:tr>
      <w:tr w:rsidR="00B34EAC" w14:paraId="711FEE42" w14:textId="77777777" w:rsidTr="00B34EAC">
        <w:trPr>
          <w:ins w:id="963" w:author="Arjan Kloosterboer" w:date="2017-09-21T14:45:00Z"/>
        </w:trPr>
        <w:tc>
          <w:tcPr>
            <w:tcW w:w="450" w:type="dxa"/>
            <w:tcBorders>
              <w:top w:val="nil"/>
              <w:left w:val="nil"/>
              <w:bottom w:val="nil"/>
              <w:right w:val="nil"/>
            </w:tcBorders>
            <w:tcMar>
              <w:top w:w="0" w:type="dxa"/>
              <w:left w:w="60" w:type="dxa"/>
              <w:bottom w:w="0" w:type="dxa"/>
              <w:right w:w="60" w:type="dxa"/>
            </w:tcMar>
          </w:tcPr>
          <w:p w14:paraId="7E5C9974" w14:textId="77777777" w:rsidR="00B34EAC" w:rsidRDefault="00B34EAC" w:rsidP="00B34EAC">
            <w:pPr>
              <w:rPr>
                <w:ins w:id="964" w:author="Arjan Kloosterboer" w:date="2017-09-21T14:45: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17803A2" w14:textId="77777777" w:rsidR="00B34EAC" w:rsidRDefault="00B34EAC" w:rsidP="00B34EAC">
            <w:pPr>
              <w:rPr>
                <w:ins w:id="965" w:author="Arjan Kloosterboer" w:date="2017-09-21T14:45:00Z"/>
                <w:rFonts w:ascii="Calibri" w:hAnsi="Calibri" w:cs="Calibri"/>
                <w:color w:val="0F0F0F"/>
                <w:sz w:val="22"/>
                <w:szCs w:val="22"/>
              </w:rPr>
            </w:pPr>
            <w:ins w:id="966" w:author="Arjan Kloosterboer" w:date="2017-09-21T14:45:00Z">
              <w:r>
                <w:rPr>
                  <w:rFonts w:ascii="Calibri" w:hAnsi="Calibri" w:cs="Calibri"/>
                  <w:color w:val="0F0F0F"/>
                  <w:sz w:val="22"/>
                  <w:szCs w:val="22"/>
                </w:rPr>
                <w:t>Identificatie begroeid terreindeel</w:t>
              </w:r>
            </w:ins>
          </w:p>
        </w:tc>
        <w:tc>
          <w:tcPr>
            <w:tcW w:w="4230" w:type="dxa"/>
            <w:tcBorders>
              <w:top w:val="nil"/>
              <w:left w:val="nil"/>
              <w:bottom w:val="nil"/>
              <w:right w:val="nil"/>
            </w:tcBorders>
            <w:tcMar>
              <w:top w:w="0" w:type="dxa"/>
              <w:left w:w="60" w:type="dxa"/>
              <w:bottom w:w="0" w:type="dxa"/>
              <w:right w:w="60" w:type="dxa"/>
            </w:tcMar>
          </w:tcPr>
          <w:p w14:paraId="34302782" w14:textId="77777777" w:rsidR="00B34EAC" w:rsidRDefault="00B34EAC" w:rsidP="00B34EAC">
            <w:pPr>
              <w:rPr>
                <w:ins w:id="967"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6686EE8" w14:textId="77777777" w:rsidR="00B34EAC" w:rsidRDefault="00B34EAC" w:rsidP="00B34EAC">
            <w:pPr>
              <w:rPr>
                <w:ins w:id="968"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F739B76" w14:textId="77777777" w:rsidR="00B34EAC" w:rsidRDefault="00B34EAC" w:rsidP="00B34EAC">
            <w:pPr>
              <w:rPr>
                <w:ins w:id="969" w:author="Arjan Kloosterboer" w:date="2017-09-21T14:45:00Z"/>
                <w:rFonts w:ascii="Calibri" w:hAnsi="Calibri" w:cs="Calibri"/>
                <w:color w:val="0F0F0F"/>
                <w:sz w:val="22"/>
                <w:szCs w:val="22"/>
              </w:rPr>
            </w:pPr>
            <w:ins w:id="970" w:author="Arjan Kloosterboer" w:date="2017-09-21T14:45:00Z">
              <w:r>
                <w:rPr>
                  <w:rFonts w:ascii="Calibri" w:hAnsi="Calibri" w:cs="Calibri"/>
                  <w:color w:val="0F0F0F"/>
                  <w:sz w:val="22"/>
                  <w:szCs w:val="22"/>
                </w:rPr>
                <w:t>1 - 1</w:t>
              </w:r>
            </w:ins>
          </w:p>
        </w:tc>
        <w:bookmarkEnd w:id="952"/>
      </w:tr>
      <w:tr w:rsidR="00B34EAC" w14:paraId="258E3EFD" w14:textId="77777777" w:rsidTr="00B34EAC">
        <w:trPr>
          <w:ins w:id="971" w:author="Arjan Kloosterboer" w:date="2017-09-21T14:45:00Z"/>
        </w:trPr>
        <w:tc>
          <w:tcPr>
            <w:tcW w:w="450" w:type="dxa"/>
            <w:tcBorders>
              <w:top w:val="nil"/>
              <w:left w:val="nil"/>
              <w:bottom w:val="nil"/>
              <w:right w:val="nil"/>
            </w:tcBorders>
            <w:tcMar>
              <w:top w:w="0" w:type="dxa"/>
              <w:left w:w="60" w:type="dxa"/>
              <w:bottom w:w="0" w:type="dxa"/>
              <w:right w:w="60" w:type="dxa"/>
            </w:tcMar>
          </w:tcPr>
          <w:p w14:paraId="7104457F" w14:textId="77777777" w:rsidR="00B34EAC" w:rsidRDefault="00B34EAC" w:rsidP="00B34EAC">
            <w:pPr>
              <w:rPr>
                <w:ins w:id="972" w:author="Arjan Kloosterboer" w:date="2017-09-21T14:45:00Z"/>
                <w:rFonts w:ascii="Calibri" w:hAnsi="Calibri" w:cs="Calibri"/>
                <w:color w:val="0F0F0F"/>
                <w:sz w:val="22"/>
                <w:szCs w:val="22"/>
              </w:rPr>
            </w:pPr>
            <w:bookmarkStart w:id="973" w:name="BKM_3C80CF1D_4414_4F7C_9C34_6316B6E8E369"/>
          </w:p>
        </w:tc>
        <w:tc>
          <w:tcPr>
            <w:tcW w:w="2790" w:type="dxa"/>
            <w:gridSpan w:val="2"/>
            <w:tcBorders>
              <w:top w:val="nil"/>
              <w:left w:val="nil"/>
              <w:bottom w:val="nil"/>
              <w:right w:val="nil"/>
            </w:tcBorders>
            <w:tcMar>
              <w:top w:w="0" w:type="dxa"/>
              <w:left w:w="60" w:type="dxa"/>
              <w:bottom w:w="0" w:type="dxa"/>
              <w:right w:w="60" w:type="dxa"/>
            </w:tcMar>
          </w:tcPr>
          <w:p w14:paraId="4BEB0C27" w14:textId="77777777" w:rsidR="00B34EAC" w:rsidRDefault="00B34EAC" w:rsidP="00B34EAC">
            <w:pPr>
              <w:rPr>
                <w:ins w:id="974" w:author="Arjan Kloosterboer" w:date="2017-09-21T14:45:00Z"/>
                <w:rFonts w:ascii="Calibri" w:hAnsi="Calibri" w:cs="Calibri"/>
                <w:color w:val="0F0F0F"/>
                <w:sz w:val="22"/>
                <w:szCs w:val="22"/>
              </w:rPr>
            </w:pPr>
            <w:ins w:id="975" w:author="Arjan Kloosterboer" w:date="2017-09-21T14:45:00Z">
              <w:r>
                <w:rPr>
                  <w:rFonts w:ascii="Calibri" w:hAnsi="Calibri" w:cs="Calibri"/>
                  <w:color w:val="0F0F0F"/>
                  <w:sz w:val="22"/>
                  <w:szCs w:val="22"/>
                </w:rPr>
                <w:t>Geometrie begroeid terreindeel</w:t>
              </w:r>
            </w:ins>
          </w:p>
        </w:tc>
        <w:tc>
          <w:tcPr>
            <w:tcW w:w="4230" w:type="dxa"/>
            <w:tcBorders>
              <w:top w:val="nil"/>
              <w:left w:val="nil"/>
              <w:bottom w:val="nil"/>
              <w:right w:val="nil"/>
            </w:tcBorders>
            <w:tcMar>
              <w:top w:w="0" w:type="dxa"/>
              <w:left w:w="60" w:type="dxa"/>
              <w:bottom w:w="0" w:type="dxa"/>
              <w:right w:w="60" w:type="dxa"/>
            </w:tcMar>
          </w:tcPr>
          <w:p w14:paraId="133E071E" w14:textId="77777777" w:rsidR="00B34EAC" w:rsidRDefault="00B34EAC" w:rsidP="00B34EAC">
            <w:pPr>
              <w:rPr>
                <w:ins w:id="976"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DA3C04C" w14:textId="77777777" w:rsidR="00B34EAC" w:rsidRDefault="00B34EAC" w:rsidP="00B34EAC">
            <w:pPr>
              <w:rPr>
                <w:ins w:id="977"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E14F881" w14:textId="77777777" w:rsidR="00B34EAC" w:rsidRDefault="00B34EAC" w:rsidP="00B34EAC">
            <w:pPr>
              <w:rPr>
                <w:ins w:id="978" w:author="Arjan Kloosterboer" w:date="2017-09-21T14:45:00Z"/>
                <w:rFonts w:ascii="Calibri" w:hAnsi="Calibri" w:cs="Calibri"/>
                <w:color w:val="0F0F0F"/>
                <w:sz w:val="22"/>
                <w:szCs w:val="22"/>
              </w:rPr>
            </w:pPr>
            <w:ins w:id="979" w:author="Arjan Kloosterboer" w:date="2017-09-21T14:45:00Z">
              <w:r>
                <w:rPr>
                  <w:rFonts w:ascii="Calibri" w:hAnsi="Calibri" w:cs="Calibri"/>
                  <w:color w:val="0F0F0F"/>
                  <w:sz w:val="22"/>
                  <w:szCs w:val="22"/>
                </w:rPr>
                <w:t>1 - 1</w:t>
              </w:r>
            </w:ins>
          </w:p>
        </w:tc>
        <w:bookmarkEnd w:id="973"/>
      </w:tr>
      <w:tr w:rsidR="00B34EAC" w14:paraId="1654DFFE" w14:textId="77777777" w:rsidTr="00B34EAC">
        <w:trPr>
          <w:ins w:id="980" w:author="Arjan Kloosterboer" w:date="2017-09-21T14:45:00Z"/>
        </w:trPr>
        <w:tc>
          <w:tcPr>
            <w:tcW w:w="450" w:type="dxa"/>
            <w:tcBorders>
              <w:top w:val="nil"/>
              <w:left w:val="nil"/>
              <w:bottom w:val="nil"/>
              <w:right w:val="nil"/>
            </w:tcBorders>
            <w:tcMar>
              <w:top w:w="0" w:type="dxa"/>
              <w:left w:w="60" w:type="dxa"/>
              <w:bottom w:w="0" w:type="dxa"/>
              <w:right w:w="60" w:type="dxa"/>
            </w:tcMar>
          </w:tcPr>
          <w:p w14:paraId="5D132662" w14:textId="77777777" w:rsidR="00B34EAC" w:rsidRDefault="00B34EAC" w:rsidP="00B34EAC">
            <w:pPr>
              <w:rPr>
                <w:ins w:id="981" w:author="Arjan Kloosterboer" w:date="2017-09-21T14:45:00Z"/>
                <w:rFonts w:ascii="Calibri" w:hAnsi="Calibri" w:cs="Calibri"/>
                <w:color w:val="0F0F0F"/>
                <w:sz w:val="22"/>
                <w:szCs w:val="22"/>
              </w:rPr>
            </w:pPr>
            <w:bookmarkStart w:id="982" w:name="BKM_0E18F535_55DC_4B5B_BA2D_68FCBAA46383"/>
          </w:p>
        </w:tc>
        <w:tc>
          <w:tcPr>
            <w:tcW w:w="2790" w:type="dxa"/>
            <w:gridSpan w:val="2"/>
            <w:tcBorders>
              <w:top w:val="nil"/>
              <w:left w:val="nil"/>
              <w:bottom w:val="nil"/>
              <w:right w:val="nil"/>
            </w:tcBorders>
            <w:tcMar>
              <w:top w:w="0" w:type="dxa"/>
              <w:left w:w="60" w:type="dxa"/>
              <w:bottom w:w="0" w:type="dxa"/>
              <w:right w:w="60" w:type="dxa"/>
            </w:tcMar>
          </w:tcPr>
          <w:p w14:paraId="42B45977" w14:textId="77777777" w:rsidR="00B34EAC" w:rsidRDefault="00B34EAC" w:rsidP="00B34EAC">
            <w:pPr>
              <w:rPr>
                <w:ins w:id="983" w:author="Arjan Kloosterboer" w:date="2017-09-21T14:45:00Z"/>
                <w:rFonts w:ascii="Calibri" w:hAnsi="Calibri" w:cs="Calibri"/>
                <w:color w:val="0F0F0F"/>
                <w:sz w:val="22"/>
                <w:szCs w:val="22"/>
              </w:rPr>
            </w:pPr>
            <w:ins w:id="984" w:author="Arjan Kloosterboer" w:date="2017-09-21T14:45:00Z">
              <w:r>
                <w:rPr>
                  <w:rFonts w:ascii="Calibri" w:hAnsi="Calibri" w:cs="Calibri"/>
                  <w:color w:val="0F0F0F"/>
                  <w:sz w:val="22"/>
                  <w:szCs w:val="22"/>
                </w:rPr>
                <w:t>Fysiek voorkomen begroeid terreindeel</w:t>
              </w:r>
            </w:ins>
          </w:p>
        </w:tc>
        <w:tc>
          <w:tcPr>
            <w:tcW w:w="4230" w:type="dxa"/>
            <w:tcBorders>
              <w:top w:val="nil"/>
              <w:left w:val="nil"/>
              <w:bottom w:val="nil"/>
              <w:right w:val="nil"/>
            </w:tcBorders>
            <w:tcMar>
              <w:top w:w="0" w:type="dxa"/>
              <w:left w:w="60" w:type="dxa"/>
              <w:bottom w:w="0" w:type="dxa"/>
              <w:right w:w="60" w:type="dxa"/>
            </w:tcMar>
          </w:tcPr>
          <w:p w14:paraId="1BD8F83C" w14:textId="77777777" w:rsidR="00B34EAC" w:rsidRDefault="00B34EAC" w:rsidP="00B34EAC">
            <w:pPr>
              <w:rPr>
                <w:ins w:id="985"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DB7CCA4" w14:textId="77777777" w:rsidR="00B34EAC" w:rsidRDefault="00B34EAC" w:rsidP="00B34EAC">
            <w:pPr>
              <w:rPr>
                <w:ins w:id="986"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F32AE48" w14:textId="77777777" w:rsidR="00B34EAC" w:rsidRDefault="00B34EAC" w:rsidP="00B34EAC">
            <w:pPr>
              <w:rPr>
                <w:ins w:id="987" w:author="Arjan Kloosterboer" w:date="2017-09-21T14:45:00Z"/>
                <w:rFonts w:ascii="Calibri" w:hAnsi="Calibri" w:cs="Calibri"/>
                <w:color w:val="0F0F0F"/>
                <w:sz w:val="22"/>
                <w:szCs w:val="22"/>
              </w:rPr>
            </w:pPr>
            <w:ins w:id="988" w:author="Arjan Kloosterboer" w:date="2017-09-21T14:45:00Z">
              <w:r>
                <w:rPr>
                  <w:rFonts w:ascii="Calibri" w:hAnsi="Calibri" w:cs="Calibri"/>
                  <w:color w:val="0F0F0F"/>
                  <w:sz w:val="22"/>
                  <w:szCs w:val="22"/>
                </w:rPr>
                <w:t>1 - 1</w:t>
              </w:r>
            </w:ins>
          </w:p>
        </w:tc>
        <w:bookmarkEnd w:id="982"/>
      </w:tr>
      <w:tr w:rsidR="00B34EAC" w14:paraId="37328E81" w14:textId="77777777" w:rsidTr="00B34EAC">
        <w:trPr>
          <w:ins w:id="989" w:author="Arjan Kloosterboer" w:date="2017-09-21T14:45:00Z"/>
        </w:trPr>
        <w:tc>
          <w:tcPr>
            <w:tcW w:w="450" w:type="dxa"/>
            <w:tcBorders>
              <w:top w:val="nil"/>
              <w:left w:val="nil"/>
              <w:bottom w:val="nil"/>
              <w:right w:val="nil"/>
            </w:tcBorders>
            <w:tcMar>
              <w:top w:w="0" w:type="dxa"/>
              <w:left w:w="60" w:type="dxa"/>
              <w:bottom w:w="0" w:type="dxa"/>
              <w:right w:w="60" w:type="dxa"/>
            </w:tcMar>
          </w:tcPr>
          <w:p w14:paraId="5121D2F6" w14:textId="77777777" w:rsidR="00B34EAC" w:rsidRDefault="00B34EAC" w:rsidP="00B34EAC">
            <w:pPr>
              <w:rPr>
                <w:ins w:id="990" w:author="Arjan Kloosterboer" w:date="2017-09-21T14:45:00Z"/>
                <w:rFonts w:ascii="Calibri" w:hAnsi="Calibri" w:cs="Calibri"/>
                <w:color w:val="0F0F0F"/>
                <w:sz w:val="22"/>
                <w:szCs w:val="22"/>
              </w:rPr>
            </w:pPr>
            <w:bookmarkStart w:id="991" w:name="BKM_432A5DDC_F850_4DDA_8524_2A419BDDDCA8"/>
          </w:p>
        </w:tc>
        <w:tc>
          <w:tcPr>
            <w:tcW w:w="2790" w:type="dxa"/>
            <w:gridSpan w:val="2"/>
            <w:tcBorders>
              <w:top w:val="nil"/>
              <w:left w:val="nil"/>
              <w:bottom w:val="nil"/>
              <w:right w:val="nil"/>
            </w:tcBorders>
            <w:tcMar>
              <w:top w:w="0" w:type="dxa"/>
              <w:left w:w="60" w:type="dxa"/>
              <w:bottom w:w="0" w:type="dxa"/>
              <w:right w:w="60" w:type="dxa"/>
            </w:tcMar>
          </w:tcPr>
          <w:p w14:paraId="19A71058" w14:textId="77777777" w:rsidR="00B34EAC" w:rsidRDefault="00B34EAC" w:rsidP="00B34EAC">
            <w:pPr>
              <w:rPr>
                <w:ins w:id="992" w:author="Arjan Kloosterboer" w:date="2017-09-21T14:45:00Z"/>
                <w:rFonts w:ascii="Calibri" w:hAnsi="Calibri" w:cs="Calibri"/>
                <w:color w:val="0F0F0F"/>
                <w:sz w:val="22"/>
                <w:szCs w:val="22"/>
              </w:rPr>
            </w:pPr>
            <w:ins w:id="993" w:author="Arjan Kloosterboer" w:date="2017-09-21T14:45:00Z">
              <w:r>
                <w:rPr>
                  <w:rFonts w:ascii="Calibri" w:hAnsi="Calibri" w:cs="Calibri"/>
                  <w:color w:val="0F0F0F"/>
                  <w:sz w:val="22"/>
                  <w:szCs w:val="22"/>
                </w:rPr>
                <w:t>Plus fysiek voorkomen begroeid terreindeel</w:t>
              </w:r>
            </w:ins>
          </w:p>
        </w:tc>
        <w:tc>
          <w:tcPr>
            <w:tcW w:w="4230" w:type="dxa"/>
            <w:tcBorders>
              <w:top w:val="nil"/>
              <w:left w:val="nil"/>
              <w:bottom w:val="nil"/>
              <w:right w:val="nil"/>
            </w:tcBorders>
            <w:tcMar>
              <w:top w:w="0" w:type="dxa"/>
              <w:left w:w="60" w:type="dxa"/>
              <w:bottom w:w="0" w:type="dxa"/>
              <w:right w:w="60" w:type="dxa"/>
            </w:tcMar>
          </w:tcPr>
          <w:p w14:paraId="392AC5CD" w14:textId="77777777" w:rsidR="00B34EAC" w:rsidRDefault="00B34EAC" w:rsidP="00B34EAC">
            <w:pPr>
              <w:rPr>
                <w:ins w:id="994"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8F32E67" w14:textId="77777777" w:rsidR="00B34EAC" w:rsidRDefault="00B34EAC" w:rsidP="00B34EAC">
            <w:pPr>
              <w:rPr>
                <w:ins w:id="995"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447F298" w14:textId="77777777" w:rsidR="00B34EAC" w:rsidRDefault="00B34EAC" w:rsidP="00B34EAC">
            <w:pPr>
              <w:rPr>
                <w:ins w:id="996" w:author="Arjan Kloosterboer" w:date="2017-09-21T14:45:00Z"/>
                <w:rFonts w:ascii="Calibri" w:hAnsi="Calibri" w:cs="Calibri"/>
                <w:color w:val="0F0F0F"/>
                <w:sz w:val="22"/>
                <w:szCs w:val="22"/>
              </w:rPr>
            </w:pPr>
            <w:ins w:id="997" w:author="Arjan Kloosterboer" w:date="2017-09-21T14:45:00Z">
              <w:r>
                <w:rPr>
                  <w:rFonts w:ascii="Calibri" w:hAnsi="Calibri" w:cs="Calibri"/>
                  <w:color w:val="0F0F0F"/>
                  <w:sz w:val="22"/>
                  <w:szCs w:val="22"/>
                </w:rPr>
                <w:t>0 - 1</w:t>
              </w:r>
            </w:ins>
          </w:p>
        </w:tc>
        <w:bookmarkEnd w:id="991"/>
      </w:tr>
      <w:tr w:rsidR="00B34EAC" w14:paraId="714453D0" w14:textId="77777777" w:rsidTr="00B34EAC">
        <w:trPr>
          <w:ins w:id="998" w:author="Arjan Kloosterboer" w:date="2017-09-21T14:45:00Z"/>
        </w:trPr>
        <w:tc>
          <w:tcPr>
            <w:tcW w:w="450" w:type="dxa"/>
            <w:tcBorders>
              <w:top w:val="nil"/>
              <w:left w:val="nil"/>
              <w:bottom w:val="nil"/>
              <w:right w:val="nil"/>
            </w:tcBorders>
            <w:tcMar>
              <w:top w:w="0" w:type="dxa"/>
              <w:left w:w="60" w:type="dxa"/>
              <w:bottom w:w="0" w:type="dxa"/>
              <w:right w:w="60" w:type="dxa"/>
            </w:tcMar>
          </w:tcPr>
          <w:p w14:paraId="2991CA2C" w14:textId="77777777" w:rsidR="00B34EAC" w:rsidRDefault="00B34EAC" w:rsidP="00B34EAC">
            <w:pPr>
              <w:rPr>
                <w:ins w:id="999" w:author="Arjan Kloosterboer" w:date="2017-09-21T14:45:00Z"/>
                <w:rFonts w:ascii="Calibri" w:hAnsi="Calibri" w:cs="Calibri"/>
                <w:color w:val="0F0F0F"/>
                <w:sz w:val="22"/>
                <w:szCs w:val="22"/>
              </w:rPr>
            </w:pPr>
            <w:bookmarkStart w:id="1000" w:name="BKM_45178929_7E52_41F3_BB52_879DB6851B63"/>
          </w:p>
        </w:tc>
        <w:tc>
          <w:tcPr>
            <w:tcW w:w="2790" w:type="dxa"/>
            <w:gridSpan w:val="2"/>
            <w:tcBorders>
              <w:top w:val="nil"/>
              <w:left w:val="nil"/>
              <w:bottom w:val="nil"/>
              <w:right w:val="nil"/>
            </w:tcBorders>
            <w:tcMar>
              <w:top w:w="0" w:type="dxa"/>
              <w:left w:w="60" w:type="dxa"/>
              <w:bottom w:w="0" w:type="dxa"/>
              <w:right w:w="60" w:type="dxa"/>
            </w:tcMar>
          </w:tcPr>
          <w:p w14:paraId="5905D59F" w14:textId="77777777" w:rsidR="00B34EAC" w:rsidRDefault="00B34EAC" w:rsidP="00B34EAC">
            <w:pPr>
              <w:rPr>
                <w:ins w:id="1001" w:author="Arjan Kloosterboer" w:date="2017-09-21T14:45:00Z"/>
                <w:rFonts w:ascii="Calibri" w:hAnsi="Calibri" w:cs="Calibri"/>
                <w:color w:val="0F0F0F"/>
                <w:sz w:val="22"/>
                <w:szCs w:val="22"/>
              </w:rPr>
            </w:pPr>
            <w:ins w:id="1002" w:author="Arjan Kloosterboer" w:date="2017-09-21T14:45:00Z">
              <w:r>
                <w:rPr>
                  <w:rFonts w:ascii="Calibri" w:hAnsi="Calibri" w:cs="Calibri"/>
                  <w:color w:val="0F0F0F"/>
                  <w:sz w:val="22"/>
                  <w:szCs w:val="22"/>
                </w:rPr>
                <w:t>Datum begin geldigheid begroeid terreindeel</w:t>
              </w:r>
            </w:ins>
          </w:p>
        </w:tc>
        <w:tc>
          <w:tcPr>
            <w:tcW w:w="4230" w:type="dxa"/>
            <w:tcBorders>
              <w:top w:val="nil"/>
              <w:left w:val="nil"/>
              <w:bottom w:val="nil"/>
              <w:right w:val="nil"/>
            </w:tcBorders>
            <w:tcMar>
              <w:top w:w="0" w:type="dxa"/>
              <w:left w:w="60" w:type="dxa"/>
              <w:bottom w:w="0" w:type="dxa"/>
              <w:right w:w="60" w:type="dxa"/>
            </w:tcMar>
          </w:tcPr>
          <w:p w14:paraId="4FE11438" w14:textId="77777777" w:rsidR="00B34EAC" w:rsidRDefault="00B34EAC" w:rsidP="00B34EAC">
            <w:pPr>
              <w:rPr>
                <w:ins w:id="1003"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8D191EC" w14:textId="77777777" w:rsidR="00B34EAC" w:rsidRDefault="00B34EAC" w:rsidP="00B34EAC">
            <w:pPr>
              <w:rPr>
                <w:ins w:id="1004"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AD7BB96" w14:textId="77777777" w:rsidR="00B34EAC" w:rsidRDefault="00B34EAC" w:rsidP="00B34EAC">
            <w:pPr>
              <w:rPr>
                <w:ins w:id="1005" w:author="Arjan Kloosterboer" w:date="2017-09-21T14:45:00Z"/>
                <w:rFonts w:ascii="Calibri" w:hAnsi="Calibri" w:cs="Calibri"/>
                <w:color w:val="0F0F0F"/>
                <w:sz w:val="22"/>
                <w:szCs w:val="22"/>
              </w:rPr>
            </w:pPr>
            <w:ins w:id="1006" w:author="Arjan Kloosterboer" w:date="2017-09-21T14:45:00Z">
              <w:r>
                <w:rPr>
                  <w:rFonts w:ascii="Calibri" w:hAnsi="Calibri" w:cs="Calibri"/>
                  <w:color w:val="0F0F0F"/>
                  <w:sz w:val="22"/>
                  <w:szCs w:val="22"/>
                </w:rPr>
                <w:t>1 - 1</w:t>
              </w:r>
            </w:ins>
          </w:p>
        </w:tc>
        <w:bookmarkEnd w:id="1000"/>
      </w:tr>
      <w:tr w:rsidR="00B34EAC" w14:paraId="7E37E7CD" w14:textId="77777777" w:rsidTr="00B34EAC">
        <w:trPr>
          <w:ins w:id="1007" w:author="Arjan Kloosterboer" w:date="2017-09-21T14:45:00Z"/>
        </w:trPr>
        <w:tc>
          <w:tcPr>
            <w:tcW w:w="450" w:type="dxa"/>
            <w:tcBorders>
              <w:top w:val="nil"/>
              <w:left w:val="nil"/>
              <w:bottom w:val="nil"/>
              <w:right w:val="nil"/>
            </w:tcBorders>
            <w:tcMar>
              <w:top w:w="0" w:type="dxa"/>
              <w:left w:w="60" w:type="dxa"/>
              <w:bottom w:w="0" w:type="dxa"/>
              <w:right w:w="60" w:type="dxa"/>
            </w:tcMar>
          </w:tcPr>
          <w:p w14:paraId="6550492C" w14:textId="77777777" w:rsidR="00B34EAC" w:rsidRDefault="00B34EAC" w:rsidP="00B34EAC">
            <w:pPr>
              <w:rPr>
                <w:ins w:id="1008" w:author="Arjan Kloosterboer" w:date="2017-09-21T14:45:00Z"/>
                <w:rFonts w:ascii="Calibri" w:hAnsi="Calibri" w:cs="Calibri"/>
                <w:color w:val="0F0F0F"/>
                <w:sz w:val="22"/>
                <w:szCs w:val="22"/>
              </w:rPr>
            </w:pPr>
            <w:bookmarkStart w:id="1009" w:name="BKM_8E9A915B_02E0_4251_BD68_1CAEFE193699"/>
          </w:p>
        </w:tc>
        <w:tc>
          <w:tcPr>
            <w:tcW w:w="2790" w:type="dxa"/>
            <w:gridSpan w:val="2"/>
            <w:tcBorders>
              <w:top w:val="nil"/>
              <w:left w:val="nil"/>
              <w:bottom w:val="nil"/>
              <w:right w:val="nil"/>
            </w:tcBorders>
            <w:tcMar>
              <w:top w:w="0" w:type="dxa"/>
              <w:left w:w="60" w:type="dxa"/>
              <w:bottom w:w="0" w:type="dxa"/>
              <w:right w:w="60" w:type="dxa"/>
            </w:tcMar>
          </w:tcPr>
          <w:p w14:paraId="54140B81" w14:textId="77777777" w:rsidR="00B34EAC" w:rsidRDefault="00B34EAC" w:rsidP="00B34EAC">
            <w:pPr>
              <w:rPr>
                <w:ins w:id="1010" w:author="Arjan Kloosterboer" w:date="2017-09-21T14:45:00Z"/>
                <w:rFonts w:ascii="Calibri" w:hAnsi="Calibri" w:cs="Calibri"/>
                <w:color w:val="0F0F0F"/>
                <w:sz w:val="22"/>
                <w:szCs w:val="22"/>
              </w:rPr>
            </w:pPr>
            <w:ins w:id="1011" w:author="Arjan Kloosterboer" w:date="2017-09-21T14:45:00Z">
              <w:r>
                <w:rPr>
                  <w:rFonts w:ascii="Calibri" w:hAnsi="Calibri" w:cs="Calibri"/>
                  <w:color w:val="0F0F0F"/>
                  <w:sz w:val="22"/>
                  <w:szCs w:val="22"/>
                </w:rPr>
                <w:t>Datum einde geldigheid begroeid terreindeel</w:t>
              </w:r>
            </w:ins>
          </w:p>
        </w:tc>
        <w:tc>
          <w:tcPr>
            <w:tcW w:w="4230" w:type="dxa"/>
            <w:tcBorders>
              <w:top w:val="nil"/>
              <w:left w:val="nil"/>
              <w:bottom w:val="nil"/>
              <w:right w:val="nil"/>
            </w:tcBorders>
            <w:tcMar>
              <w:top w:w="0" w:type="dxa"/>
              <w:left w:w="60" w:type="dxa"/>
              <w:bottom w:w="0" w:type="dxa"/>
              <w:right w:w="60" w:type="dxa"/>
            </w:tcMar>
          </w:tcPr>
          <w:p w14:paraId="200A2AA2" w14:textId="77777777" w:rsidR="00B34EAC" w:rsidRDefault="00B34EAC" w:rsidP="00B34EAC">
            <w:pPr>
              <w:rPr>
                <w:ins w:id="1012" w:author="Arjan Kloosterboer" w:date="2017-09-21T14:45: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112495D" w14:textId="77777777" w:rsidR="00B34EAC" w:rsidRDefault="00B34EAC" w:rsidP="00B34EAC">
            <w:pPr>
              <w:rPr>
                <w:ins w:id="1013" w:author="Arjan Kloosterboer" w:date="2017-09-21T14:45: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955DAF" w14:textId="77777777" w:rsidR="00B34EAC" w:rsidRDefault="00B34EAC" w:rsidP="00B34EAC">
            <w:pPr>
              <w:rPr>
                <w:ins w:id="1014" w:author="Arjan Kloosterboer" w:date="2017-09-21T14:45:00Z"/>
                <w:rFonts w:ascii="Calibri" w:hAnsi="Calibri" w:cs="Calibri"/>
                <w:color w:val="0F0F0F"/>
                <w:sz w:val="22"/>
                <w:szCs w:val="22"/>
              </w:rPr>
            </w:pPr>
            <w:ins w:id="1015" w:author="Arjan Kloosterboer" w:date="2017-09-21T14:45:00Z">
              <w:r>
                <w:rPr>
                  <w:rFonts w:ascii="Calibri" w:hAnsi="Calibri" w:cs="Calibri"/>
                  <w:color w:val="0F0F0F"/>
                  <w:sz w:val="22"/>
                  <w:szCs w:val="22"/>
                </w:rPr>
                <w:t>0 - 1</w:t>
              </w:r>
            </w:ins>
          </w:p>
        </w:tc>
        <w:bookmarkEnd w:id="1009"/>
      </w:tr>
    </w:tbl>
    <w:p w14:paraId="41C48C99" w14:textId="77777777" w:rsidR="00B34EAC" w:rsidRDefault="00B34EAC" w:rsidP="00B34EAC">
      <w:pPr>
        <w:rPr>
          <w:ins w:id="1016" w:author="Arjan Kloosterboer" w:date="2017-09-21T14:45: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786E4240" w14:textId="77777777" w:rsidTr="00B34EAC">
        <w:trPr>
          <w:ins w:id="1017" w:author="Arjan Kloosterboer" w:date="2017-09-21T14:45:00Z"/>
        </w:trPr>
        <w:tc>
          <w:tcPr>
            <w:tcW w:w="9360" w:type="dxa"/>
            <w:gridSpan w:val="3"/>
            <w:tcBorders>
              <w:top w:val="nil"/>
              <w:left w:val="nil"/>
              <w:bottom w:val="nil"/>
              <w:right w:val="nil"/>
            </w:tcBorders>
            <w:tcMar>
              <w:top w:w="0" w:type="dxa"/>
              <w:left w:w="60" w:type="dxa"/>
              <w:bottom w:w="0" w:type="dxa"/>
              <w:right w:w="60" w:type="dxa"/>
            </w:tcMar>
          </w:tcPr>
          <w:p w14:paraId="2C529D6E" w14:textId="77777777" w:rsidR="00B34EAC" w:rsidRDefault="00B34EAC" w:rsidP="00B34EAC">
            <w:pPr>
              <w:rPr>
                <w:ins w:id="1018" w:author="Arjan Kloosterboer" w:date="2017-09-21T14:45:00Z"/>
                <w:rFonts w:ascii="Calibri" w:hAnsi="Calibri" w:cs="Calibri"/>
                <w:color w:val="0F0F0F"/>
                <w:sz w:val="22"/>
                <w:szCs w:val="22"/>
              </w:rPr>
            </w:pPr>
            <w:ins w:id="1019" w:author="Arjan Kloosterboer" w:date="2017-09-21T14:45:00Z">
              <w:r>
                <w:rPr>
                  <w:rFonts w:ascii="Calibri" w:hAnsi="Calibri" w:cs="Calibri"/>
                  <w:b/>
                  <w:bCs/>
                  <w:color w:val="0F0F0F"/>
                  <w:sz w:val="22"/>
                  <w:szCs w:val="22"/>
                </w:rPr>
                <w:t>Overzicht relaties</w:t>
              </w:r>
            </w:ins>
          </w:p>
        </w:tc>
      </w:tr>
      <w:tr w:rsidR="00B34EAC" w14:paraId="289901A4" w14:textId="77777777" w:rsidTr="00B34EAC">
        <w:trPr>
          <w:ins w:id="1020" w:author="Arjan Kloosterboer" w:date="2017-09-21T14:45:00Z"/>
        </w:trPr>
        <w:tc>
          <w:tcPr>
            <w:tcW w:w="450" w:type="dxa"/>
            <w:tcBorders>
              <w:top w:val="nil"/>
              <w:left w:val="nil"/>
              <w:bottom w:val="nil"/>
              <w:right w:val="nil"/>
            </w:tcBorders>
            <w:tcMar>
              <w:top w:w="0" w:type="dxa"/>
              <w:left w:w="60" w:type="dxa"/>
              <w:bottom w:w="0" w:type="dxa"/>
              <w:right w:w="60" w:type="dxa"/>
            </w:tcMar>
          </w:tcPr>
          <w:p w14:paraId="38F0816B" w14:textId="77777777" w:rsidR="00B34EAC" w:rsidRDefault="00B34EAC" w:rsidP="00B34EAC">
            <w:pPr>
              <w:rPr>
                <w:ins w:id="1021" w:author="Arjan Kloosterboer" w:date="2017-09-21T14:45: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DA1BC8F" w14:textId="77777777" w:rsidR="00B34EAC" w:rsidRDefault="00B34EAC" w:rsidP="00B34EAC">
            <w:pPr>
              <w:rPr>
                <w:ins w:id="1022" w:author="Arjan Kloosterboer" w:date="2017-09-21T14:45:00Z"/>
                <w:rFonts w:ascii="Calibri" w:hAnsi="Calibri" w:cs="Calibri"/>
                <w:i/>
                <w:iCs/>
                <w:color w:val="0F0F0F"/>
                <w:sz w:val="22"/>
                <w:szCs w:val="22"/>
              </w:rPr>
            </w:pPr>
            <w:ins w:id="1023" w:author="Arjan Kloosterboer" w:date="2017-09-21T14:45:00Z">
              <w:r>
                <w:rPr>
                  <w:rFonts w:ascii="Calibri" w:hAnsi="Calibri" w:cs="Calibri"/>
                  <w:i/>
                  <w:iCs/>
                  <w:color w:val="0F0F0F"/>
                  <w:sz w:val="22"/>
                  <w:szCs w:val="22"/>
                </w:rPr>
                <w:t>Relatienaam met</w:t>
              </w:r>
            </w:ins>
          </w:p>
          <w:p w14:paraId="40CBC039" w14:textId="77777777" w:rsidR="00B34EAC" w:rsidRDefault="00B34EAC" w:rsidP="00B34EAC">
            <w:pPr>
              <w:rPr>
                <w:ins w:id="1024" w:author="Arjan Kloosterboer" w:date="2017-09-21T14:45:00Z"/>
                <w:rFonts w:ascii="Calibri" w:hAnsi="Calibri" w:cs="Calibri"/>
                <w:color w:val="0F0F0F"/>
                <w:sz w:val="22"/>
                <w:szCs w:val="22"/>
              </w:rPr>
            </w:pPr>
            <w:ins w:id="1025" w:author="Arjan Kloosterboer" w:date="2017-09-21T14:45: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39A115D" w14:textId="77777777" w:rsidR="00B34EAC" w:rsidRDefault="00B34EAC" w:rsidP="00B34EAC">
            <w:pPr>
              <w:rPr>
                <w:ins w:id="1026" w:author="Arjan Kloosterboer" w:date="2017-09-21T14:45:00Z"/>
                <w:rFonts w:ascii="Calibri" w:hAnsi="Calibri" w:cs="Calibri"/>
                <w:color w:val="0F0F0F"/>
                <w:sz w:val="22"/>
                <w:szCs w:val="22"/>
              </w:rPr>
            </w:pPr>
            <w:ins w:id="1027" w:author="Arjan Kloosterboer" w:date="2017-09-21T14:45:00Z">
              <w:r>
                <w:rPr>
                  <w:rFonts w:ascii="Calibri" w:hAnsi="Calibri" w:cs="Calibri"/>
                  <w:i/>
                  <w:iCs/>
                  <w:color w:val="0F0F0F"/>
                  <w:sz w:val="22"/>
                  <w:szCs w:val="22"/>
                </w:rPr>
                <w:t>Definitie</w:t>
              </w:r>
            </w:ins>
          </w:p>
        </w:tc>
      </w:tr>
      <w:tr w:rsidR="00B34EAC" w14:paraId="392F7494" w14:textId="77777777" w:rsidTr="00B34EAC">
        <w:trPr>
          <w:ins w:id="1028" w:author="Arjan Kloosterboer" w:date="2017-09-21T14:45:00Z"/>
        </w:trPr>
        <w:tc>
          <w:tcPr>
            <w:tcW w:w="450" w:type="dxa"/>
            <w:tcBorders>
              <w:top w:val="nil"/>
              <w:left w:val="nil"/>
              <w:bottom w:val="nil"/>
              <w:right w:val="nil"/>
            </w:tcBorders>
            <w:tcMar>
              <w:top w:w="0" w:type="dxa"/>
              <w:left w:w="60" w:type="dxa"/>
              <w:bottom w:w="0" w:type="dxa"/>
              <w:right w:w="60" w:type="dxa"/>
            </w:tcMar>
          </w:tcPr>
          <w:p w14:paraId="10E0B6CA" w14:textId="77777777" w:rsidR="00B34EAC" w:rsidRDefault="00B34EAC" w:rsidP="00B34EAC">
            <w:pPr>
              <w:rPr>
                <w:ins w:id="1029"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7D11E6E" w14:textId="77777777" w:rsidR="00B34EAC" w:rsidRDefault="00B34EAC" w:rsidP="00B34EAC">
            <w:pPr>
              <w:rPr>
                <w:ins w:id="1030" w:author="Arjan Kloosterboer" w:date="2017-09-21T14:45:00Z"/>
                <w:rFonts w:ascii="Calibri" w:hAnsi="Calibri" w:cs="Calibri"/>
                <w:color w:val="0F0F0F"/>
                <w:sz w:val="22"/>
                <w:szCs w:val="22"/>
              </w:rPr>
            </w:pPr>
            <w:ins w:id="1031" w:author="Arjan Kloosterboer" w:date="2017-09-21T14:45:00Z">
              <w:r>
                <w:rPr>
                  <w:rFonts w:ascii="Calibri" w:hAnsi="Calibri" w:cs="Calibri"/>
                  <w:color w:val="0F0F0F"/>
                  <w:sz w:val="22"/>
                  <w:szCs w:val="22"/>
                </w:rPr>
                <w:t>BEGROEID TERREINDEEL  []</w:t>
              </w:r>
            </w:ins>
          </w:p>
          <w:p w14:paraId="4C891A88" w14:textId="77777777" w:rsidR="00B34EAC" w:rsidRDefault="00B34EAC" w:rsidP="00B34EAC">
            <w:pPr>
              <w:rPr>
                <w:ins w:id="1032" w:author="Arjan Kloosterboer" w:date="2017-09-21T14:45:00Z"/>
                <w:rFonts w:ascii="Calibri" w:hAnsi="Calibri" w:cs="Calibri"/>
                <w:color w:val="0F0F0F"/>
                <w:sz w:val="22"/>
                <w:szCs w:val="22"/>
              </w:rPr>
            </w:pPr>
            <w:ins w:id="1033" w:author="Arjan Kloosterboer" w:date="2017-09-21T14:45:00Z">
              <w:r>
                <w:rPr>
                  <w:rFonts w:ascii="Calibri" w:hAnsi="Calibri" w:cs="Calibri"/>
                  <w:color w:val="0F0F0F"/>
                  <w:sz w:val="22"/>
                  <w:szCs w:val="22"/>
                </w:rPr>
                <w:lastRenderedPageBreak/>
                <w:t xml:space="preserve">  </w:t>
              </w:r>
            </w:ins>
          </w:p>
          <w:p w14:paraId="42CBB291" w14:textId="77777777" w:rsidR="00B34EAC" w:rsidRDefault="00B34EAC" w:rsidP="00B34EAC">
            <w:pPr>
              <w:rPr>
                <w:ins w:id="1034" w:author="Arjan Kloosterboer" w:date="2017-09-21T14:45:00Z"/>
                <w:rFonts w:ascii="Calibri" w:hAnsi="Calibri" w:cs="Calibri"/>
                <w:color w:val="0F0F0F"/>
                <w:sz w:val="22"/>
                <w:szCs w:val="22"/>
              </w:rPr>
            </w:pPr>
            <w:ins w:id="1035" w:author="Arjan Kloosterboer" w:date="2017-09-21T14:45:00Z">
              <w:r>
                <w:rPr>
                  <w:rFonts w:ascii="Calibri" w:hAnsi="Calibri" w:cs="Calibri"/>
                  <w:color w:val="0F0F0F"/>
                  <w:sz w:val="22"/>
                  <w:szCs w:val="22"/>
                </w:rPr>
                <w:t>BEGROEID TERREINDEEL  []</w:t>
              </w:r>
            </w:ins>
          </w:p>
        </w:tc>
        <w:tc>
          <w:tcPr>
            <w:tcW w:w="6120" w:type="dxa"/>
            <w:tcBorders>
              <w:top w:val="nil"/>
              <w:left w:val="nil"/>
              <w:bottom w:val="nil"/>
              <w:right w:val="nil"/>
            </w:tcBorders>
            <w:tcMar>
              <w:top w:w="0" w:type="dxa"/>
              <w:left w:w="60" w:type="dxa"/>
              <w:bottom w:w="0" w:type="dxa"/>
              <w:right w:w="60" w:type="dxa"/>
            </w:tcMar>
          </w:tcPr>
          <w:p w14:paraId="1B8E3261" w14:textId="77777777" w:rsidR="00B34EAC" w:rsidRDefault="00B34EAC" w:rsidP="00B34EAC">
            <w:pPr>
              <w:rPr>
                <w:ins w:id="1036" w:author="Arjan Kloosterboer" w:date="2017-09-21T14:45:00Z"/>
                <w:rFonts w:ascii="Calibri" w:hAnsi="Calibri" w:cs="Calibri"/>
                <w:color w:val="0F0F0F"/>
                <w:sz w:val="22"/>
                <w:szCs w:val="22"/>
              </w:rPr>
            </w:pPr>
          </w:p>
        </w:tc>
      </w:tr>
      <w:tr w:rsidR="00B34EAC" w14:paraId="06FC2E1C" w14:textId="77777777" w:rsidTr="00B34EAC">
        <w:trPr>
          <w:trHeight w:hRule="exact" w:val="128"/>
          <w:ins w:id="1037" w:author="Arjan Kloosterboer" w:date="2017-09-21T14:45:00Z"/>
        </w:trPr>
        <w:tc>
          <w:tcPr>
            <w:tcW w:w="450" w:type="dxa"/>
            <w:tcBorders>
              <w:top w:val="nil"/>
              <w:left w:val="nil"/>
              <w:bottom w:val="nil"/>
              <w:right w:val="nil"/>
            </w:tcBorders>
            <w:tcMar>
              <w:top w:w="0" w:type="dxa"/>
              <w:left w:w="60" w:type="dxa"/>
              <w:bottom w:w="0" w:type="dxa"/>
              <w:right w:w="60" w:type="dxa"/>
            </w:tcMar>
          </w:tcPr>
          <w:p w14:paraId="6C98143A" w14:textId="77777777" w:rsidR="00B34EAC" w:rsidRDefault="00B34EAC" w:rsidP="00B34EAC">
            <w:pPr>
              <w:rPr>
                <w:ins w:id="1038"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14CD355" w14:textId="77777777" w:rsidR="00B34EAC" w:rsidRDefault="00B34EAC" w:rsidP="00B34EAC">
            <w:pPr>
              <w:rPr>
                <w:ins w:id="1039" w:author="Arjan Kloosterboer" w:date="2017-09-21T14:45: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B542AD7" w14:textId="77777777" w:rsidR="00B34EAC" w:rsidRDefault="00B34EAC" w:rsidP="00B34EAC">
            <w:pPr>
              <w:rPr>
                <w:ins w:id="1040" w:author="Arjan Kloosterboer" w:date="2017-09-21T14:45:00Z"/>
                <w:rFonts w:ascii="Calibri" w:hAnsi="Calibri" w:cs="Calibri"/>
                <w:color w:val="0F0F0F"/>
                <w:sz w:val="22"/>
                <w:szCs w:val="22"/>
              </w:rPr>
            </w:pPr>
          </w:p>
        </w:tc>
      </w:tr>
      <w:tr w:rsidR="00B34EAC" w14:paraId="75BD36EA" w14:textId="77777777" w:rsidTr="00B34EAC">
        <w:trPr>
          <w:ins w:id="1041" w:author="Arjan Kloosterboer" w:date="2017-09-21T14:45:00Z"/>
        </w:trPr>
        <w:tc>
          <w:tcPr>
            <w:tcW w:w="450" w:type="dxa"/>
            <w:tcBorders>
              <w:top w:val="nil"/>
              <w:left w:val="nil"/>
              <w:bottom w:val="nil"/>
              <w:right w:val="nil"/>
            </w:tcBorders>
            <w:tcMar>
              <w:top w:w="0" w:type="dxa"/>
              <w:left w:w="60" w:type="dxa"/>
              <w:bottom w:w="0" w:type="dxa"/>
              <w:right w:w="60" w:type="dxa"/>
            </w:tcMar>
          </w:tcPr>
          <w:p w14:paraId="13819DE6" w14:textId="77777777" w:rsidR="00B34EAC" w:rsidRDefault="00B34EAC" w:rsidP="00B34EAC">
            <w:pPr>
              <w:rPr>
                <w:ins w:id="1042"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E933D18" w14:textId="77777777" w:rsidR="00B34EAC" w:rsidRDefault="00B34EAC" w:rsidP="00B34EAC">
            <w:pPr>
              <w:rPr>
                <w:ins w:id="1043" w:author="Arjan Kloosterboer" w:date="2017-09-21T14:45:00Z"/>
                <w:rFonts w:ascii="Calibri" w:hAnsi="Calibri" w:cs="Calibri"/>
                <w:color w:val="0F0F0F"/>
                <w:sz w:val="22"/>
                <w:szCs w:val="22"/>
              </w:rPr>
            </w:pPr>
            <w:ins w:id="1044" w:author="Arjan Kloosterboer" w:date="2017-09-21T14:45:00Z">
              <w:r>
                <w:rPr>
                  <w:rFonts w:ascii="Calibri" w:hAnsi="Calibri" w:cs="Calibri"/>
                  <w:color w:val="0F0F0F"/>
                  <w:sz w:val="22"/>
                  <w:szCs w:val="22"/>
                </w:rPr>
                <w:t>OBJECT  [0..1]</w:t>
              </w:r>
            </w:ins>
          </w:p>
          <w:p w14:paraId="219BB8EF" w14:textId="77777777" w:rsidR="00B34EAC" w:rsidRDefault="00B34EAC" w:rsidP="00B34EAC">
            <w:pPr>
              <w:rPr>
                <w:ins w:id="1045" w:author="Arjan Kloosterboer" w:date="2017-09-21T14:45:00Z"/>
                <w:rFonts w:ascii="Calibri" w:hAnsi="Calibri" w:cs="Calibri"/>
                <w:color w:val="0F0F0F"/>
                <w:sz w:val="22"/>
                <w:szCs w:val="22"/>
              </w:rPr>
            </w:pPr>
            <w:ins w:id="1046" w:author="Arjan Kloosterboer" w:date="2017-09-21T14:45:00Z">
              <w:r>
                <w:rPr>
                  <w:rFonts w:ascii="Calibri" w:hAnsi="Calibri" w:cs="Calibri"/>
                  <w:color w:val="0F0F0F"/>
                  <w:sz w:val="22"/>
                  <w:szCs w:val="22"/>
                </w:rPr>
                <w:t xml:space="preserve">  is</w:t>
              </w:r>
            </w:ins>
          </w:p>
          <w:p w14:paraId="6E125BFF" w14:textId="77777777" w:rsidR="00B34EAC" w:rsidRDefault="00B34EAC" w:rsidP="00B34EAC">
            <w:pPr>
              <w:rPr>
                <w:ins w:id="1047" w:author="Arjan Kloosterboer" w:date="2017-09-21T14:45:00Z"/>
                <w:rFonts w:ascii="Calibri" w:hAnsi="Calibri" w:cs="Calibri"/>
                <w:color w:val="0F0F0F"/>
                <w:sz w:val="22"/>
                <w:szCs w:val="22"/>
              </w:rPr>
            </w:pPr>
            <w:ins w:id="1048" w:author="Arjan Kloosterboer" w:date="2017-09-21T14:45:00Z">
              <w:r>
                <w:rPr>
                  <w:rFonts w:ascii="Calibri" w:hAnsi="Calibri" w:cs="Calibri"/>
                  <w:color w:val="0F0F0F"/>
                  <w:sz w:val="22"/>
                  <w:szCs w:val="22"/>
                </w:rPr>
                <w:t>BEGROEID TERREINDEEL  [1]</w:t>
              </w:r>
            </w:ins>
          </w:p>
        </w:tc>
        <w:tc>
          <w:tcPr>
            <w:tcW w:w="6120" w:type="dxa"/>
            <w:tcBorders>
              <w:top w:val="nil"/>
              <w:left w:val="nil"/>
              <w:bottom w:val="nil"/>
              <w:right w:val="nil"/>
            </w:tcBorders>
            <w:tcMar>
              <w:top w:w="0" w:type="dxa"/>
              <w:left w:w="60" w:type="dxa"/>
              <w:bottom w:w="0" w:type="dxa"/>
              <w:right w:w="60" w:type="dxa"/>
            </w:tcMar>
          </w:tcPr>
          <w:p w14:paraId="51604829" w14:textId="77777777" w:rsidR="00B34EAC" w:rsidRDefault="00B34EAC" w:rsidP="00B34EAC">
            <w:pPr>
              <w:rPr>
                <w:ins w:id="1049" w:author="Arjan Kloosterboer" w:date="2017-09-21T14:45:00Z"/>
                <w:rFonts w:ascii="Calibri" w:hAnsi="Calibri" w:cs="Calibri"/>
                <w:color w:val="0F0F0F"/>
                <w:sz w:val="22"/>
                <w:szCs w:val="22"/>
              </w:rPr>
            </w:pPr>
            <w:ins w:id="1050" w:author="Arjan Kloosterboer" w:date="2017-09-21T14:45:00Z">
              <w:r>
                <w:rPr>
                  <w:rFonts w:ascii="Calibri" w:hAnsi="Calibri" w:cs="Calibri"/>
                  <w:color w:val="000000"/>
                  <w:sz w:val="22"/>
                  <w:szCs w:val="22"/>
                </w:rPr>
                <w:t>Een  BEGROEID TERREINDEEL komt voor in de hoedanigheid van een OBJECT bij een zaak</w:t>
              </w:r>
            </w:ins>
          </w:p>
        </w:tc>
      </w:tr>
      <w:tr w:rsidR="00B34EAC" w14:paraId="241BFD8A" w14:textId="77777777" w:rsidTr="00B34EAC">
        <w:trPr>
          <w:trHeight w:hRule="exact" w:val="128"/>
          <w:ins w:id="1051" w:author="Arjan Kloosterboer" w:date="2017-09-21T14:45:00Z"/>
        </w:trPr>
        <w:tc>
          <w:tcPr>
            <w:tcW w:w="450" w:type="dxa"/>
            <w:tcBorders>
              <w:top w:val="nil"/>
              <w:left w:val="nil"/>
              <w:bottom w:val="nil"/>
              <w:right w:val="nil"/>
            </w:tcBorders>
            <w:tcMar>
              <w:top w:w="0" w:type="dxa"/>
              <w:left w:w="60" w:type="dxa"/>
              <w:bottom w:w="0" w:type="dxa"/>
              <w:right w:w="60" w:type="dxa"/>
            </w:tcMar>
          </w:tcPr>
          <w:p w14:paraId="76F0B008" w14:textId="77777777" w:rsidR="00B34EAC" w:rsidRDefault="00B34EAC" w:rsidP="00B34EAC">
            <w:pPr>
              <w:rPr>
                <w:ins w:id="1052" w:author="Arjan Kloosterboer" w:date="2017-09-21T14:45: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A9E1B05" w14:textId="77777777" w:rsidR="00B34EAC" w:rsidRDefault="00B34EAC" w:rsidP="00B34EAC">
            <w:pPr>
              <w:rPr>
                <w:ins w:id="1053" w:author="Arjan Kloosterboer" w:date="2017-09-21T14:45: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6E7F48E2" w14:textId="77777777" w:rsidR="00B34EAC" w:rsidRDefault="00B34EAC" w:rsidP="00B34EAC">
            <w:pPr>
              <w:rPr>
                <w:ins w:id="1054" w:author="Arjan Kloosterboer" w:date="2017-09-21T14:45:00Z"/>
                <w:rFonts w:ascii="Calibri" w:hAnsi="Calibri" w:cs="Calibri"/>
                <w:color w:val="0F0F0F"/>
                <w:sz w:val="22"/>
                <w:szCs w:val="22"/>
              </w:rPr>
            </w:pPr>
          </w:p>
        </w:tc>
      </w:tr>
    </w:tbl>
    <w:p w14:paraId="60DA5F49" w14:textId="77777777" w:rsidR="00B34EAC" w:rsidRPr="00E072A0" w:rsidRDefault="00B34EAC" w:rsidP="00B34EAC">
      <w:pPr>
        <w:rPr>
          <w:ins w:id="1055" w:author="Arjan Kloosterboer" w:date="2017-09-21T14:45: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2195089D" w14:textId="77777777" w:rsidTr="00B34EAC">
        <w:trPr>
          <w:ins w:id="1056" w:author="Arjan Kloosterboer" w:date="2017-09-21T14:45:00Z"/>
        </w:trPr>
        <w:tc>
          <w:tcPr>
            <w:tcW w:w="9360" w:type="dxa"/>
            <w:tcBorders>
              <w:top w:val="nil"/>
              <w:left w:val="nil"/>
              <w:bottom w:val="nil"/>
              <w:right w:val="nil"/>
            </w:tcBorders>
            <w:tcMar>
              <w:top w:w="0" w:type="dxa"/>
              <w:left w:w="60" w:type="dxa"/>
              <w:bottom w:w="0" w:type="dxa"/>
              <w:right w:w="60" w:type="dxa"/>
            </w:tcMar>
          </w:tcPr>
          <w:p w14:paraId="348670A7" w14:textId="77777777" w:rsidR="00B34EAC" w:rsidRDefault="00B34EAC" w:rsidP="00B34EAC">
            <w:pPr>
              <w:rPr>
                <w:ins w:id="1057" w:author="Arjan Kloosterboer" w:date="2017-09-21T14:45:00Z"/>
                <w:rFonts w:ascii="Calibri" w:hAnsi="Calibri" w:cs="Calibri"/>
                <w:b/>
                <w:bCs/>
                <w:color w:val="0F0F0F"/>
                <w:sz w:val="22"/>
                <w:szCs w:val="22"/>
              </w:rPr>
            </w:pPr>
            <w:ins w:id="1058" w:author="Arjan Kloosterboer" w:date="2017-09-21T14:45:00Z">
              <w:r>
                <w:rPr>
                  <w:rFonts w:ascii="Calibri" w:hAnsi="Calibri" w:cs="Calibri"/>
                  <w:b/>
                  <w:bCs/>
                  <w:color w:val="0F0F0F"/>
                  <w:sz w:val="22"/>
                  <w:szCs w:val="22"/>
                </w:rPr>
                <w:t>Toelichting objecttype</w:t>
              </w:r>
            </w:ins>
          </w:p>
          <w:p w14:paraId="249C772F" w14:textId="77777777" w:rsidR="00B34EAC" w:rsidRDefault="00B34EAC" w:rsidP="00B34EAC">
            <w:pPr>
              <w:ind w:left="720"/>
              <w:rPr>
                <w:ins w:id="1059" w:author="Arjan Kloosterboer" w:date="2017-09-21T14:45:00Z"/>
                <w:rFonts w:ascii="Calibri" w:hAnsi="Calibri" w:cs="Calibri"/>
                <w:color w:val="0F0F0F"/>
                <w:sz w:val="22"/>
                <w:szCs w:val="22"/>
              </w:rPr>
            </w:pPr>
          </w:p>
        </w:tc>
        <w:bookmarkEnd w:id="917"/>
      </w:tr>
    </w:tbl>
    <w:p w14:paraId="7457F2EB" w14:textId="306CF6AB"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BESLUIT</w:t>
      </w:r>
      <w:r w:rsidR="003B6B78">
        <w:fldChar w:fldCharType="end"/>
      </w:r>
      <w:ins w:id="1060" w:author="Arjan Kloosterboer" w:date="2017-09-21T12:44:00Z">
        <w:r w:rsidR="00BB0431">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FDD70E9" w14:textId="77777777" w:rsidTr="00847C61">
        <w:trPr>
          <w:trHeight w:val="271"/>
        </w:trPr>
        <w:tc>
          <w:tcPr>
            <w:tcW w:w="2340" w:type="dxa"/>
            <w:gridSpan w:val="2"/>
            <w:tcBorders>
              <w:top w:val="nil"/>
              <w:left w:val="nil"/>
              <w:bottom w:val="nil"/>
              <w:right w:val="nil"/>
            </w:tcBorders>
          </w:tcPr>
          <w:p w14:paraId="6D0F05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5A8641" w14:textId="6029BB0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w:t>
            </w:r>
            <w:r w:rsidRPr="00474957">
              <w:rPr>
                <w:rFonts w:ascii="Arial" w:hAnsi="Arial" w:cs="Arial"/>
                <w:szCs w:val="24"/>
                <w:lang w:val="en-AU" w:eastAsia="en-US"/>
              </w:rPr>
              <w:fldChar w:fldCharType="end"/>
            </w:r>
            <w:ins w:id="1061" w:author="Arjan Kloosterboer" w:date="2017-09-21T12:44:00Z">
              <w:r w:rsidR="00BB0431">
                <w:rPr>
                  <w:rFonts w:ascii="Arial" w:hAnsi="Arial" w:cs="Arial"/>
                  <w:szCs w:val="24"/>
                  <w:lang w:val="en-AU" w:eastAsia="en-US"/>
                </w:rPr>
                <w:t xml:space="preserve"> (ALS OBJECT)</w:t>
              </w:r>
            </w:ins>
          </w:p>
        </w:tc>
      </w:tr>
      <w:tr w:rsidR="00847C61" w:rsidRPr="00474957" w14:paraId="598A5682" w14:textId="77777777" w:rsidTr="00847C61">
        <w:trPr>
          <w:trHeight w:hRule="exact" w:val="128"/>
        </w:trPr>
        <w:tc>
          <w:tcPr>
            <w:tcW w:w="2340" w:type="dxa"/>
            <w:gridSpan w:val="2"/>
            <w:tcBorders>
              <w:top w:val="nil"/>
              <w:left w:val="nil"/>
              <w:bottom w:val="nil"/>
              <w:right w:val="nil"/>
            </w:tcBorders>
          </w:tcPr>
          <w:p w14:paraId="7D41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3ED81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0234D78" w14:textId="77777777" w:rsidTr="00847C61">
        <w:trPr>
          <w:trHeight w:val="151"/>
        </w:trPr>
        <w:tc>
          <w:tcPr>
            <w:tcW w:w="2340" w:type="dxa"/>
            <w:gridSpan w:val="2"/>
            <w:tcBorders>
              <w:top w:val="nil"/>
              <w:left w:val="nil"/>
              <w:bottom w:val="nil"/>
              <w:right w:val="nil"/>
            </w:tcBorders>
          </w:tcPr>
          <w:p w14:paraId="2B25B0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EBB2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41E6A808" w14:textId="77777777" w:rsidTr="00847C61">
        <w:trPr>
          <w:trHeight w:hRule="exact" w:val="128"/>
        </w:trPr>
        <w:tc>
          <w:tcPr>
            <w:tcW w:w="2340" w:type="dxa"/>
            <w:gridSpan w:val="2"/>
            <w:tcBorders>
              <w:top w:val="nil"/>
              <w:left w:val="nil"/>
              <w:bottom w:val="nil"/>
              <w:right w:val="nil"/>
            </w:tcBorders>
          </w:tcPr>
          <w:p w14:paraId="155FE2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A7627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12F6C70" w14:textId="77777777" w:rsidTr="00847C61">
        <w:tc>
          <w:tcPr>
            <w:tcW w:w="2340" w:type="dxa"/>
            <w:gridSpan w:val="2"/>
            <w:tcBorders>
              <w:top w:val="nil"/>
              <w:left w:val="nil"/>
              <w:bottom w:val="nil"/>
              <w:right w:val="nil"/>
            </w:tcBorders>
          </w:tcPr>
          <w:p w14:paraId="48C91B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624E9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55ECE7C8" w14:textId="77777777" w:rsidTr="00847C61">
        <w:trPr>
          <w:trHeight w:hRule="exact" w:val="241"/>
        </w:trPr>
        <w:tc>
          <w:tcPr>
            <w:tcW w:w="2340" w:type="dxa"/>
            <w:gridSpan w:val="2"/>
            <w:tcBorders>
              <w:top w:val="nil"/>
              <w:left w:val="nil"/>
              <w:bottom w:val="nil"/>
              <w:right w:val="nil"/>
            </w:tcBorders>
          </w:tcPr>
          <w:p w14:paraId="035FCC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D3F71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49E2B4E" w14:textId="77777777" w:rsidTr="00847C61">
        <w:tc>
          <w:tcPr>
            <w:tcW w:w="2340" w:type="dxa"/>
            <w:gridSpan w:val="2"/>
            <w:tcBorders>
              <w:top w:val="nil"/>
              <w:left w:val="nil"/>
              <w:bottom w:val="nil"/>
              <w:right w:val="nil"/>
            </w:tcBorders>
          </w:tcPr>
          <w:p w14:paraId="7C84CC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D99E9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E086A9" w14:textId="77777777" w:rsidTr="00847C61">
        <w:tc>
          <w:tcPr>
            <w:tcW w:w="450" w:type="dxa"/>
            <w:tcBorders>
              <w:top w:val="nil"/>
              <w:left w:val="nil"/>
              <w:bottom w:val="nil"/>
              <w:right w:val="nil"/>
            </w:tcBorders>
          </w:tcPr>
          <w:p w14:paraId="22F04E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62" w:name="BKM_A386007B_C272_4048_8E05_7B0E82ECE7F2"/>
          </w:p>
        </w:tc>
        <w:tc>
          <w:tcPr>
            <w:tcW w:w="2790" w:type="dxa"/>
            <w:gridSpan w:val="2"/>
            <w:tcBorders>
              <w:top w:val="nil"/>
              <w:left w:val="nil"/>
              <w:bottom w:val="nil"/>
              <w:right w:val="nil"/>
            </w:tcBorders>
          </w:tcPr>
          <w:p w14:paraId="7802D4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9E81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F6681B9" w14:textId="77777777" w:rsidTr="00847C61">
        <w:tc>
          <w:tcPr>
            <w:tcW w:w="450" w:type="dxa"/>
            <w:tcBorders>
              <w:top w:val="nil"/>
              <w:left w:val="nil"/>
              <w:bottom w:val="nil"/>
              <w:right w:val="nil"/>
            </w:tcBorders>
          </w:tcPr>
          <w:p w14:paraId="269AD4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D989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08F2A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2"/>
      </w:tr>
      <w:tr w:rsidR="00B60E1B" w:rsidRPr="00474957" w14:paraId="7FC8B9CC" w14:textId="77777777" w:rsidTr="00847C61">
        <w:tc>
          <w:tcPr>
            <w:tcW w:w="450" w:type="dxa"/>
            <w:tcBorders>
              <w:top w:val="nil"/>
              <w:left w:val="nil"/>
              <w:bottom w:val="nil"/>
              <w:right w:val="nil"/>
            </w:tcBorders>
          </w:tcPr>
          <w:p w14:paraId="09FF634A" w14:textId="77777777" w:rsidR="00B60E1B" w:rsidRPr="00474957" w:rsidRDefault="00B60E1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590C70E" w14:textId="426C5A3E" w:rsidR="00B60E1B" w:rsidRPr="00474957" w:rsidRDefault="00B60E1B" w:rsidP="00847C61">
            <w:pPr>
              <w:widowControl w:val="0"/>
              <w:autoSpaceDE w:val="0"/>
              <w:autoSpaceDN w:val="0"/>
              <w:adjustRightInd w:val="0"/>
              <w:spacing w:line="240" w:lineRule="auto"/>
              <w:contextualSpacing w:val="0"/>
              <w:rPr>
                <w:rFonts w:ascii="Arial" w:hAnsi="Arial" w:cs="Arial"/>
                <w:szCs w:val="24"/>
                <w:lang w:val="en-AU" w:eastAsia="en-US"/>
              </w:rPr>
            </w:pPr>
            <w:ins w:id="1063" w:author="Arjan Kloosterboer" w:date="2017-03-13T13:37:00Z">
              <w:r>
                <w:rPr>
                  <w:rFonts w:ascii="Arial" w:hAnsi="Arial" w:cs="Arial"/>
                  <w:szCs w:val="24"/>
                  <w:lang w:val="en-AU" w:eastAsia="en-US"/>
                </w:rPr>
                <w:t>Verantwoordelijke organisatie</w:t>
              </w:r>
            </w:ins>
          </w:p>
        </w:tc>
        <w:tc>
          <w:tcPr>
            <w:tcW w:w="6120" w:type="dxa"/>
            <w:tcBorders>
              <w:top w:val="nil"/>
              <w:left w:val="nil"/>
              <w:bottom w:val="nil"/>
              <w:right w:val="nil"/>
            </w:tcBorders>
          </w:tcPr>
          <w:p w14:paraId="3E312E44" w14:textId="70DBC8A0" w:rsidR="00B60E1B" w:rsidRPr="00B60E1B" w:rsidRDefault="00B60E1B"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ins w:id="1064" w:author="Arjan Kloosterboer" w:date="2017-03-13T13:37: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B60E1B">
                <w:rPr>
                  <w:rFonts w:ascii="Arial" w:hAnsi="Arial" w:cs="Arial"/>
                  <w:szCs w:val="24"/>
                  <w:lang w:eastAsia="en-US"/>
                </w:rPr>
                <w:t xml:space="preserve"> Verantwoordelijke organisatie</w:t>
              </w:r>
            </w:ins>
          </w:p>
        </w:tc>
      </w:tr>
      <w:tr w:rsidR="00847C61" w:rsidRPr="00474957" w14:paraId="4C6562F4" w14:textId="77777777" w:rsidTr="00847C61">
        <w:tc>
          <w:tcPr>
            <w:tcW w:w="450" w:type="dxa"/>
            <w:tcBorders>
              <w:top w:val="nil"/>
              <w:left w:val="nil"/>
              <w:bottom w:val="nil"/>
              <w:right w:val="nil"/>
            </w:tcBorders>
          </w:tcPr>
          <w:p w14:paraId="4A8B8E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65" w:name="BKM_AD672508_4D7B_4bff_830A_705151BB1692"/>
          </w:p>
        </w:tc>
        <w:tc>
          <w:tcPr>
            <w:tcW w:w="2790" w:type="dxa"/>
            <w:gridSpan w:val="2"/>
            <w:tcBorders>
              <w:top w:val="nil"/>
              <w:left w:val="nil"/>
              <w:bottom w:val="nil"/>
              <w:right w:val="nil"/>
            </w:tcBorders>
          </w:tcPr>
          <w:p w14:paraId="66F3B9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0E23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5"/>
      </w:tr>
      <w:tr w:rsidR="00847C61" w:rsidRPr="00474957" w14:paraId="69483218" w14:textId="77777777" w:rsidTr="00847C61">
        <w:tc>
          <w:tcPr>
            <w:tcW w:w="450" w:type="dxa"/>
            <w:tcBorders>
              <w:top w:val="nil"/>
              <w:left w:val="nil"/>
              <w:bottom w:val="nil"/>
              <w:right w:val="nil"/>
            </w:tcBorders>
          </w:tcPr>
          <w:p w14:paraId="689201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66" w:name="BKM_FB444EE7_DBE0_4d94_B24F_6442F1F69760"/>
          </w:p>
        </w:tc>
        <w:tc>
          <w:tcPr>
            <w:tcW w:w="2790" w:type="dxa"/>
            <w:gridSpan w:val="2"/>
            <w:tcBorders>
              <w:top w:val="nil"/>
              <w:left w:val="nil"/>
              <w:bottom w:val="nil"/>
              <w:right w:val="nil"/>
            </w:tcBorders>
          </w:tcPr>
          <w:p w14:paraId="4452996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Ingangsdatum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D3BE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Ingangsdatum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6"/>
      </w:tr>
      <w:tr w:rsidR="00847C61" w:rsidRPr="00474957" w14:paraId="7E69287E" w14:textId="77777777" w:rsidTr="00847C61">
        <w:tc>
          <w:tcPr>
            <w:tcW w:w="450" w:type="dxa"/>
            <w:tcBorders>
              <w:top w:val="nil"/>
              <w:left w:val="nil"/>
              <w:bottom w:val="nil"/>
              <w:right w:val="nil"/>
            </w:tcBorders>
          </w:tcPr>
          <w:p w14:paraId="11B6A4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67" w:name="BKM_086C04BA_1214_4f39_B924_AE9BBDC4183E"/>
          </w:p>
        </w:tc>
        <w:tc>
          <w:tcPr>
            <w:tcW w:w="2790" w:type="dxa"/>
            <w:gridSpan w:val="2"/>
            <w:tcBorders>
              <w:top w:val="nil"/>
              <w:left w:val="nil"/>
              <w:bottom w:val="nil"/>
              <w:right w:val="nil"/>
            </w:tcBorders>
          </w:tcPr>
          <w:p w14:paraId="26DA3D8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Vervaldatum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D7722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Vervaldatum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7"/>
      </w:tr>
      <w:tr w:rsidR="00847C61" w:rsidRPr="00474957" w14:paraId="4C67C6C1" w14:textId="77777777" w:rsidTr="00847C61">
        <w:tc>
          <w:tcPr>
            <w:tcW w:w="450" w:type="dxa"/>
            <w:tcBorders>
              <w:top w:val="nil"/>
              <w:left w:val="nil"/>
              <w:bottom w:val="nil"/>
              <w:right w:val="nil"/>
            </w:tcBorders>
          </w:tcPr>
          <w:p w14:paraId="23435B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68" w:name="BKM_B01784A8_C6B9_42fb_B234_97CF28D03D9C"/>
          </w:p>
        </w:tc>
        <w:tc>
          <w:tcPr>
            <w:tcW w:w="2790" w:type="dxa"/>
            <w:gridSpan w:val="2"/>
            <w:tcBorders>
              <w:top w:val="nil"/>
              <w:left w:val="nil"/>
              <w:bottom w:val="nil"/>
              <w:right w:val="nil"/>
            </w:tcBorders>
          </w:tcPr>
          <w:p w14:paraId="6A20663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FD53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8"/>
      </w:tr>
      <w:tr w:rsidR="00847C61" w:rsidRPr="00474957" w14:paraId="15C650CF" w14:textId="77777777" w:rsidTr="00847C61">
        <w:tc>
          <w:tcPr>
            <w:tcW w:w="450" w:type="dxa"/>
            <w:tcBorders>
              <w:top w:val="nil"/>
              <w:left w:val="nil"/>
              <w:bottom w:val="nil"/>
              <w:right w:val="nil"/>
            </w:tcBorders>
          </w:tcPr>
          <w:p w14:paraId="4440BA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69" w:name="BKM_2C3AC8CA_F3F0_4550_8600_76D909C044DF"/>
          </w:p>
        </w:tc>
        <w:tc>
          <w:tcPr>
            <w:tcW w:w="2790" w:type="dxa"/>
            <w:gridSpan w:val="2"/>
            <w:tcBorders>
              <w:top w:val="nil"/>
              <w:left w:val="nil"/>
              <w:bottom w:val="nil"/>
              <w:right w:val="nil"/>
            </w:tcBorders>
          </w:tcPr>
          <w:p w14:paraId="023B9E3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Besluittype-omschrijving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308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BESLUITTYPE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Besluittype-omschrijving generiek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69"/>
      </w:tr>
    </w:tbl>
    <w:p w14:paraId="7416D5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D8864DD" w14:textId="77777777" w:rsidTr="00847C61">
        <w:tc>
          <w:tcPr>
            <w:tcW w:w="9360" w:type="dxa"/>
            <w:gridSpan w:val="3"/>
            <w:tcBorders>
              <w:top w:val="nil"/>
              <w:left w:val="nil"/>
              <w:bottom w:val="nil"/>
              <w:right w:val="nil"/>
            </w:tcBorders>
          </w:tcPr>
          <w:p w14:paraId="2B0EB0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D2C59A" w14:textId="77777777" w:rsidTr="00847C61">
        <w:tc>
          <w:tcPr>
            <w:tcW w:w="450" w:type="dxa"/>
            <w:tcBorders>
              <w:top w:val="nil"/>
              <w:left w:val="nil"/>
              <w:bottom w:val="nil"/>
              <w:right w:val="nil"/>
            </w:tcBorders>
          </w:tcPr>
          <w:p w14:paraId="249261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EC3B3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4D60F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32DB7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BA06104" w14:textId="77777777" w:rsidTr="00847C61">
        <w:tc>
          <w:tcPr>
            <w:tcW w:w="450" w:type="dxa"/>
            <w:tcBorders>
              <w:top w:val="nil"/>
              <w:left w:val="nil"/>
              <w:bottom w:val="nil"/>
              <w:right w:val="nil"/>
            </w:tcBorders>
          </w:tcPr>
          <w:p w14:paraId="5FF3AB2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1F96A3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6C3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B669F74" w14:textId="1426D6E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BESLUIT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1070" w:author="Arjan Kloosterboer" w:date="2017-09-21T12:49: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B000A84" w14:textId="4412F8E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BESLUIT </w:t>
            </w:r>
            <w:ins w:id="1071" w:author="Arjan Kloosterboer" w:date="2017-09-21T12:49:00Z">
              <w:r w:rsidR="00BB0431" w:rsidRPr="00BB0431">
                <w:rPr>
                  <w:rFonts w:ascii="Arial" w:hAnsi="Arial" w:cs="Arial"/>
                  <w:szCs w:val="24"/>
                  <w:lang w:eastAsia="en-US"/>
                </w:rPr>
                <w:t xml:space="preserve"> (ALS OBJECT)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395A6E7D" w14:textId="77777777" w:rsidTr="00847C61">
        <w:trPr>
          <w:trHeight w:hRule="exact" w:val="128"/>
        </w:trPr>
        <w:tc>
          <w:tcPr>
            <w:tcW w:w="450" w:type="dxa"/>
            <w:tcBorders>
              <w:top w:val="nil"/>
              <w:left w:val="nil"/>
              <w:bottom w:val="nil"/>
              <w:right w:val="nil"/>
            </w:tcBorders>
          </w:tcPr>
          <w:p w14:paraId="42B6A1F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370F7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FD855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D4D79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86372FC" w14:textId="77777777" w:rsidTr="00847C61">
        <w:trPr>
          <w:cantSplit/>
        </w:trPr>
        <w:tc>
          <w:tcPr>
            <w:tcW w:w="9360" w:type="dxa"/>
            <w:tcBorders>
              <w:top w:val="nil"/>
              <w:left w:val="nil"/>
              <w:bottom w:val="nil"/>
              <w:right w:val="nil"/>
            </w:tcBorders>
          </w:tcPr>
          <w:p w14:paraId="002F27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BFB727A"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BESLUIT die in het RGBZ gebruikt worden bij deze specialisatie van OBJECT. Zie voor de specificaties van deze gegevens het RGBZ.</w:t>
            </w:r>
          </w:p>
        </w:tc>
      </w:tr>
    </w:tbl>
    <w:bookmarkStart w:id="1072" w:name="BKM_FB7151C3_3018_444d_B601_C40EBF5DA045"/>
    <w:bookmarkEnd w:id="1072"/>
    <w:p w14:paraId="4A3F0C6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BUURT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EBFB61F" w14:textId="77777777" w:rsidTr="00847C61">
        <w:trPr>
          <w:trHeight w:val="271"/>
        </w:trPr>
        <w:tc>
          <w:tcPr>
            <w:tcW w:w="2340" w:type="dxa"/>
            <w:gridSpan w:val="2"/>
            <w:tcBorders>
              <w:top w:val="nil"/>
              <w:left w:val="nil"/>
              <w:bottom w:val="nil"/>
              <w:right w:val="nil"/>
            </w:tcBorders>
          </w:tcPr>
          <w:p w14:paraId="6FCBC9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81027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w:t>
            </w:r>
            <w:r w:rsidRPr="00474957">
              <w:rPr>
                <w:rFonts w:ascii="Arial" w:hAnsi="Arial" w:cs="Arial"/>
                <w:szCs w:val="24"/>
                <w:lang w:val="en-AU" w:eastAsia="en-US"/>
              </w:rPr>
              <w:fldChar w:fldCharType="end"/>
            </w:r>
          </w:p>
        </w:tc>
      </w:tr>
      <w:tr w:rsidR="00847C61" w:rsidRPr="00474957" w14:paraId="011EE528" w14:textId="77777777" w:rsidTr="00847C61">
        <w:trPr>
          <w:trHeight w:hRule="exact" w:val="128"/>
        </w:trPr>
        <w:tc>
          <w:tcPr>
            <w:tcW w:w="2340" w:type="dxa"/>
            <w:gridSpan w:val="2"/>
            <w:tcBorders>
              <w:top w:val="nil"/>
              <w:left w:val="nil"/>
              <w:bottom w:val="nil"/>
              <w:right w:val="nil"/>
            </w:tcBorders>
          </w:tcPr>
          <w:p w14:paraId="3BBA89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E32E2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FBF42A" w14:textId="77777777" w:rsidTr="00847C61">
        <w:trPr>
          <w:trHeight w:val="151"/>
        </w:trPr>
        <w:tc>
          <w:tcPr>
            <w:tcW w:w="2340" w:type="dxa"/>
            <w:gridSpan w:val="2"/>
            <w:tcBorders>
              <w:top w:val="nil"/>
              <w:left w:val="nil"/>
              <w:bottom w:val="nil"/>
              <w:right w:val="nil"/>
            </w:tcBorders>
          </w:tcPr>
          <w:p w14:paraId="1949E7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348CD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50FE1620" w14:textId="77777777" w:rsidTr="00847C61">
        <w:trPr>
          <w:trHeight w:hRule="exact" w:val="128"/>
        </w:trPr>
        <w:tc>
          <w:tcPr>
            <w:tcW w:w="2340" w:type="dxa"/>
            <w:gridSpan w:val="2"/>
            <w:tcBorders>
              <w:top w:val="nil"/>
              <w:left w:val="nil"/>
              <w:bottom w:val="nil"/>
              <w:right w:val="nil"/>
            </w:tcBorders>
          </w:tcPr>
          <w:p w14:paraId="0ED2E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B6A88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623950" w14:textId="77777777" w:rsidTr="00847C61">
        <w:tc>
          <w:tcPr>
            <w:tcW w:w="2340" w:type="dxa"/>
            <w:gridSpan w:val="2"/>
            <w:tcBorders>
              <w:top w:val="nil"/>
              <w:left w:val="nil"/>
              <w:bottom w:val="nil"/>
              <w:right w:val="nil"/>
            </w:tcBorders>
          </w:tcPr>
          <w:p w14:paraId="3EA3A8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77AD5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258682F" w14:textId="77777777" w:rsidTr="00847C61">
        <w:trPr>
          <w:trHeight w:hRule="exact" w:val="241"/>
        </w:trPr>
        <w:tc>
          <w:tcPr>
            <w:tcW w:w="2340" w:type="dxa"/>
            <w:gridSpan w:val="2"/>
            <w:tcBorders>
              <w:top w:val="nil"/>
              <w:left w:val="nil"/>
              <w:bottom w:val="nil"/>
              <w:right w:val="nil"/>
            </w:tcBorders>
          </w:tcPr>
          <w:p w14:paraId="093D71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5477B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7C4D32" w14:textId="77777777" w:rsidTr="00847C61">
        <w:tc>
          <w:tcPr>
            <w:tcW w:w="2340" w:type="dxa"/>
            <w:gridSpan w:val="2"/>
            <w:tcBorders>
              <w:top w:val="nil"/>
              <w:left w:val="nil"/>
              <w:bottom w:val="nil"/>
              <w:right w:val="nil"/>
            </w:tcBorders>
          </w:tcPr>
          <w:p w14:paraId="44A1B8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B398A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8E7A626" w14:textId="77777777" w:rsidTr="00847C61">
        <w:tc>
          <w:tcPr>
            <w:tcW w:w="450" w:type="dxa"/>
            <w:tcBorders>
              <w:top w:val="nil"/>
              <w:left w:val="nil"/>
              <w:bottom w:val="nil"/>
              <w:right w:val="nil"/>
            </w:tcBorders>
          </w:tcPr>
          <w:p w14:paraId="70AA56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73" w:name="BKM_662A4741_B66D_4edd_B0AD_B7A3CA26E380"/>
          </w:p>
        </w:tc>
        <w:tc>
          <w:tcPr>
            <w:tcW w:w="2790" w:type="dxa"/>
            <w:gridSpan w:val="2"/>
            <w:tcBorders>
              <w:top w:val="nil"/>
              <w:left w:val="nil"/>
              <w:bottom w:val="nil"/>
              <w:right w:val="nil"/>
            </w:tcBorders>
          </w:tcPr>
          <w:p w14:paraId="51B5DC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8CF0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15E9612" w14:textId="77777777" w:rsidTr="00847C61">
        <w:tc>
          <w:tcPr>
            <w:tcW w:w="450" w:type="dxa"/>
            <w:tcBorders>
              <w:top w:val="nil"/>
              <w:left w:val="nil"/>
              <w:bottom w:val="nil"/>
              <w:right w:val="nil"/>
            </w:tcBorders>
          </w:tcPr>
          <w:p w14:paraId="79DDE0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F614F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E8F7A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3"/>
      </w:tr>
      <w:tr w:rsidR="00847C61" w:rsidRPr="00474957" w14:paraId="724FBE04" w14:textId="77777777" w:rsidTr="00847C61">
        <w:tc>
          <w:tcPr>
            <w:tcW w:w="450" w:type="dxa"/>
            <w:tcBorders>
              <w:top w:val="nil"/>
              <w:left w:val="nil"/>
              <w:bottom w:val="nil"/>
              <w:right w:val="nil"/>
            </w:tcBorders>
          </w:tcPr>
          <w:p w14:paraId="34B018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4" w:name="BKM_FB857DE9_E300_4210_B070_41574E237AB6"/>
          </w:p>
        </w:tc>
        <w:tc>
          <w:tcPr>
            <w:tcW w:w="2790" w:type="dxa"/>
            <w:gridSpan w:val="2"/>
            <w:tcBorders>
              <w:top w:val="nil"/>
              <w:left w:val="nil"/>
              <w:bottom w:val="nil"/>
              <w:right w:val="nil"/>
            </w:tcBorders>
          </w:tcPr>
          <w:p w14:paraId="62AD245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57E7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4"/>
      </w:tr>
      <w:tr w:rsidR="00847C61" w:rsidRPr="00474957" w14:paraId="5D009783" w14:textId="77777777" w:rsidTr="00847C61">
        <w:tc>
          <w:tcPr>
            <w:tcW w:w="450" w:type="dxa"/>
            <w:tcBorders>
              <w:top w:val="nil"/>
              <w:left w:val="nil"/>
              <w:bottom w:val="nil"/>
              <w:right w:val="nil"/>
            </w:tcBorders>
          </w:tcPr>
          <w:p w14:paraId="7839A6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5" w:name="BKM_B749F56A_0753_496e_A9AC_BEA449BA262B"/>
          </w:p>
        </w:tc>
        <w:tc>
          <w:tcPr>
            <w:tcW w:w="2790" w:type="dxa"/>
            <w:gridSpan w:val="2"/>
            <w:tcBorders>
              <w:top w:val="nil"/>
              <w:left w:val="nil"/>
              <w:bottom w:val="nil"/>
              <w:right w:val="nil"/>
            </w:tcBorders>
          </w:tcPr>
          <w:p w14:paraId="56C875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Buurtgeometrie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34159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Buurtgeometrie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5"/>
      </w:tr>
      <w:tr w:rsidR="00847C61" w:rsidRPr="00474957" w14:paraId="3A701374" w14:textId="77777777" w:rsidTr="00847C61">
        <w:tc>
          <w:tcPr>
            <w:tcW w:w="450" w:type="dxa"/>
            <w:tcBorders>
              <w:top w:val="nil"/>
              <w:left w:val="nil"/>
              <w:bottom w:val="nil"/>
              <w:right w:val="nil"/>
            </w:tcBorders>
          </w:tcPr>
          <w:p w14:paraId="7AC16B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6" w:name="BKM_0429755C_CB5A_46cf_8ED3_13282BAC6359"/>
          </w:p>
        </w:tc>
        <w:tc>
          <w:tcPr>
            <w:tcW w:w="2790" w:type="dxa"/>
            <w:gridSpan w:val="2"/>
            <w:tcBorders>
              <w:top w:val="nil"/>
              <w:left w:val="nil"/>
              <w:bottom w:val="nil"/>
              <w:right w:val="nil"/>
            </w:tcBorders>
          </w:tcPr>
          <w:p w14:paraId="6936E7F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buurt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6CC9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buurt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6"/>
      </w:tr>
      <w:tr w:rsidR="00847C61" w:rsidRPr="00474957" w14:paraId="6EC98B2A" w14:textId="77777777" w:rsidTr="00847C61">
        <w:tc>
          <w:tcPr>
            <w:tcW w:w="450" w:type="dxa"/>
            <w:tcBorders>
              <w:top w:val="nil"/>
              <w:left w:val="nil"/>
              <w:bottom w:val="nil"/>
              <w:right w:val="nil"/>
            </w:tcBorders>
          </w:tcPr>
          <w:p w14:paraId="78A726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7" w:name="BKM_110A140F_4A35_4917_ADE2_2FFAF3705130"/>
          </w:p>
        </w:tc>
        <w:tc>
          <w:tcPr>
            <w:tcW w:w="2790" w:type="dxa"/>
            <w:gridSpan w:val="2"/>
            <w:tcBorders>
              <w:top w:val="nil"/>
              <w:left w:val="nil"/>
              <w:bottom w:val="nil"/>
              <w:right w:val="nil"/>
            </w:tcBorders>
          </w:tcPr>
          <w:p w14:paraId="3F7443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buurt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4186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BUURT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buurt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7"/>
      </w:tr>
      <w:tr w:rsidR="00847C61" w:rsidRPr="00474957" w14:paraId="69B62950" w14:textId="77777777" w:rsidTr="00847C61">
        <w:tc>
          <w:tcPr>
            <w:tcW w:w="450" w:type="dxa"/>
            <w:tcBorders>
              <w:top w:val="nil"/>
              <w:left w:val="nil"/>
              <w:bottom w:val="nil"/>
              <w:right w:val="nil"/>
            </w:tcBorders>
          </w:tcPr>
          <w:p w14:paraId="44ECB2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8" w:name="BKM_6B9FF425_1D82_498a_A153_0469CA5559C3"/>
          </w:p>
        </w:tc>
        <w:tc>
          <w:tcPr>
            <w:tcW w:w="2790" w:type="dxa"/>
            <w:gridSpan w:val="2"/>
            <w:tcBorders>
              <w:top w:val="nil"/>
              <w:left w:val="nil"/>
              <w:bottom w:val="nil"/>
              <w:right w:val="nil"/>
            </w:tcBorders>
          </w:tcPr>
          <w:p w14:paraId="478DCBB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5CDF8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8"/>
      </w:tr>
      <w:tr w:rsidR="00847C61" w:rsidRPr="00474957" w14:paraId="727325B1" w14:textId="77777777" w:rsidTr="00847C61">
        <w:tc>
          <w:tcPr>
            <w:tcW w:w="450" w:type="dxa"/>
            <w:tcBorders>
              <w:top w:val="nil"/>
              <w:left w:val="nil"/>
              <w:bottom w:val="nil"/>
              <w:right w:val="nil"/>
            </w:tcBorders>
          </w:tcPr>
          <w:p w14:paraId="0C5BDB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79" w:name="BKM_D4BE2D5F_89F6_46aa_AE5B_A058BF97B84E"/>
          </w:p>
        </w:tc>
        <w:tc>
          <w:tcPr>
            <w:tcW w:w="2790" w:type="dxa"/>
            <w:gridSpan w:val="2"/>
            <w:tcBorders>
              <w:top w:val="nil"/>
              <w:left w:val="nil"/>
              <w:bottom w:val="nil"/>
              <w:right w:val="nil"/>
            </w:tcBorders>
          </w:tcPr>
          <w:p w14:paraId="3B0FC75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603F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79"/>
      </w:tr>
    </w:tbl>
    <w:p w14:paraId="4679E1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819537F" w14:textId="77777777" w:rsidTr="00847C61">
        <w:tc>
          <w:tcPr>
            <w:tcW w:w="9360" w:type="dxa"/>
            <w:gridSpan w:val="3"/>
            <w:tcBorders>
              <w:top w:val="nil"/>
              <w:left w:val="nil"/>
              <w:bottom w:val="nil"/>
              <w:right w:val="nil"/>
            </w:tcBorders>
          </w:tcPr>
          <w:p w14:paraId="4CDA27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84993AB" w14:textId="77777777" w:rsidTr="00847C61">
        <w:tc>
          <w:tcPr>
            <w:tcW w:w="450" w:type="dxa"/>
            <w:tcBorders>
              <w:top w:val="nil"/>
              <w:left w:val="nil"/>
              <w:bottom w:val="nil"/>
              <w:right w:val="nil"/>
            </w:tcBorders>
          </w:tcPr>
          <w:p w14:paraId="2EA522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021C4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A86FA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7399D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83E4BC2" w14:textId="77777777" w:rsidTr="00847C61">
        <w:tc>
          <w:tcPr>
            <w:tcW w:w="450" w:type="dxa"/>
            <w:tcBorders>
              <w:top w:val="nil"/>
              <w:left w:val="nil"/>
              <w:bottom w:val="nil"/>
              <w:right w:val="nil"/>
            </w:tcBorders>
          </w:tcPr>
          <w:p w14:paraId="69B2F29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11090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38A00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03B700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BUURT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346A54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BUURT is een specialisatie van OBJECT.</w:t>
            </w:r>
            <w:r w:rsidRPr="00474957">
              <w:rPr>
                <w:rFonts w:ascii="Arial" w:hAnsi="Arial" w:cs="Arial"/>
                <w:szCs w:val="24"/>
                <w:lang w:val="en-AU" w:eastAsia="en-US"/>
              </w:rPr>
              <w:fldChar w:fldCharType="end"/>
            </w:r>
          </w:p>
        </w:tc>
      </w:tr>
      <w:tr w:rsidR="00847C61" w:rsidRPr="00474957" w14:paraId="13DEF085" w14:textId="77777777" w:rsidTr="00847C61">
        <w:trPr>
          <w:trHeight w:hRule="exact" w:val="128"/>
        </w:trPr>
        <w:tc>
          <w:tcPr>
            <w:tcW w:w="450" w:type="dxa"/>
            <w:tcBorders>
              <w:top w:val="nil"/>
              <w:left w:val="nil"/>
              <w:bottom w:val="nil"/>
              <w:right w:val="nil"/>
            </w:tcBorders>
          </w:tcPr>
          <w:p w14:paraId="38ED449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16C48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226C1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ABDD1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D2F05AF" w14:textId="77777777" w:rsidTr="00847C61">
        <w:trPr>
          <w:cantSplit/>
        </w:trPr>
        <w:tc>
          <w:tcPr>
            <w:tcW w:w="9360" w:type="dxa"/>
            <w:tcBorders>
              <w:top w:val="nil"/>
              <w:left w:val="nil"/>
              <w:bottom w:val="nil"/>
              <w:right w:val="nil"/>
            </w:tcBorders>
          </w:tcPr>
          <w:p w14:paraId="0F21DA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0CC8577"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BUURT die in het RGBZ gebruikt worden bij deze specialisatie van OBJECT.</w:t>
            </w:r>
          </w:p>
          <w:p w14:paraId="6128E43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Zie voor de specificaties van deze gegevens het RSGB.</w:t>
            </w:r>
          </w:p>
          <w:p w14:paraId="78C73451"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p>
        </w:tc>
      </w:tr>
    </w:tbl>
    <w:bookmarkStart w:id="1080" w:name="BKM_79585091_C793_4168_B4E0_1FC1635DB9FD"/>
    <w:bookmarkEnd w:id="1080"/>
    <w:p w14:paraId="5FF9C099" w14:textId="62CD5A08"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ENKELVOUDIG INFORMATIEOBJECT</w:t>
      </w:r>
      <w:r w:rsidR="003B6B78">
        <w:fldChar w:fldCharType="end"/>
      </w:r>
      <w:ins w:id="1081" w:author="Arjan Kloosterboer" w:date="2017-09-21T12:44:00Z">
        <w:r w:rsidR="00BB0431">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361C0C1" w14:textId="77777777" w:rsidTr="00847C61">
        <w:trPr>
          <w:trHeight w:val="271"/>
        </w:trPr>
        <w:tc>
          <w:tcPr>
            <w:tcW w:w="2340" w:type="dxa"/>
            <w:gridSpan w:val="2"/>
            <w:tcBorders>
              <w:top w:val="nil"/>
              <w:left w:val="nil"/>
              <w:bottom w:val="nil"/>
              <w:right w:val="nil"/>
            </w:tcBorders>
          </w:tcPr>
          <w:p w14:paraId="0B5E8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4476E5D" w14:textId="761F0AE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ENKELVOUDIG INFORMATIEOBJECT</w:t>
            </w:r>
            <w:r w:rsidRPr="00474957">
              <w:rPr>
                <w:rFonts w:ascii="Arial" w:hAnsi="Arial" w:cs="Arial"/>
                <w:szCs w:val="24"/>
                <w:lang w:val="en-AU" w:eastAsia="en-US"/>
              </w:rPr>
              <w:fldChar w:fldCharType="end"/>
            </w:r>
            <w:ins w:id="1082" w:author="Arjan Kloosterboer" w:date="2017-09-21T12:44:00Z">
              <w:r w:rsidR="00BB0431">
                <w:rPr>
                  <w:rFonts w:ascii="Arial" w:hAnsi="Arial" w:cs="Arial"/>
                  <w:szCs w:val="24"/>
                  <w:lang w:val="en-AU" w:eastAsia="en-US"/>
                </w:rPr>
                <w:t xml:space="preserve"> (ALS OBJECT)</w:t>
              </w:r>
            </w:ins>
          </w:p>
        </w:tc>
      </w:tr>
      <w:tr w:rsidR="00847C61" w:rsidRPr="00474957" w14:paraId="6723ACC4" w14:textId="77777777" w:rsidTr="00847C61">
        <w:trPr>
          <w:trHeight w:hRule="exact" w:val="128"/>
        </w:trPr>
        <w:tc>
          <w:tcPr>
            <w:tcW w:w="2340" w:type="dxa"/>
            <w:gridSpan w:val="2"/>
            <w:tcBorders>
              <w:top w:val="nil"/>
              <w:left w:val="nil"/>
              <w:bottom w:val="nil"/>
              <w:right w:val="nil"/>
            </w:tcBorders>
          </w:tcPr>
          <w:p w14:paraId="582C4C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68D55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0680130" w14:textId="77777777" w:rsidTr="00847C61">
        <w:trPr>
          <w:trHeight w:val="151"/>
        </w:trPr>
        <w:tc>
          <w:tcPr>
            <w:tcW w:w="2340" w:type="dxa"/>
            <w:gridSpan w:val="2"/>
            <w:tcBorders>
              <w:top w:val="nil"/>
              <w:left w:val="nil"/>
              <w:bottom w:val="nil"/>
              <w:right w:val="nil"/>
            </w:tcBorders>
          </w:tcPr>
          <w:p w14:paraId="5EA7BE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451C7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0C60E0EF" w14:textId="77777777" w:rsidTr="00847C61">
        <w:trPr>
          <w:trHeight w:hRule="exact" w:val="128"/>
        </w:trPr>
        <w:tc>
          <w:tcPr>
            <w:tcW w:w="2340" w:type="dxa"/>
            <w:gridSpan w:val="2"/>
            <w:tcBorders>
              <w:top w:val="nil"/>
              <w:left w:val="nil"/>
              <w:bottom w:val="nil"/>
              <w:right w:val="nil"/>
            </w:tcBorders>
          </w:tcPr>
          <w:p w14:paraId="210267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444BF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1E7E9C0" w14:textId="77777777" w:rsidTr="00847C61">
        <w:tc>
          <w:tcPr>
            <w:tcW w:w="2340" w:type="dxa"/>
            <w:gridSpan w:val="2"/>
            <w:tcBorders>
              <w:top w:val="nil"/>
              <w:left w:val="nil"/>
              <w:bottom w:val="nil"/>
              <w:right w:val="nil"/>
            </w:tcBorders>
          </w:tcPr>
          <w:p w14:paraId="7BA1FA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018C9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644BE69" w14:textId="77777777" w:rsidTr="00847C61">
        <w:trPr>
          <w:trHeight w:hRule="exact" w:val="241"/>
        </w:trPr>
        <w:tc>
          <w:tcPr>
            <w:tcW w:w="2340" w:type="dxa"/>
            <w:gridSpan w:val="2"/>
            <w:tcBorders>
              <w:top w:val="nil"/>
              <w:left w:val="nil"/>
              <w:bottom w:val="nil"/>
              <w:right w:val="nil"/>
            </w:tcBorders>
          </w:tcPr>
          <w:p w14:paraId="58FF35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1B560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64D09A" w14:textId="77777777" w:rsidTr="00847C61">
        <w:tc>
          <w:tcPr>
            <w:tcW w:w="2340" w:type="dxa"/>
            <w:gridSpan w:val="2"/>
            <w:tcBorders>
              <w:top w:val="nil"/>
              <w:left w:val="nil"/>
              <w:bottom w:val="nil"/>
              <w:right w:val="nil"/>
            </w:tcBorders>
          </w:tcPr>
          <w:p w14:paraId="064991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F6AF5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A5EF01" w14:textId="77777777" w:rsidTr="00847C61">
        <w:tc>
          <w:tcPr>
            <w:tcW w:w="450" w:type="dxa"/>
            <w:tcBorders>
              <w:top w:val="nil"/>
              <w:left w:val="nil"/>
              <w:bottom w:val="nil"/>
              <w:right w:val="nil"/>
            </w:tcBorders>
          </w:tcPr>
          <w:p w14:paraId="17A38B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083" w:name="BKM_40C59944_FC8E_47b9_A42E_0E607DBABC87"/>
          </w:p>
        </w:tc>
        <w:tc>
          <w:tcPr>
            <w:tcW w:w="2790" w:type="dxa"/>
            <w:gridSpan w:val="2"/>
            <w:tcBorders>
              <w:top w:val="nil"/>
              <w:left w:val="nil"/>
              <w:bottom w:val="nil"/>
              <w:right w:val="nil"/>
            </w:tcBorders>
          </w:tcPr>
          <w:p w14:paraId="783CA1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02E2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B7EDF19" w14:textId="77777777" w:rsidTr="00847C61">
        <w:tc>
          <w:tcPr>
            <w:tcW w:w="450" w:type="dxa"/>
            <w:tcBorders>
              <w:top w:val="nil"/>
              <w:left w:val="nil"/>
              <w:bottom w:val="nil"/>
              <w:right w:val="nil"/>
            </w:tcBorders>
          </w:tcPr>
          <w:p w14:paraId="0ECE9F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7C13D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551E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83"/>
      </w:tr>
      <w:tr w:rsidR="00B60E1B" w:rsidRPr="00474957" w14:paraId="1BE887A0" w14:textId="77777777" w:rsidTr="00847C61">
        <w:trPr>
          <w:ins w:id="1084" w:author="Arjan Kloosterboer" w:date="2017-03-13T13:38:00Z"/>
        </w:trPr>
        <w:tc>
          <w:tcPr>
            <w:tcW w:w="450" w:type="dxa"/>
            <w:tcBorders>
              <w:top w:val="nil"/>
              <w:left w:val="nil"/>
              <w:bottom w:val="nil"/>
              <w:right w:val="nil"/>
            </w:tcBorders>
          </w:tcPr>
          <w:p w14:paraId="21D376B6" w14:textId="77777777" w:rsidR="00B60E1B" w:rsidRPr="00474957" w:rsidRDefault="00B60E1B" w:rsidP="00847C61">
            <w:pPr>
              <w:widowControl w:val="0"/>
              <w:autoSpaceDE w:val="0"/>
              <w:autoSpaceDN w:val="0"/>
              <w:adjustRightInd w:val="0"/>
              <w:spacing w:line="240" w:lineRule="auto"/>
              <w:contextualSpacing w:val="0"/>
              <w:rPr>
                <w:ins w:id="1085" w:author="Arjan Kloosterboer" w:date="2017-03-13T13:38:00Z"/>
                <w:rFonts w:ascii="Calibri" w:hAnsi="Calibri" w:cs="Arial"/>
                <w:color w:val="0F0F0F"/>
                <w:sz w:val="22"/>
                <w:szCs w:val="24"/>
                <w:lang w:eastAsia="en-US"/>
              </w:rPr>
            </w:pPr>
          </w:p>
        </w:tc>
        <w:tc>
          <w:tcPr>
            <w:tcW w:w="2790" w:type="dxa"/>
            <w:gridSpan w:val="2"/>
            <w:tcBorders>
              <w:top w:val="nil"/>
              <w:left w:val="nil"/>
              <w:bottom w:val="nil"/>
              <w:right w:val="nil"/>
            </w:tcBorders>
          </w:tcPr>
          <w:p w14:paraId="487DF6D6" w14:textId="0E187910" w:rsidR="00B60E1B" w:rsidRPr="00474957" w:rsidRDefault="00B60E1B" w:rsidP="00847C61">
            <w:pPr>
              <w:widowControl w:val="0"/>
              <w:autoSpaceDE w:val="0"/>
              <w:autoSpaceDN w:val="0"/>
              <w:adjustRightInd w:val="0"/>
              <w:spacing w:line="240" w:lineRule="auto"/>
              <w:contextualSpacing w:val="0"/>
              <w:rPr>
                <w:ins w:id="1086" w:author="Arjan Kloosterboer" w:date="2017-03-13T13:38:00Z"/>
                <w:rFonts w:ascii="Arial" w:hAnsi="Arial" w:cs="Arial"/>
                <w:szCs w:val="24"/>
                <w:lang w:val="en-AU" w:eastAsia="en-US"/>
              </w:rPr>
            </w:pPr>
            <w:ins w:id="1087" w:author="Arjan Kloosterboer" w:date="2017-03-13T13:38:00Z">
              <w:r>
                <w:rPr>
                  <w:rFonts w:ascii="Arial" w:hAnsi="Arial" w:cs="Arial"/>
                  <w:szCs w:val="24"/>
                  <w:lang w:val="en-AU" w:eastAsia="en-US"/>
                </w:rPr>
                <w:t>Bronorganisatie</w:t>
              </w:r>
            </w:ins>
          </w:p>
        </w:tc>
        <w:tc>
          <w:tcPr>
            <w:tcW w:w="6120" w:type="dxa"/>
            <w:tcBorders>
              <w:top w:val="nil"/>
              <w:left w:val="nil"/>
              <w:bottom w:val="nil"/>
              <w:right w:val="nil"/>
            </w:tcBorders>
          </w:tcPr>
          <w:p w14:paraId="23735DF7" w14:textId="21342CBF" w:rsidR="00B60E1B" w:rsidRPr="00474957" w:rsidRDefault="00B60E1B" w:rsidP="00847C61">
            <w:pPr>
              <w:widowControl w:val="0"/>
              <w:autoSpaceDE w:val="0"/>
              <w:autoSpaceDN w:val="0"/>
              <w:adjustRightInd w:val="0"/>
              <w:spacing w:line="240" w:lineRule="auto"/>
              <w:contextualSpacing w:val="0"/>
              <w:rPr>
                <w:ins w:id="1088" w:author="Arjan Kloosterboer" w:date="2017-03-13T13:38:00Z"/>
                <w:rFonts w:ascii="Calibri" w:hAnsi="Calibri" w:cs="Arial"/>
                <w:color w:val="000000"/>
                <w:sz w:val="22"/>
                <w:szCs w:val="24"/>
                <w:lang w:eastAsia="en-US"/>
              </w:rPr>
            </w:pPr>
            <w:ins w:id="1089" w:author="Arjan Kloosterboer" w:date="2017-03-13T13:38: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Pr>
                  <w:rFonts w:ascii="Arial" w:hAnsi="Arial" w:cs="Arial"/>
                  <w:szCs w:val="24"/>
                  <w:lang w:val="en-AU" w:eastAsia="en-US"/>
                </w:rPr>
                <w:t xml:space="preserve"> Bronorganisatie</w:t>
              </w:r>
            </w:ins>
          </w:p>
        </w:tc>
      </w:tr>
      <w:tr w:rsidR="00847C61" w:rsidRPr="00474957" w14:paraId="20A570F7" w14:textId="77777777" w:rsidTr="00847C61">
        <w:tc>
          <w:tcPr>
            <w:tcW w:w="450" w:type="dxa"/>
            <w:tcBorders>
              <w:top w:val="nil"/>
              <w:left w:val="nil"/>
              <w:bottom w:val="nil"/>
              <w:right w:val="nil"/>
            </w:tcBorders>
          </w:tcPr>
          <w:p w14:paraId="5D41A5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0" w:name="BKM_2937A30E_C82C_4b3a_A475_B09734EAEA60"/>
          </w:p>
        </w:tc>
        <w:tc>
          <w:tcPr>
            <w:tcW w:w="2790" w:type="dxa"/>
            <w:gridSpan w:val="2"/>
            <w:tcBorders>
              <w:top w:val="nil"/>
              <w:left w:val="nil"/>
              <w:bottom w:val="nil"/>
              <w:right w:val="nil"/>
            </w:tcBorders>
          </w:tcPr>
          <w:p w14:paraId="3A748DF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Informatieobjectontvangstdatum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477BD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Ontvangstdatum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0"/>
      </w:tr>
      <w:tr w:rsidR="00847C61" w:rsidRPr="00474957" w14:paraId="3E369500" w14:textId="77777777" w:rsidTr="00847C61">
        <w:tc>
          <w:tcPr>
            <w:tcW w:w="450" w:type="dxa"/>
            <w:tcBorders>
              <w:top w:val="nil"/>
              <w:left w:val="nil"/>
              <w:bottom w:val="nil"/>
              <w:right w:val="nil"/>
            </w:tcBorders>
          </w:tcPr>
          <w:p w14:paraId="05EB66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1" w:name="BKM_F047322B_69FA_47cd_A9CC_3B5F261CDF4E"/>
          </w:p>
        </w:tc>
        <w:tc>
          <w:tcPr>
            <w:tcW w:w="2790" w:type="dxa"/>
            <w:gridSpan w:val="2"/>
            <w:tcBorders>
              <w:top w:val="nil"/>
              <w:left w:val="nil"/>
              <w:bottom w:val="nil"/>
              <w:right w:val="nil"/>
            </w:tcBorders>
          </w:tcPr>
          <w:p w14:paraId="32BDCF9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Informatieobjectcreatiedatum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D255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Creatiedatum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1"/>
      </w:tr>
      <w:tr w:rsidR="00847C61" w:rsidRPr="00474957" w14:paraId="42CD37C1" w14:textId="77777777" w:rsidTr="00847C61">
        <w:tc>
          <w:tcPr>
            <w:tcW w:w="450" w:type="dxa"/>
            <w:tcBorders>
              <w:top w:val="nil"/>
              <w:left w:val="nil"/>
              <w:bottom w:val="nil"/>
              <w:right w:val="nil"/>
            </w:tcBorders>
          </w:tcPr>
          <w:p w14:paraId="4EFEF4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2" w:name="BKM_D3846E9E_BB6D_423d_B4EF_1E6CAEF39917"/>
          </w:p>
        </w:tc>
        <w:tc>
          <w:tcPr>
            <w:tcW w:w="2790" w:type="dxa"/>
            <w:gridSpan w:val="2"/>
            <w:tcBorders>
              <w:top w:val="nil"/>
              <w:left w:val="nil"/>
              <w:bottom w:val="nil"/>
              <w:right w:val="nil"/>
            </w:tcBorders>
          </w:tcPr>
          <w:p w14:paraId="25EA074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Informatieobjecttitel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E266A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Titel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2"/>
      </w:tr>
      <w:tr w:rsidR="00847C61" w:rsidRPr="00474957" w14:paraId="464FFBE3" w14:textId="77777777" w:rsidTr="00847C61">
        <w:tc>
          <w:tcPr>
            <w:tcW w:w="450" w:type="dxa"/>
            <w:tcBorders>
              <w:top w:val="nil"/>
              <w:left w:val="nil"/>
              <w:bottom w:val="nil"/>
              <w:right w:val="nil"/>
            </w:tcBorders>
          </w:tcPr>
          <w:p w14:paraId="55E0B9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3" w:name="BKM_9A4B09E2_5139_40bd_8B29_CDE5BC3F0699"/>
          </w:p>
        </w:tc>
        <w:tc>
          <w:tcPr>
            <w:tcW w:w="2790" w:type="dxa"/>
            <w:gridSpan w:val="2"/>
            <w:tcBorders>
              <w:top w:val="nil"/>
              <w:left w:val="nil"/>
              <w:bottom w:val="nil"/>
              <w:right w:val="nil"/>
            </w:tcBorders>
          </w:tcPr>
          <w:p w14:paraId="2934CF6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0469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3"/>
      </w:tr>
      <w:tr w:rsidR="00847C61" w:rsidRPr="00474957" w14:paraId="31BC1430" w14:textId="77777777" w:rsidTr="00847C61">
        <w:tc>
          <w:tcPr>
            <w:tcW w:w="450" w:type="dxa"/>
            <w:tcBorders>
              <w:top w:val="nil"/>
              <w:left w:val="nil"/>
              <w:bottom w:val="nil"/>
              <w:right w:val="nil"/>
            </w:tcBorders>
          </w:tcPr>
          <w:p w14:paraId="057F09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094" w:name="BKM_BA854584_AC5D_4df9_A755_033AD0644B70"/>
          </w:p>
        </w:tc>
        <w:tc>
          <w:tcPr>
            <w:tcW w:w="2790" w:type="dxa"/>
            <w:gridSpan w:val="2"/>
            <w:tcBorders>
              <w:top w:val="nil"/>
              <w:left w:val="nil"/>
              <w:bottom w:val="nil"/>
              <w:right w:val="nil"/>
            </w:tcBorders>
          </w:tcPr>
          <w:p w14:paraId="75A161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B2050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generiek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094"/>
      </w:tr>
    </w:tbl>
    <w:p w14:paraId="175F54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297ED4B" w14:textId="77777777" w:rsidTr="00847C61">
        <w:tc>
          <w:tcPr>
            <w:tcW w:w="9360" w:type="dxa"/>
            <w:gridSpan w:val="3"/>
            <w:tcBorders>
              <w:top w:val="nil"/>
              <w:left w:val="nil"/>
              <w:bottom w:val="nil"/>
              <w:right w:val="nil"/>
            </w:tcBorders>
          </w:tcPr>
          <w:p w14:paraId="3F31BF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924E905" w14:textId="77777777" w:rsidTr="00847C61">
        <w:tc>
          <w:tcPr>
            <w:tcW w:w="450" w:type="dxa"/>
            <w:tcBorders>
              <w:top w:val="nil"/>
              <w:left w:val="nil"/>
              <w:bottom w:val="nil"/>
              <w:right w:val="nil"/>
            </w:tcBorders>
          </w:tcPr>
          <w:p w14:paraId="49773D9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E81F67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D8E0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D232A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250A14A" w14:textId="77777777" w:rsidTr="00847C61">
        <w:tc>
          <w:tcPr>
            <w:tcW w:w="450" w:type="dxa"/>
            <w:tcBorders>
              <w:top w:val="nil"/>
              <w:left w:val="nil"/>
              <w:bottom w:val="nil"/>
              <w:right w:val="nil"/>
            </w:tcBorders>
          </w:tcPr>
          <w:p w14:paraId="780C57A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C8C99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8E9EE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166589C" w14:textId="661F3D5C"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ENKELVOUDIG INFORMATIEOBJECT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1095" w:author="Arjan Kloosterboer" w:date="2017-09-21T12:50: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E620B1A" w14:textId="46F875A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ENKELVOUDIG </w:t>
            </w:r>
            <w:del w:id="1096" w:author="Arjan Kloosterboer" w:date="2017-09-21T12:50:00Z">
              <w:r w:rsidR="00847C61" w:rsidRPr="00474957" w:rsidDel="00BB0431">
                <w:rPr>
                  <w:rFonts w:ascii="Calibri" w:hAnsi="Calibri" w:cs="Arial"/>
                  <w:color w:val="0F0F0F"/>
                  <w:sz w:val="22"/>
                  <w:szCs w:val="24"/>
                  <w:lang w:eastAsia="en-US"/>
                </w:rPr>
                <w:delText xml:space="preserve">DOCUMENT </w:delText>
              </w:r>
            </w:del>
            <w:ins w:id="1097" w:author="Arjan Kloosterboer" w:date="2017-09-21T12:50:00Z">
              <w:r w:rsidR="00BB0431">
                <w:rPr>
                  <w:rFonts w:ascii="Calibri" w:hAnsi="Calibri" w:cs="Arial"/>
                  <w:color w:val="0F0F0F"/>
                  <w:sz w:val="22"/>
                  <w:szCs w:val="24"/>
                  <w:lang w:eastAsia="en-US"/>
                </w:rPr>
                <w:t xml:space="preserve">INFORMATIEOBJECT </w:t>
              </w:r>
              <w:r w:rsidR="00BB0431" w:rsidRPr="00BB0431">
                <w:rPr>
                  <w:rFonts w:ascii="Arial" w:hAnsi="Arial" w:cs="Arial"/>
                  <w:szCs w:val="24"/>
                  <w:lang w:eastAsia="en-US"/>
                </w:rPr>
                <w:t xml:space="preserve"> (ALS OBJECT)</w:t>
              </w:r>
              <w:r w:rsidR="00BB0431" w:rsidRPr="00474957">
                <w:rPr>
                  <w:rFonts w:ascii="Calibri" w:hAnsi="Calibri" w:cs="Arial"/>
                  <w:color w:val="0F0F0F"/>
                  <w:sz w:val="22"/>
                  <w:szCs w:val="24"/>
                  <w:lang w:eastAsia="en-US"/>
                </w:rPr>
                <w:t xml:space="preserve">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7149737E" w14:textId="77777777" w:rsidTr="00847C61">
        <w:trPr>
          <w:trHeight w:hRule="exact" w:val="128"/>
        </w:trPr>
        <w:tc>
          <w:tcPr>
            <w:tcW w:w="450" w:type="dxa"/>
            <w:tcBorders>
              <w:top w:val="nil"/>
              <w:left w:val="nil"/>
              <w:bottom w:val="nil"/>
              <w:right w:val="nil"/>
            </w:tcBorders>
          </w:tcPr>
          <w:p w14:paraId="5A485A3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4BAC5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C37BC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9E095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B980E77" w14:textId="77777777" w:rsidTr="00B34EAC">
        <w:trPr>
          <w:cantSplit/>
        </w:trPr>
        <w:tc>
          <w:tcPr>
            <w:tcW w:w="9360" w:type="dxa"/>
            <w:tcBorders>
              <w:top w:val="nil"/>
              <w:left w:val="nil"/>
              <w:bottom w:val="nil"/>
              <w:right w:val="nil"/>
            </w:tcBorders>
          </w:tcPr>
          <w:p w14:paraId="27DF71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218C70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ENKELVOUDIG INFORMATIEOBJECT die in het RGBZ gebruikt worden bij deze specialisatie van OBJECT. Zie voor de specificaties van deze gegevens het RGBZ.</w:t>
            </w:r>
          </w:p>
        </w:tc>
      </w:tr>
    </w:tbl>
    <w:p w14:paraId="0B2B4713" w14:textId="77777777" w:rsidR="00B34EAC" w:rsidRDefault="00B34EAC" w:rsidP="00B34EAC">
      <w:pPr>
        <w:pStyle w:val="Kop3"/>
        <w:rPr>
          <w:ins w:id="1098" w:author="Arjan Kloosterboer" w:date="2017-09-21T14:47:00Z"/>
          <w:rFonts w:eastAsia="Times New Roman"/>
          <w:color w:val="0F0F0F"/>
        </w:rPr>
      </w:pPr>
      <w:bookmarkStart w:id="1099" w:name="BKM_8F6C9309_4243_4148_BF8E_CBCBF9C93931"/>
      <w:bookmarkStart w:id="1100" w:name="BKM_4E8E05BD_F1E7_4EC4_8D44_A22A7A97C72F"/>
      <w:bookmarkEnd w:id="1099"/>
      <w:ins w:id="1101" w:author="Arjan Kloosterboer" w:date="2017-09-21T14:47:00Z">
        <w:r>
          <w:rPr>
            <w:rFonts w:ascii="Calibri" w:eastAsia="Times New Roman" w:hAnsi="Calibri" w:cs="Calibri"/>
            <w:color w:val="0F0F0F"/>
            <w:sz w:val="28"/>
            <w:szCs w:val="28"/>
          </w:rPr>
          <w:t>«Objecttype_proxy» FUNCTIONEEL GEBIED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77E0DC3B" w14:textId="77777777" w:rsidTr="00B34EAC">
        <w:trPr>
          <w:trHeight w:val="271"/>
          <w:ins w:id="1102"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6526DDC" w14:textId="77777777" w:rsidR="00B34EAC" w:rsidRDefault="00B34EAC" w:rsidP="00B34EAC">
            <w:pPr>
              <w:rPr>
                <w:ins w:id="1103" w:author="Arjan Kloosterboer" w:date="2017-09-21T14:47:00Z"/>
                <w:rFonts w:ascii="Calibri" w:hAnsi="Calibri" w:cs="Calibri"/>
                <w:color w:val="0F0F0F"/>
                <w:sz w:val="22"/>
                <w:szCs w:val="22"/>
              </w:rPr>
            </w:pPr>
            <w:ins w:id="1104" w:author="Arjan Kloosterboer" w:date="2017-09-21T14:4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734D4F1C" w14:textId="77777777" w:rsidR="00B34EAC" w:rsidRDefault="00B34EAC" w:rsidP="00B34EAC">
            <w:pPr>
              <w:rPr>
                <w:ins w:id="1105" w:author="Arjan Kloosterboer" w:date="2017-09-21T14:47:00Z"/>
                <w:rFonts w:ascii="Calibri" w:hAnsi="Calibri" w:cs="Calibri"/>
                <w:color w:val="0F0F0F"/>
                <w:sz w:val="22"/>
                <w:szCs w:val="22"/>
              </w:rPr>
            </w:pPr>
            <w:ins w:id="1106" w:author="Arjan Kloosterboer" w:date="2017-09-21T14:47:00Z">
              <w:r>
                <w:rPr>
                  <w:rFonts w:ascii="Calibri" w:hAnsi="Calibri" w:cs="Calibri"/>
                  <w:color w:val="0F0F0F"/>
                  <w:sz w:val="22"/>
                  <w:szCs w:val="22"/>
                </w:rPr>
                <w:t>FUNCTIONEEL GEBIED</w:t>
              </w:r>
            </w:ins>
          </w:p>
        </w:tc>
      </w:tr>
      <w:tr w:rsidR="00B34EAC" w14:paraId="4ACFC780" w14:textId="77777777" w:rsidTr="00B34EAC">
        <w:trPr>
          <w:trHeight w:hRule="exact" w:val="128"/>
          <w:ins w:id="1107"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86DB567" w14:textId="77777777" w:rsidR="00B34EAC" w:rsidRDefault="00B34EAC" w:rsidP="00B34EAC">
            <w:pPr>
              <w:rPr>
                <w:ins w:id="1108"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3D4EE88" w14:textId="77777777" w:rsidR="00B34EAC" w:rsidRDefault="00B34EAC" w:rsidP="00B34EAC">
            <w:pPr>
              <w:rPr>
                <w:ins w:id="1109" w:author="Arjan Kloosterboer" w:date="2017-09-21T14:47:00Z"/>
                <w:rFonts w:ascii="Calibri" w:hAnsi="Calibri" w:cs="Calibri"/>
                <w:color w:val="0F0F0F"/>
                <w:sz w:val="22"/>
                <w:szCs w:val="22"/>
              </w:rPr>
            </w:pPr>
          </w:p>
        </w:tc>
      </w:tr>
      <w:tr w:rsidR="00B34EAC" w14:paraId="6D2AF60D" w14:textId="77777777" w:rsidTr="00B34EAC">
        <w:trPr>
          <w:ins w:id="1110"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20254927" w14:textId="77777777" w:rsidR="00B34EAC" w:rsidRDefault="00B34EAC" w:rsidP="00B34EAC">
            <w:pPr>
              <w:rPr>
                <w:ins w:id="1111" w:author="Arjan Kloosterboer" w:date="2017-09-21T14:47:00Z"/>
                <w:rFonts w:ascii="Calibri" w:hAnsi="Calibri" w:cs="Calibri"/>
                <w:b/>
                <w:bCs/>
                <w:color w:val="0F0F0F"/>
                <w:sz w:val="22"/>
                <w:szCs w:val="22"/>
              </w:rPr>
            </w:pPr>
            <w:ins w:id="1112" w:author="Arjan Kloosterboer" w:date="2017-09-21T14:4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17413DD" w14:textId="77777777" w:rsidR="00B34EAC" w:rsidRDefault="00B34EAC" w:rsidP="00B34EAC">
            <w:pPr>
              <w:rPr>
                <w:ins w:id="1113" w:author="Arjan Kloosterboer" w:date="2017-09-21T14:47:00Z"/>
                <w:rFonts w:ascii="Calibri" w:hAnsi="Calibri" w:cs="Calibri"/>
                <w:color w:val="0F0F0F"/>
                <w:sz w:val="22"/>
                <w:szCs w:val="22"/>
              </w:rPr>
            </w:pPr>
            <w:ins w:id="1114" w:author="Arjan Kloosterboer" w:date="2017-09-21T14:47:00Z">
              <w:r>
                <w:rPr>
                  <w:rFonts w:ascii="Calibri" w:hAnsi="Calibri" w:cs="Calibri"/>
                  <w:color w:val="0F0F0F"/>
                  <w:sz w:val="22"/>
                  <w:szCs w:val="22"/>
                </w:rPr>
                <w:t>RSGB</w:t>
              </w:r>
            </w:ins>
          </w:p>
        </w:tc>
      </w:tr>
      <w:tr w:rsidR="00B34EAC" w14:paraId="4EEC7545" w14:textId="77777777" w:rsidTr="00B34EAC">
        <w:trPr>
          <w:trHeight w:hRule="exact" w:val="128"/>
          <w:ins w:id="1115"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242E38BA" w14:textId="77777777" w:rsidR="00B34EAC" w:rsidRDefault="00B34EAC" w:rsidP="00B34EAC">
            <w:pPr>
              <w:rPr>
                <w:ins w:id="1116"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C42EF8B" w14:textId="77777777" w:rsidR="00B34EAC" w:rsidRDefault="00B34EAC" w:rsidP="00B34EAC">
            <w:pPr>
              <w:rPr>
                <w:ins w:id="1117" w:author="Arjan Kloosterboer" w:date="2017-09-21T14:47:00Z"/>
                <w:rFonts w:ascii="Calibri" w:hAnsi="Calibri" w:cs="Calibri"/>
                <w:color w:val="0F0F0F"/>
                <w:sz w:val="22"/>
                <w:szCs w:val="22"/>
              </w:rPr>
            </w:pPr>
          </w:p>
        </w:tc>
      </w:tr>
      <w:tr w:rsidR="00B34EAC" w14:paraId="34BA81A3" w14:textId="77777777" w:rsidTr="00B34EAC">
        <w:trPr>
          <w:ins w:id="1118"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605BC6BC" w14:textId="77777777" w:rsidR="00B34EAC" w:rsidRDefault="00B34EAC" w:rsidP="00B34EAC">
            <w:pPr>
              <w:rPr>
                <w:ins w:id="1119" w:author="Arjan Kloosterboer" w:date="2017-09-21T14:47:00Z"/>
                <w:rFonts w:ascii="Calibri" w:hAnsi="Calibri" w:cs="Calibri"/>
                <w:b/>
                <w:bCs/>
                <w:color w:val="0F0F0F"/>
                <w:sz w:val="22"/>
                <w:szCs w:val="22"/>
              </w:rPr>
            </w:pPr>
            <w:ins w:id="1120" w:author="Arjan Kloosterboer" w:date="2017-09-21T14:4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3BE3FF00" w14:textId="77777777" w:rsidR="00B34EAC" w:rsidRDefault="00B34EAC" w:rsidP="00B34EAC">
            <w:pPr>
              <w:rPr>
                <w:ins w:id="1121" w:author="Arjan Kloosterboer" w:date="2017-09-21T14:47:00Z"/>
                <w:rFonts w:ascii="Calibri" w:hAnsi="Calibri" w:cs="Calibri"/>
                <w:color w:val="0F0F0F"/>
                <w:sz w:val="22"/>
                <w:szCs w:val="22"/>
              </w:rPr>
            </w:pPr>
            <w:ins w:id="1122" w:author="Arjan Kloosterboer" w:date="2017-09-21T14:47:00Z">
              <w:r>
                <w:rPr>
                  <w:rFonts w:ascii="Calibri" w:hAnsi="Calibri" w:cs="Calibri"/>
                  <w:color w:val="0F0F0F"/>
                  <w:sz w:val="22"/>
                  <w:szCs w:val="22"/>
                </w:rPr>
                <w:t>1 april 2017</w:t>
              </w:r>
            </w:ins>
          </w:p>
        </w:tc>
      </w:tr>
      <w:tr w:rsidR="00B34EAC" w14:paraId="5BA2B0DA" w14:textId="77777777" w:rsidTr="00B34EAC">
        <w:trPr>
          <w:trHeight w:hRule="exact" w:val="128"/>
          <w:ins w:id="1123"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720C0D7F" w14:textId="77777777" w:rsidR="00B34EAC" w:rsidRDefault="00B34EAC" w:rsidP="00B34EAC">
            <w:pPr>
              <w:rPr>
                <w:ins w:id="1124"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36EC5AF" w14:textId="77777777" w:rsidR="00B34EAC" w:rsidRDefault="00B34EAC" w:rsidP="00B34EAC">
            <w:pPr>
              <w:rPr>
                <w:ins w:id="1125" w:author="Arjan Kloosterboer" w:date="2017-09-21T14:47:00Z"/>
                <w:rFonts w:ascii="Calibri" w:hAnsi="Calibri" w:cs="Calibri"/>
                <w:color w:val="0F0F0F"/>
                <w:sz w:val="22"/>
                <w:szCs w:val="22"/>
              </w:rPr>
            </w:pPr>
          </w:p>
        </w:tc>
      </w:tr>
      <w:tr w:rsidR="00B34EAC" w14:paraId="4FA74354" w14:textId="77777777" w:rsidTr="00B34EAC">
        <w:trPr>
          <w:trHeight w:hRule="exact" w:val="256"/>
          <w:ins w:id="1126"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B6772B7" w14:textId="77777777" w:rsidR="00B34EAC" w:rsidRDefault="00B34EAC" w:rsidP="00B34EAC">
            <w:pPr>
              <w:rPr>
                <w:ins w:id="1127"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AA88FF4" w14:textId="77777777" w:rsidR="00B34EAC" w:rsidRDefault="00B34EAC" w:rsidP="00B34EAC">
            <w:pPr>
              <w:rPr>
                <w:ins w:id="1128" w:author="Arjan Kloosterboer" w:date="2017-09-21T14:47:00Z"/>
                <w:rFonts w:ascii="Calibri" w:hAnsi="Calibri" w:cs="Calibri"/>
                <w:color w:val="0F0F0F"/>
                <w:sz w:val="22"/>
                <w:szCs w:val="22"/>
              </w:rPr>
            </w:pPr>
          </w:p>
        </w:tc>
      </w:tr>
      <w:tr w:rsidR="00B34EAC" w14:paraId="76D1D03C" w14:textId="77777777" w:rsidTr="00B34EAC">
        <w:trPr>
          <w:ins w:id="1129"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5ECED67D" w14:textId="77777777" w:rsidR="00B34EAC" w:rsidRDefault="00B34EAC" w:rsidP="00B34EAC">
            <w:pPr>
              <w:rPr>
                <w:ins w:id="1130" w:author="Arjan Kloosterboer" w:date="2017-09-21T14:47:00Z"/>
                <w:rFonts w:ascii="Calibri" w:hAnsi="Calibri" w:cs="Calibri"/>
                <w:b/>
                <w:bCs/>
                <w:color w:val="0F0F0F"/>
                <w:sz w:val="22"/>
                <w:szCs w:val="22"/>
              </w:rPr>
            </w:pPr>
            <w:ins w:id="1131" w:author="Arjan Kloosterboer" w:date="2017-09-21T14:4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007659B" w14:textId="77777777" w:rsidR="00B34EAC" w:rsidRDefault="00B34EAC" w:rsidP="00B34EAC">
            <w:pPr>
              <w:rPr>
                <w:ins w:id="1132" w:author="Arjan Kloosterboer" w:date="2017-09-21T14:47:00Z"/>
                <w:rFonts w:ascii="Calibri" w:hAnsi="Calibri" w:cs="Calibri"/>
                <w:b/>
                <w:bCs/>
                <w:color w:val="0F0F0F"/>
                <w:sz w:val="22"/>
                <w:szCs w:val="22"/>
              </w:rPr>
            </w:pPr>
          </w:p>
        </w:tc>
      </w:tr>
      <w:tr w:rsidR="00B34EAC" w14:paraId="73D89D91" w14:textId="77777777" w:rsidTr="00B34EAC">
        <w:trPr>
          <w:ins w:id="1133" w:author="Arjan Kloosterboer" w:date="2017-09-21T14:47:00Z"/>
        </w:trPr>
        <w:tc>
          <w:tcPr>
            <w:tcW w:w="450" w:type="dxa"/>
            <w:tcBorders>
              <w:top w:val="nil"/>
              <w:left w:val="nil"/>
              <w:bottom w:val="nil"/>
              <w:right w:val="nil"/>
            </w:tcBorders>
            <w:tcMar>
              <w:top w:w="0" w:type="dxa"/>
              <w:left w:w="60" w:type="dxa"/>
              <w:bottom w:w="0" w:type="dxa"/>
              <w:right w:w="60" w:type="dxa"/>
            </w:tcMar>
          </w:tcPr>
          <w:p w14:paraId="6A2E8156" w14:textId="77777777" w:rsidR="00B34EAC" w:rsidRDefault="00B34EAC" w:rsidP="00B34EAC">
            <w:pPr>
              <w:rPr>
                <w:ins w:id="1134" w:author="Arjan Kloosterboer" w:date="2017-09-21T14:47:00Z"/>
                <w:rFonts w:ascii="Calibri" w:hAnsi="Calibri" w:cs="Calibri"/>
                <w:i/>
                <w:iCs/>
                <w:color w:val="0F0F0F"/>
                <w:sz w:val="22"/>
                <w:szCs w:val="22"/>
              </w:rPr>
            </w:pPr>
            <w:bookmarkStart w:id="1135" w:name="BKM_C2AA7DAB_9464_45A3_A97C_1FFD429169FB"/>
          </w:p>
        </w:tc>
        <w:tc>
          <w:tcPr>
            <w:tcW w:w="2790" w:type="dxa"/>
            <w:gridSpan w:val="2"/>
            <w:tcBorders>
              <w:top w:val="nil"/>
              <w:left w:val="nil"/>
              <w:bottom w:val="nil"/>
              <w:right w:val="nil"/>
            </w:tcBorders>
            <w:tcMar>
              <w:top w:w="0" w:type="dxa"/>
              <w:left w:w="60" w:type="dxa"/>
              <w:bottom w:w="0" w:type="dxa"/>
              <w:right w:w="60" w:type="dxa"/>
            </w:tcMar>
          </w:tcPr>
          <w:p w14:paraId="15249DAE" w14:textId="77777777" w:rsidR="00B34EAC" w:rsidRDefault="00B34EAC" w:rsidP="00B34EAC">
            <w:pPr>
              <w:rPr>
                <w:ins w:id="1136" w:author="Arjan Kloosterboer" w:date="2017-09-21T14:47:00Z"/>
                <w:rFonts w:ascii="Calibri" w:hAnsi="Calibri" w:cs="Calibri"/>
                <w:color w:val="0F0F0F"/>
                <w:sz w:val="22"/>
                <w:szCs w:val="22"/>
              </w:rPr>
            </w:pPr>
            <w:ins w:id="1137" w:author="Arjan Kloosterboer" w:date="2017-09-21T14:4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8C1E318" w14:textId="77777777" w:rsidR="00B34EAC" w:rsidRDefault="00B34EAC" w:rsidP="00B34EAC">
            <w:pPr>
              <w:rPr>
                <w:ins w:id="1138" w:author="Arjan Kloosterboer" w:date="2017-09-21T14:47:00Z"/>
                <w:rFonts w:ascii="Calibri" w:hAnsi="Calibri" w:cs="Calibri"/>
                <w:color w:val="0F0F0F"/>
                <w:sz w:val="22"/>
                <w:szCs w:val="22"/>
              </w:rPr>
            </w:pPr>
            <w:ins w:id="1139" w:author="Arjan Kloosterboer" w:date="2017-09-21T14:4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131E31E" w14:textId="77777777" w:rsidR="00B34EAC" w:rsidRDefault="00B34EAC" w:rsidP="00B34EAC">
            <w:pPr>
              <w:rPr>
                <w:ins w:id="1140" w:author="Arjan Kloosterboer" w:date="2017-09-21T14:47:00Z"/>
                <w:rFonts w:ascii="Calibri" w:hAnsi="Calibri" w:cs="Calibri"/>
                <w:color w:val="0F0F0F"/>
                <w:sz w:val="22"/>
                <w:szCs w:val="22"/>
              </w:rPr>
            </w:pPr>
            <w:ins w:id="1141" w:author="Arjan Kloosterboer" w:date="2017-09-21T14:4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1E2AFBE" w14:textId="77777777" w:rsidR="00B34EAC" w:rsidRDefault="00B34EAC" w:rsidP="00B34EAC">
            <w:pPr>
              <w:rPr>
                <w:ins w:id="1142" w:author="Arjan Kloosterboer" w:date="2017-09-21T14:47:00Z"/>
                <w:rFonts w:ascii="Calibri" w:hAnsi="Calibri" w:cs="Calibri"/>
                <w:i/>
                <w:iCs/>
                <w:color w:val="0F0F0F"/>
                <w:sz w:val="22"/>
                <w:szCs w:val="22"/>
              </w:rPr>
            </w:pPr>
            <w:ins w:id="1143" w:author="Arjan Kloosterboer" w:date="2017-09-21T14:47:00Z">
              <w:r>
                <w:rPr>
                  <w:rFonts w:ascii="Calibri" w:hAnsi="Calibri" w:cs="Calibri"/>
                  <w:i/>
                  <w:iCs/>
                  <w:color w:val="0F0F0F"/>
                  <w:sz w:val="22"/>
                  <w:szCs w:val="22"/>
                </w:rPr>
                <w:t>Kardi-</w:t>
              </w:r>
            </w:ins>
          </w:p>
          <w:p w14:paraId="207CEE8F" w14:textId="77777777" w:rsidR="00B34EAC" w:rsidRDefault="00B34EAC" w:rsidP="00B34EAC">
            <w:pPr>
              <w:rPr>
                <w:ins w:id="1144" w:author="Arjan Kloosterboer" w:date="2017-09-21T14:47:00Z"/>
                <w:rFonts w:ascii="Calibri" w:hAnsi="Calibri" w:cs="Calibri"/>
                <w:color w:val="0F0F0F"/>
                <w:sz w:val="22"/>
                <w:szCs w:val="22"/>
              </w:rPr>
            </w:pPr>
            <w:ins w:id="1145" w:author="Arjan Kloosterboer" w:date="2017-09-21T14:47:00Z">
              <w:r>
                <w:rPr>
                  <w:rFonts w:ascii="Calibri" w:hAnsi="Calibri" w:cs="Calibri"/>
                  <w:i/>
                  <w:iCs/>
                  <w:color w:val="0F0F0F"/>
                  <w:sz w:val="22"/>
                  <w:szCs w:val="22"/>
                </w:rPr>
                <w:t>naliteit</w:t>
              </w:r>
            </w:ins>
          </w:p>
        </w:tc>
      </w:tr>
      <w:tr w:rsidR="00B34EAC" w14:paraId="6B48EE8E" w14:textId="77777777" w:rsidTr="00B34EAC">
        <w:trPr>
          <w:ins w:id="1146" w:author="Arjan Kloosterboer" w:date="2017-09-21T14:47:00Z"/>
        </w:trPr>
        <w:tc>
          <w:tcPr>
            <w:tcW w:w="450" w:type="dxa"/>
            <w:tcBorders>
              <w:top w:val="nil"/>
              <w:left w:val="nil"/>
              <w:bottom w:val="nil"/>
              <w:right w:val="nil"/>
            </w:tcBorders>
            <w:tcMar>
              <w:top w:w="0" w:type="dxa"/>
              <w:left w:w="60" w:type="dxa"/>
              <w:bottom w:w="0" w:type="dxa"/>
              <w:right w:w="60" w:type="dxa"/>
            </w:tcMar>
          </w:tcPr>
          <w:p w14:paraId="5821B7AA" w14:textId="77777777" w:rsidR="00B34EAC" w:rsidRDefault="00B34EAC" w:rsidP="00B34EAC">
            <w:pPr>
              <w:rPr>
                <w:ins w:id="1147" w:author="Arjan Kloosterboer" w:date="2017-09-21T14:4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208FD57E" w14:textId="77777777" w:rsidR="00B34EAC" w:rsidRDefault="00B34EAC" w:rsidP="00B34EAC">
            <w:pPr>
              <w:rPr>
                <w:ins w:id="1148" w:author="Arjan Kloosterboer" w:date="2017-09-21T14:47:00Z"/>
                <w:rFonts w:ascii="Calibri" w:hAnsi="Calibri" w:cs="Calibri"/>
                <w:color w:val="0F0F0F"/>
                <w:sz w:val="22"/>
                <w:szCs w:val="22"/>
              </w:rPr>
            </w:pPr>
            <w:ins w:id="1149" w:author="Arjan Kloosterboer" w:date="2017-09-21T14:47:00Z">
              <w:r>
                <w:rPr>
                  <w:rFonts w:ascii="Calibri" w:hAnsi="Calibri" w:cs="Calibri"/>
                  <w:color w:val="0F0F0F"/>
                  <w:sz w:val="22"/>
                  <w:szCs w:val="22"/>
                </w:rPr>
                <w:t>Identificatie functioneel gebied</w:t>
              </w:r>
            </w:ins>
          </w:p>
        </w:tc>
        <w:tc>
          <w:tcPr>
            <w:tcW w:w="4230" w:type="dxa"/>
            <w:tcBorders>
              <w:top w:val="nil"/>
              <w:left w:val="nil"/>
              <w:bottom w:val="nil"/>
              <w:right w:val="nil"/>
            </w:tcBorders>
            <w:tcMar>
              <w:top w:w="0" w:type="dxa"/>
              <w:left w:w="60" w:type="dxa"/>
              <w:bottom w:w="0" w:type="dxa"/>
              <w:right w:w="60" w:type="dxa"/>
            </w:tcMar>
          </w:tcPr>
          <w:p w14:paraId="48FE095B" w14:textId="77777777" w:rsidR="00B34EAC" w:rsidRDefault="00B34EAC" w:rsidP="00B34EAC">
            <w:pPr>
              <w:rPr>
                <w:ins w:id="1150"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4B9C5F1" w14:textId="77777777" w:rsidR="00B34EAC" w:rsidRDefault="00B34EAC" w:rsidP="00B34EAC">
            <w:pPr>
              <w:rPr>
                <w:ins w:id="1151"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EB9F3D" w14:textId="77777777" w:rsidR="00B34EAC" w:rsidRDefault="00B34EAC" w:rsidP="00B34EAC">
            <w:pPr>
              <w:rPr>
                <w:ins w:id="1152" w:author="Arjan Kloosterboer" w:date="2017-09-21T14:47:00Z"/>
                <w:rFonts w:ascii="Calibri" w:hAnsi="Calibri" w:cs="Calibri"/>
                <w:color w:val="0F0F0F"/>
                <w:sz w:val="22"/>
                <w:szCs w:val="22"/>
              </w:rPr>
            </w:pPr>
            <w:ins w:id="1153" w:author="Arjan Kloosterboer" w:date="2017-09-21T14:47:00Z">
              <w:r>
                <w:rPr>
                  <w:rFonts w:ascii="Calibri" w:hAnsi="Calibri" w:cs="Calibri"/>
                  <w:color w:val="0F0F0F"/>
                  <w:sz w:val="22"/>
                  <w:szCs w:val="22"/>
                </w:rPr>
                <w:t>1 - 1</w:t>
              </w:r>
            </w:ins>
          </w:p>
        </w:tc>
        <w:bookmarkEnd w:id="1135"/>
      </w:tr>
      <w:tr w:rsidR="00B34EAC" w14:paraId="280D596F" w14:textId="77777777" w:rsidTr="00B34EAC">
        <w:trPr>
          <w:ins w:id="1154" w:author="Arjan Kloosterboer" w:date="2017-09-21T14:47:00Z"/>
        </w:trPr>
        <w:tc>
          <w:tcPr>
            <w:tcW w:w="450" w:type="dxa"/>
            <w:tcBorders>
              <w:top w:val="nil"/>
              <w:left w:val="nil"/>
              <w:bottom w:val="nil"/>
              <w:right w:val="nil"/>
            </w:tcBorders>
            <w:tcMar>
              <w:top w:w="0" w:type="dxa"/>
              <w:left w:w="60" w:type="dxa"/>
              <w:bottom w:w="0" w:type="dxa"/>
              <w:right w:w="60" w:type="dxa"/>
            </w:tcMar>
          </w:tcPr>
          <w:p w14:paraId="67F4A01D" w14:textId="77777777" w:rsidR="00B34EAC" w:rsidRDefault="00B34EAC" w:rsidP="00B34EAC">
            <w:pPr>
              <w:rPr>
                <w:ins w:id="1155" w:author="Arjan Kloosterboer" w:date="2017-09-21T14:47:00Z"/>
                <w:rFonts w:ascii="Calibri" w:hAnsi="Calibri" w:cs="Calibri"/>
                <w:color w:val="0F0F0F"/>
                <w:sz w:val="22"/>
                <w:szCs w:val="22"/>
              </w:rPr>
            </w:pPr>
            <w:bookmarkStart w:id="1156" w:name="BKM_FE11B0B7_65C7_4D34_BFF6_E02EBBA8CC8D"/>
          </w:p>
        </w:tc>
        <w:tc>
          <w:tcPr>
            <w:tcW w:w="2790" w:type="dxa"/>
            <w:gridSpan w:val="2"/>
            <w:tcBorders>
              <w:top w:val="nil"/>
              <w:left w:val="nil"/>
              <w:bottom w:val="nil"/>
              <w:right w:val="nil"/>
            </w:tcBorders>
            <w:tcMar>
              <w:top w:w="0" w:type="dxa"/>
              <w:left w:w="60" w:type="dxa"/>
              <w:bottom w:w="0" w:type="dxa"/>
              <w:right w:w="60" w:type="dxa"/>
            </w:tcMar>
          </w:tcPr>
          <w:p w14:paraId="2EAF7358" w14:textId="77777777" w:rsidR="00B34EAC" w:rsidRDefault="00B34EAC" w:rsidP="00B34EAC">
            <w:pPr>
              <w:rPr>
                <w:ins w:id="1157" w:author="Arjan Kloosterboer" w:date="2017-09-21T14:47:00Z"/>
                <w:rFonts w:ascii="Calibri" w:hAnsi="Calibri" w:cs="Calibri"/>
                <w:color w:val="0F0F0F"/>
                <w:sz w:val="22"/>
                <w:szCs w:val="22"/>
              </w:rPr>
            </w:pPr>
            <w:ins w:id="1158" w:author="Arjan Kloosterboer" w:date="2017-09-21T14:47:00Z">
              <w:r>
                <w:rPr>
                  <w:rFonts w:ascii="Calibri" w:hAnsi="Calibri" w:cs="Calibri"/>
                  <w:color w:val="0F0F0F"/>
                  <w:sz w:val="22"/>
                  <w:szCs w:val="22"/>
                </w:rPr>
                <w:t>Geometrie functioneel gebied</w:t>
              </w:r>
            </w:ins>
          </w:p>
        </w:tc>
        <w:tc>
          <w:tcPr>
            <w:tcW w:w="4230" w:type="dxa"/>
            <w:tcBorders>
              <w:top w:val="nil"/>
              <w:left w:val="nil"/>
              <w:bottom w:val="nil"/>
              <w:right w:val="nil"/>
            </w:tcBorders>
            <w:tcMar>
              <w:top w:w="0" w:type="dxa"/>
              <w:left w:w="60" w:type="dxa"/>
              <w:bottom w:w="0" w:type="dxa"/>
              <w:right w:w="60" w:type="dxa"/>
            </w:tcMar>
          </w:tcPr>
          <w:p w14:paraId="1BE8C5A5" w14:textId="77777777" w:rsidR="00B34EAC" w:rsidRDefault="00B34EAC" w:rsidP="00B34EAC">
            <w:pPr>
              <w:rPr>
                <w:ins w:id="1159"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BF31A24" w14:textId="77777777" w:rsidR="00B34EAC" w:rsidRDefault="00B34EAC" w:rsidP="00B34EAC">
            <w:pPr>
              <w:rPr>
                <w:ins w:id="1160"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83EB0B1" w14:textId="77777777" w:rsidR="00B34EAC" w:rsidRDefault="00B34EAC" w:rsidP="00B34EAC">
            <w:pPr>
              <w:rPr>
                <w:ins w:id="1161" w:author="Arjan Kloosterboer" w:date="2017-09-21T14:47:00Z"/>
                <w:rFonts w:ascii="Calibri" w:hAnsi="Calibri" w:cs="Calibri"/>
                <w:color w:val="0F0F0F"/>
                <w:sz w:val="22"/>
                <w:szCs w:val="22"/>
              </w:rPr>
            </w:pPr>
            <w:ins w:id="1162" w:author="Arjan Kloosterboer" w:date="2017-09-21T14:47:00Z">
              <w:r>
                <w:rPr>
                  <w:rFonts w:ascii="Calibri" w:hAnsi="Calibri" w:cs="Calibri"/>
                  <w:color w:val="0F0F0F"/>
                  <w:sz w:val="22"/>
                  <w:szCs w:val="22"/>
                </w:rPr>
                <w:t>1 - 1</w:t>
              </w:r>
            </w:ins>
          </w:p>
        </w:tc>
        <w:bookmarkEnd w:id="1156"/>
      </w:tr>
      <w:tr w:rsidR="00B34EAC" w14:paraId="56FE2EEA" w14:textId="77777777" w:rsidTr="00B34EAC">
        <w:trPr>
          <w:ins w:id="1163" w:author="Arjan Kloosterboer" w:date="2017-09-21T14:47:00Z"/>
        </w:trPr>
        <w:tc>
          <w:tcPr>
            <w:tcW w:w="450" w:type="dxa"/>
            <w:tcBorders>
              <w:top w:val="nil"/>
              <w:left w:val="nil"/>
              <w:bottom w:val="nil"/>
              <w:right w:val="nil"/>
            </w:tcBorders>
            <w:tcMar>
              <w:top w:w="0" w:type="dxa"/>
              <w:left w:w="60" w:type="dxa"/>
              <w:bottom w:w="0" w:type="dxa"/>
              <w:right w:w="60" w:type="dxa"/>
            </w:tcMar>
          </w:tcPr>
          <w:p w14:paraId="232CB6B7" w14:textId="77777777" w:rsidR="00B34EAC" w:rsidRDefault="00B34EAC" w:rsidP="00B34EAC">
            <w:pPr>
              <w:rPr>
                <w:ins w:id="1164" w:author="Arjan Kloosterboer" w:date="2017-09-21T14:47:00Z"/>
                <w:rFonts w:ascii="Calibri" w:hAnsi="Calibri" w:cs="Calibri"/>
                <w:color w:val="0F0F0F"/>
                <w:sz w:val="22"/>
                <w:szCs w:val="22"/>
              </w:rPr>
            </w:pPr>
            <w:bookmarkStart w:id="1165" w:name="BKM_41925CBB_F954_4496_8402_C612360AB2FF"/>
          </w:p>
        </w:tc>
        <w:tc>
          <w:tcPr>
            <w:tcW w:w="2790" w:type="dxa"/>
            <w:gridSpan w:val="2"/>
            <w:tcBorders>
              <w:top w:val="nil"/>
              <w:left w:val="nil"/>
              <w:bottom w:val="nil"/>
              <w:right w:val="nil"/>
            </w:tcBorders>
            <w:tcMar>
              <w:top w:w="0" w:type="dxa"/>
              <w:left w:w="60" w:type="dxa"/>
              <w:bottom w:w="0" w:type="dxa"/>
              <w:right w:w="60" w:type="dxa"/>
            </w:tcMar>
          </w:tcPr>
          <w:p w14:paraId="056A5796" w14:textId="77777777" w:rsidR="00B34EAC" w:rsidRDefault="00B34EAC" w:rsidP="00B34EAC">
            <w:pPr>
              <w:rPr>
                <w:ins w:id="1166" w:author="Arjan Kloosterboer" w:date="2017-09-21T14:47:00Z"/>
                <w:rFonts w:ascii="Calibri" w:hAnsi="Calibri" w:cs="Calibri"/>
                <w:color w:val="0F0F0F"/>
                <w:sz w:val="22"/>
                <w:szCs w:val="22"/>
              </w:rPr>
            </w:pPr>
            <w:ins w:id="1167" w:author="Arjan Kloosterboer" w:date="2017-09-21T14:47:00Z">
              <w:r>
                <w:rPr>
                  <w:rFonts w:ascii="Calibri" w:hAnsi="Calibri" w:cs="Calibri"/>
                  <w:color w:val="0F0F0F"/>
                  <w:sz w:val="22"/>
                  <w:szCs w:val="22"/>
                </w:rPr>
                <w:t>Naam functioneel gebied</w:t>
              </w:r>
            </w:ins>
          </w:p>
        </w:tc>
        <w:tc>
          <w:tcPr>
            <w:tcW w:w="4230" w:type="dxa"/>
            <w:tcBorders>
              <w:top w:val="nil"/>
              <w:left w:val="nil"/>
              <w:bottom w:val="nil"/>
              <w:right w:val="nil"/>
            </w:tcBorders>
            <w:tcMar>
              <w:top w:w="0" w:type="dxa"/>
              <w:left w:w="60" w:type="dxa"/>
              <w:bottom w:w="0" w:type="dxa"/>
              <w:right w:w="60" w:type="dxa"/>
            </w:tcMar>
          </w:tcPr>
          <w:p w14:paraId="5BAEC572" w14:textId="77777777" w:rsidR="00B34EAC" w:rsidRDefault="00B34EAC" w:rsidP="00B34EAC">
            <w:pPr>
              <w:rPr>
                <w:ins w:id="1168"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AD989D8" w14:textId="77777777" w:rsidR="00B34EAC" w:rsidRDefault="00B34EAC" w:rsidP="00B34EAC">
            <w:pPr>
              <w:rPr>
                <w:ins w:id="1169"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689FEBB" w14:textId="77777777" w:rsidR="00B34EAC" w:rsidRDefault="00B34EAC" w:rsidP="00B34EAC">
            <w:pPr>
              <w:rPr>
                <w:ins w:id="1170" w:author="Arjan Kloosterboer" w:date="2017-09-21T14:47:00Z"/>
                <w:rFonts w:ascii="Calibri" w:hAnsi="Calibri" w:cs="Calibri"/>
                <w:color w:val="0F0F0F"/>
                <w:sz w:val="22"/>
                <w:szCs w:val="22"/>
              </w:rPr>
            </w:pPr>
            <w:ins w:id="1171" w:author="Arjan Kloosterboer" w:date="2017-09-21T14:47:00Z">
              <w:r>
                <w:rPr>
                  <w:rFonts w:ascii="Calibri" w:hAnsi="Calibri" w:cs="Calibri"/>
                  <w:color w:val="0F0F0F"/>
                  <w:sz w:val="22"/>
                  <w:szCs w:val="22"/>
                </w:rPr>
                <w:t>0 - 1</w:t>
              </w:r>
            </w:ins>
          </w:p>
        </w:tc>
        <w:bookmarkEnd w:id="1165"/>
      </w:tr>
      <w:tr w:rsidR="00B34EAC" w14:paraId="3C637BA1" w14:textId="77777777" w:rsidTr="00B34EAC">
        <w:trPr>
          <w:ins w:id="1172" w:author="Arjan Kloosterboer" w:date="2017-09-21T14:47:00Z"/>
        </w:trPr>
        <w:tc>
          <w:tcPr>
            <w:tcW w:w="450" w:type="dxa"/>
            <w:tcBorders>
              <w:top w:val="nil"/>
              <w:left w:val="nil"/>
              <w:bottom w:val="nil"/>
              <w:right w:val="nil"/>
            </w:tcBorders>
            <w:tcMar>
              <w:top w:w="0" w:type="dxa"/>
              <w:left w:w="60" w:type="dxa"/>
              <w:bottom w:w="0" w:type="dxa"/>
              <w:right w:w="60" w:type="dxa"/>
            </w:tcMar>
          </w:tcPr>
          <w:p w14:paraId="705A9ED2" w14:textId="77777777" w:rsidR="00B34EAC" w:rsidRDefault="00B34EAC" w:rsidP="00B34EAC">
            <w:pPr>
              <w:rPr>
                <w:ins w:id="1173" w:author="Arjan Kloosterboer" w:date="2017-09-21T14:47:00Z"/>
                <w:rFonts w:ascii="Calibri" w:hAnsi="Calibri" w:cs="Calibri"/>
                <w:color w:val="0F0F0F"/>
                <w:sz w:val="22"/>
                <w:szCs w:val="22"/>
              </w:rPr>
            </w:pPr>
            <w:bookmarkStart w:id="1174" w:name="BKM_C6B73639_2830_41F7_931E_D84D9F7D693A"/>
          </w:p>
        </w:tc>
        <w:tc>
          <w:tcPr>
            <w:tcW w:w="2790" w:type="dxa"/>
            <w:gridSpan w:val="2"/>
            <w:tcBorders>
              <w:top w:val="nil"/>
              <w:left w:val="nil"/>
              <w:bottom w:val="nil"/>
              <w:right w:val="nil"/>
            </w:tcBorders>
            <w:tcMar>
              <w:top w:w="0" w:type="dxa"/>
              <w:left w:w="60" w:type="dxa"/>
              <w:bottom w:w="0" w:type="dxa"/>
              <w:right w:w="60" w:type="dxa"/>
            </w:tcMar>
          </w:tcPr>
          <w:p w14:paraId="5F8BD9FE" w14:textId="77777777" w:rsidR="00B34EAC" w:rsidRDefault="00B34EAC" w:rsidP="00B34EAC">
            <w:pPr>
              <w:rPr>
                <w:ins w:id="1175" w:author="Arjan Kloosterboer" w:date="2017-09-21T14:47:00Z"/>
                <w:rFonts w:ascii="Calibri" w:hAnsi="Calibri" w:cs="Calibri"/>
                <w:color w:val="0F0F0F"/>
                <w:sz w:val="22"/>
                <w:szCs w:val="22"/>
              </w:rPr>
            </w:pPr>
            <w:ins w:id="1176" w:author="Arjan Kloosterboer" w:date="2017-09-21T14:47:00Z">
              <w:r>
                <w:rPr>
                  <w:rFonts w:ascii="Calibri" w:hAnsi="Calibri" w:cs="Calibri"/>
                  <w:color w:val="0F0F0F"/>
                  <w:sz w:val="22"/>
                  <w:szCs w:val="22"/>
                </w:rPr>
                <w:t>Datum begin geldigheid functioneel gebied</w:t>
              </w:r>
            </w:ins>
          </w:p>
        </w:tc>
        <w:tc>
          <w:tcPr>
            <w:tcW w:w="4230" w:type="dxa"/>
            <w:tcBorders>
              <w:top w:val="nil"/>
              <w:left w:val="nil"/>
              <w:bottom w:val="nil"/>
              <w:right w:val="nil"/>
            </w:tcBorders>
            <w:tcMar>
              <w:top w:w="0" w:type="dxa"/>
              <w:left w:w="60" w:type="dxa"/>
              <w:bottom w:w="0" w:type="dxa"/>
              <w:right w:w="60" w:type="dxa"/>
            </w:tcMar>
          </w:tcPr>
          <w:p w14:paraId="1336E148" w14:textId="77777777" w:rsidR="00B34EAC" w:rsidRDefault="00B34EAC" w:rsidP="00B34EAC">
            <w:pPr>
              <w:rPr>
                <w:ins w:id="1177"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B6D523C" w14:textId="77777777" w:rsidR="00B34EAC" w:rsidRDefault="00B34EAC" w:rsidP="00B34EAC">
            <w:pPr>
              <w:rPr>
                <w:ins w:id="1178"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BF8A1C9" w14:textId="77777777" w:rsidR="00B34EAC" w:rsidRDefault="00B34EAC" w:rsidP="00B34EAC">
            <w:pPr>
              <w:rPr>
                <w:ins w:id="1179" w:author="Arjan Kloosterboer" w:date="2017-09-21T14:47:00Z"/>
                <w:rFonts w:ascii="Calibri" w:hAnsi="Calibri" w:cs="Calibri"/>
                <w:color w:val="0F0F0F"/>
                <w:sz w:val="22"/>
                <w:szCs w:val="22"/>
              </w:rPr>
            </w:pPr>
            <w:ins w:id="1180" w:author="Arjan Kloosterboer" w:date="2017-09-21T14:47:00Z">
              <w:r>
                <w:rPr>
                  <w:rFonts w:ascii="Calibri" w:hAnsi="Calibri" w:cs="Calibri"/>
                  <w:color w:val="0F0F0F"/>
                  <w:sz w:val="22"/>
                  <w:szCs w:val="22"/>
                </w:rPr>
                <w:t>1 - 1</w:t>
              </w:r>
            </w:ins>
          </w:p>
        </w:tc>
        <w:bookmarkEnd w:id="1174"/>
      </w:tr>
      <w:tr w:rsidR="00B34EAC" w14:paraId="71D6169F" w14:textId="77777777" w:rsidTr="00B34EAC">
        <w:trPr>
          <w:ins w:id="1181" w:author="Arjan Kloosterboer" w:date="2017-09-21T14:47:00Z"/>
        </w:trPr>
        <w:tc>
          <w:tcPr>
            <w:tcW w:w="450" w:type="dxa"/>
            <w:tcBorders>
              <w:top w:val="nil"/>
              <w:left w:val="nil"/>
              <w:bottom w:val="nil"/>
              <w:right w:val="nil"/>
            </w:tcBorders>
            <w:tcMar>
              <w:top w:w="0" w:type="dxa"/>
              <w:left w:w="60" w:type="dxa"/>
              <w:bottom w:w="0" w:type="dxa"/>
              <w:right w:w="60" w:type="dxa"/>
            </w:tcMar>
          </w:tcPr>
          <w:p w14:paraId="4F8AA0A3" w14:textId="77777777" w:rsidR="00B34EAC" w:rsidRDefault="00B34EAC" w:rsidP="00B34EAC">
            <w:pPr>
              <w:rPr>
                <w:ins w:id="1182" w:author="Arjan Kloosterboer" w:date="2017-09-21T14:47:00Z"/>
                <w:rFonts w:ascii="Calibri" w:hAnsi="Calibri" w:cs="Calibri"/>
                <w:color w:val="0F0F0F"/>
                <w:sz w:val="22"/>
                <w:szCs w:val="22"/>
              </w:rPr>
            </w:pPr>
            <w:bookmarkStart w:id="1183" w:name="BKM_4F15F732_6215_4905_BC9F_DD7240520356"/>
          </w:p>
        </w:tc>
        <w:tc>
          <w:tcPr>
            <w:tcW w:w="2790" w:type="dxa"/>
            <w:gridSpan w:val="2"/>
            <w:tcBorders>
              <w:top w:val="nil"/>
              <w:left w:val="nil"/>
              <w:bottom w:val="nil"/>
              <w:right w:val="nil"/>
            </w:tcBorders>
            <w:tcMar>
              <w:top w:w="0" w:type="dxa"/>
              <w:left w:w="60" w:type="dxa"/>
              <w:bottom w:w="0" w:type="dxa"/>
              <w:right w:w="60" w:type="dxa"/>
            </w:tcMar>
          </w:tcPr>
          <w:p w14:paraId="14415C31" w14:textId="77777777" w:rsidR="00B34EAC" w:rsidRDefault="00B34EAC" w:rsidP="00B34EAC">
            <w:pPr>
              <w:rPr>
                <w:ins w:id="1184" w:author="Arjan Kloosterboer" w:date="2017-09-21T14:47:00Z"/>
                <w:rFonts w:ascii="Calibri" w:hAnsi="Calibri" w:cs="Calibri"/>
                <w:color w:val="0F0F0F"/>
                <w:sz w:val="22"/>
                <w:szCs w:val="22"/>
              </w:rPr>
            </w:pPr>
            <w:ins w:id="1185" w:author="Arjan Kloosterboer" w:date="2017-09-21T14:47:00Z">
              <w:r>
                <w:rPr>
                  <w:rFonts w:ascii="Calibri" w:hAnsi="Calibri" w:cs="Calibri"/>
                  <w:color w:val="0F0F0F"/>
                  <w:sz w:val="22"/>
                  <w:szCs w:val="22"/>
                </w:rPr>
                <w:t>Datum einde geldigheid functioneel gebied</w:t>
              </w:r>
            </w:ins>
          </w:p>
        </w:tc>
        <w:tc>
          <w:tcPr>
            <w:tcW w:w="4230" w:type="dxa"/>
            <w:tcBorders>
              <w:top w:val="nil"/>
              <w:left w:val="nil"/>
              <w:bottom w:val="nil"/>
              <w:right w:val="nil"/>
            </w:tcBorders>
            <w:tcMar>
              <w:top w:w="0" w:type="dxa"/>
              <w:left w:w="60" w:type="dxa"/>
              <w:bottom w:w="0" w:type="dxa"/>
              <w:right w:w="60" w:type="dxa"/>
            </w:tcMar>
          </w:tcPr>
          <w:p w14:paraId="2A7A8883" w14:textId="77777777" w:rsidR="00B34EAC" w:rsidRDefault="00B34EAC" w:rsidP="00B34EAC">
            <w:pPr>
              <w:rPr>
                <w:ins w:id="1186"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9D3D2B8" w14:textId="77777777" w:rsidR="00B34EAC" w:rsidRDefault="00B34EAC" w:rsidP="00B34EAC">
            <w:pPr>
              <w:rPr>
                <w:ins w:id="1187"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E47C17A" w14:textId="77777777" w:rsidR="00B34EAC" w:rsidRDefault="00B34EAC" w:rsidP="00B34EAC">
            <w:pPr>
              <w:rPr>
                <w:ins w:id="1188" w:author="Arjan Kloosterboer" w:date="2017-09-21T14:47:00Z"/>
                <w:rFonts w:ascii="Calibri" w:hAnsi="Calibri" w:cs="Calibri"/>
                <w:color w:val="0F0F0F"/>
                <w:sz w:val="22"/>
                <w:szCs w:val="22"/>
              </w:rPr>
            </w:pPr>
            <w:ins w:id="1189" w:author="Arjan Kloosterboer" w:date="2017-09-21T14:47:00Z">
              <w:r>
                <w:rPr>
                  <w:rFonts w:ascii="Calibri" w:hAnsi="Calibri" w:cs="Calibri"/>
                  <w:color w:val="0F0F0F"/>
                  <w:sz w:val="22"/>
                  <w:szCs w:val="22"/>
                </w:rPr>
                <w:t>0 - 1</w:t>
              </w:r>
            </w:ins>
          </w:p>
        </w:tc>
        <w:bookmarkEnd w:id="1183"/>
      </w:tr>
    </w:tbl>
    <w:p w14:paraId="3D2EBF88" w14:textId="77777777" w:rsidR="00B34EAC" w:rsidRDefault="00B34EAC" w:rsidP="00B34EAC">
      <w:pPr>
        <w:rPr>
          <w:ins w:id="1190"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733CE192" w14:textId="77777777" w:rsidTr="00B34EAC">
        <w:trPr>
          <w:ins w:id="1191" w:author="Arjan Kloosterboer" w:date="2017-09-21T14:47:00Z"/>
        </w:trPr>
        <w:tc>
          <w:tcPr>
            <w:tcW w:w="9360" w:type="dxa"/>
            <w:gridSpan w:val="3"/>
            <w:tcBorders>
              <w:top w:val="nil"/>
              <w:left w:val="nil"/>
              <w:bottom w:val="nil"/>
              <w:right w:val="nil"/>
            </w:tcBorders>
            <w:tcMar>
              <w:top w:w="0" w:type="dxa"/>
              <w:left w:w="60" w:type="dxa"/>
              <w:bottom w:w="0" w:type="dxa"/>
              <w:right w:w="60" w:type="dxa"/>
            </w:tcMar>
          </w:tcPr>
          <w:p w14:paraId="4576A24B" w14:textId="77777777" w:rsidR="00B34EAC" w:rsidRDefault="00B34EAC" w:rsidP="00B34EAC">
            <w:pPr>
              <w:rPr>
                <w:ins w:id="1192" w:author="Arjan Kloosterboer" w:date="2017-09-21T14:47:00Z"/>
                <w:rFonts w:ascii="Calibri" w:hAnsi="Calibri" w:cs="Calibri"/>
                <w:color w:val="0F0F0F"/>
                <w:sz w:val="22"/>
                <w:szCs w:val="22"/>
              </w:rPr>
            </w:pPr>
            <w:ins w:id="1193" w:author="Arjan Kloosterboer" w:date="2017-09-21T14:47:00Z">
              <w:r>
                <w:rPr>
                  <w:rFonts w:ascii="Calibri" w:hAnsi="Calibri" w:cs="Calibri"/>
                  <w:b/>
                  <w:bCs/>
                  <w:color w:val="0F0F0F"/>
                  <w:sz w:val="22"/>
                  <w:szCs w:val="22"/>
                </w:rPr>
                <w:t>Overzicht relaties</w:t>
              </w:r>
            </w:ins>
          </w:p>
        </w:tc>
      </w:tr>
      <w:tr w:rsidR="00B34EAC" w14:paraId="3B1E3107" w14:textId="77777777" w:rsidTr="00B34EAC">
        <w:trPr>
          <w:ins w:id="1194" w:author="Arjan Kloosterboer" w:date="2017-09-21T14:47:00Z"/>
        </w:trPr>
        <w:tc>
          <w:tcPr>
            <w:tcW w:w="450" w:type="dxa"/>
            <w:tcBorders>
              <w:top w:val="nil"/>
              <w:left w:val="nil"/>
              <w:bottom w:val="nil"/>
              <w:right w:val="nil"/>
            </w:tcBorders>
            <w:tcMar>
              <w:top w:w="0" w:type="dxa"/>
              <w:left w:w="60" w:type="dxa"/>
              <w:bottom w:w="0" w:type="dxa"/>
              <w:right w:w="60" w:type="dxa"/>
            </w:tcMar>
          </w:tcPr>
          <w:p w14:paraId="01A6A570" w14:textId="77777777" w:rsidR="00B34EAC" w:rsidRDefault="00B34EAC" w:rsidP="00B34EAC">
            <w:pPr>
              <w:rPr>
                <w:ins w:id="1195" w:author="Arjan Kloosterboer" w:date="2017-09-21T14:4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12575DA" w14:textId="77777777" w:rsidR="00B34EAC" w:rsidRDefault="00B34EAC" w:rsidP="00B34EAC">
            <w:pPr>
              <w:rPr>
                <w:ins w:id="1196" w:author="Arjan Kloosterboer" w:date="2017-09-21T14:47:00Z"/>
                <w:rFonts w:ascii="Calibri" w:hAnsi="Calibri" w:cs="Calibri"/>
                <w:i/>
                <w:iCs/>
                <w:color w:val="0F0F0F"/>
                <w:sz w:val="22"/>
                <w:szCs w:val="22"/>
              </w:rPr>
            </w:pPr>
            <w:ins w:id="1197" w:author="Arjan Kloosterboer" w:date="2017-09-21T14:47:00Z">
              <w:r>
                <w:rPr>
                  <w:rFonts w:ascii="Calibri" w:hAnsi="Calibri" w:cs="Calibri"/>
                  <w:i/>
                  <w:iCs/>
                  <w:color w:val="0F0F0F"/>
                  <w:sz w:val="22"/>
                  <w:szCs w:val="22"/>
                </w:rPr>
                <w:t>Relatienaam met</w:t>
              </w:r>
            </w:ins>
          </w:p>
          <w:p w14:paraId="452726EE" w14:textId="77777777" w:rsidR="00B34EAC" w:rsidRDefault="00B34EAC" w:rsidP="00B34EAC">
            <w:pPr>
              <w:rPr>
                <w:ins w:id="1198" w:author="Arjan Kloosterboer" w:date="2017-09-21T14:47:00Z"/>
                <w:rFonts w:ascii="Calibri" w:hAnsi="Calibri" w:cs="Calibri"/>
                <w:color w:val="0F0F0F"/>
                <w:sz w:val="22"/>
                <w:szCs w:val="22"/>
              </w:rPr>
            </w:pPr>
            <w:ins w:id="1199" w:author="Arjan Kloosterboer" w:date="2017-09-21T14:4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0A0D4BB6" w14:textId="77777777" w:rsidR="00B34EAC" w:rsidRDefault="00B34EAC" w:rsidP="00B34EAC">
            <w:pPr>
              <w:rPr>
                <w:ins w:id="1200" w:author="Arjan Kloosterboer" w:date="2017-09-21T14:47:00Z"/>
                <w:rFonts w:ascii="Calibri" w:hAnsi="Calibri" w:cs="Calibri"/>
                <w:color w:val="0F0F0F"/>
                <w:sz w:val="22"/>
                <w:szCs w:val="22"/>
              </w:rPr>
            </w:pPr>
            <w:ins w:id="1201" w:author="Arjan Kloosterboer" w:date="2017-09-21T14:47:00Z">
              <w:r>
                <w:rPr>
                  <w:rFonts w:ascii="Calibri" w:hAnsi="Calibri" w:cs="Calibri"/>
                  <w:i/>
                  <w:iCs/>
                  <w:color w:val="0F0F0F"/>
                  <w:sz w:val="22"/>
                  <w:szCs w:val="22"/>
                </w:rPr>
                <w:t>Definitie</w:t>
              </w:r>
            </w:ins>
          </w:p>
        </w:tc>
      </w:tr>
      <w:tr w:rsidR="00B34EAC" w14:paraId="778A3F7C" w14:textId="77777777" w:rsidTr="00B34EAC">
        <w:trPr>
          <w:ins w:id="1202" w:author="Arjan Kloosterboer" w:date="2017-09-21T14:47:00Z"/>
        </w:trPr>
        <w:tc>
          <w:tcPr>
            <w:tcW w:w="450" w:type="dxa"/>
            <w:tcBorders>
              <w:top w:val="nil"/>
              <w:left w:val="nil"/>
              <w:bottom w:val="nil"/>
              <w:right w:val="nil"/>
            </w:tcBorders>
            <w:tcMar>
              <w:top w:w="0" w:type="dxa"/>
              <w:left w:w="60" w:type="dxa"/>
              <w:bottom w:w="0" w:type="dxa"/>
              <w:right w:w="60" w:type="dxa"/>
            </w:tcMar>
          </w:tcPr>
          <w:p w14:paraId="104B9DF5" w14:textId="77777777" w:rsidR="00B34EAC" w:rsidRDefault="00B34EAC" w:rsidP="00B34EAC">
            <w:pPr>
              <w:rPr>
                <w:ins w:id="1203"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FF76D43" w14:textId="77777777" w:rsidR="00B34EAC" w:rsidRDefault="00B34EAC" w:rsidP="00B34EAC">
            <w:pPr>
              <w:rPr>
                <w:ins w:id="1204" w:author="Arjan Kloosterboer" w:date="2017-09-21T14:47:00Z"/>
                <w:rFonts w:ascii="Calibri" w:hAnsi="Calibri" w:cs="Calibri"/>
                <w:color w:val="0F0F0F"/>
                <w:sz w:val="22"/>
                <w:szCs w:val="22"/>
              </w:rPr>
            </w:pPr>
            <w:ins w:id="1205" w:author="Arjan Kloosterboer" w:date="2017-09-21T14:47:00Z">
              <w:r>
                <w:rPr>
                  <w:rFonts w:ascii="Calibri" w:hAnsi="Calibri" w:cs="Calibri"/>
                  <w:color w:val="0F0F0F"/>
                  <w:sz w:val="22"/>
                  <w:szCs w:val="22"/>
                </w:rPr>
                <w:t>FUNCTIONEEL GEBIED  []</w:t>
              </w:r>
            </w:ins>
          </w:p>
          <w:p w14:paraId="12277218" w14:textId="77777777" w:rsidR="00B34EAC" w:rsidRDefault="00B34EAC" w:rsidP="00B34EAC">
            <w:pPr>
              <w:rPr>
                <w:ins w:id="1206" w:author="Arjan Kloosterboer" w:date="2017-09-21T14:47:00Z"/>
                <w:rFonts w:ascii="Calibri" w:hAnsi="Calibri" w:cs="Calibri"/>
                <w:color w:val="0F0F0F"/>
                <w:sz w:val="22"/>
                <w:szCs w:val="22"/>
              </w:rPr>
            </w:pPr>
            <w:ins w:id="1207" w:author="Arjan Kloosterboer" w:date="2017-09-21T14:47:00Z">
              <w:r>
                <w:rPr>
                  <w:rFonts w:ascii="Calibri" w:hAnsi="Calibri" w:cs="Calibri"/>
                  <w:color w:val="0F0F0F"/>
                  <w:sz w:val="22"/>
                  <w:szCs w:val="22"/>
                </w:rPr>
                <w:t xml:space="preserve">  </w:t>
              </w:r>
            </w:ins>
          </w:p>
          <w:p w14:paraId="0E50B287" w14:textId="77777777" w:rsidR="00B34EAC" w:rsidRDefault="00B34EAC" w:rsidP="00B34EAC">
            <w:pPr>
              <w:rPr>
                <w:ins w:id="1208" w:author="Arjan Kloosterboer" w:date="2017-09-21T14:47:00Z"/>
                <w:rFonts w:ascii="Calibri" w:hAnsi="Calibri" w:cs="Calibri"/>
                <w:color w:val="0F0F0F"/>
                <w:sz w:val="22"/>
                <w:szCs w:val="22"/>
              </w:rPr>
            </w:pPr>
            <w:ins w:id="1209" w:author="Arjan Kloosterboer" w:date="2017-09-21T14:47:00Z">
              <w:r>
                <w:rPr>
                  <w:rFonts w:ascii="Calibri" w:hAnsi="Calibri" w:cs="Calibri"/>
                  <w:color w:val="0F0F0F"/>
                  <w:sz w:val="22"/>
                  <w:szCs w:val="22"/>
                </w:rPr>
                <w:t>FUNCTIONEEL GEBIED  []</w:t>
              </w:r>
            </w:ins>
          </w:p>
        </w:tc>
        <w:tc>
          <w:tcPr>
            <w:tcW w:w="6120" w:type="dxa"/>
            <w:tcBorders>
              <w:top w:val="nil"/>
              <w:left w:val="nil"/>
              <w:bottom w:val="nil"/>
              <w:right w:val="nil"/>
            </w:tcBorders>
            <w:tcMar>
              <w:top w:w="0" w:type="dxa"/>
              <w:left w:w="60" w:type="dxa"/>
              <w:bottom w:w="0" w:type="dxa"/>
              <w:right w:w="60" w:type="dxa"/>
            </w:tcMar>
          </w:tcPr>
          <w:p w14:paraId="48DD942C" w14:textId="77777777" w:rsidR="00B34EAC" w:rsidRDefault="00B34EAC" w:rsidP="00B34EAC">
            <w:pPr>
              <w:rPr>
                <w:ins w:id="1210" w:author="Arjan Kloosterboer" w:date="2017-09-21T14:47:00Z"/>
                <w:rFonts w:ascii="Calibri" w:hAnsi="Calibri" w:cs="Calibri"/>
                <w:color w:val="0F0F0F"/>
                <w:sz w:val="22"/>
                <w:szCs w:val="22"/>
              </w:rPr>
            </w:pPr>
          </w:p>
        </w:tc>
      </w:tr>
      <w:tr w:rsidR="00B34EAC" w14:paraId="05051574" w14:textId="77777777" w:rsidTr="00B34EAC">
        <w:trPr>
          <w:trHeight w:hRule="exact" w:val="128"/>
          <w:ins w:id="1211" w:author="Arjan Kloosterboer" w:date="2017-09-21T14:47:00Z"/>
        </w:trPr>
        <w:tc>
          <w:tcPr>
            <w:tcW w:w="450" w:type="dxa"/>
            <w:tcBorders>
              <w:top w:val="nil"/>
              <w:left w:val="nil"/>
              <w:bottom w:val="nil"/>
              <w:right w:val="nil"/>
            </w:tcBorders>
            <w:tcMar>
              <w:top w:w="0" w:type="dxa"/>
              <w:left w:w="60" w:type="dxa"/>
              <w:bottom w:w="0" w:type="dxa"/>
              <w:right w:w="60" w:type="dxa"/>
            </w:tcMar>
          </w:tcPr>
          <w:p w14:paraId="0DB280A5" w14:textId="77777777" w:rsidR="00B34EAC" w:rsidRDefault="00B34EAC" w:rsidP="00B34EAC">
            <w:pPr>
              <w:rPr>
                <w:ins w:id="1212"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3FDF284" w14:textId="77777777" w:rsidR="00B34EAC" w:rsidRDefault="00B34EAC" w:rsidP="00B34EAC">
            <w:pPr>
              <w:rPr>
                <w:ins w:id="1213"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04D6AC1" w14:textId="77777777" w:rsidR="00B34EAC" w:rsidRDefault="00B34EAC" w:rsidP="00B34EAC">
            <w:pPr>
              <w:rPr>
                <w:ins w:id="1214" w:author="Arjan Kloosterboer" w:date="2017-09-21T14:47:00Z"/>
                <w:rFonts w:ascii="Calibri" w:hAnsi="Calibri" w:cs="Calibri"/>
                <w:color w:val="0F0F0F"/>
                <w:sz w:val="22"/>
                <w:szCs w:val="22"/>
              </w:rPr>
            </w:pPr>
          </w:p>
        </w:tc>
      </w:tr>
      <w:tr w:rsidR="00B34EAC" w14:paraId="38EF66F8" w14:textId="77777777" w:rsidTr="00B34EAC">
        <w:trPr>
          <w:ins w:id="1215" w:author="Arjan Kloosterboer" w:date="2017-09-21T14:47:00Z"/>
        </w:trPr>
        <w:tc>
          <w:tcPr>
            <w:tcW w:w="450" w:type="dxa"/>
            <w:tcBorders>
              <w:top w:val="nil"/>
              <w:left w:val="nil"/>
              <w:bottom w:val="nil"/>
              <w:right w:val="nil"/>
            </w:tcBorders>
            <w:tcMar>
              <w:top w:w="0" w:type="dxa"/>
              <w:left w:w="60" w:type="dxa"/>
              <w:bottom w:w="0" w:type="dxa"/>
              <w:right w:w="60" w:type="dxa"/>
            </w:tcMar>
          </w:tcPr>
          <w:p w14:paraId="2F14C47B" w14:textId="77777777" w:rsidR="00B34EAC" w:rsidRDefault="00B34EAC" w:rsidP="00B34EAC">
            <w:pPr>
              <w:rPr>
                <w:ins w:id="1216"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AC26525" w14:textId="77777777" w:rsidR="00B34EAC" w:rsidRDefault="00B34EAC" w:rsidP="00B34EAC">
            <w:pPr>
              <w:rPr>
                <w:ins w:id="1217" w:author="Arjan Kloosterboer" w:date="2017-09-21T14:47:00Z"/>
                <w:rFonts w:ascii="Calibri" w:hAnsi="Calibri" w:cs="Calibri"/>
                <w:color w:val="0F0F0F"/>
                <w:sz w:val="22"/>
                <w:szCs w:val="22"/>
              </w:rPr>
            </w:pPr>
            <w:ins w:id="1218" w:author="Arjan Kloosterboer" w:date="2017-09-21T14:47:00Z">
              <w:r>
                <w:rPr>
                  <w:rFonts w:ascii="Calibri" w:hAnsi="Calibri" w:cs="Calibri"/>
                  <w:color w:val="0F0F0F"/>
                  <w:sz w:val="22"/>
                  <w:szCs w:val="22"/>
                </w:rPr>
                <w:t>OBJECT  [0..1]</w:t>
              </w:r>
            </w:ins>
          </w:p>
          <w:p w14:paraId="1EAF1AB4" w14:textId="77777777" w:rsidR="00B34EAC" w:rsidRDefault="00B34EAC" w:rsidP="00B34EAC">
            <w:pPr>
              <w:rPr>
                <w:ins w:id="1219" w:author="Arjan Kloosterboer" w:date="2017-09-21T14:47:00Z"/>
                <w:rFonts w:ascii="Calibri" w:hAnsi="Calibri" w:cs="Calibri"/>
                <w:color w:val="0F0F0F"/>
                <w:sz w:val="22"/>
                <w:szCs w:val="22"/>
              </w:rPr>
            </w:pPr>
            <w:ins w:id="1220" w:author="Arjan Kloosterboer" w:date="2017-09-21T14:47:00Z">
              <w:r>
                <w:rPr>
                  <w:rFonts w:ascii="Calibri" w:hAnsi="Calibri" w:cs="Calibri"/>
                  <w:color w:val="0F0F0F"/>
                  <w:sz w:val="22"/>
                  <w:szCs w:val="22"/>
                </w:rPr>
                <w:t xml:space="preserve">  is</w:t>
              </w:r>
            </w:ins>
          </w:p>
          <w:p w14:paraId="3EA03233" w14:textId="77777777" w:rsidR="00B34EAC" w:rsidRDefault="00B34EAC" w:rsidP="00B34EAC">
            <w:pPr>
              <w:rPr>
                <w:ins w:id="1221" w:author="Arjan Kloosterboer" w:date="2017-09-21T14:47:00Z"/>
                <w:rFonts w:ascii="Calibri" w:hAnsi="Calibri" w:cs="Calibri"/>
                <w:color w:val="0F0F0F"/>
                <w:sz w:val="22"/>
                <w:szCs w:val="22"/>
              </w:rPr>
            </w:pPr>
            <w:ins w:id="1222" w:author="Arjan Kloosterboer" w:date="2017-09-21T14:47:00Z">
              <w:r>
                <w:rPr>
                  <w:rFonts w:ascii="Calibri" w:hAnsi="Calibri" w:cs="Calibri"/>
                  <w:color w:val="0F0F0F"/>
                  <w:sz w:val="22"/>
                  <w:szCs w:val="22"/>
                </w:rPr>
                <w:t>FUNCTIONEEL GEBIED  [1]</w:t>
              </w:r>
            </w:ins>
          </w:p>
        </w:tc>
        <w:tc>
          <w:tcPr>
            <w:tcW w:w="6120" w:type="dxa"/>
            <w:tcBorders>
              <w:top w:val="nil"/>
              <w:left w:val="nil"/>
              <w:bottom w:val="nil"/>
              <w:right w:val="nil"/>
            </w:tcBorders>
            <w:tcMar>
              <w:top w:w="0" w:type="dxa"/>
              <w:left w:w="60" w:type="dxa"/>
              <w:bottom w:w="0" w:type="dxa"/>
              <w:right w:w="60" w:type="dxa"/>
            </w:tcMar>
          </w:tcPr>
          <w:p w14:paraId="22B29AF5" w14:textId="77777777" w:rsidR="00B34EAC" w:rsidRDefault="00B34EAC" w:rsidP="00B34EAC">
            <w:pPr>
              <w:rPr>
                <w:ins w:id="1223" w:author="Arjan Kloosterboer" w:date="2017-09-21T14:47:00Z"/>
                <w:rFonts w:ascii="Calibri" w:hAnsi="Calibri" w:cs="Calibri"/>
                <w:color w:val="0F0F0F"/>
                <w:sz w:val="22"/>
                <w:szCs w:val="22"/>
              </w:rPr>
            </w:pPr>
            <w:ins w:id="1224" w:author="Arjan Kloosterboer" w:date="2017-09-21T14:47:00Z">
              <w:r>
                <w:rPr>
                  <w:rFonts w:ascii="Calibri" w:hAnsi="Calibri" w:cs="Calibri"/>
                  <w:color w:val="000000"/>
                  <w:sz w:val="22"/>
                  <w:szCs w:val="22"/>
                </w:rPr>
                <w:t>Een  FUNCTIONELE EENHEID komt voor in de hoedanigheid van een OBJECT bij een zaak</w:t>
              </w:r>
            </w:ins>
          </w:p>
        </w:tc>
      </w:tr>
      <w:tr w:rsidR="00B34EAC" w14:paraId="5ECA13C6" w14:textId="77777777" w:rsidTr="00B34EAC">
        <w:trPr>
          <w:trHeight w:hRule="exact" w:val="128"/>
          <w:ins w:id="1225" w:author="Arjan Kloosterboer" w:date="2017-09-21T14:47:00Z"/>
        </w:trPr>
        <w:tc>
          <w:tcPr>
            <w:tcW w:w="450" w:type="dxa"/>
            <w:tcBorders>
              <w:top w:val="nil"/>
              <w:left w:val="nil"/>
              <w:bottom w:val="nil"/>
              <w:right w:val="nil"/>
            </w:tcBorders>
            <w:tcMar>
              <w:top w:w="0" w:type="dxa"/>
              <w:left w:w="60" w:type="dxa"/>
              <w:bottom w:w="0" w:type="dxa"/>
              <w:right w:w="60" w:type="dxa"/>
            </w:tcMar>
          </w:tcPr>
          <w:p w14:paraId="534E1A40" w14:textId="77777777" w:rsidR="00B34EAC" w:rsidRDefault="00B34EAC" w:rsidP="00B34EAC">
            <w:pPr>
              <w:rPr>
                <w:ins w:id="1226"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651E123" w14:textId="77777777" w:rsidR="00B34EAC" w:rsidRDefault="00B34EAC" w:rsidP="00B34EAC">
            <w:pPr>
              <w:rPr>
                <w:ins w:id="1227"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E36FE64" w14:textId="77777777" w:rsidR="00B34EAC" w:rsidRDefault="00B34EAC" w:rsidP="00B34EAC">
            <w:pPr>
              <w:rPr>
                <w:ins w:id="1228" w:author="Arjan Kloosterboer" w:date="2017-09-21T14:47:00Z"/>
                <w:rFonts w:ascii="Calibri" w:hAnsi="Calibri" w:cs="Calibri"/>
                <w:color w:val="0F0F0F"/>
                <w:sz w:val="22"/>
                <w:szCs w:val="22"/>
              </w:rPr>
            </w:pPr>
          </w:p>
        </w:tc>
      </w:tr>
    </w:tbl>
    <w:p w14:paraId="09657DC8" w14:textId="77777777" w:rsidR="00B34EAC" w:rsidRPr="00E072A0" w:rsidRDefault="00B34EAC" w:rsidP="00B34EAC">
      <w:pPr>
        <w:rPr>
          <w:ins w:id="1229"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112C617B" w14:textId="77777777" w:rsidTr="00B34EAC">
        <w:trPr>
          <w:ins w:id="1230" w:author="Arjan Kloosterboer" w:date="2017-09-21T14:47:00Z"/>
        </w:trPr>
        <w:tc>
          <w:tcPr>
            <w:tcW w:w="9360" w:type="dxa"/>
            <w:tcBorders>
              <w:top w:val="nil"/>
              <w:left w:val="nil"/>
              <w:bottom w:val="nil"/>
              <w:right w:val="nil"/>
            </w:tcBorders>
            <w:tcMar>
              <w:top w:w="0" w:type="dxa"/>
              <w:left w:w="60" w:type="dxa"/>
              <w:bottom w:w="0" w:type="dxa"/>
              <w:right w:w="60" w:type="dxa"/>
            </w:tcMar>
          </w:tcPr>
          <w:p w14:paraId="159715E2" w14:textId="77777777" w:rsidR="00B34EAC" w:rsidRDefault="00B34EAC" w:rsidP="00B34EAC">
            <w:pPr>
              <w:rPr>
                <w:ins w:id="1231" w:author="Arjan Kloosterboer" w:date="2017-09-21T14:47:00Z"/>
                <w:rFonts w:ascii="Calibri" w:hAnsi="Calibri" w:cs="Calibri"/>
                <w:b/>
                <w:bCs/>
                <w:color w:val="0F0F0F"/>
                <w:sz w:val="22"/>
                <w:szCs w:val="22"/>
              </w:rPr>
            </w:pPr>
            <w:ins w:id="1232" w:author="Arjan Kloosterboer" w:date="2017-09-21T14:47:00Z">
              <w:r>
                <w:rPr>
                  <w:rFonts w:ascii="Calibri" w:hAnsi="Calibri" w:cs="Calibri"/>
                  <w:b/>
                  <w:bCs/>
                  <w:color w:val="0F0F0F"/>
                  <w:sz w:val="22"/>
                  <w:szCs w:val="22"/>
                </w:rPr>
                <w:t>Toelichting objecttype</w:t>
              </w:r>
            </w:ins>
          </w:p>
          <w:p w14:paraId="602F49BA" w14:textId="77777777" w:rsidR="00B34EAC" w:rsidRDefault="00B34EAC" w:rsidP="00B34EAC">
            <w:pPr>
              <w:ind w:left="720"/>
              <w:rPr>
                <w:ins w:id="1233" w:author="Arjan Kloosterboer" w:date="2017-09-21T14:47:00Z"/>
                <w:rFonts w:ascii="Calibri" w:hAnsi="Calibri" w:cs="Calibri"/>
                <w:color w:val="0F0F0F"/>
                <w:sz w:val="22"/>
                <w:szCs w:val="22"/>
              </w:rPr>
            </w:pPr>
          </w:p>
        </w:tc>
        <w:bookmarkEnd w:id="1100"/>
      </w:tr>
    </w:tbl>
    <w:p w14:paraId="6EA4574A" w14:textId="77777777" w:rsidR="00B34EAC" w:rsidRDefault="00B34EAC" w:rsidP="00B34EAC">
      <w:pPr>
        <w:pStyle w:val="Kop3"/>
        <w:rPr>
          <w:ins w:id="1234" w:author="Arjan Kloosterboer" w:date="2017-09-21T14:47:00Z"/>
          <w:rFonts w:eastAsia="Times New Roman"/>
          <w:color w:val="0F0F0F"/>
        </w:rPr>
      </w:pPr>
      <w:bookmarkStart w:id="1235" w:name="BKM_BA824EB0_89F8_423E_8805_92A34DCA9C59"/>
      <w:ins w:id="1236" w:author="Arjan Kloosterboer" w:date="2017-09-21T14:47:00Z">
        <w:r>
          <w:rPr>
            <w:rFonts w:ascii="Calibri" w:eastAsia="Times New Roman" w:hAnsi="Calibri" w:cs="Calibri"/>
            <w:color w:val="0F0F0F"/>
            <w:sz w:val="28"/>
            <w:szCs w:val="28"/>
          </w:rPr>
          <w:t>«Objecttype_proxy» GEBOUWINSTALLATIE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6A3C19FB" w14:textId="77777777" w:rsidTr="00B34EAC">
        <w:trPr>
          <w:trHeight w:val="271"/>
          <w:ins w:id="1237"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31B5A726" w14:textId="77777777" w:rsidR="00B34EAC" w:rsidRDefault="00B34EAC" w:rsidP="00B34EAC">
            <w:pPr>
              <w:rPr>
                <w:ins w:id="1238" w:author="Arjan Kloosterboer" w:date="2017-09-21T14:47:00Z"/>
                <w:rFonts w:ascii="Calibri" w:hAnsi="Calibri" w:cs="Calibri"/>
                <w:color w:val="0F0F0F"/>
                <w:sz w:val="22"/>
                <w:szCs w:val="22"/>
              </w:rPr>
            </w:pPr>
            <w:ins w:id="1239" w:author="Arjan Kloosterboer" w:date="2017-09-21T14:4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0DA1A9F" w14:textId="77777777" w:rsidR="00B34EAC" w:rsidRDefault="00B34EAC" w:rsidP="00B34EAC">
            <w:pPr>
              <w:rPr>
                <w:ins w:id="1240" w:author="Arjan Kloosterboer" w:date="2017-09-21T14:47:00Z"/>
                <w:rFonts w:ascii="Calibri" w:hAnsi="Calibri" w:cs="Calibri"/>
                <w:color w:val="0F0F0F"/>
                <w:sz w:val="22"/>
                <w:szCs w:val="22"/>
              </w:rPr>
            </w:pPr>
            <w:ins w:id="1241" w:author="Arjan Kloosterboer" w:date="2017-09-21T14:47:00Z">
              <w:r>
                <w:rPr>
                  <w:rFonts w:ascii="Calibri" w:hAnsi="Calibri" w:cs="Calibri"/>
                  <w:color w:val="0F0F0F"/>
                  <w:sz w:val="22"/>
                  <w:szCs w:val="22"/>
                </w:rPr>
                <w:t>GEBOUWINSTALLATIE</w:t>
              </w:r>
            </w:ins>
          </w:p>
        </w:tc>
      </w:tr>
      <w:tr w:rsidR="00B34EAC" w14:paraId="2E9CAA67" w14:textId="77777777" w:rsidTr="00B34EAC">
        <w:trPr>
          <w:trHeight w:hRule="exact" w:val="128"/>
          <w:ins w:id="1242"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EBD9252" w14:textId="77777777" w:rsidR="00B34EAC" w:rsidRDefault="00B34EAC" w:rsidP="00B34EAC">
            <w:pPr>
              <w:rPr>
                <w:ins w:id="1243"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9A308FC" w14:textId="77777777" w:rsidR="00B34EAC" w:rsidRDefault="00B34EAC" w:rsidP="00B34EAC">
            <w:pPr>
              <w:rPr>
                <w:ins w:id="1244" w:author="Arjan Kloosterboer" w:date="2017-09-21T14:47:00Z"/>
                <w:rFonts w:ascii="Calibri" w:hAnsi="Calibri" w:cs="Calibri"/>
                <w:color w:val="0F0F0F"/>
                <w:sz w:val="22"/>
                <w:szCs w:val="22"/>
              </w:rPr>
            </w:pPr>
          </w:p>
        </w:tc>
      </w:tr>
      <w:tr w:rsidR="00B34EAC" w14:paraId="794CF2B2" w14:textId="77777777" w:rsidTr="00B34EAC">
        <w:trPr>
          <w:ins w:id="1245"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4B41F8C0" w14:textId="77777777" w:rsidR="00B34EAC" w:rsidRDefault="00B34EAC" w:rsidP="00B34EAC">
            <w:pPr>
              <w:rPr>
                <w:ins w:id="1246" w:author="Arjan Kloosterboer" w:date="2017-09-21T14:47:00Z"/>
                <w:rFonts w:ascii="Calibri" w:hAnsi="Calibri" w:cs="Calibri"/>
                <w:b/>
                <w:bCs/>
                <w:color w:val="0F0F0F"/>
                <w:sz w:val="22"/>
                <w:szCs w:val="22"/>
              </w:rPr>
            </w:pPr>
            <w:ins w:id="1247" w:author="Arjan Kloosterboer" w:date="2017-09-21T14:4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3CF0B498" w14:textId="77777777" w:rsidR="00B34EAC" w:rsidRDefault="00B34EAC" w:rsidP="00B34EAC">
            <w:pPr>
              <w:rPr>
                <w:ins w:id="1248" w:author="Arjan Kloosterboer" w:date="2017-09-21T14:47:00Z"/>
                <w:rFonts w:ascii="Calibri" w:hAnsi="Calibri" w:cs="Calibri"/>
                <w:color w:val="0F0F0F"/>
                <w:sz w:val="22"/>
                <w:szCs w:val="22"/>
              </w:rPr>
            </w:pPr>
            <w:ins w:id="1249" w:author="Arjan Kloosterboer" w:date="2017-09-21T14:47:00Z">
              <w:r>
                <w:rPr>
                  <w:rFonts w:ascii="Calibri" w:hAnsi="Calibri" w:cs="Calibri"/>
                  <w:color w:val="0F0F0F"/>
                  <w:sz w:val="22"/>
                  <w:szCs w:val="22"/>
                </w:rPr>
                <w:t>RSGB</w:t>
              </w:r>
            </w:ins>
          </w:p>
        </w:tc>
      </w:tr>
      <w:tr w:rsidR="00B34EAC" w14:paraId="17F92B17" w14:textId="77777777" w:rsidTr="00B34EAC">
        <w:trPr>
          <w:trHeight w:hRule="exact" w:val="128"/>
          <w:ins w:id="1250"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1807A1CF" w14:textId="77777777" w:rsidR="00B34EAC" w:rsidRDefault="00B34EAC" w:rsidP="00B34EAC">
            <w:pPr>
              <w:rPr>
                <w:ins w:id="1251"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7D74183" w14:textId="77777777" w:rsidR="00B34EAC" w:rsidRDefault="00B34EAC" w:rsidP="00B34EAC">
            <w:pPr>
              <w:rPr>
                <w:ins w:id="1252" w:author="Arjan Kloosterboer" w:date="2017-09-21T14:47:00Z"/>
                <w:rFonts w:ascii="Calibri" w:hAnsi="Calibri" w:cs="Calibri"/>
                <w:color w:val="0F0F0F"/>
                <w:sz w:val="22"/>
                <w:szCs w:val="22"/>
              </w:rPr>
            </w:pPr>
          </w:p>
        </w:tc>
      </w:tr>
      <w:tr w:rsidR="00B34EAC" w14:paraId="6904A83C" w14:textId="77777777" w:rsidTr="00B34EAC">
        <w:trPr>
          <w:ins w:id="1253"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4CF6C56E" w14:textId="77777777" w:rsidR="00B34EAC" w:rsidRDefault="00B34EAC" w:rsidP="00B34EAC">
            <w:pPr>
              <w:rPr>
                <w:ins w:id="1254" w:author="Arjan Kloosterboer" w:date="2017-09-21T14:47:00Z"/>
                <w:rFonts w:ascii="Calibri" w:hAnsi="Calibri" w:cs="Calibri"/>
                <w:b/>
                <w:bCs/>
                <w:color w:val="0F0F0F"/>
                <w:sz w:val="22"/>
                <w:szCs w:val="22"/>
              </w:rPr>
            </w:pPr>
            <w:ins w:id="1255" w:author="Arjan Kloosterboer" w:date="2017-09-21T14:4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3200F004" w14:textId="77777777" w:rsidR="00B34EAC" w:rsidRDefault="00B34EAC" w:rsidP="00B34EAC">
            <w:pPr>
              <w:rPr>
                <w:ins w:id="1256" w:author="Arjan Kloosterboer" w:date="2017-09-21T14:47:00Z"/>
                <w:rFonts w:ascii="Calibri" w:hAnsi="Calibri" w:cs="Calibri"/>
                <w:color w:val="0F0F0F"/>
                <w:sz w:val="22"/>
                <w:szCs w:val="22"/>
              </w:rPr>
            </w:pPr>
            <w:ins w:id="1257" w:author="Arjan Kloosterboer" w:date="2017-09-21T14:47:00Z">
              <w:r>
                <w:rPr>
                  <w:rFonts w:ascii="Calibri" w:hAnsi="Calibri" w:cs="Calibri"/>
                  <w:color w:val="0F0F0F"/>
                  <w:sz w:val="22"/>
                  <w:szCs w:val="22"/>
                </w:rPr>
                <w:t>1 april 2017</w:t>
              </w:r>
            </w:ins>
          </w:p>
        </w:tc>
      </w:tr>
      <w:tr w:rsidR="00B34EAC" w14:paraId="7754B185" w14:textId="77777777" w:rsidTr="00B34EAC">
        <w:trPr>
          <w:trHeight w:hRule="exact" w:val="128"/>
          <w:ins w:id="1258"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72B6FD61" w14:textId="77777777" w:rsidR="00B34EAC" w:rsidRDefault="00B34EAC" w:rsidP="00B34EAC">
            <w:pPr>
              <w:rPr>
                <w:ins w:id="1259"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1236E8B" w14:textId="77777777" w:rsidR="00B34EAC" w:rsidRDefault="00B34EAC" w:rsidP="00B34EAC">
            <w:pPr>
              <w:rPr>
                <w:ins w:id="1260" w:author="Arjan Kloosterboer" w:date="2017-09-21T14:47:00Z"/>
                <w:rFonts w:ascii="Calibri" w:hAnsi="Calibri" w:cs="Calibri"/>
                <w:color w:val="0F0F0F"/>
                <w:sz w:val="22"/>
                <w:szCs w:val="22"/>
              </w:rPr>
            </w:pPr>
          </w:p>
        </w:tc>
      </w:tr>
      <w:tr w:rsidR="00B34EAC" w14:paraId="78DA0EBA" w14:textId="77777777" w:rsidTr="00B34EAC">
        <w:trPr>
          <w:trHeight w:hRule="exact" w:val="256"/>
          <w:ins w:id="1261"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072B323B" w14:textId="77777777" w:rsidR="00B34EAC" w:rsidRDefault="00B34EAC" w:rsidP="00B34EAC">
            <w:pPr>
              <w:rPr>
                <w:ins w:id="1262" w:author="Arjan Kloosterboer" w:date="2017-09-21T14:4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F32BF1A" w14:textId="77777777" w:rsidR="00B34EAC" w:rsidRDefault="00B34EAC" w:rsidP="00B34EAC">
            <w:pPr>
              <w:rPr>
                <w:ins w:id="1263" w:author="Arjan Kloosterboer" w:date="2017-09-21T14:47:00Z"/>
                <w:rFonts w:ascii="Calibri" w:hAnsi="Calibri" w:cs="Calibri"/>
                <w:color w:val="0F0F0F"/>
                <w:sz w:val="22"/>
                <w:szCs w:val="22"/>
              </w:rPr>
            </w:pPr>
          </w:p>
        </w:tc>
      </w:tr>
      <w:tr w:rsidR="00B34EAC" w14:paraId="6E9909F9" w14:textId="77777777" w:rsidTr="00B34EAC">
        <w:trPr>
          <w:ins w:id="1264" w:author="Arjan Kloosterboer" w:date="2017-09-21T14:47:00Z"/>
        </w:trPr>
        <w:tc>
          <w:tcPr>
            <w:tcW w:w="2340" w:type="dxa"/>
            <w:gridSpan w:val="2"/>
            <w:tcBorders>
              <w:top w:val="nil"/>
              <w:left w:val="nil"/>
              <w:bottom w:val="nil"/>
              <w:right w:val="nil"/>
            </w:tcBorders>
            <w:tcMar>
              <w:top w:w="0" w:type="dxa"/>
              <w:left w:w="60" w:type="dxa"/>
              <w:bottom w:w="0" w:type="dxa"/>
              <w:right w:w="60" w:type="dxa"/>
            </w:tcMar>
          </w:tcPr>
          <w:p w14:paraId="6073DDF2" w14:textId="77777777" w:rsidR="00B34EAC" w:rsidRDefault="00B34EAC" w:rsidP="00B34EAC">
            <w:pPr>
              <w:rPr>
                <w:ins w:id="1265" w:author="Arjan Kloosterboer" w:date="2017-09-21T14:47:00Z"/>
                <w:rFonts w:ascii="Calibri" w:hAnsi="Calibri" w:cs="Calibri"/>
                <w:b/>
                <w:bCs/>
                <w:color w:val="0F0F0F"/>
                <w:sz w:val="22"/>
                <w:szCs w:val="22"/>
              </w:rPr>
            </w:pPr>
            <w:ins w:id="1266" w:author="Arjan Kloosterboer" w:date="2017-09-21T14:4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581667CD" w14:textId="77777777" w:rsidR="00B34EAC" w:rsidRDefault="00B34EAC" w:rsidP="00B34EAC">
            <w:pPr>
              <w:rPr>
                <w:ins w:id="1267" w:author="Arjan Kloosterboer" w:date="2017-09-21T14:47:00Z"/>
                <w:rFonts w:ascii="Calibri" w:hAnsi="Calibri" w:cs="Calibri"/>
                <w:b/>
                <w:bCs/>
                <w:color w:val="0F0F0F"/>
                <w:sz w:val="22"/>
                <w:szCs w:val="22"/>
              </w:rPr>
            </w:pPr>
          </w:p>
        </w:tc>
      </w:tr>
      <w:tr w:rsidR="00B34EAC" w14:paraId="69A436CF" w14:textId="77777777" w:rsidTr="00B34EAC">
        <w:trPr>
          <w:ins w:id="1268" w:author="Arjan Kloosterboer" w:date="2017-09-21T14:47:00Z"/>
        </w:trPr>
        <w:tc>
          <w:tcPr>
            <w:tcW w:w="450" w:type="dxa"/>
            <w:tcBorders>
              <w:top w:val="nil"/>
              <w:left w:val="nil"/>
              <w:bottom w:val="nil"/>
              <w:right w:val="nil"/>
            </w:tcBorders>
            <w:tcMar>
              <w:top w:w="0" w:type="dxa"/>
              <w:left w:w="60" w:type="dxa"/>
              <w:bottom w:w="0" w:type="dxa"/>
              <w:right w:w="60" w:type="dxa"/>
            </w:tcMar>
          </w:tcPr>
          <w:p w14:paraId="002081E2" w14:textId="77777777" w:rsidR="00B34EAC" w:rsidRDefault="00B34EAC" w:rsidP="00B34EAC">
            <w:pPr>
              <w:rPr>
                <w:ins w:id="1269" w:author="Arjan Kloosterboer" w:date="2017-09-21T14:47:00Z"/>
                <w:rFonts w:ascii="Calibri" w:hAnsi="Calibri" w:cs="Calibri"/>
                <w:i/>
                <w:iCs/>
                <w:color w:val="0F0F0F"/>
                <w:sz w:val="22"/>
                <w:szCs w:val="22"/>
              </w:rPr>
            </w:pPr>
            <w:bookmarkStart w:id="1270" w:name="BKM_464E01EB_5502_4E27_91A7_09AB31DC7FC7"/>
          </w:p>
        </w:tc>
        <w:tc>
          <w:tcPr>
            <w:tcW w:w="2790" w:type="dxa"/>
            <w:gridSpan w:val="2"/>
            <w:tcBorders>
              <w:top w:val="nil"/>
              <w:left w:val="nil"/>
              <w:bottom w:val="nil"/>
              <w:right w:val="nil"/>
            </w:tcBorders>
            <w:tcMar>
              <w:top w:w="0" w:type="dxa"/>
              <w:left w:w="60" w:type="dxa"/>
              <w:bottom w:w="0" w:type="dxa"/>
              <w:right w:w="60" w:type="dxa"/>
            </w:tcMar>
          </w:tcPr>
          <w:p w14:paraId="7A236848" w14:textId="77777777" w:rsidR="00B34EAC" w:rsidRDefault="00B34EAC" w:rsidP="00B34EAC">
            <w:pPr>
              <w:rPr>
                <w:ins w:id="1271" w:author="Arjan Kloosterboer" w:date="2017-09-21T14:47:00Z"/>
                <w:rFonts w:ascii="Calibri" w:hAnsi="Calibri" w:cs="Calibri"/>
                <w:color w:val="0F0F0F"/>
                <w:sz w:val="22"/>
                <w:szCs w:val="22"/>
              </w:rPr>
            </w:pPr>
            <w:ins w:id="1272" w:author="Arjan Kloosterboer" w:date="2017-09-21T14:4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B64804E" w14:textId="77777777" w:rsidR="00B34EAC" w:rsidRDefault="00B34EAC" w:rsidP="00B34EAC">
            <w:pPr>
              <w:rPr>
                <w:ins w:id="1273" w:author="Arjan Kloosterboer" w:date="2017-09-21T14:47:00Z"/>
                <w:rFonts w:ascii="Calibri" w:hAnsi="Calibri" w:cs="Calibri"/>
                <w:color w:val="0F0F0F"/>
                <w:sz w:val="22"/>
                <w:szCs w:val="22"/>
              </w:rPr>
            </w:pPr>
            <w:ins w:id="1274" w:author="Arjan Kloosterboer" w:date="2017-09-21T14:4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99AF2A6" w14:textId="77777777" w:rsidR="00B34EAC" w:rsidRDefault="00B34EAC" w:rsidP="00B34EAC">
            <w:pPr>
              <w:rPr>
                <w:ins w:id="1275" w:author="Arjan Kloosterboer" w:date="2017-09-21T14:47:00Z"/>
                <w:rFonts w:ascii="Calibri" w:hAnsi="Calibri" w:cs="Calibri"/>
                <w:color w:val="0F0F0F"/>
                <w:sz w:val="22"/>
                <w:szCs w:val="22"/>
              </w:rPr>
            </w:pPr>
            <w:ins w:id="1276" w:author="Arjan Kloosterboer" w:date="2017-09-21T14:4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685B9AA0" w14:textId="77777777" w:rsidR="00B34EAC" w:rsidRDefault="00B34EAC" w:rsidP="00B34EAC">
            <w:pPr>
              <w:rPr>
                <w:ins w:id="1277" w:author="Arjan Kloosterboer" w:date="2017-09-21T14:47:00Z"/>
                <w:rFonts w:ascii="Calibri" w:hAnsi="Calibri" w:cs="Calibri"/>
                <w:i/>
                <w:iCs/>
                <w:color w:val="0F0F0F"/>
                <w:sz w:val="22"/>
                <w:szCs w:val="22"/>
              </w:rPr>
            </w:pPr>
            <w:ins w:id="1278" w:author="Arjan Kloosterboer" w:date="2017-09-21T14:47:00Z">
              <w:r>
                <w:rPr>
                  <w:rFonts w:ascii="Calibri" w:hAnsi="Calibri" w:cs="Calibri"/>
                  <w:i/>
                  <w:iCs/>
                  <w:color w:val="0F0F0F"/>
                  <w:sz w:val="22"/>
                  <w:szCs w:val="22"/>
                </w:rPr>
                <w:t>Kardi-</w:t>
              </w:r>
            </w:ins>
          </w:p>
          <w:p w14:paraId="1D47E18A" w14:textId="77777777" w:rsidR="00B34EAC" w:rsidRDefault="00B34EAC" w:rsidP="00B34EAC">
            <w:pPr>
              <w:rPr>
                <w:ins w:id="1279" w:author="Arjan Kloosterboer" w:date="2017-09-21T14:47:00Z"/>
                <w:rFonts w:ascii="Calibri" w:hAnsi="Calibri" w:cs="Calibri"/>
                <w:color w:val="0F0F0F"/>
                <w:sz w:val="22"/>
                <w:szCs w:val="22"/>
              </w:rPr>
            </w:pPr>
            <w:ins w:id="1280" w:author="Arjan Kloosterboer" w:date="2017-09-21T14:47:00Z">
              <w:r>
                <w:rPr>
                  <w:rFonts w:ascii="Calibri" w:hAnsi="Calibri" w:cs="Calibri"/>
                  <w:i/>
                  <w:iCs/>
                  <w:color w:val="0F0F0F"/>
                  <w:sz w:val="22"/>
                  <w:szCs w:val="22"/>
                </w:rPr>
                <w:t>naliteit</w:t>
              </w:r>
            </w:ins>
          </w:p>
        </w:tc>
      </w:tr>
      <w:tr w:rsidR="00B34EAC" w14:paraId="4639A143" w14:textId="77777777" w:rsidTr="00B34EAC">
        <w:trPr>
          <w:ins w:id="1281" w:author="Arjan Kloosterboer" w:date="2017-09-21T14:47:00Z"/>
        </w:trPr>
        <w:tc>
          <w:tcPr>
            <w:tcW w:w="450" w:type="dxa"/>
            <w:tcBorders>
              <w:top w:val="nil"/>
              <w:left w:val="nil"/>
              <w:bottom w:val="nil"/>
              <w:right w:val="nil"/>
            </w:tcBorders>
            <w:tcMar>
              <w:top w:w="0" w:type="dxa"/>
              <w:left w:w="60" w:type="dxa"/>
              <w:bottom w:w="0" w:type="dxa"/>
              <w:right w:w="60" w:type="dxa"/>
            </w:tcMar>
          </w:tcPr>
          <w:p w14:paraId="5BD78E92" w14:textId="77777777" w:rsidR="00B34EAC" w:rsidRDefault="00B34EAC" w:rsidP="00B34EAC">
            <w:pPr>
              <w:rPr>
                <w:ins w:id="1282" w:author="Arjan Kloosterboer" w:date="2017-09-21T14:4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77855C0A" w14:textId="77777777" w:rsidR="00B34EAC" w:rsidRDefault="00B34EAC" w:rsidP="00B34EAC">
            <w:pPr>
              <w:rPr>
                <w:ins w:id="1283" w:author="Arjan Kloosterboer" w:date="2017-09-21T14:47:00Z"/>
                <w:rFonts w:ascii="Calibri" w:hAnsi="Calibri" w:cs="Calibri"/>
                <w:color w:val="0F0F0F"/>
                <w:sz w:val="22"/>
                <w:szCs w:val="22"/>
              </w:rPr>
            </w:pPr>
            <w:ins w:id="1284" w:author="Arjan Kloosterboer" w:date="2017-09-21T14:47:00Z">
              <w:r>
                <w:rPr>
                  <w:rFonts w:ascii="Calibri" w:hAnsi="Calibri" w:cs="Calibri"/>
                  <w:color w:val="0F0F0F"/>
                  <w:sz w:val="22"/>
                  <w:szCs w:val="22"/>
                </w:rPr>
                <w:t xml:space="preserve">Identificatie </w:t>
              </w:r>
              <w:r>
                <w:rPr>
                  <w:rFonts w:ascii="Calibri" w:hAnsi="Calibri" w:cs="Calibri"/>
                  <w:color w:val="0F0F0F"/>
                  <w:sz w:val="22"/>
                  <w:szCs w:val="22"/>
                </w:rPr>
                <w:lastRenderedPageBreak/>
                <w:t>gebouwinstallatie</w:t>
              </w:r>
            </w:ins>
          </w:p>
        </w:tc>
        <w:tc>
          <w:tcPr>
            <w:tcW w:w="4230" w:type="dxa"/>
            <w:tcBorders>
              <w:top w:val="nil"/>
              <w:left w:val="nil"/>
              <w:bottom w:val="nil"/>
              <w:right w:val="nil"/>
            </w:tcBorders>
            <w:tcMar>
              <w:top w:w="0" w:type="dxa"/>
              <w:left w:w="60" w:type="dxa"/>
              <w:bottom w:w="0" w:type="dxa"/>
              <w:right w:w="60" w:type="dxa"/>
            </w:tcMar>
          </w:tcPr>
          <w:p w14:paraId="5228E624" w14:textId="77777777" w:rsidR="00B34EAC" w:rsidRDefault="00B34EAC" w:rsidP="00B34EAC">
            <w:pPr>
              <w:rPr>
                <w:ins w:id="1285"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611CC52" w14:textId="77777777" w:rsidR="00B34EAC" w:rsidRDefault="00B34EAC" w:rsidP="00B34EAC">
            <w:pPr>
              <w:rPr>
                <w:ins w:id="1286"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3D82613" w14:textId="77777777" w:rsidR="00B34EAC" w:rsidRDefault="00B34EAC" w:rsidP="00B34EAC">
            <w:pPr>
              <w:rPr>
                <w:ins w:id="1287" w:author="Arjan Kloosterboer" w:date="2017-09-21T14:47:00Z"/>
                <w:rFonts w:ascii="Calibri" w:hAnsi="Calibri" w:cs="Calibri"/>
                <w:color w:val="0F0F0F"/>
                <w:sz w:val="22"/>
                <w:szCs w:val="22"/>
              </w:rPr>
            </w:pPr>
            <w:ins w:id="1288" w:author="Arjan Kloosterboer" w:date="2017-09-21T14:47:00Z">
              <w:r>
                <w:rPr>
                  <w:rFonts w:ascii="Calibri" w:hAnsi="Calibri" w:cs="Calibri"/>
                  <w:color w:val="0F0F0F"/>
                  <w:sz w:val="22"/>
                  <w:szCs w:val="22"/>
                </w:rPr>
                <w:t>1 - 1</w:t>
              </w:r>
            </w:ins>
          </w:p>
        </w:tc>
        <w:bookmarkEnd w:id="1270"/>
      </w:tr>
      <w:tr w:rsidR="00B34EAC" w14:paraId="7C5500BD" w14:textId="77777777" w:rsidTr="00B34EAC">
        <w:trPr>
          <w:ins w:id="1289" w:author="Arjan Kloosterboer" w:date="2017-09-21T14:47:00Z"/>
        </w:trPr>
        <w:tc>
          <w:tcPr>
            <w:tcW w:w="450" w:type="dxa"/>
            <w:tcBorders>
              <w:top w:val="nil"/>
              <w:left w:val="nil"/>
              <w:bottom w:val="nil"/>
              <w:right w:val="nil"/>
            </w:tcBorders>
            <w:tcMar>
              <w:top w:w="0" w:type="dxa"/>
              <w:left w:w="60" w:type="dxa"/>
              <w:bottom w:w="0" w:type="dxa"/>
              <w:right w:w="60" w:type="dxa"/>
            </w:tcMar>
          </w:tcPr>
          <w:p w14:paraId="2BEC52A5" w14:textId="77777777" w:rsidR="00B34EAC" w:rsidRDefault="00B34EAC" w:rsidP="00B34EAC">
            <w:pPr>
              <w:rPr>
                <w:ins w:id="1290" w:author="Arjan Kloosterboer" w:date="2017-09-21T14:47:00Z"/>
                <w:rFonts w:ascii="Calibri" w:hAnsi="Calibri" w:cs="Calibri"/>
                <w:color w:val="0F0F0F"/>
                <w:sz w:val="22"/>
                <w:szCs w:val="22"/>
              </w:rPr>
            </w:pPr>
            <w:bookmarkStart w:id="1291" w:name="BKM_79C32D5E_B6FE_4FA6_9915_261CDD387AA6"/>
          </w:p>
        </w:tc>
        <w:tc>
          <w:tcPr>
            <w:tcW w:w="2790" w:type="dxa"/>
            <w:gridSpan w:val="2"/>
            <w:tcBorders>
              <w:top w:val="nil"/>
              <w:left w:val="nil"/>
              <w:bottom w:val="nil"/>
              <w:right w:val="nil"/>
            </w:tcBorders>
            <w:tcMar>
              <w:top w:w="0" w:type="dxa"/>
              <w:left w:w="60" w:type="dxa"/>
              <w:bottom w:w="0" w:type="dxa"/>
              <w:right w:w="60" w:type="dxa"/>
            </w:tcMar>
          </w:tcPr>
          <w:p w14:paraId="242B4C79" w14:textId="77777777" w:rsidR="00B34EAC" w:rsidRDefault="00B34EAC" w:rsidP="00B34EAC">
            <w:pPr>
              <w:rPr>
                <w:ins w:id="1292" w:author="Arjan Kloosterboer" w:date="2017-09-21T14:47:00Z"/>
                <w:rFonts w:ascii="Calibri" w:hAnsi="Calibri" w:cs="Calibri"/>
                <w:color w:val="0F0F0F"/>
                <w:sz w:val="22"/>
                <w:szCs w:val="22"/>
              </w:rPr>
            </w:pPr>
            <w:ins w:id="1293" w:author="Arjan Kloosterboer" w:date="2017-09-21T14:47:00Z">
              <w:r>
                <w:rPr>
                  <w:rFonts w:ascii="Calibri" w:hAnsi="Calibri" w:cs="Calibri"/>
                  <w:color w:val="0F0F0F"/>
                  <w:sz w:val="22"/>
                  <w:szCs w:val="22"/>
                </w:rPr>
                <w:t>Geomettrie gebouwinstallatie</w:t>
              </w:r>
            </w:ins>
          </w:p>
        </w:tc>
        <w:tc>
          <w:tcPr>
            <w:tcW w:w="4230" w:type="dxa"/>
            <w:tcBorders>
              <w:top w:val="nil"/>
              <w:left w:val="nil"/>
              <w:bottom w:val="nil"/>
              <w:right w:val="nil"/>
            </w:tcBorders>
            <w:tcMar>
              <w:top w:w="0" w:type="dxa"/>
              <w:left w:w="60" w:type="dxa"/>
              <w:bottom w:w="0" w:type="dxa"/>
              <w:right w:w="60" w:type="dxa"/>
            </w:tcMar>
          </w:tcPr>
          <w:p w14:paraId="2C219134" w14:textId="77777777" w:rsidR="00B34EAC" w:rsidRDefault="00B34EAC" w:rsidP="00B34EAC">
            <w:pPr>
              <w:rPr>
                <w:ins w:id="1294"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ECC4A2A" w14:textId="77777777" w:rsidR="00B34EAC" w:rsidRDefault="00B34EAC" w:rsidP="00B34EAC">
            <w:pPr>
              <w:rPr>
                <w:ins w:id="1295"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E45F1AB" w14:textId="77777777" w:rsidR="00B34EAC" w:rsidRDefault="00B34EAC" w:rsidP="00B34EAC">
            <w:pPr>
              <w:rPr>
                <w:ins w:id="1296" w:author="Arjan Kloosterboer" w:date="2017-09-21T14:47:00Z"/>
                <w:rFonts w:ascii="Calibri" w:hAnsi="Calibri" w:cs="Calibri"/>
                <w:color w:val="0F0F0F"/>
                <w:sz w:val="22"/>
                <w:szCs w:val="22"/>
              </w:rPr>
            </w:pPr>
            <w:ins w:id="1297" w:author="Arjan Kloosterboer" w:date="2017-09-21T14:47:00Z">
              <w:r>
                <w:rPr>
                  <w:rFonts w:ascii="Calibri" w:hAnsi="Calibri" w:cs="Calibri"/>
                  <w:color w:val="0F0F0F"/>
                  <w:sz w:val="22"/>
                  <w:szCs w:val="22"/>
                </w:rPr>
                <w:t>1 - 1</w:t>
              </w:r>
            </w:ins>
          </w:p>
        </w:tc>
        <w:bookmarkEnd w:id="1291"/>
      </w:tr>
      <w:tr w:rsidR="00B34EAC" w14:paraId="0709F49A" w14:textId="77777777" w:rsidTr="00B34EAC">
        <w:trPr>
          <w:ins w:id="1298" w:author="Arjan Kloosterboer" w:date="2017-09-21T14:47:00Z"/>
        </w:trPr>
        <w:tc>
          <w:tcPr>
            <w:tcW w:w="450" w:type="dxa"/>
            <w:tcBorders>
              <w:top w:val="nil"/>
              <w:left w:val="nil"/>
              <w:bottom w:val="nil"/>
              <w:right w:val="nil"/>
            </w:tcBorders>
            <w:tcMar>
              <w:top w:w="0" w:type="dxa"/>
              <w:left w:w="60" w:type="dxa"/>
              <w:bottom w:w="0" w:type="dxa"/>
              <w:right w:w="60" w:type="dxa"/>
            </w:tcMar>
          </w:tcPr>
          <w:p w14:paraId="640A47C5" w14:textId="77777777" w:rsidR="00B34EAC" w:rsidRDefault="00B34EAC" w:rsidP="00B34EAC">
            <w:pPr>
              <w:rPr>
                <w:ins w:id="1299" w:author="Arjan Kloosterboer" w:date="2017-09-21T14:47:00Z"/>
                <w:rFonts w:ascii="Calibri" w:hAnsi="Calibri" w:cs="Calibri"/>
                <w:color w:val="0F0F0F"/>
                <w:sz w:val="22"/>
                <w:szCs w:val="22"/>
              </w:rPr>
            </w:pPr>
            <w:bookmarkStart w:id="1300" w:name="BKM_77E43247_21E4_4D83_A904_ED67626CA5CA"/>
          </w:p>
        </w:tc>
        <w:tc>
          <w:tcPr>
            <w:tcW w:w="2790" w:type="dxa"/>
            <w:gridSpan w:val="2"/>
            <w:tcBorders>
              <w:top w:val="nil"/>
              <w:left w:val="nil"/>
              <w:bottom w:val="nil"/>
              <w:right w:val="nil"/>
            </w:tcBorders>
            <w:tcMar>
              <w:top w:w="0" w:type="dxa"/>
              <w:left w:w="60" w:type="dxa"/>
              <w:bottom w:w="0" w:type="dxa"/>
              <w:right w:w="60" w:type="dxa"/>
            </w:tcMar>
          </w:tcPr>
          <w:p w14:paraId="79704D2B" w14:textId="77777777" w:rsidR="00B34EAC" w:rsidRDefault="00B34EAC" w:rsidP="00B34EAC">
            <w:pPr>
              <w:rPr>
                <w:ins w:id="1301" w:author="Arjan Kloosterboer" w:date="2017-09-21T14:47:00Z"/>
                <w:rFonts w:ascii="Calibri" w:hAnsi="Calibri" w:cs="Calibri"/>
                <w:color w:val="0F0F0F"/>
                <w:sz w:val="22"/>
                <w:szCs w:val="22"/>
              </w:rPr>
            </w:pPr>
            <w:ins w:id="1302" w:author="Arjan Kloosterboer" w:date="2017-09-21T14:47:00Z">
              <w:r>
                <w:rPr>
                  <w:rFonts w:ascii="Calibri" w:hAnsi="Calibri" w:cs="Calibri"/>
                  <w:color w:val="0F0F0F"/>
                  <w:sz w:val="22"/>
                  <w:szCs w:val="22"/>
                </w:rPr>
                <w:t>Type gebouwinstallatie</w:t>
              </w:r>
            </w:ins>
          </w:p>
        </w:tc>
        <w:tc>
          <w:tcPr>
            <w:tcW w:w="4230" w:type="dxa"/>
            <w:tcBorders>
              <w:top w:val="nil"/>
              <w:left w:val="nil"/>
              <w:bottom w:val="nil"/>
              <w:right w:val="nil"/>
            </w:tcBorders>
            <w:tcMar>
              <w:top w:w="0" w:type="dxa"/>
              <w:left w:w="60" w:type="dxa"/>
              <w:bottom w:w="0" w:type="dxa"/>
              <w:right w:w="60" w:type="dxa"/>
            </w:tcMar>
          </w:tcPr>
          <w:p w14:paraId="644D6D72" w14:textId="77777777" w:rsidR="00B34EAC" w:rsidRDefault="00B34EAC" w:rsidP="00B34EAC">
            <w:pPr>
              <w:rPr>
                <w:ins w:id="1303"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96C8DF4" w14:textId="77777777" w:rsidR="00B34EAC" w:rsidRDefault="00B34EAC" w:rsidP="00B34EAC">
            <w:pPr>
              <w:rPr>
                <w:ins w:id="1304"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48E6D75" w14:textId="77777777" w:rsidR="00B34EAC" w:rsidRDefault="00B34EAC" w:rsidP="00B34EAC">
            <w:pPr>
              <w:rPr>
                <w:ins w:id="1305" w:author="Arjan Kloosterboer" w:date="2017-09-21T14:47:00Z"/>
                <w:rFonts w:ascii="Calibri" w:hAnsi="Calibri" w:cs="Calibri"/>
                <w:color w:val="0F0F0F"/>
                <w:sz w:val="22"/>
                <w:szCs w:val="22"/>
              </w:rPr>
            </w:pPr>
            <w:ins w:id="1306" w:author="Arjan Kloosterboer" w:date="2017-09-21T14:47:00Z">
              <w:r>
                <w:rPr>
                  <w:rFonts w:ascii="Calibri" w:hAnsi="Calibri" w:cs="Calibri"/>
                  <w:color w:val="0F0F0F"/>
                  <w:sz w:val="22"/>
                  <w:szCs w:val="22"/>
                </w:rPr>
                <w:t>0 - 1</w:t>
              </w:r>
            </w:ins>
          </w:p>
        </w:tc>
        <w:bookmarkEnd w:id="1300"/>
      </w:tr>
      <w:tr w:rsidR="00B34EAC" w14:paraId="677085F0" w14:textId="77777777" w:rsidTr="00B34EAC">
        <w:trPr>
          <w:ins w:id="1307" w:author="Arjan Kloosterboer" w:date="2017-09-21T14:47:00Z"/>
        </w:trPr>
        <w:tc>
          <w:tcPr>
            <w:tcW w:w="450" w:type="dxa"/>
            <w:tcBorders>
              <w:top w:val="nil"/>
              <w:left w:val="nil"/>
              <w:bottom w:val="nil"/>
              <w:right w:val="nil"/>
            </w:tcBorders>
            <w:tcMar>
              <w:top w:w="0" w:type="dxa"/>
              <w:left w:w="60" w:type="dxa"/>
              <w:bottom w:w="0" w:type="dxa"/>
              <w:right w:w="60" w:type="dxa"/>
            </w:tcMar>
          </w:tcPr>
          <w:p w14:paraId="23F97C48" w14:textId="77777777" w:rsidR="00B34EAC" w:rsidRDefault="00B34EAC" w:rsidP="00B34EAC">
            <w:pPr>
              <w:rPr>
                <w:ins w:id="1308" w:author="Arjan Kloosterboer" w:date="2017-09-21T14:47:00Z"/>
                <w:rFonts w:ascii="Calibri" w:hAnsi="Calibri" w:cs="Calibri"/>
                <w:color w:val="0F0F0F"/>
                <w:sz w:val="22"/>
                <w:szCs w:val="22"/>
              </w:rPr>
            </w:pPr>
            <w:bookmarkStart w:id="1309" w:name="BKM_2637FBB3_41FD_4C08_8623_7838CCD54682"/>
          </w:p>
        </w:tc>
        <w:tc>
          <w:tcPr>
            <w:tcW w:w="2790" w:type="dxa"/>
            <w:gridSpan w:val="2"/>
            <w:tcBorders>
              <w:top w:val="nil"/>
              <w:left w:val="nil"/>
              <w:bottom w:val="nil"/>
              <w:right w:val="nil"/>
            </w:tcBorders>
            <w:tcMar>
              <w:top w:w="0" w:type="dxa"/>
              <w:left w:w="60" w:type="dxa"/>
              <w:bottom w:w="0" w:type="dxa"/>
              <w:right w:w="60" w:type="dxa"/>
            </w:tcMar>
          </w:tcPr>
          <w:p w14:paraId="3521A2CF" w14:textId="77777777" w:rsidR="00B34EAC" w:rsidRDefault="00B34EAC" w:rsidP="00B34EAC">
            <w:pPr>
              <w:rPr>
                <w:ins w:id="1310" w:author="Arjan Kloosterboer" w:date="2017-09-21T14:47:00Z"/>
                <w:rFonts w:ascii="Calibri" w:hAnsi="Calibri" w:cs="Calibri"/>
                <w:color w:val="0F0F0F"/>
                <w:sz w:val="22"/>
                <w:szCs w:val="22"/>
              </w:rPr>
            </w:pPr>
            <w:ins w:id="1311" w:author="Arjan Kloosterboer" w:date="2017-09-21T14:47:00Z">
              <w:r>
                <w:rPr>
                  <w:rFonts w:ascii="Calibri" w:hAnsi="Calibri" w:cs="Calibri"/>
                  <w:color w:val="0F0F0F"/>
                  <w:sz w:val="22"/>
                  <w:szCs w:val="22"/>
                </w:rPr>
                <w:t>Datum begin geldigheid gebouwinstallatie</w:t>
              </w:r>
            </w:ins>
          </w:p>
        </w:tc>
        <w:tc>
          <w:tcPr>
            <w:tcW w:w="4230" w:type="dxa"/>
            <w:tcBorders>
              <w:top w:val="nil"/>
              <w:left w:val="nil"/>
              <w:bottom w:val="nil"/>
              <w:right w:val="nil"/>
            </w:tcBorders>
            <w:tcMar>
              <w:top w:w="0" w:type="dxa"/>
              <w:left w:w="60" w:type="dxa"/>
              <w:bottom w:w="0" w:type="dxa"/>
              <w:right w:w="60" w:type="dxa"/>
            </w:tcMar>
          </w:tcPr>
          <w:p w14:paraId="666FB211" w14:textId="77777777" w:rsidR="00B34EAC" w:rsidRDefault="00B34EAC" w:rsidP="00B34EAC">
            <w:pPr>
              <w:rPr>
                <w:ins w:id="1312"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60F3254" w14:textId="77777777" w:rsidR="00B34EAC" w:rsidRDefault="00B34EAC" w:rsidP="00B34EAC">
            <w:pPr>
              <w:rPr>
                <w:ins w:id="1313"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00ABFE4" w14:textId="77777777" w:rsidR="00B34EAC" w:rsidRDefault="00B34EAC" w:rsidP="00B34EAC">
            <w:pPr>
              <w:rPr>
                <w:ins w:id="1314" w:author="Arjan Kloosterboer" w:date="2017-09-21T14:47:00Z"/>
                <w:rFonts w:ascii="Calibri" w:hAnsi="Calibri" w:cs="Calibri"/>
                <w:color w:val="0F0F0F"/>
                <w:sz w:val="22"/>
                <w:szCs w:val="22"/>
              </w:rPr>
            </w:pPr>
            <w:ins w:id="1315" w:author="Arjan Kloosterboer" w:date="2017-09-21T14:47:00Z">
              <w:r>
                <w:rPr>
                  <w:rFonts w:ascii="Calibri" w:hAnsi="Calibri" w:cs="Calibri"/>
                  <w:color w:val="0F0F0F"/>
                  <w:sz w:val="22"/>
                  <w:szCs w:val="22"/>
                </w:rPr>
                <w:t>1 - 1</w:t>
              </w:r>
            </w:ins>
          </w:p>
        </w:tc>
        <w:bookmarkEnd w:id="1309"/>
      </w:tr>
      <w:tr w:rsidR="00B34EAC" w14:paraId="3F049941" w14:textId="77777777" w:rsidTr="00B34EAC">
        <w:trPr>
          <w:ins w:id="1316" w:author="Arjan Kloosterboer" w:date="2017-09-21T14:47:00Z"/>
        </w:trPr>
        <w:tc>
          <w:tcPr>
            <w:tcW w:w="450" w:type="dxa"/>
            <w:tcBorders>
              <w:top w:val="nil"/>
              <w:left w:val="nil"/>
              <w:bottom w:val="nil"/>
              <w:right w:val="nil"/>
            </w:tcBorders>
            <w:tcMar>
              <w:top w:w="0" w:type="dxa"/>
              <w:left w:w="60" w:type="dxa"/>
              <w:bottom w:w="0" w:type="dxa"/>
              <w:right w:w="60" w:type="dxa"/>
            </w:tcMar>
          </w:tcPr>
          <w:p w14:paraId="62CF289E" w14:textId="77777777" w:rsidR="00B34EAC" w:rsidRDefault="00B34EAC" w:rsidP="00B34EAC">
            <w:pPr>
              <w:rPr>
                <w:ins w:id="1317" w:author="Arjan Kloosterboer" w:date="2017-09-21T14:47:00Z"/>
                <w:rFonts w:ascii="Calibri" w:hAnsi="Calibri" w:cs="Calibri"/>
                <w:color w:val="0F0F0F"/>
                <w:sz w:val="22"/>
                <w:szCs w:val="22"/>
              </w:rPr>
            </w:pPr>
            <w:bookmarkStart w:id="1318" w:name="BKM_52B9ECF3_7548_4223_86D6_FFDC263754D7"/>
          </w:p>
        </w:tc>
        <w:tc>
          <w:tcPr>
            <w:tcW w:w="2790" w:type="dxa"/>
            <w:gridSpan w:val="2"/>
            <w:tcBorders>
              <w:top w:val="nil"/>
              <w:left w:val="nil"/>
              <w:bottom w:val="nil"/>
              <w:right w:val="nil"/>
            </w:tcBorders>
            <w:tcMar>
              <w:top w:w="0" w:type="dxa"/>
              <w:left w:w="60" w:type="dxa"/>
              <w:bottom w:w="0" w:type="dxa"/>
              <w:right w:w="60" w:type="dxa"/>
            </w:tcMar>
          </w:tcPr>
          <w:p w14:paraId="40562CD6" w14:textId="77777777" w:rsidR="00B34EAC" w:rsidRDefault="00B34EAC" w:rsidP="00B34EAC">
            <w:pPr>
              <w:rPr>
                <w:ins w:id="1319" w:author="Arjan Kloosterboer" w:date="2017-09-21T14:47:00Z"/>
                <w:rFonts w:ascii="Calibri" w:hAnsi="Calibri" w:cs="Calibri"/>
                <w:color w:val="0F0F0F"/>
                <w:sz w:val="22"/>
                <w:szCs w:val="22"/>
              </w:rPr>
            </w:pPr>
            <w:ins w:id="1320" w:author="Arjan Kloosterboer" w:date="2017-09-21T14:47:00Z">
              <w:r>
                <w:rPr>
                  <w:rFonts w:ascii="Calibri" w:hAnsi="Calibri" w:cs="Calibri"/>
                  <w:color w:val="0F0F0F"/>
                  <w:sz w:val="22"/>
                  <w:szCs w:val="22"/>
                </w:rPr>
                <w:t>Datum einde geldigheid gebouwinstallatie</w:t>
              </w:r>
            </w:ins>
          </w:p>
        </w:tc>
        <w:tc>
          <w:tcPr>
            <w:tcW w:w="4230" w:type="dxa"/>
            <w:tcBorders>
              <w:top w:val="nil"/>
              <w:left w:val="nil"/>
              <w:bottom w:val="nil"/>
              <w:right w:val="nil"/>
            </w:tcBorders>
            <w:tcMar>
              <w:top w:w="0" w:type="dxa"/>
              <w:left w:w="60" w:type="dxa"/>
              <w:bottom w:w="0" w:type="dxa"/>
              <w:right w:w="60" w:type="dxa"/>
            </w:tcMar>
          </w:tcPr>
          <w:p w14:paraId="4502D5C0" w14:textId="77777777" w:rsidR="00B34EAC" w:rsidRDefault="00B34EAC" w:rsidP="00B34EAC">
            <w:pPr>
              <w:rPr>
                <w:ins w:id="1321" w:author="Arjan Kloosterboer" w:date="2017-09-21T14:4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8CEEF95" w14:textId="77777777" w:rsidR="00B34EAC" w:rsidRDefault="00B34EAC" w:rsidP="00B34EAC">
            <w:pPr>
              <w:rPr>
                <w:ins w:id="1322" w:author="Arjan Kloosterboer" w:date="2017-09-21T14:4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C9EFE2" w14:textId="77777777" w:rsidR="00B34EAC" w:rsidRDefault="00B34EAC" w:rsidP="00B34EAC">
            <w:pPr>
              <w:rPr>
                <w:ins w:id="1323" w:author="Arjan Kloosterboer" w:date="2017-09-21T14:47:00Z"/>
                <w:rFonts w:ascii="Calibri" w:hAnsi="Calibri" w:cs="Calibri"/>
                <w:color w:val="0F0F0F"/>
                <w:sz w:val="22"/>
                <w:szCs w:val="22"/>
              </w:rPr>
            </w:pPr>
            <w:ins w:id="1324" w:author="Arjan Kloosterboer" w:date="2017-09-21T14:47:00Z">
              <w:r>
                <w:rPr>
                  <w:rFonts w:ascii="Calibri" w:hAnsi="Calibri" w:cs="Calibri"/>
                  <w:color w:val="0F0F0F"/>
                  <w:sz w:val="22"/>
                  <w:szCs w:val="22"/>
                </w:rPr>
                <w:t>0 - 1</w:t>
              </w:r>
            </w:ins>
          </w:p>
        </w:tc>
        <w:bookmarkEnd w:id="1318"/>
      </w:tr>
    </w:tbl>
    <w:p w14:paraId="2E781886" w14:textId="77777777" w:rsidR="00B34EAC" w:rsidRDefault="00B34EAC" w:rsidP="00B34EAC">
      <w:pPr>
        <w:rPr>
          <w:ins w:id="1325"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64631109" w14:textId="77777777" w:rsidTr="00B34EAC">
        <w:trPr>
          <w:ins w:id="1326" w:author="Arjan Kloosterboer" w:date="2017-09-21T14:47:00Z"/>
        </w:trPr>
        <w:tc>
          <w:tcPr>
            <w:tcW w:w="9360" w:type="dxa"/>
            <w:gridSpan w:val="3"/>
            <w:tcBorders>
              <w:top w:val="nil"/>
              <w:left w:val="nil"/>
              <w:bottom w:val="nil"/>
              <w:right w:val="nil"/>
            </w:tcBorders>
            <w:tcMar>
              <w:top w:w="0" w:type="dxa"/>
              <w:left w:w="60" w:type="dxa"/>
              <w:bottom w:w="0" w:type="dxa"/>
              <w:right w:w="60" w:type="dxa"/>
            </w:tcMar>
          </w:tcPr>
          <w:p w14:paraId="50519236" w14:textId="77777777" w:rsidR="00B34EAC" w:rsidRDefault="00B34EAC" w:rsidP="00B34EAC">
            <w:pPr>
              <w:rPr>
                <w:ins w:id="1327" w:author="Arjan Kloosterboer" w:date="2017-09-21T14:47:00Z"/>
                <w:rFonts w:ascii="Calibri" w:hAnsi="Calibri" w:cs="Calibri"/>
                <w:color w:val="0F0F0F"/>
                <w:sz w:val="22"/>
                <w:szCs w:val="22"/>
              </w:rPr>
            </w:pPr>
            <w:ins w:id="1328" w:author="Arjan Kloosterboer" w:date="2017-09-21T14:47:00Z">
              <w:r>
                <w:rPr>
                  <w:rFonts w:ascii="Calibri" w:hAnsi="Calibri" w:cs="Calibri"/>
                  <w:b/>
                  <w:bCs/>
                  <w:color w:val="0F0F0F"/>
                  <w:sz w:val="22"/>
                  <w:szCs w:val="22"/>
                </w:rPr>
                <w:t>Overzicht relaties</w:t>
              </w:r>
            </w:ins>
          </w:p>
        </w:tc>
      </w:tr>
      <w:tr w:rsidR="00B34EAC" w14:paraId="0F39F161" w14:textId="77777777" w:rsidTr="00B34EAC">
        <w:trPr>
          <w:ins w:id="1329" w:author="Arjan Kloosterboer" w:date="2017-09-21T14:47:00Z"/>
        </w:trPr>
        <w:tc>
          <w:tcPr>
            <w:tcW w:w="450" w:type="dxa"/>
            <w:tcBorders>
              <w:top w:val="nil"/>
              <w:left w:val="nil"/>
              <w:bottom w:val="nil"/>
              <w:right w:val="nil"/>
            </w:tcBorders>
            <w:tcMar>
              <w:top w:w="0" w:type="dxa"/>
              <w:left w:w="60" w:type="dxa"/>
              <w:bottom w:w="0" w:type="dxa"/>
              <w:right w:w="60" w:type="dxa"/>
            </w:tcMar>
          </w:tcPr>
          <w:p w14:paraId="479163EE" w14:textId="77777777" w:rsidR="00B34EAC" w:rsidRDefault="00B34EAC" w:rsidP="00B34EAC">
            <w:pPr>
              <w:rPr>
                <w:ins w:id="1330" w:author="Arjan Kloosterboer" w:date="2017-09-21T14:4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2FB37D40" w14:textId="77777777" w:rsidR="00B34EAC" w:rsidRDefault="00B34EAC" w:rsidP="00B34EAC">
            <w:pPr>
              <w:rPr>
                <w:ins w:id="1331" w:author="Arjan Kloosterboer" w:date="2017-09-21T14:47:00Z"/>
                <w:rFonts w:ascii="Calibri" w:hAnsi="Calibri" w:cs="Calibri"/>
                <w:i/>
                <w:iCs/>
                <w:color w:val="0F0F0F"/>
                <w:sz w:val="22"/>
                <w:szCs w:val="22"/>
              </w:rPr>
            </w:pPr>
            <w:ins w:id="1332" w:author="Arjan Kloosterboer" w:date="2017-09-21T14:47:00Z">
              <w:r>
                <w:rPr>
                  <w:rFonts w:ascii="Calibri" w:hAnsi="Calibri" w:cs="Calibri"/>
                  <w:i/>
                  <w:iCs/>
                  <w:color w:val="0F0F0F"/>
                  <w:sz w:val="22"/>
                  <w:szCs w:val="22"/>
                </w:rPr>
                <w:t>Relatienaam met</w:t>
              </w:r>
            </w:ins>
          </w:p>
          <w:p w14:paraId="13D8C749" w14:textId="77777777" w:rsidR="00B34EAC" w:rsidRDefault="00B34EAC" w:rsidP="00B34EAC">
            <w:pPr>
              <w:rPr>
                <w:ins w:id="1333" w:author="Arjan Kloosterboer" w:date="2017-09-21T14:47:00Z"/>
                <w:rFonts w:ascii="Calibri" w:hAnsi="Calibri" w:cs="Calibri"/>
                <w:color w:val="0F0F0F"/>
                <w:sz w:val="22"/>
                <w:szCs w:val="22"/>
              </w:rPr>
            </w:pPr>
            <w:ins w:id="1334" w:author="Arjan Kloosterboer" w:date="2017-09-21T14:4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E61F67C" w14:textId="77777777" w:rsidR="00B34EAC" w:rsidRDefault="00B34EAC" w:rsidP="00B34EAC">
            <w:pPr>
              <w:rPr>
                <w:ins w:id="1335" w:author="Arjan Kloosterboer" w:date="2017-09-21T14:47:00Z"/>
                <w:rFonts w:ascii="Calibri" w:hAnsi="Calibri" w:cs="Calibri"/>
                <w:color w:val="0F0F0F"/>
                <w:sz w:val="22"/>
                <w:szCs w:val="22"/>
              </w:rPr>
            </w:pPr>
            <w:ins w:id="1336" w:author="Arjan Kloosterboer" w:date="2017-09-21T14:47:00Z">
              <w:r>
                <w:rPr>
                  <w:rFonts w:ascii="Calibri" w:hAnsi="Calibri" w:cs="Calibri"/>
                  <w:i/>
                  <w:iCs/>
                  <w:color w:val="0F0F0F"/>
                  <w:sz w:val="22"/>
                  <w:szCs w:val="22"/>
                </w:rPr>
                <w:t>Definitie</w:t>
              </w:r>
            </w:ins>
          </w:p>
        </w:tc>
      </w:tr>
      <w:tr w:rsidR="00B34EAC" w14:paraId="2A258B73" w14:textId="77777777" w:rsidTr="00B34EAC">
        <w:trPr>
          <w:ins w:id="1337" w:author="Arjan Kloosterboer" w:date="2017-09-21T14:47:00Z"/>
        </w:trPr>
        <w:tc>
          <w:tcPr>
            <w:tcW w:w="450" w:type="dxa"/>
            <w:tcBorders>
              <w:top w:val="nil"/>
              <w:left w:val="nil"/>
              <w:bottom w:val="nil"/>
              <w:right w:val="nil"/>
            </w:tcBorders>
            <w:tcMar>
              <w:top w:w="0" w:type="dxa"/>
              <w:left w:w="60" w:type="dxa"/>
              <w:bottom w:w="0" w:type="dxa"/>
              <w:right w:w="60" w:type="dxa"/>
            </w:tcMar>
          </w:tcPr>
          <w:p w14:paraId="3CEDD34E" w14:textId="77777777" w:rsidR="00B34EAC" w:rsidRDefault="00B34EAC" w:rsidP="00B34EAC">
            <w:pPr>
              <w:rPr>
                <w:ins w:id="1338"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AD0329A" w14:textId="77777777" w:rsidR="00B34EAC" w:rsidRDefault="00B34EAC" w:rsidP="00B34EAC">
            <w:pPr>
              <w:rPr>
                <w:ins w:id="1339" w:author="Arjan Kloosterboer" w:date="2017-09-21T14:47:00Z"/>
                <w:rFonts w:ascii="Calibri" w:hAnsi="Calibri" w:cs="Calibri"/>
                <w:color w:val="0F0F0F"/>
                <w:sz w:val="22"/>
                <w:szCs w:val="22"/>
              </w:rPr>
            </w:pPr>
            <w:ins w:id="1340" w:author="Arjan Kloosterboer" w:date="2017-09-21T14:47:00Z">
              <w:r>
                <w:rPr>
                  <w:rFonts w:ascii="Calibri" w:hAnsi="Calibri" w:cs="Calibri"/>
                  <w:color w:val="0F0F0F"/>
                  <w:sz w:val="22"/>
                  <w:szCs w:val="22"/>
                </w:rPr>
                <w:t>GEBOUWINSTALLATIE  []</w:t>
              </w:r>
            </w:ins>
          </w:p>
          <w:p w14:paraId="7031FA8F" w14:textId="77777777" w:rsidR="00B34EAC" w:rsidRDefault="00B34EAC" w:rsidP="00B34EAC">
            <w:pPr>
              <w:rPr>
                <w:ins w:id="1341" w:author="Arjan Kloosterboer" w:date="2017-09-21T14:47:00Z"/>
                <w:rFonts w:ascii="Calibri" w:hAnsi="Calibri" w:cs="Calibri"/>
                <w:color w:val="0F0F0F"/>
                <w:sz w:val="22"/>
                <w:szCs w:val="22"/>
              </w:rPr>
            </w:pPr>
            <w:ins w:id="1342" w:author="Arjan Kloosterboer" w:date="2017-09-21T14:47:00Z">
              <w:r>
                <w:rPr>
                  <w:rFonts w:ascii="Calibri" w:hAnsi="Calibri" w:cs="Calibri"/>
                  <w:color w:val="0F0F0F"/>
                  <w:sz w:val="22"/>
                  <w:szCs w:val="22"/>
                </w:rPr>
                <w:t xml:space="preserve">  </w:t>
              </w:r>
            </w:ins>
          </w:p>
          <w:p w14:paraId="48663E21" w14:textId="77777777" w:rsidR="00B34EAC" w:rsidRDefault="00B34EAC" w:rsidP="00B34EAC">
            <w:pPr>
              <w:rPr>
                <w:ins w:id="1343" w:author="Arjan Kloosterboer" w:date="2017-09-21T14:47:00Z"/>
                <w:rFonts w:ascii="Calibri" w:hAnsi="Calibri" w:cs="Calibri"/>
                <w:color w:val="0F0F0F"/>
                <w:sz w:val="22"/>
                <w:szCs w:val="22"/>
              </w:rPr>
            </w:pPr>
            <w:ins w:id="1344" w:author="Arjan Kloosterboer" w:date="2017-09-21T14:47:00Z">
              <w:r>
                <w:rPr>
                  <w:rFonts w:ascii="Calibri" w:hAnsi="Calibri" w:cs="Calibri"/>
                  <w:color w:val="0F0F0F"/>
                  <w:sz w:val="22"/>
                  <w:szCs w:val="22"/>
                </w:rPr>
                <w:t>GEBOUWINSTALLATIE  []</w:t>
              </w:r>
            </w:ins>
          </w:p>
        </w:tc>
        <w:tc>
          <w:tcPr>
            <w:tcW w:w="6120" w:type="dxa"/>
            <w:tcBorders>
              <w:top w:val="nil"/>
              <w:left w:val="nil"/>
              <w:bottom w:val="nil"/>
              <w:right w:val="nil"/>
            </w:tcBorders>
            <w:tcMar>
              <w:top w:w="0" w:type="dxa"/>
              <w:left w:w="60" w:type="dxa"/>
              <w:bottom w:w="0" w:type="dxa"/>
              <w:right w:w="60" w:type="dxa"/>
            </w:tcMar>
          </w:tcPr>
          <w:p w14:paraId="156A4D56" w14:textId="77777777" w:rsidR="00B34EAC" w:rsidRDefault="00B34EAC" w:rsidP="00B34EAC">
            <w:pPr>
              <w:rPr>
                <w:ins w:id="1345" w:author="Arjan Kloosterboer" w:date="2017-09-21T14:47:00Z"/>
                <w:rFonts w:ascii="Calibri" w:hAnsi="Calibri" w:cs="Calibri"/>
                <w:color w:val="0F0F0F"/>
                <w:sz w:val="22"/>
                <w:szCs w:val="22"/>
              </w:rPr>
            </w:pPr>
          </w:p>
        </w:tc>
      </w:tr>
      <w:tr w:rsidR="00B34EAC" w14:paraId="3F01B7F6" w14:textId="77777777" w:rsidTr="00B34EAC">
        <w:trPr>
          <w:trHeight w:hRule="exact" w:val="128"/>
          <w:ins w:id="1346" w:author="Arjan Kloosterboer" w:date="2017-09-21T14:47:00Z"/>
        </w:trPr>
        <w:tc>
          <w:tcPr>
            <w:tcW w:w="450" w:type="dxa"/>
            <w:tcBorders>
              <w:top w:val="nil"/>
              <w:left w:val="nil"/>
              <w:bottom w:val="nil"/>
              <w:right w:val="nil"/>
            </w:tcBorders>
            <w:tcMar>
              <w:top w:w="0" w:type="dxa"/>
              <w:left w:w="60" w:type="dxa"/>
              <w:bottom w:w="0" w:type="dxa"/>
              <w:right w:w="60" w:type="dxa"/>
            </w:tcMar>
          </w:tcPr>
          <w:p w14:paraId="7D637EE2" w14:textId="77777777" w:rsidR="00B34EAC" w:rsidRDefault="00B34EAC" w:rsidP="00B34EAC">
            <w:pPr>
              <w:rPr>
                <w:ins w:id="1347"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D07A893" w14:textId="77777777" w:rsidR="00B34EAC" w:rsidRDefault="00B34EAC" w:rsidP="00B34EAC">
            <w:pPr>
              <w:rPr>
                <w:ins w:id="1348"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9DAEEA3" w14:textId="77777777" w:rsidR="00B34EAC" w:rsidRDefault="00B34EAC" w:rsidP="00B34EAC">
            <w:pPr>
              <w:rPr>
                <w:ins w:id="1349" w:author="Arjan Kloosterboer" w:date="2017-09-21T14:47:00Z"/>
                <w:rFonts w:ascii="Calibri" w:hAnsi="Calibri" w:cs="Calibri"/>
                <w:color w:val="0F0F0F"/>
                <w:sz w:val="22"/>
                <w:szCs w:val="22"/>
              </w:rPr>
            </w:pPr>
          </w:p>
        </w:tc>
      </w:tr>
      <w:tr w:rsidR="00B34EAC" w14:paraId="6B5CD442" w14:textId="77777777" w:rsidTr="00B34EAC">
        <w:trPr>
          <w:ins w:id="1350" w:author="Arjan Kloosterboer" w:date="2017-09-21T14:47:00Z"/>
        </w:trPr>
        <w:tc>
          <w:tcPr>
            <w:tcW w:w="450" w:type="dxa"/>
            <w:tcBorders>
              <w:top w:val="nil"/>
              <w:left w:val="nil"/>
              <w:bottom w:val="nil"/>
              <w:right w:val="nil"/>
            </w:tcBorders>
            <w:tcMar>
              <w:top w:w="0" w:type="dxa"/>
              <w:left w:w="60" w:type="dxa"/>
              <w:bottom w:w="0" w:type="dxa"/>
              <w:right w:w="60" w:type="dxa"/>
            </w:tcMar>
          </w:tcPr>
          <w:p w14:paraId="3FFB1C8D" w14:textId="77777777" w:rsidR="00B34EAC" w:rsidRDefault="00B34EAC" w:rsidP="00B34EAC">
            <w:pPr>
              <w:rPr>
                <w:ins w:id="1351"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F83324E" w14:textId="77777777" w:rsidR="00B34EAC" w:rsidRDefault="00B34EAC" w:rsidP="00B34EAC">
            <w:pPr>
              <w:rPr>
                <w:ins w:id="1352" w:author="Arjan Kloosterboer" w:date="2017-09-21T14:47:00Z"/>
                <w:rFonts w:ascii="Calibri" w:hAnsi="Calibri" w:cs="Calibri"/>
                <w:color w:val="0F0F0F"/>
                <w:sz w:val="22"/>
                <w:szCs w:val="22"/>
              </w:rPr>
            </w:pPr>
            <w:ins w:id="1353" w:author="Arjan Kloosterboer" w:date="2017-09-21T14:47:00Z">
              <w:r>
                <w:rPr>
                  <w:rFonts w:ascii="Calibri" w:hAnsi="Calibri" w:cs="Calibri"/>
                  <w:color w:val="0F0F0F"/>
                  <w:sz w:val="22"/>
                  <w:szCs w:val="22"/>
                </w:rPr>
                <w:t>OBJECT  [0..1]</w:t>
              </w:r>
            </w:ins>
          </w:p>
          <w:p w14:paraId="072D8F17" w14:textId="77777777" w:rsidR="00B34EAC" w:rsidRDefault="00B34EAC" w:rsidP="00B34EAC">
            <w:pPr>
              <w:rPr>
                <w:ins w:id="1354" w:author="Arjan Kloosterboer" w:date="2017-09-21T14:47:00Z"/>
                <w:rFonts w:ascii="Calibri" w:hAnsi="Calibri" w:cs="Calibri"/>
                <w:color w:val="0F0F0F"/>
                <w:sz w:val="22"/>
                <w:szCs w:val="22"/>
              </w:rPr>
            </w:pPr>
            <w:ins w:id="1355" w:author="Arjan Kloosterboer" w:date="2017-09-21T14:47:00Z">
              <w:r>
                <w:rPr>
                  <w:rFonts w:ascii="Calibri" w:hAnsi="Calibri" w:cs="Calibri"/>
                  <w:color w:val="0F0F0F"/>
                  <w:sz w:val="22"/>
                  <w:szCs w:val="22"/>
                </w:rPr>
                <w:t xml:space="preserve">  is</w:t>
              </w:r>
            </w:ins>
          </w:p>
          <w:p w14:paraId="79D71408" w14:textId="77777777" w:rsidR="00B34EAC" w:rsidRDefault="00B34EAC" w:rsidP="00B34EAC">
            <w:pPr>
              <w:rPr>
                <w:ins w:id="1356" w:author="Arjan Kloosterboer" w:date="2017-09-21T14:47:00Z"/>
                <w:rFonts w:ascii="Calibri" w:hAnsi="Calibri" w:cs="Calibri"/>
                <w:color w:val="0F0F0F"/>
                <w:sz w:val="22"/>
                <w:szCs w:val="22"/>
              </w:rPr>
            </w:pPr>
            <w:ins w:id="1357" w:author="Arjan Kloosterboer" w:date="2017-09-21T14:47:00Z">
              <w:r>
                <w:rPr>
                  <w:rFonts w:ascii="Calibri" w:hAnsi="Calibri" w:cs="Calibri"/>
                  <w:color w:val="0F0F0F"/>
                  <w:sz w:val="22"/>
                  <w:szCs w:val="22"/>
                </w:rPr>
                <w:t>GEBOUWINSTALLATIE  [1]</w:t>
              </w:r>
            </w:ins>
          </w:p>
        </w:tc>
        <w:tc>
          <w:tcPr>
            <w:tcW w:w="6120" w:type="dxa"/>
            <w:tcBorders>
              <w:top w:val="nil"/>
              <w:left w:val="nil"/>
              <w:bottom w:val="nil"/>
              <w:right w:val="nil"/>
            </w:tcBorders>
            <w:tcMar>
              <w:top w:w="0" w:type="dxa"/>
              <w:left w:w="60" w:type="dxa"/>
              <w:bottom w:w="0" w:type="dxa"/>
              <w:right w:w="60" w:type="dxa"/>
            </w:tcMar>
          </w:tcPr>
          <w:p w14:paraId="4B287D54" w14:textId="77777777" w:rsidR="00B34EAC" w:rsidRDefault="00B34EAC" w:rsidP="00B34EAC">
            <w:pPr>
              <w:rPr>
                <w:ins w:id="1358" w:author="Arjan Kloosterboer" w:date="2017-09-21T14:47:00Z"/>
                <w:rFonts w:ascii="Calibri" w:hAnsi="Calibri" w:cs="Calibri"/>
                <w:color w:val="0F0F0F"/>
                <w:sz w:val="22"/>
                <w:szCs w:val="22"/>
              </w:rPr>
            </w:pPr>
            <w:ins w:id="1359" w:author="Arjan Kloosterboer" w:date="2017-09-21T14:47:00Z">
              <w:r>
                <w:rPr>
                  <w:rFonts w:ascii="Calibri" w:hAnsi="Calibri" w:cs="Calibri"/>
                  <w:color w:val="000000"/>
                  <w:sz w:val="22"/>
                  <w:szCs w:val="22"/>
                </w:rPr>
                <w:t>Een  GEBOUWINSTALLATIE N komt voor in de hoedanigheid van een OBJECT bij een zaak</w:t>
              </w:r>
            </w:ins>
          </w:p>
        </w:tc>
      </w:tr>
      <w:tr w:rsidR="00B34EAC" w14:paraId="1D48FDAF" w14:textId="77777777" w:rsidTr="00B34EAC">
        <w:trPr>
          <w:trHeight w:hRule="exact" w:val="128"/>
          <w:ins w:id="1360" w:author="Arjan Kloosterboer" w:date="2017-09-21T14:47:00Z"/>
        </w:trPr>
        <w:tc>
          <w:tcPr>
            <w:tcW w:w="450" w:type="dxa"/>
            <w:tcBorders>
              <w:top w:val="nil"/>
              <w:left w:val="nil"/>
              <w:bottom w:val="nil"/>
              <w:right w:val="nil"/>
            </w:tcBorders>
            <w:tcMar>
              <w:top w:w="0" w:type="dxa"/>
              <w:left w:w="60" w:type="dxa"/>
              <w:bottom w:w="0" w:type="dxa"/>
              <w:right w:w="60" w:type="dxa"/>
            </w:tcMar>
          </w:tcPr>
          <w:p w14:paraId="6347D286" w14:textId="77777777" w:rsidR="00B34EAC" w:rsidRDefault="00B34EAC" w:rsidP="00B34EAC">
            <w:pPr>
              <w:rPr>
                <w:ins w:id="1361" w:author="Arjan Kloosterboer" w:date="2017-09-21T14:4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56443E8" w14:textId="77777777" w:rsidR="00B34EAC" w:rsidRDefault="00B34EAC" w:rsidP="00B34EAC">
            <w:pPr>
              <w:rPr>
                <w:ins w:id="1362" w:author="Arjan Kloosterboer" w:date="2017-09-21T14:4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28E0456" w14:textId="77777777" w:rsidR="00B34EAC" w:rsidRDefault="00B34EAC" w:rsidP="00B34EAC">
            <w:pPr>
              <w:rPr>
                <w:ins w:id="1363" w:author="Arjan Kloosterboer" w:date="2017-09-21T14:47:00Z"/>
                <w:rFonts w:ascii="Calibri" w:hAnsi="Calibri" w:cs="Calibri"/>
                <w:color w:val="0F0F0F"/>
                <w:sz w:val="22"/>
                <w:szCs w:val="22"/>
              </w:rPr>
            </w:pPr>
          </w:p>
        </w:tc>
      </w:tr>
    </w:tbl>
    <w:p w14:paraId="1438DD06" w14:textId="77777777" w:rsidR="00B34EAC" w:rsidRPr="00E072A0" w:rsidRDefault="00B34EAC" w:rsidP="00B34EAC">
      <w:pPr>
        <w:rPr>
          <w:ins w:id="1364" w:author="Arjan Kloosterboer" w:date="2017-09-21T14:4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34EAC" w14:paraId="1C64B126" w14:textId="77777777" w:rsidTr="00B34EAC">
        <w:trPr>
          <w:ins w:id="1365" w:author="Arjan Kloosterboer" w:date="2017-09-21T14:47:00Z"/>
        </w:trPr>
        <w:tc>
          <w:tcPr>
            <w:tcW w:w="9360" w:type="dxa"/>
            <w:tcBorders>
              <w:top w:val="nil"/>
              <w:left w:val="nil"/>
              <w:bottom w:val="nil"/>
              <w:right w:val="nil"/>
            </w:tcBorders>
            <w:tcMar>
              <w:top w:w="0" w:type="dxa"/>
              <w:left w:w="60" w:type="dxa"/>
              <w:bottom w:w="0" w:type="dxa"/>
              <w:right w:w="60" w:type="dxa"/>
            </w:tcMar>
          </w:tcPr>
          <w:p w14:paraId="6483ED5E" w14:textId="77777777" w:rsidR="00B34EAC" w:rsidRDefault="00B34EAC" w:rsidP="00B34EAC">
            <w:pPr>
              <w:rPr>
                <w:ins w:id="1366" w:author="Arjan Kloosterboer" w:date="2017-09-21T14:47:00Z"/>
                <w:rFonts w:ascii="Calibri" w:hAnsi="Calibri" w:cs="Calibri"/>
                <w:b/>
                <w:bCs/>
                <w:color w:val="0F0F0F"/>
                <w:sz w:val="22"/>
                <w:szCs w:val="22"/>
              </w:rPr>
            </w:pPr>
            <w:ins w:id="1367" w:author="Arjan Kloosterboer" w:date="2017-09-21T14:47:00Z">
              <w:r>
                <w:rPr>
                  <w:rFonts w:ascii="Calibri" w:hAnsi="Calibri" w:cs="Calibri"/>
                  <w:b/>
                  <w:bCs/>
                  <w:color w:val="0F0F0F"/>
                  <w:sz w:val="22"/>
                  <w:szCs w:val="22"/>
                </w:rPr>
                <w:t>Toelichting objecttype</w:t>
              </w:r>
            </w:ins>
          </w:p>
          <w:p w14:paraId="34362636" w14:textId="77777777" w:rsidR="00B34EAC" w:rsidRDefault="00B34EAC" w:rsidP="00B34EAC">
            <w:pPr>
              <w:ind w:left="720"/>
              <w:rPr>
                <w:ins w:id="1368" w:author="Arjan Kloosterboer" w:date="2017-09-21T14:47:00Z"/>
                <w:rFonts w:ascii="Calibri" w:hAnsi="Calibri" w:cs="Calibri"/>
                <w:color w:val="0F0F0F"/>
                <w:sz w:val="22"/>
                <w:szCs w:val="22"/>
              </w:rPr>
            </w:pPr>
          </w:p>
        </w:tc>
        <w:bookmarkEnd w:id="1235"/>
      </w:tr>
    </w:tbl>
    <w:p w14:paraId="236FCA8B"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GEMEENTE</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FEB03C2" w14:textId="77777777" w:rsidTr="00847C61">
        <w:trPr>
          <w:trHeight w:val="271"/>
        </w:trPr>
        <w:tc>
          <w:tcPr>
            <w:tcW w:w="2340" w:type="dxa"/>
            <w:gridSpan w:val="2"/>
            <w:tcBorders>
              <w:top w:val="nil"/>
              <w:left w:val="nil"/>
              <w:bottom w:val="nil"/>
              <w:right w:val="nil"/>
            </w:tcBorders>
          </w:tcPr>
          <w:p w14:paraId="12B9EB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196C40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w:t>
            </w:r>
            <w:r w:rsidRPr="00474957">
              <w:rPr>
                <w:rFonts w:ascii="Arial" w:hAnsi="Arial" w:cs="Arial"/>
                <w:szCs w:val="24"/>
                <w:lang w:val="en-AU" w:eastAsia="en-US"/>
              </w:rPr>
              <w:fldChar w:fldCharType="end"/>
            </w:r>
          </w:p>
        </w:tc>
      </w:tr>
      <w:tr w:rsidR="00847C61" w:rsidRPr="00474957" w14:paraId="46D9EE77" w14:textId="77777777" w:rsidTr="00847C61">
        <w:trPr>
          <w:trHeight w:hRule="exact" w:val="128"/>
        </w:trPr>
        <w:tc>
          <w:tcPr>
            <w:tcW w:w="2340" w:type="dxa"/>
            <w:gridSpan w:val="2"/>
            <w:tcBorders>
              <w:top w:val="nil"/>
              <w:left w:val="nil"/>
              <w:bottom w:val="nil"/>
              <w:right w:val="nil"/>
            </w:tcBorders>
          </w:tcPr>
          <w:p w14:paraId="45FBDA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9F3BE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4BED86A" w14:textId="77777777" w:rsidTr="00847C61">
        <w:trPr>
          <w:trHeight w:val="151"/>
        </w:trPr>
        <w:tc>
          <w:tcPr>
            <w:tcW w:w="2340" w:type="dxa"/>
            <w:gridSpan w:val="2"/>
            <w:tcBorders>
              <w:top w:val="nil"/>
              <w:left w:val="nil"/>
              <w:bottom w:val="nil"/>
              <w:right w:val="nil"/>
            </w:tcBorders>
          </w:tcPr>
          <w:p w14:paraId="319E23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AC1B8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B6FBECC" w14:textId="77777777" w:rsidTr="00847C61">
        <w:trPr>
          <w:trHeight w:hRule="exact" w:val="128"/>
        </w:trPr>
        <w:tc>
          <w:tcPr>
            <w:tcW w:w="2340" w:type="dxa"/>
            <w:gridSpan w:val="2"/>
            <w:tcBorders>
              <w:top w:val="nil"/>
              <w:left w:val="nil"/>
              <w:bottom w:val="nil"/>
              <w:right w:val="nil"/>
            </w:tcBorders>
          </w:tcPr>
          <w:p w14:paraId="78812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C84E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59D566" w14:textId="77777777" w:rsidTr="00847C61">
        <w:tc>
          <w:tcPr>
            <w:tcW w:w="2340" w:type="dxa"/>
            <w:gridSpan w:val="2"/>
            <w:tcBorders>
              <w:top w:val="nil"/>
              <w:left w:val="nil"/>
              <w:bottom w:val="nil"/>
              <w:right w:val="nil"/>
            </w:tcBorders>
          </w:tcPr>
          <w:p w14:paraId="08F7A3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F4753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853A820" w14:textId="77777777" w:rsidTr="00847C61">
        <w:trPr>
          <w:trHeight w:hRule="exact" w:val="241"/>
        </w:trPr>
        <w:tc>
          <w:tcPr>
            <w:tcW w:w="2340" w:type="dxa"/>
            <w:gridSpan w:val="2"/>
            <w:tcBorders>
              <w:top w:val="nil"/>
              <w:left w:val="nil"/>
              <w:bottom w:val="nil"/>
              <w:right w:val="nil"/>
            </w:tcBorders>
          </w:tcPr>
          <w:p w14:paraId="275C63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E5D31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2C8E5B" w14:textId="77777777" w:rsidTr="00847C61">
        <w:tc>
          <w:tcPr>
            <w:tcW w:w="2340" w:type="dxa"/>
            <w:gridSpan w:val="2"/>
            <w:tcBorders>
              <w:top w:val="nil"/>
              <w:left w:val="nil"/>
              <w:bottom w:val="nil"/>
              <w:right w:val="nil"/>
            </w:tcBorders>
          </w:tcPr>
          <w:p w14:paraId="3C65BF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66001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5D92FA" w14:textId="77777777" w:rsidTr="00847C61">
        <w:tc>
          <w:tcPr>
            <w:tcW w:w="450" w:type="dxa"/>
            <w:tcBorders>
              <w:top w:val="nil"/>
              <w:left w:val="nil"/>
              <w:bottom w:val="nil"/>
              <w:right w:val="nil"/>
            </w:tcBorders>
          </w:tcPr>
          <w:p w14:paraId="645E0A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369" w:name="BKM_0416B092_6517_4046_8286_63369E17A158"/>
          </w:p>
        </w:tc>
        <w:tc>
          <w:tcPr>
            <w:tcW w:w="2790" w:type="dxa"/>
            <w:gridSpan w:val="2"/>
            <w:tcBorders>
              <w:top w:val="nil"/>
              <w:left w:val="nil"/>
              <w:bottom w:val="nil"/>
              <w:right w:val="nil"/>
            </w:tcBorders>
          </w:tcPr>
          <w:p w14:paraId="06C021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3E409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981B309" w14:textId="77777777" w:rsidTr="00847C61">
        <w:tc>
          <w:tcPr>
            <w:tcW w:w="450" w:type="dxa"/>
            <w:tcBorders>
              <w:top w:val="nil"/>
              <w:left w:val="nil"/>
              <w:bottom w:val="nil"/>
              <w:right w:val="nil"/>
            </w:tcBorders>
          </w:tcPr>
          <w:p w14:paraId="56DC5E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1E90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9E2F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69"/>
      </w:tr>
      <w:tr w:rsidR="00847C61" w:rsidRPr="00474957" w14:paraId="76D6D42F" w14:textId="77777777" w:rsidTr="00847C61">
        <w:tc>
          <w:tcPr>
            <w:tcW w:w="450" w:type="dxa"/>
            <w:tcBorders>
              <w:top w:val="nil"/>
              <w:left w:val="nil"/>
              <w:bottom w:val="nil"/>
              <w:right w:val="nil"/>
            </w:tcBorders>
          </w:tcPr>
          <w:p w14:paraId="7FBE62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70" w:name="BKM_242A5D52_BD6F_40ae_B400_7EC63D1EF218"/>
          </w:p>
        </w:tc>
        <w:tc>
          <w:tcPr>
            <w:tcW w:w="2790" w:type="dxa"/>
            <w:gridSpan w:val="2"/>
            <w:tcBorders>
              <w:top w:val="nil"/>
              <w:left w:val="nil"/>
              <w:bottom w:val="nil"/>
              <w:right w:val="nil"/>
            </w:tcBorders>
          </w:tcPr>
          <w:p w14:paraId="45C710D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DE9A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70"/>
      </w:tr>
      <w:tr w:rsidR="00847C61" w:rsidRPr="00474957" w14:paraId="2D496AC1" w14:textId="77777777" w:rsidTr="00847C61">
        <w:tc>
          <w:tcPr>
            <w:tcW w:w="450" w:type="dxa"/>
            <w:tcBorders>
              <w:top w:val="nil"/>
              <w:left w:val="nil"/>
              <w:bottom w:val="nil"/>
              <w:right w:val="nil"/>
            </w:tcBorders>
          </w:tcPr>
          <w:p w14:paraId="2A96FC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71" w:name="BKM_8C5EB864_A805_407b_8F65_EF771A2A324F"/>
          </w:p>
        </w:tc>
        <w:tc>
          <w:tcPr>
            <w:tcW w:w="2790" w:type="dxa"/>
            <w:gridSpan w:val="2"/>
            <w:tcBorders>
              <w:top w:val="nil"/>
              <w:left w:val="nil"/>
              <w:bottom w:val="nil"/>
              <w:right w:val="nil"/>
            </w:tcBorders>
          </w:tcPr>
          <w:p w14:paraId="7D69142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336ED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71"/>
      </w:tr>
      <w:tr w:rsidR="00847C61" w:rsidRPr="00474957" w14:paraId="46EF0A1D" w14:textId="77777777" w:rsidTr="00847C61">
        <w:tc>
          <w:tcPr>
            <w:tcW w:w="450" w:type="dxa"/>
            <w:tcBorders>
              <w:top w:val="nil"/>
              <w:left w:val="nil"/>
              <w:bottom w:val="nil"/>
              <w:right w:val="nil"/>
            </w:tcBorders>
          </w:tcPr>
          <w:p w14:paraId="749144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72" w:name="BKM_940E1C1E_C1EC_4c79_8ABD_1F126BAD9A30"/>
          </w:p>
        </w:tc>
        <w:tc>
          <w:tcPr>
            <w:tcW w:w="2790" w:type="dxa"/>
            <w:gridSpan w:val="2"/>
            <w:tcBorders>
              <w:top w:val="nil"/>
              <w:left w:val="nil"/>
              <w:bottom w:val="nil"/>
              <w:right w:val="nil"/>
            </w:tcBorders>
          </w:tcPr>
          <w:p w14:paraId="0400D3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gemeente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EB092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gemeente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72"/>
      </w:tr>
      <w:tr w:rsidR="00847C61" w:rsidRPr="00474957" w14:paraId="63B43DC9" w14:textId="77777777" w:rsidTr="00847C61">
        <w:tc>
          <w:tcPr>
            <w:tcW w:w="450" w:type="dxa"/>
            <w:tcBorders>
              <w:top w:val="nil"/>
              <w:left w:val="nil"/>
              <w:bottom w:val="nil"/>
              <w:right w:val="nil"/>
            </w:tcBorders>
          </w:tcPr>
          <w:p w14:paraId="5B63C7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73" w:name="BKM_813A7350_32C4_4ecc_AE79_2AF67A0C4E8F"/>
          </w:p>
        </w:tc>
        <w:tc>
          <w:tcPr>
            <w:tcW w:w="2790" w:type="dxa"/>
            <w:gridSpan w:val="2"/>
            <w:tcBorders>
              <w:top w:val="nil"/>
              <w:left w:val="nil"/>
              <w:bottom w:val="nil"/>
              <w:right w:val="nil"/>
            </w:tcBorders>
          </w:tcPr>
          <w:p w14:paraId="1DDD4F5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gemeente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E385F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gemeente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373"/>
      </w:tr>
    </w:tbl>
    <w:p w14:paraId="14B340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CBCAA6F" w14:textId="77777777" w:rsidTr="00847C61">
        <w:tc>
          <w:tcPr>
            <w:tcW w:w="9360" w:type="dxa"/>
            <w:gridSpan w:val="3"/>
            <w:tcBorders>
              <w:top w:val="nil"/>
              <w:left w:val="nil"/>
              <w:bottom w:val="nil"/>
              <w:right w:val="nil"/>
            </w:tcBorders>
          </w:tcPr>
          <w:p w14:paraId="3BB012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2D1BD62" w14:textId="77777777" w:rsidTr="00847C61">
        <w:tc>
          <w:tcPr>
            <w:tcW w:w="450" w:type="dxa"/>
            <w:tcBorders>
              <w:top w:val="nil"/>
              <w:left w:val="nil"/>
              <w:bottom w:val="nil"/>
              <w:right w:val="nil"/>
            </w:tcBorders>
          </w:tcPr>
          <w:p w14:paraId="1CE356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88658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4F973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0DF55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3B432A8" w14:textId="77777777" w:rsidTr="00847C61">
        <w:tc>
          <w:tcPr>
            <w:tcW w:w="450" w:type="dxa"/>
            <w:tcBorders>
              <w:top w:val="nil"/>
              <w:left w:val="nil"/>
              <w:bottom w:val="nil"/>
              <w:right w:val="nil"/>
            </w:tcBorders>
          </w:tcPr>
          <w:p w14:paraId="735B56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032D3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EEB58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5AEEA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GEMEENTE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25721A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GEMEENTE is een specialisatie van OBJECT.</w:t>
            </w:r>
            <w:r w:rsidRPr="00474957">
              <w:rPr>
                <w:rFonts w:ascii="Arial" w:hAnsi="Arial" w:cs="Arial"/>
                <w:szCs w:val="24"/>
                <w:lang w:val="en-AU" w:eastAsia="en-US"/>
              </w:rPr>
              <w:fldChar w:fldCharType="end"/>
            </w:r>
          </w:p>
        </w:tc>
      </w:tr>
      <w:tr w:rsidR="00847C61" w:rsidRPr="00474957" w14:paraId="6056929C" w14:textId="77777777" w:rsidTr="00847C61">
        <w:trPr>
          <w:trHeight w:hRule="exact" w:val="128"/>
        </w:trPr>
        <w:tc>
          <w:tcPr>
            <w:tcW w:w="450" w:type="dxa"/>
            <w:tcBorders>
              <w:top w:val="nil"/>
              <w:left w:val="nil"/>
              <w:bottom w:val="nil"/>
              <w:right w:val="nil"/>
            </w:tcBorders>
          </w:tcPr>
          <w:p w14:paraId="7308291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B1CBA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81D8A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44343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99F4683" w14:textId="77777777" w:rsidTr="00847C61">
        <w:trPr>
          <w:cantSplit/>
        </w:trPr>
        <w:tc>
          <w:tcPr>
            <w:tcW w:w="9360" w:type="dxa"/>
            <w:tcBorders>
              <w:top w:val="nil"/>
              <w:left w:val="nil"/>
              <w:bottom w:val="nil"/>
              <w:right w:val="nil"/>
            </w:tcBorders>
          </w:tcPr>
          <w:p w14:paraId="537469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4039CB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GEMEENTE die in het RGBZ gebruikt worden bij deze specialisatie van OBJECT. Zie voor de specificaties van deze gegevens het RSGB.</w:t>
            </w:r>
          </w:p>
        </w:tc>
      </w:tr>
    </w:tbl>
    <w:bookmarkStart w:id="1374" w:name="BKM_BE39C1E7_BF01_466c_B0ED_C5FE4967D488"/>
    <w:bookmarkEnd w:id="1374"/>
    <w:p w14:paraId="3E60CE01" w14:textId="5CC75570" w:rsidR="00847C61" w:rsidRPr="00474957" w:rsidDel="00F42581" w:rsidRDefault="00DE73DB" w:rsidP="00847C61">
      <w:pPr>
        <w:pStyle w:val="Kop3"/>
        <w:rPr>
          <w:del w:id="1375" w:author="Arjan Kloosterboer" w:date="2017-09-21T12:43:00Z"/>
          <w:rFonts w:ascii="Arial" w:hAnsi="Arial"/>
          <w:sz w:val="30"/>
        </w:rPr>
      </w:pPr>
      <w:del w:id="1376" w:author="Arjan Kloosterboer" w:date="2017-09-21T12:43:00Z">
        <w:r w:rsidRPr="00474957" w:rsidDel="00F42581">
          <w:rPr>
            <w:rFonts w:ascii="Arial" w:hAnsi="Arial"/>
            <w:b w:val="0"/>
            <w:bCs w:val="0"/>
            <w:lang w:val="en-AU"/>
          </w:rPr>
          <w:lastRenderedPageBreak/>
          <w:fldChar w:fldCharType="begin" w:fldLock="1"/>
        </w:r>
        <w:r w:rsidR="00847C61" w:rsidRPr="00474957" w:rsidDel="00F42581">
          <w:rPr>
            <w:rFonts w:ascii="Arial" w:hAnsi="Arial"/>
            <w:lang w:val="en-AU"/>
          </w:rPr>
          <w:delInstrText xml:space="preserve">MERGEFIELD </w:delInstrText>
        </w:r>
        <w:r w:rsidR="00847C61" w:rsidRPr="00474957" w:rsidDel="00F42581">
          <w:delInstrText>Element.Stereotype</w:delInstrText>
        </w:r>
        <w:r w:rsidRPr="00474957" w:rsidDel="00F42581">
          <w:rPr>
            <w:rFonts w:ascii="Arial" w:hAnsi="Arial"/>
            <w:b w:val="0"/>
            <w:bCs w:val="0"/>
            <w:lang w:val="en-AU"/>
          </w:rPr>
          <w:fldChar w:fldCharType="separate"/>
        </w:r>
        <w:r w:rsidR="00847C61" w:rsidDel="00F42581">
          <w:delText>Objecttype</w:delText>
        </w:r>
        <w:r w:rsidRPr="00474957" w:rsidDel="00F42581">
          <w:rPr>
            <w:rFonts w:ascii="Arial" w:hAnsi="Arial"/>
            <w:b w:val="0"/>
            <w:bCs w:val="0"/>
            <w:lang w:val="en-AU"/>
          </w:rPr>
          <w:fldChar w:fldCharType="end"/>
        </w:r>
        <w:r w:rsidR="00847C61" w:rsidRPr="00474957" w:rsidDel="00F42581">
          <w:delText xml:space="preserve"> </w:delText>
        </w:r>
        <w:r w:rsidR="003B6B78" w:rsidDel="00F42581">
          <w:rPr>
            <w:b w:val="0"/>
            <w:bCs w:val="0"/>
          </w:rPr>
          <w:fldChar w:fldCharType="begin" w:fldLock="1"/>
        </w:r>
        <w:r w:rsidR="003B6B78" w:rsidDel="00F42581">
          <w:delInstrText>MERGEFIELD Element.Name</w:delInstrText>
        </w:r>
        <w:r w:rsidR="003B6B78" w:rsidDel="00F42581">
          <w:rPr>
            <w:b w:val="0"/>
            <w:bCs w:val="0"/>
          </w:rPr>
          <w:fldChar w:fldCharType="separate"/>
        </w:r>
        <w:r w:rsidR="00847C61" w:rsidRPr="00474957" w:rsidDel="00F42581">
          <w:delText>GEMEENTELIJKE OPENBARE RUIMTE</w:delText>
        </w:r>
        <w:r w:rsidR="003B6B78" w:rsidDel="00F4258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F42581" w14:paraId="1AFF108A" w14:textId="10FDC3FE" w:rsidTr="00847C61">
        <w:trPr>
          <w:trHeight w:val="271"/>
          <w:del w:id="1377" w:author="Arjan Kloosterboer" w:date="2017-09-21T12:43:00Z"/>
        </w:trPr>
        <w:tc>
          <w:tcPr>
            <w:tcW w:w="2340" w:type="dxa"/>
            <w:gridSpan w:val="2"/>
            <w:tcBorders>
              <w:top w:val="nil"/>
              <w:left w:val="nil"/>
              <w:bottom w:val="nil"/>
              <w:right w:val="nil"/>
            </w:tcBorders>
          </w:tcPr>
          <w:p w14:paraId="22CBE1F8" w14:textId="4CA310A1" w:rsidR="00847C61" w:rsidRPr="00474957" w:rsidDel="00F42581" w:rsidRDefault="00847C61" w:rsidP="00847C61">
            <w:pPr>
              <w:widowControl w:val="0"/>
              <w:autoSpaceDE w:val="0"/>
              <w:autoSpaceDN w:val="0"/>
              <w:adjustRightInd w:val="0"/>
              <w:spacing w:line="240" w:lineRule="auto"/>
              <w:contextualSpacing w:val="0"/>
              <w:rPr>
                <w:del w:id="1378" w:author="Arjan Kloosterboer" w:date="2017-09-21T12:43:00Z"/>
                <w:rFonts w:ascii="Calibri" w:hAnsi="Calibri" w:cs="Arial"/>
                <w:color w:val="0F0F0F"/>
                <w:sz w:val="22"/>
                <w:szCs w:val="24"/>
                <w:lang w:eastAsia="en-US"/>
              </w:rPr>
            </w:pPr>
            <w:del w:id="1379" w:author="Arjan Kloosterboer" w:date="2017-09-21T12:43:00Z">
              <w:r w:rsidRPr="00474957" w:rsidDel="00F4258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02A8A643" w14:textId="037A96F4" w:rsidR="00847C61" w:rsidRPr="00474957" w:rsidDel="00F42581" w:rsidRDefault="00DE73DB" w:rsidP="00847C61">
            <w:pPr>
              <w:widowControl w:val="0"/>
              <w:autoSpaceDE w:val="0"/>
              <w:autoSpaceDN w:val="0"/>
              <w:adjustRightInd w:val="0"/>
              <w:spacing w:line="240" w:lineRule="auto"/>
              <w:contextualSpacing w:val="0"/>
              <w:rPr>
                <w:del w:id="1380" w:author="Arjan Kloosterboer" w:date="2017-09-21T12:43:00Z"/>
                <w:rFonts w:ascii="Calibri" w:hAnsi="Calibri" w:cs="Arial"/>
                <w:color w:val="0F0F0F"/>
                <w:sz w:val="22"/>
                <w:szCs w:val="24"/>
                <w:lang w:eastAsia="en-US"/>
              </w:rPr>
            </w:pPr>
            <w:del w:id="1381"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GEMEENTELIJKE OPENBARE RUIMTE</w:delText>
              </w:r>
              <w:r w:rsidRPr="00474957" w:rsidDel="00F42581">
                <w:rPr>
                  <w:rFonts w:ascii="Arial" w:hAnsi="Arial" w:cs="Arial"/>
                  <w:szCs w:val="24"/>
                  <w:lang w:val="en-AU" w:eastAsia="en-US"/>
                </w:rPr>
                <w:fldChar w:fldCharType="end"/>
              </w:r>
            </w:del>
          </w:p>
        </w:tc>
      </w:tr>
      <w:tr w:rsidR="00847C61" w:rsidRPr="00474957" w:rsidDel="00F42581" w14:paraId="7AE0F3C0" w14:textId="23F74B68" w:rsidTr="00847C61">
        <w:trPr>
          <w:trHeight w:hRule="exact" w:val="128"/>
          <w:del w:id="1382" w:author="Arjan Kloosterboer" w:date="2017-09-21T12:43:00Z"/>
        </w:trPr>
        <w:tc>
          <w:tcPr>
            <w:tcW w:w="2340" w:type="dxa"/>
            <w:gridSpan w:val="2"/>
            <w:tcBorders>
              <w:top w:val="nil"/>
              <w:left w:val="nil"/>
              <w:bottom w:val="nil"/>
              <w:right w:val="nil"/>
            </w:tcBorders>
          </w:tcPr>
          <w:p w14:paraId="462A3A74" w14:textId="7254A756" w:rsidR="00847C61" w:rsidRPr="00474957" w:rsidDel="00F42581" w:rsidRDefault="00847C61" w:rsidP="00847C61">
            <w:pPr>
              <w:widowControl w:val="0"/>
              <w:autoSpaceDE w:val="0"/>
              <w:autoSpaceDN w:val="0"/>
              <w:adjustRightInd w:val="0"/>
              <w:spacing w:line="240" w:lineRule="auto"/>
              <w:contextualSpacing w:val="0"/>
              <w:rPr>
                <w:del w:id="1383"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5D114716" w14:textId="34A473B2" w:rsidR="00847C61" w:rsidRPr="00474957" w:rsidDel="00F42581" w:rsidRDefault="00847C61" w:rsidP="00847C61">
            <w:pPr>
              <w:widowControl w:val="0"/>
              <w:autoSpaceDE w:val="0"/>
              <w:autoSpaceDN w:val="0"/>
              <w:adjustRightInd w:val="0"/>
              <w:spacing w:line="240" w:lineRule="auto"/>
              <w:contextualSpacing w:val="0"/>
              <w:rPr>
                <w:del w:id="1384" w:author="Arjan Kloosterboer" w:date="2017-09-21T12:43:00Z"/>
                <w:rFonts w:ascii="Calibri" w:hAnsi="Calibri" w:cs="Arial"/>
                <w:color w:val="0F0F0F"/>
                <w:sz w:val="22"/>
                <w:szCs w:val="24"/>
                <w:lang w:eastAsia="en-US"/>
              </w:rPr>
            </w:pPr>
          </w:p>
        </w:tc>
      </w:tr>
      <w:tr w:rsidR="00847C61" w:rsidRPr="00474957" w:rsidDel="00F42581" w14:paraId="74EA6F89" w14:textId="4F88C171" w:rsidTr="00847C61">
        <w:trPr>
          <w:trHeight w:val="151"/>
          <w:del w:id="1385" w:author="Arjan Kloosterboer" w:date="2017-09-21T12:43:00Z"/>
        </w:trPr>
        <w:tc>
          <w:tcPr>
            <w:tcW w:w="2340" w:type="dxa"/>
            <w:gridSpan w:val="2"/>
            <w:tcBorders>
              <w:top w:val="nil"/>
              <w:left w:val="nil"/>
              <w:bottom w:val="nil"/>
              <w:right w:val="nil"/>
            </w:tcBorders>
          </w:tcPr>
          <w:p w14:paraId="22F40802" w14:textId="6114A328" w:rsidR="00847C61" w:rsidRPr="00474957" w:rsidDel="00F42581" w:rsidRDefault="00847C61" w:rsidP="00847C61">
            <w:pPr>
              <w:widowControl w:val="0"/>
              <w:autoSpaceDE w:val="0"/>
              <w:autoSpaceDN w:val="0"/>
              <w:adjustRightInd w:val="0"/>
              <w:spacing w:line="240" w:lineRule="auto"/>
              <w:contextualSpacing w:val="0"/>
              <w:rPr>
                <w:del w:id="1386" w:author="Arjan Kloosterboer" w:date="2017-09-21T12:43:00Z"/>
                <w:rFonts w:ascii="Calibri" w:hAnsi="Calibri" w:cs="Arial"/>
                <w:b/>
                <w:color w:val="0F0F0F"/>
                <w:sz w:val="22"/>
                <w:szCs w:val="24"/>
                <w:lang w:eastAsia="en-US"/>
              </w:rPr>
            </w:pPr>
            <w:del w:id="1387" w:author="Arjan Kloosterboer" w:date="2017-09-21T12:43:00Z">
              <w:r w:rsidRPr="00474957" w:rsidDel="00F4258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06E406ED" w14:textId="6FC40F38" w:rsidR="00847C61" w:rsidRPr="00474957" w:rsidDel="00F42581" w:rsidRDefault="00847C61" w:rsidP="00847C61">
            <w:pPr>
              <w:widowControl w:val="0"/>
              <w:autoSpaceDE w:val="0"/>
              <w:autoSpaceDN w:val="0"/>
              <w:adjustRightInd w:val="0"/>
              <w:spacing w:line="240" w:lineRule="auto"/>
              <w:contextualSpacing w:val="0"/>
              <w:rPr>
                <w:del w:id="1388" w:author="Arjan Kloosterboer" w:date="2017-09-21T12:43:00Z"/>
                <w:rFonts w:ascii="Calibri" w:hAnsi="Calibri" w:cs="Arial"/>
                <w:b/>
                <w:color w:val="0F0F0F"/>
                <w:sz w:val="22"/>
                <w:szCs w:val="24"/>
                <w:lang w:eastAsia="en-US"/>
              </w:rPr>
            </w:pPr>
            <w:del w:id="1389" w:author="Arjan Kloosterboer" w:date="2017-09-21T12:43:00Z">
              <w:r w:rsidRPr="00474957" w:rsidDel="00F42581">
                <w:rPr>
                  <w:rFonts w:ascii="Calibri" w:hAnsi="Calibri" w:cs="Arial"/>
                  <w:b/>
                  <w:color w:val="0F0F0F"/>
                  <w:sz w:val="22"/>
                  <w:szCs w:val="24"/>
                  <w:lang w:eastAsia="en-US"/>
                </w:rPr>
                <w:delText>RSGB</w:delText>
              </w:r>
            </w:del>
          </w:p>
        </w:tc>
      </w:tr>
      <w:tr w:rsidR="00847C61" w:rsidRPr="00474957" w:rsidDel="00F42581" w14:paraId="10ED9A50" w14:textId="37B26585" w:rsidTr="00847C61">
        <w:trPr>
          <w:trHeight w:hRule="exact" w:val="128"/>
          <w:del w:id="1390" w:author="Arjan Kloosterboer" w:date="2017-09-21T12:43:00Z"/>
        </w:trPr>
        <w:tc>
          <w:tcPr>
            <w:tcW w:w="2340" w:type="dxa"/>
            <w:gridSpan w:val="2"/>
            <w:tcBorders>
              <w:top w:val="nil"/>
              <w:left w:val="nil"/>
              <w:bottom w:val="nil"/>
              <w:right w:val="nil"/>
            </w:tcBorders>
          </w:tcPr>
          <w:p w14:paraId="60C5D8DF" w14:textId="4C71EDAF" w:rsidR="00847C61" w:rsidRPr="00474957" w:rsidDel="00F42581" w:rsidRDefault="00847C61" w:rsidP="00847C61">
            <w:pPr>
              <w:widowControl w:val="0"/>
              <w:autoSpaceDE w:val="0"/>
              <w:autoSpaceDN w:val="0"/>
              <w:adjustRightInd w:val="0"/>
              <w:spacing w:line="240" w:lineRule="auto"/>
              <w:contextualSpacing w:val="0"/>
              <w:rPr>
                <w:del w:id="1391"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211DD7D4" w14:textId="49B8200D" w:rsidR="00847C61" w:rsidRPr="00474957" w:rsidDel="00F42581" w:rsidRDefault="00847C61" w:rsidP="00847C61">
            <w:pPr>
              <w:widowControl w:val="0"/>
              <w:autoSpaceDE w:val="0"/>
              <w:autoSpaceDN w:val="0"/>
              <w:adjustRightInd w:val="0"/>
              <w:spacing w:line="240" w:lineRule="auto"/>
              <w:contextualSpacing w:val="0"/>
              <w:rPr>
                <w:del w:id="1392" w:author="Arjan Kloosterboer" w:date="2017-09-21T12:43:00Z"/>
                <w:rFonts w:ascii="Calibri" w:hAnsi="Calibri" w:cs="Arial"/>
                <w:color w:val="0F0F0F"/>
                <w:sz w:val="22"/>
                <w:szCs w:val="24"/>
                <w:lang w:eastAsia="en-US"/>
              </w:rPr>
            </w:pPr>
          </w:p>
        </w:tc>
      </w:tr>
      <w:tr w:rsidR="00847C61" w:rsidRPr="00474957" w:rsidDel="00F42581" w14:paraId="6B060F83" w14:textId="5624675A" w:rsidTr="00847C61">
        <w:trPr>
          <w:del w:id="1393" w:author="Arjan Kloosterboer" w:date="2017-09-21T12:43:00Z"/>
        </w:trPr>
        <w:tc>
          <w:tcPr>
            <w:tcW w:w="2340" w:type="dxa"/>
            <w:gridSpan w:val="2"/>
            <w:tcBorders>
              <w:top w:val="nil"/>
              <w:left w:val="nil"/>
              <w:bottom w:val="nil"/>
              <w:right w:val="nil"/>
            </w:tcBorders>
          </w:tcPr>
          <w:p w14:paraId="0645AEAE" w14:textId="51ED6E24" w:rsidR="00847C61" w:rsidRPr="00474957" w:rsidDel="00F42581" w:rsidRDefault="00847C61" w:rsidP="00847C61">
            <w:pPr>
              <w:widowControl w:val="0"/>
              <w:autoSpaceDE w:val="0"/>
              <w:autoSpaceDN w:val="0"/>
              <w:adjustRightInd w:val="0"/>
              <w:spacing w:line="240" w:lineRule="auto"/>
              <w:contextualSpacing w:val="0"/>
              <w:rPr>
                <w:del w:id="1394" w:author="Arjan Kloosterboer" w:date="2017-09-21T12:43:00Z"/>
                <w:rFonts w:ascii="Calibri" w:hAnsi="Calibri" w:cs="Arial"/>
                <w:b/>
                <w:color w:val="0F0F0F"/>
                <w:sz w:val="22"/>
                <w:szCs w:val="24"/>
                <w:lang w:eastAsia="en-US"/>
              </w:rPr>
            </w:pPr>
            <w:del w:id="1395" w:author="Arjan Kloosterboer" w:date="2017-09-21T12:43:00Z">
              <w:r w:rsidRPr="00474957" w:rsidDel="00F4258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3A4B04DB" w14:textId="1CA73837" w:rsidR="00847C61" w:rsidRPr="00474957" w:rsidDel="00F42581" w:rsidRDefault="00847C61" w:rsidP="00847C61">
            <w:pPr>
              <w:widowControl w:val="0"/>
              <w:autoSpaceDE w:val="0"/>
              <w:autoSpaceDN w:val="0"/>
              <w:adjustRightInd w:val="0"/>
              <w:spacing w:line="240" w:lineRule="auto"/>
              <w:contextualSpacing w:val="0"/>
              <w:rPr>
                <w:del w:id="1396" w:author="Arjan Kloosterboer" w:date="2017-09-21T12:43:00Z"/>
                <w:rFonts w:ascii="Calibri" w:hAnsi="Calibri" w:cs="Arial"/>
                <w:color w:val="0F0F0F"/>
                <w:sz w:val="22"/>
                <w:szCs w:val="24"/>
                <w:lang w:eastAsia="en-US"/>
              </w:rPr>
            </w:pPr>
            <w:del w:id="1397" w:author="Arjan Kloosterboer" w:date="2017-09-21T12:43:00Z">
              <w:r w:rsidRPr="00474957" w:rsidDel="00F42581">
                <w:rPr>
                  <w:rFonts w:ascii="Calibri" w:hAnsi="Calibri" w:cs="Arial"/>
                  <w:color w:val="0F0F0F"/>
                  <w:sz w:val="22"/>
                  <w:szCs w:val="24"/>
                  <w:lang w:eastAsia="en-US"/>
                </w:rPr>
                <w:delText>september 2010</w:delText>
              </w:r>
            </w:del>
          </w:p>
        </w:tc>
      </w:tr>
      <w:tr w:rsidR="00847C61" w:rsidRPr="00474957" w:rsidDel="00F42581" w14:paraId="23B8DD59" w14:textId="09A613CB" w:rsidTr="00847C61">
        <w:trPr>
          <w:trHeight w:hRule="exact" w:val="241"/>
          <w:del w:id="1398" w:author="Arjan Kloosterboer" w:date="2017-09-21T12:43:00Z"/>
        </w:trPr>
        <w:tc>
          <w:tcPr>
            <w:tcW w:w="2340" w:type="dxa"/>
            <w:gridSpan w:val="2"/>
            <w:tcBorders>
              <w:top w:val="nil"/>
              <w:left w:val="nil"/>
              <w:bottom w:val="nil"/>
              <w:right w:val="nil"/>
            </w:tcBorders>
          </w:tcPr>
          <w:p w14:paraId="628DF924" w14:textId="4D9DCB93" w:rsidR="00847C61" w:rsidRPr="00474957" w:rsidDel="00F42581" w:rsidRDefault="00847C61" w:rsidP="00847C61">
            <w:pPr>
              <w:widowControl w:val="0"/>
              <w:autoSpaceDE w:val="0"/>
              <w:autoSpaceDN w:val="0"/>
              <w:adjustRightInd w:val="0"/>
              <w:spacing w:line="240" w:lineRule="auto"/>
              <w:contextualSpacing w:val="0"/>
              <w:rPr>
                <w:del w:id="1399"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7B9BD149" w14:textId="3997A51D" w:rsidR="00847C61" w:rsidRPr="00474957" w:rsidDel="00F42581" w:rsidRDefault="00847C61" w:rsidP="00847C61">
            <w:pPr>
              <w:widowControl w:val="0"/>
              <w:autoSpaceDE w:val="0"/>
              <w:autoSpaceDN w:val="0"/>
              <w:adjustRightInd w:val="0"/>
              <w:spacing w:line="240" w:lineRule="auto"/>
              <w:contextualSpacing w:val="0"/>
              <w:rPr>
                <w:del w:id="1400" w:author="Arjan Kloosterboer" w:date="2017-09-21T12:43:00Z"/>
                <w:rFonts w:ascii="Calibri" w:hAnsi="Calibri" w:cs="Arial"/>
                <w:color w:val="0F0F0F"/>
                <w:sz w:val="22"/>
                <w:szCs w:val="24"/>
                <w:lang w:eastAsia="en-US"/>
              </w:rPr>
            </w:pPr>
          </w:p>
        </w:tc>
      </w:tr>
      <w:tr w:rsidR="00847C61" w:rsidRPr="00474957" w:rsidDel="00F42581" w14:paraId="2D8C5AFB" w14:textId="4C2DC24D" w:rsidTr="00847C61">
        <w:trPr>
          <w:del w:id="1401" w:author="Arjan Kloosterboer" w:date="2017-09-21T12:43:00Z"/>
        </w:trPr>
        <w:tc>
          <w:tcPr>
            <w:tcW w:w="2340" w:type="dxa"/>
            <w:gridSpan w:val="2"/>
            <w:tcBorders>
              <w:top w:val="nil"/>
              <w:left w:val="nil"/>
              <w:bottom w:val="nil"/>
              <w:right w:val="nil"/>
            </w:tcBorders>
          </w:tcPr>
          <w:p w14:paraId="061074AE" w14:textId="43520672" w:rsidR="00847C61" w:rsidRPr="00474957" w:rsidDel="00F42581" w:rsidRDefault="00847C61" w:rsidP="00847C61">
            <w:pPr>
              <w:widowControl w:val="0"/>
              <w:autoSpaceDE w:val="0"/>
              <w:autoSpaceDN w:val="0"/>
              <w:adjustRightInd w:val="0"/>
              <w:spacing w:line="240" w:lineRule="auto"/>
              <w:contextualSpacing w:val="0"/>
              <w:rPr>
                <w:del w:id="1402" w:author="Arjan Kloosterboer" w:date="2017-09-21T12:43:00Z"/>
                <w:rFonts w:ascii="Calibri" w:hAnsi="Calibri" w:cs="Arial"/>
                <w:b/>
                <w:color w:val="0F0F0F"/>
                <w:sz w:val="22"/>
                <w:szCs w:val="24"/>
                <w:lang w:eastAsia="en-US"/>
              </w:rPr>
            </w:pPr>
            <w:del w:id="1403" w:author="Arjan Kloosterboer" w:date="2017-09-21T12:43:00Z">
              <w:r w:rsidRPr="00474957" w:rsidDel="00F4258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4058E66B" w14:textId="3CCE29FE" w:rsidR="00847C61" w:rsidRPr="00474957" w:rsidDel="00F42581" w:rsidRDefault="00847C61" w:rsidP="00847C61">
            <w:pPr>
              <w:widowControl w:val="0"/>
              <w:autoSpaceDE w:val="0"/>
              <w:autoSpaceDN w:val="0"/>
              <w:adjustRightInd w:val="0"/>
              <w:spacing w:line="240" w:lineRule="auto"/>
              <w:contextualSpacing w:val="0"/>
              <w:rPr>
                <w:del w:id="1404" w:author="Arjan Kloosterboer" w:date="2017-09-21T12:43:00Z"/>
                <w:rFonts w:ascii="Calibri" w:hAnsi="Calibri" w:cs="Arial"/>
                <w:color w:val="0F0F0F"/>
                <w:sz w:val="22"/>
                <w:szCs w:val="24"/>
                <w:lang w:eastAsia="en-US"/>
              </w:rPr>
            </w:pPr>
          </w:p>
        </w:tc>
      </w:tr>
      <w:tr w:rsidR="00847C61" w:rsidRPr="00474957" w:rsidDel="00F42581" w14:paraId="50E47426" w14:textId="53C877BD" w:rsidTr="00847C61">
        <w:trPr>
          <w:del w:id="1405" w:author="Arjan Kloosterboer" w:date="2017-09-21T12:43:00Z"/>
        </w:trPr>
        <w:tc>
          <w:tcPr>
            <w:tcW w:w="450" w:type="dxa"/>
            <w:tcBorders>
              <w:top w:val="nil"/>
              <w:left w:val="nil"/>
              <w:bottom w:val="nil"/>
              <w:right w:val="nil"/>
            </w:tcBorders>
          </w:tcPr>
          <w:p w14:paraId="7C8B2D4A" w14:textId="1283D353" w:rsidR="00847C61" w:rsidRPr="00474957" w:rsidDel="00F42581" w:rsidRDefault="00847C61" w:rsidP="00847C61">
            <w:pPr>
              <w:widowControl w:val="0"/>
              <w:autoSpaceDE w:val="0"/>
              <w:autoSpaceDN w:val="0"/>
              <w:adjustRightInd w:val="0"/>
              <w:spacing w:line="240" w:lineRule="auto"/>
              <w:contextualSpacing w:val="0"/>
              <w:rPr>
                <w:del w:id="1406" w:author="Arjan Kloosterboer" w:date="2017-09-21T12:43:00Z"/>
                <w:rFonts w:ascii="Calibri" w:hAnsi="Calibri" w:cs="Arial"/>
                <w:i/>
                <w:color w:val="0F0F0F"/>
                <w:sz w:val="22"/>
                <w:szCs w:val="24"/>
                <w:lang w:eastAsia="en-US"/>
              </w:rPr>
            </w:pPr>
            <w:bookmarkStart w:id="1407" w:name="BKM_A4C58148_8CE4_43a7_A2CC_32A1A2A32DFE"/>
          </w:p>
        </w:tc>
        <w:tc>
          <w:tcPr>
            <w:tcW w:w="2790" w:type="dxa"/>
            <w:gridSpan w:val="2"/>
            <w:tcBorders>
              <w:top w:val="nil"/>
              <w:left w:val="nil"/>
              <w:bottom w:val="nil"/>
              <w:right w:val="nil"/>
            </w:tcBorders>
          </w:tcPr>
          <w:p w14:paraId="0255757C" w14:textId="79CE5C7E" w:rsidR="00847C61" w:rsidRPr="00474957" w:rsidDel="00F42581" w:rsidRDefault="00847C61" w:rsidP="00847C61">
            <w:pPr>
              <w:widowControl w:val="0"/>
              <w:autoSpaceDE w:val="0"/>
              <w:autoSpaceDN w:val="0"/>
              <w:adjustRightInd w:val="0"/>
              <w:spacing w:line="240" w:lineRule="auto"/>
              <w:contextualSpacing w:val="0"/>
              <w:rPr>
                <w:del w:id="1408" w:author="Arjan Kloosterboer" w:date="2017-09-21T12:43:00Z"/>
                <w:rFonts w:ascii="Calibri" w:hAnsi="Calibri" w:cs="Arial"/>
                <w:color w:val="0F0F0F"/>
                <w:sz w:val="22"/>
                <w:szCs w:val="24"/>
                <w:lang w:eastAsia="en-US"/>
              </w:rPr>
            </w:pPr>
            <w:del w:id="1409" w:author="Arjan Kloosterboer" w:date="2017-09-21T12:43:00Z">
              <w:r w:rsidRPr="00474957" w:rsidDel="00F4258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2388C46E" w14:textId="4E454DDA" w:rsidR="00847C61" w:rsidRPr="00474957" w:rsidDel="00F42581" w:rsidRDefault="00847C61" w:rsidP="00847C61">
            <w:pPr>
              <w:widowControl w:val="0"/>
              <w:autoSpaceDE w:val="0"/>
              <w:autoSpaceDN w:val="0"/>
              <w:adjustRightInd w:val="0"/>
              <w:spacing w:line="240" w:lineRule="auto"/>
              <w:contextualSpacing w:val="0"/>
              <w:rPr>
                <w:del w:id="1410" w:author="Arjan Kloosterboer" w:date="2017-09-21T12:43:00Z"/>
                <w:rFonts w:ascii="Calibri" w:hAnsi="Calibri" w:cs="Arial"/>
                <w:color w:val="0F0F0F"/>
                <w:sz w:val="22"/>
                <w:szCs w:val="24"/>
                <w:lang w:eastAsia="en-US"/>
              </w:rPr>
            </w:pPr>
            <w:del w:id="1411" w:author="Arjan Kloosterboer" w:date="2017-09-21T12:43:00Z">
              <w:r w:rsidRPr="00474957" w:rsidDel="00F42581">
                <w:rPr>
                  <w:rFonts w:ascii="Calibri" w:hAnsi="Calibri" w:cs="Arial"/>
                  <w:i/>
                  <w:color w:val="000000"/>
                  <w:sz w:val="22"/>
                  <w:szCs w:val="24"/>
                  <w:lang w:eastAsia="en-US"/>
                </w:rPr>
                <w:delText>Herkomst</w:delText>
              </w:r>
            </w:del>
          </w:p>
        </w:tc>
      </w:tr>
      <w:tr w:rsidR="00847C61" w:rsidRPr="00474957" w:rsidDel="00F42581" w14:paraId="6F6B56AB" w14:textId="1BC0B09D" w:rsidTr="00847C61">
        <w:trPr>
          <w:del w:id="1412" w:author="Arjan Kloosterboer" w:date="2017-09-21T12:43:00Z"/>
        </w:trPr>
        <w:tc>
          <w:tcPr>
            <w:tcW w:w="450" w:type="dxa"/>
            <w:tcBorders>
              <w:top w:val="nil"/>
              <w:left w:val="nil"/>
              <w:bottom w:val="nil"/>
              <w:right w:val="nil"/>
            </w:tcBorders>
          </w:tcPr>
          <w:p w14:paraId="6748AB85" w14:textId="4CA67BCE" w:rsidR="00847C61" w:rsidRPr="00474957" w:rsidDel="00F42581" w:rsidRDefault="00847C61" w:rsidP="00847C61">
            <w:pPr>
              <w:widowControl w:val="0"/>
              <w:autoSpaceDE w:val="0"/>
              <w:autoSpaceDN w:val="0"/>
              <w:adjustRightInd w:val="0"/>
              <w:spacing w:line="240" w:lineRule="auto"/>
              <w:contextualSpacing w:val="0"/>
              <w:rPr>
                <w:del w:id="1413"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69E905B9" w14:textId="331F3911" w:rsidR="00847C61" w:rsidRPr="00474957" w:rsidDel="00F42581" w:rsidRDefault="00DE73DB" w:rsidP="00847C61">
            <w:pPr>
              <w:widowControl w:val="0"/>
              <w:autoSpaceDE w:val="0"/>
              <w:autoSpaceDN w:val="0"/>
              <w:adjustRightInd w:val="0"/>
              <w:spacing w:line="240" w:lineRule="auto"/>
              <w:contextualSpacing w:val="0"/>
              <w:rPr>
                <w:del w:id="1414" w:author="Arjan Kloosterboer" w:date="2017-09-21T12:43:00Z"/>
                <w:rFonts w:ascii="Calibri" w:hAnsi="Calibri" w:cs="Arial"/>
                <w:color w:val="0F0F0F"/>
                <w:sz w:val="22"/>
                <w:szCs w:val="24"/>
                <w:lang w:eastAsia="en-US"/>
              </w:rPr>
            </w:pPr>
            <w:del w:id="1415"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Gemeentecode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B8D8671" w14:textId="2247136B" w:rsidR="00847C61" w:rsidRPr="00474957" w:rsidDel="00F42581" w:rsidRDefault="00847C61" w:rsidP="00847C61">
            <w:pPr>
              <w:widowControl w:val="0"/>
              <w:autoSpaceDE w:val="0"/>
              <w:autoSpaceDN w:val="0"/>
              <w:adjustRightInd w:val="0"/>
              <w:spacing w:line="240" w:lineRule="auto"/>
              <w:contextualSpacing w:val="0"/>
              <w:rPr>
                <w:del w:id="1416" w:author="Arjan Kloosterboer" w:date="2017-09-21T12:43:00Z"/>
                <w:rFonts w:ascii="Calibri" w:hAnsi="Calibri" w:cs="Arial"/>
                <w:color w:val="0F0F0F"/>
                <w:sz w:val="22"/>
                <w:szCs w:val="24"/>
                <w:lang w:eastAsia="en-US"/>
              </w:rPr>
            </w:pPr>
            <w:del w:id="1417"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Gemeentecode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07"/>
      </w:tr>
      <w:tr w:rsidR="00847C61" w:rsidRPr="00474957" w:rsidDel="00F42581" w14:paraId="603C5A2B" w14:textId="07EBC774" w:rsidTr="00847C61">
        <w:trPr>
          <w:del w:id="1418" w:author="Arjan Kloosterboer" w:date="2017-09-21T12:43:00Z"/>
        </w:trPr>
        <w:tc>
          <w:tcPr>
            <w:tcW w:w="450" w:type="dxa"/>
            <w:tcBorders>
              <w:top w:val="nil"/>
              <w:left w:val="nil"/>
              <w:bottom w:val="nil"/>
              <w:right w:val="nil"/>
            </w:tcBorders>
          </w:tcPr>
          <w:p w14:paraId="03E8D21D" w14:textId="4A44281D" w:rsidR="00847C61" w:rsidRPr="00474957" w:rsidDel="00F42581" w:rsidRDefault="00847C61" w:rsidP="00847C61">
            <w:pPr>
              <w:widowControl w:val="0"/>
              <w:autoSpaceDE w:val="0"/>
              <w:autoSpaceDN w:val="0"/>
              <w:adjustRightInd w:val="0"/>
              <w:spacing w:line="240" w:lineRule="auto"/>
              <w:contextualSpacing w:val="0"/>
              <w:rPr>
                <w:del w:id="1419" w:author="Arjan Kloosterboer" w:date="2017-09-21T12:43:00Z"/>
                <w:rFonts w:ascii="Calibri" w:hAnsi="Calibri" w:cs="Arial"/>
                <w:color w:val="0F0F0F"/>
                <w:sz w:val="22"/>
                <w:szCs w:val="24"/>
                <w:lang w:eastAsia="en-US"/>
              </w:rPr>
            </w:pPr>
            <w:bookmarkStart w:id="1420" w:name="BKM_57FC03DA_A121_4dbc_8CB3_0F177F4C9CF6"/>
          </w:p>
        </w:tc>
        <w:tc>
          <w:tcPr>
            <w:tcW w:w="2790" w:type="dxa"/>
            <w:gridSpan w:val="2"/>
            <w:tcBorders>
              <w:top w:val="nil"/>
              <w:left w:val="nil"/>
              <w:bottom w:val="nil"/>
              <w:right w:val="nil"/>
            </w:tcBorders>
          </w:tcPr>
          <w:p w14:paraId="15D15CE8" w14:textId="5530799D" w:rsidR="00847C61" w:rsidRPr="00474957" w:rsidDel="00F42581" w:rsidRDefault="00DE73DB" w:rsidP="00847C61">
            <w:pPr>
              <w:widowControl w:val="0"/>
              <w:autoSpaceDE w:val="0"/>
              <w:autoSpaceDN w:val="0"/>
              <w:adjustRightInd w:val="0"/>
              <w:spacing w:line="240" w:lineRule="auto"/>
              <w:contextualSpacing w:val="0"/>
              <w:rPr>
                <w:del w:id="1421" w:author="Arjan Kloosterboer" w:date="2017-09-21T12:43:00Z"/>
                <w:rFonts w:ascii="Calibri" w:hAnsi="Calibri" w:cs="Arial"/>
                <w:color w:val="0F0F0F"/>
                <w:sz w:val="22"/>
                <w:szCs w:val="24"/>
                <w:lang w:eastAsia="en-US"/>
              </w:rPr>
            </w:pPr>
            <w:del w:id="1422"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Identificatiecode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1BE5F6DE" w14:textId="25173F80" w:rsidR="00847C61" w:rsidRPr="00474957" w:rsidDel="00F42581" w:rsidRDefault="00847C61" w:rsidP="00847C61">
            <w:pPr>
              <w:widowControl w:val="0"/>
              <w:autoSpaceDE w:val="0"/>
              <w:autoSpaceDN w:val="0"/>
              <w:adjustRightInd w:val="0"/>
              <w:spacing w:line="240" w:lineRule="auto"/>
              <w:contextualSpacing w:val="0"/>
              <w:rPr>
                <w:del w:id="1423" w:author="Arjan Kloosterboer" w:date="2017-09-21T12:43:00Z"/>
                <w:rFonts w:ascii="Calibri" w:hAnsi="Calibri" w:cs="Arial"/>
                <w:color w:val="0F0F0F"/>
                <w:sz w:val="22"/>
                <w:szCs w:val="24"/>
                <w:lang w:eastAsia="en-US"/>
              </w:rPr>
            </w:pPr>
            <w:del w:id="1424"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Identificatiecode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20"/>
      </w:tr>
      <w:tr w:rsidR="00847C61" w:rsidRPr="00474957" w:rsidDel="00F42581" w14:paraId="322AECC0" w14:textId="49A36EC0" w:rsidTr="00847C61">
        <w:trPr>
          <w:del w:id="1425" w:author="Arjan Kloosterboer" w:date="2017-09-21T12:43:00Z"/>
        </w:trPr>
        <w:tc>
          <w:tcPr>
            <w:tcW w:w="450" w:type="dxa"/>
            <w:tcBorders>
              <w:top w:val="nil"/>
              <w:left w:val="nil"/>
              <w:bottom w:val="nil"/>
              <w:right w:val="nil"/>
            </w:tcBorders>
          </w:tcPr>
          <w:p w14:paraId="065C1451" w14:textId="7B4F5839" w:rsidR="00847C61" w:rsidRPr="00474957" w:rsidDel="00F42581" w:rsidRDefault="00847C61" w:rsidP="00847C61">
            <w:pPr>
              <w:widowControl w:val="0"/>
              <w:autoSpaceDE w:val="0"/>
              <w:autoSpaceDN w:val="0"/>
              <w:adjustRightInd w:val="0"/>
              <w:spacing w:line="240" w:lineRule="auto"/>
              <w:contextualSpacing w:val="0"/>
              <w:rPr>
                <w:del w:id="1426" w:author="Arjan Kloosterboer" w:date="2017-09-21T12:43:00Z"/>
                <w:rFonts w:ascii="Calibri" w:hAnsi="Calibri" w:cs="Arial"/>
                <w:color w:val="0F0F0F"/>
                <w:sz w:val="22"/>
                <w:szCs w:val="24"/>
                <w:lang w:eastAsia="en-US"/>
              </w:rPr>
            </w:pPr>
            <w:bookmarkStart w:id="1427" w:name="BKM_202FBDE9_0373_4024_B481_F334B41CA894"/>
          </w:p>
        </w:tc>
        <w:tc>
          <w:tcPr>
            <w:tcW w:w="2790" w:type="dxa"/>
            <w:gridSpan w:val="2"/>
            <w:tcBorders>
              <w:top w:val="nil"/>
              <w:left w:val="nil"/>
              <w:bottom w:val="nil"/>
              <w:right w:val="nil"/>
            </w:tcBorders>
          </w:tcPr>
          <w:p w14:paraId="15842219" w14:textId="4D34BADE" w:rsidR="00847C61" w:rsidRPr="00474957" w:rsidDel="00F42581" w:rsidRDefault="00DE73DB" w:rsidP="00847C61">
            <w:pPr>
              <w:widowControl w:val="0"/>
              <w:autoSpaceDE w:val="0"/>
              <w:autoSpaceDN w:val="0"/>
              <w:adjustRightInd w:val="0"/>
              <w:spacing w:line="240" w:lineRule="auto"/>
              <w:contextualSpacing w:val="0"/>
              <w:rPr>
                <w:del w:id="1428" w:author="Arjan Kloosterboer" w:date="2017-09-21T12:43:00Z"/>
                <w:rFonts w:ascii="Calibri" w:hAnsi="Calibri" w:cs="Arial"/>
                <w:color w:val="0F0F0F"/>
                <w:sz w:val="22"/>
                <w:szCs w:val="24"/>
                <w:lang w:eastAsia="en-US"/>
              </w:rPr>
            </w:pPr>
            <w:del w:id="1429"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Naam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091CD52E" w14:textId="456B8A3F" w:rsidR="00847C61" w:rsidRPr="00474957" w:rsidDel="00F42581" w:rsidRDefault="00847C61" w:rsidP="00847C61">
            <w:pPr>
              <w:widowControl w:val="0"/>
              <w:autoSpaceDE w:val="0"/>
              <w:autoSpaceDN w:val="0"/>
              <w:adjustRightInd w:val="0"/>
              <w:spacing w:line="240" w:lineRule="auto"/>
              <w:contextualSpacing w:val="0"/>
              <w:rPr>
                <w:del w:id="1430" w:author="Arjan Kloosterboer" w:date="2017-09-21T12:43:00Z"/>
                <w:rFonts w:ascii="Calibri" w:hAnsi="Calibri" w:cs="Arial"/>
                <w:color w:val="0F0F0F"/>
                <w:sz w:val="22"/>
                <w:szCs w:val="24"/>
                <w:lang w:eastAsia="en-US"/>
              </w:rPr>
            </w:pPr>
            <w:del w:id="1431"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Naam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27"/>
      </w:tr>
      <w:tr w:rsidR="00847C61" w:rsidRPr="00474957" w:rsidDel="00F42581" w14:paraId="516067A2" w14:textId="3042F1AB" w:rsidTr="00847C61">
        <w:trPr>
          <w:del w:id="1432" w:author="Arjan Kloosterboer" w:date="2017-09-21T12:43:00Z"/>
        </w:trPr>
        <w:tc>
          <w:tcPr>
            <w:tcW w:w="450" w:type="dxa"/>
            <w:tcBorders>
              <w:top w:val="nil"/>
              <w:left w:val="nil"/>
              <w:bottom w:val="nil"/>
              <w:right w:val="nil"/>
            </w:tcBorders>
          </w:tcPr>
          <w:p w14:paraId="33C94D94" w14:textId="1DDC89C1" w:rsidR="00847C61" w:rsidRPr="00474957" w:rsidDel="00F42581" w:rsidRDefault="00847C61" w:rsidP="00847C61">
            <w:pPr>
              <w:widowControl w:val="0"/>
              <w:autoSpaceDE w:val="0"/>
              <w:autoSpaceDN w:val="0"/>
              <w:adjustRightInd w:val="0"/>
              <w:spacing w:line="240" w:lineRule="auto"/>
              <w:contextualSpacing w:val="0"/>
              <w:rPr>
                <w:del w:id="1433" w:author="Arjan Kloosterboer" w:date="2017-09-21T12:43:00Z"/>
                <w:rFonts w:ascii="Calibri" w:hAnsi="Calibri" w:cs="Arial"/>
                <w:color w:val="0F0F0F"/>
                <w:sz w:val="22"/>
                <w:szCs w:val="24"/>
                <w:lang w:eastAsia="en-US"/>
              </w:rPr>
            </w:pPr>
            <w:bookmarkStart w:id="1434" w:name="BKM_5D01B350_A237_49e9_A2E4_F6AD66B08611"/>
          </w:p>
        </w:tc>
        <w:tc>
          <w:tcPr>
            <w:tcW w:w="2790" w:type="dxa"/>
            <w:gridSpan w:val="2"/>
            <w:tcBorders>
              <w:top w:val="nil"/>
              <w:left w:val="nil"/>
              <w:bottom w:val="nil"/>
              <w:right w:val="nil"/>
            </w:tcBorders>
          </w:tcPr>
          <w:p w14:paraId="4CB1F9B6" w14:textId="060551F2" w:rsidR="00847C61" w:rsidRPr="00474957" w:rsidDel="00F42581" w:rsidRDefault="00DE73DB" w:rsidP="00847C61">
            <w:pPr>
              <w:widowControl w:val="0"/>
              <w:autoSpaceDE w:val="0"/>
              <w:autoSpaceDN w:val="0"/>
              <w:adjustRightInd w:val="0"/>
              <w:spacing w:line="240" w:lineRule="auto"/>
              <w:contextualSpacing w:val="0"/>
              <w:rPr>
                <w:del w:id="1435" w:author="Arjan Kloosterboer" w:date="2017-09-21T12:43:00Z"/>
                <w:rFonts w:ascii="Calibri" w:hAnsi="Calibri" w:cs="Arial"/>
                <w:color w:val="0F0F0F"/>
                <w:sz w:val="22"/>
                <w:szCs w:val="24"/>
                <w:lang w:eastAsia="en-US"/>
              </w:rPr>
            </w:pPr>
            <w:del w:id="1436"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Type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62C597E0" w14:textId="6F050FFB" w:rsidR="00847C61" w:rsidRPr="00474957" w:rsidDel="00F42581" w:rsidRDefault="00847C61" w:rsidP="00847C61">
            <w:pPr>
              <w:widowControl w:val="0"/>
              <w:autoSpaceDE w:val="0"/>
              <w:autoSpaceDN w:val="0"/>
              <w:adjustRightInd w:val="0"/>
              <w:spacing w:line="240" w:lineRule="auto"/>
              <w:contextualSpacing w:val="0"/>
              <w:rPr>
                <w:del w:id="1437" w:author="Arjan Kloosterboer" w:date="2017-09-21T12:43:00Z"/>
                <w:rFonts w:ascii="Calibri" w:hAnsi="Calibri" w:cs="Arial"/>
                <w:color w:val="0F0F0F"/>
                <w:sz w:val="22"/>
                <w:szCs w:val="24"/>
                <w:lang w:eastAsia="en-US"/>
              </w:rPr>
            </w:pPr>
            <w:del w:id="1438"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Type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34"/>
      </w:tr>
      <w:tr w:rsidR="00847C61" w:rsidRPr="00474957" w:rsidDel="00F42581" w14:paraId="62C7D90B" w14:textId="0E1BC526" w:rsidTr="00847C61">
        <w:trPr>
          <w:del w:id="1439" w:author="Arjan Kloosterboer" w:date="2017-09-21T12:43:00Z"/>
        </w:trPr>
        <w:tc>
          <w:tcPr>
            <w:tcW w:w="450" w:type="dxa"/>
            <w:tcBorders>
              <w:top w:val="nil"/>
              <w:left w:val="nil"/>
              <w:bottom w:val="nil"/>
              <w:right w:val="nil"/>
            </w:tcBorders>
          </w:tcPr>
          <w:p w14:paraId="7A7483F8" w14:textId="133DECBD" w:rsidR="00847C61" w:rsidRPr="00474957" w:rsidDel="00F42581" w:rsidRDefault="00847C61" w:rsidP="00847C61">
            <w:pPr>
              <w:widowControl w:val="0"/>
              <w:autoSpaceDE w:val="0"/>
              <w:autoSpaceDN w:val="0"/>
              <w:adjustRightInd w:val="0"/>
              <w:spacing w:line="240" w:lineRule="auto"/>
              <w:contextualSpacing w:val="0"/>
              <w:rPr>
                <w:del w:id="1440" w:author="Arjan Kloosterboer" w:date="2017-09-21T12:43:00Z"/>
                <w:rFonts w:ascii="Calibri" w:hAnsi="Calibri" w:cs="Arial"/>
                <w:color w:val="0F0F0F"/>
                <w:sz w:val="22"/>
                <w:szCs w:val="24"/>
                <w:lang w:eastAsia="en-US"/>
              </w:rPr>
            </w:pPr>
            <w:bookmarkStart w:id="1441" w:name="BKM_52BD6BAE_E081_4435_ACEC_48AEE4B9F108"/>
          </w:p>
        </w:tc>
        <w:tc>
          <w:tcPr>
            <w:tcW w:w="2790" w:type="dxa"/>
            <w:gridSpan w:val="2"/>
            <w:tcBorders>
              <w:top w:val="nil"/>
              <w:left w:val="nil"/>
              <w:bottom w:val="nil"/>
              <w:right w:val="nil"/>
            </w:tcBorders>
          </w:tcPr>
          <w:p w14:paraId="62F7C44B" w14:textId="489D48F2" w:rsidR="00847C61" w:rsidRPr="00474957" w:rsidDel="00F42581" w:rsidRDefault="00DE73DB" w:rsidP="00847C61">
            <w:pPr>
              <w:widowControl w:val="0"/>
              <w:autoSpaceDE w:val="0"/>
              <w:autoSpaceDN w:val="0"/>
              <w:adjustRightInd w:val="0"/>
              <w:spacing w:line="240" w:lineRule="auto"/>
              <w:contextualSpacing w:val="0"/>
              <w:rPr>
                <w:del w:id="1442" w:author="Arjan Kloosterboer" w:date="2017-09-21T12:43:00Z"/>
                <w:rFonts w:ascii="Calibri" w:hAnsi="Calibri" w:cs="Arial"/>
                <w:color w:val="0F0F0F"/>
                <w:sz w:val="22"/>
                <w:szCs w:val="24"/>
                <w:lang w:eastAsia="en-US"/>
              </w:rPr>
            </w:pPr>
            <w:del w:id="1443"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Geometrie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6324D2F" w14:textId="2BAC5A95" w:rsidR="00847C61" w:rsidRPr="00474957" w:rsidDel="00F42581" w:rsidRDefault="00847C61" w:rsidP="00847C61">
            <w:pPr>
              <w:widowControl w:val="0"/>
              <w:autoSpaceDE w:val="0"/>
              <w:autoSpaceDN w:val="0"/>
              <w:adjustRightInd w:val="0"/>
              <w:spacing w:line="240" w:lineRule="auto"/>
              <w:contextualSpacing w:val="0"/>
              <w:rPr>
                <w:del w:id="1444" w:author="Arjan Kloosterboer" w:date="2017-09-21T12:43:00Z"/>
                <w:rFonts w:ascii="Calibri" w:hAnsi="Calibri" w:cs="Arial"/>
                <w:color w:val="0F0F0F"/>
                <w:sz w:val="22"/>
                <w:szCs w:val="24"/>
                <w:lang w:eastAsia="en-US"/>
              </w:rPr>
            </w:pPr>
            <w:del w:id="1445"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Geometrie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41"/>
      </w:tr>
      <w:tr w:rsidR="00847C61" w:rsidRPr="00474957" w:rsidDel="00F42581" w14:paraId="2332F1C1" w14:textId="7D18360E" w:rsidTr="00847C61">
        <w:trPr>
          <w:del w:id="1446" w:author="Arjan Kloosterboer" w:date="2017-09-21T12:43:00Z"/>
        </w:trPr>
        <w:tc>
          <w:tcPr>
            <w:tcW w:w="450" w:type="dxa"/>
            <w:tcBorders>
              <w:top w:val="nil"/>
              <w:left w:val="nil"/>
              <w:bottom w:val="nil"/>
              <w:right w:val="nil"/>
            </w:tcBorders>
          </w:tcPr>
          <w:p w14:paraId="27DE5416" w14:textId="5A66ED10" w:rsidR="00847C61" w:rsidRPr="00474957" w:rsidDel="00F42581" w:rsidRDefault="00847C61" w:rsidP="00847C61">
            <w:pPr>
              <w:widowControl w:val="0"/>
              <w:autoSpaceDE w:val="0"/>
              <w:autoSpaceDN w:val="0"/>
              <w:adjustRightInd w:val="0"/>
              <w:spacing w:line="240" w:lineRule="auto"/>
              <w:contextualSpacing w:val="0"/>
              <w:rPr>
                <w:del w:id="1447" w:author="Arjan Kloosterboer" w:date="2017-09-21T12:43:00Z"/>
                <w:rFonts w:ascii="Calibri" w:hAnsi="Calibri" w:cs="Arial"/>
                <w:color w:val="0F0F0F"/>
                <w:sz w:val="22"/>
                <w:szCs w:val="24"/>
                <w:lang w:eastAsia="en-US"/>
              </w:rPr>
            </w:pPr>
            <w:bookmarkStart w:id="1448" w:name="BKM_8A293859_79C9_47f0_AECF_837C42763AAA"/>
          </w:p>
        </w:tc>
        <w:tc>
          <w:tcPr>
            <w:tcW w:w="2790" w:type="dxa"/>
            <w:gridSpan w:val="2"/>
            <w:tcBorders>
              <w:top w:val="nil"/>
              <w:left w:val="nil"/>
              <w:bottom w:val="nil"/>
              <w:right w:val="nil"/>
            </w:tcBorders>
          </w:tcPr>
          <w:p w14:paraId="174CA8B6" w14:textId="443A2581" w:rsidR="00847C61" w:rsidRPr="00474957" w:rsidDel="00F42581" w:rsidRDefault="00DE73DB" w:rsidP="00847C61">
            <w:pPr>
              <w:widowControl w:val="0"/>
              <w:autoSpaceDE w:val="0"/>
              <w:autoSpaceDN w:val="0"/>
              <w:adjustRightInd w:val="0"/>
              <w:spacing w:line="240" w:lineRule="auto"/>
              <w:contextualSpacing w:val="0"/>
              <w:rPr>
                <w:del w:id="1449" w:author="Arjan Kloosterboer" w:date="2017-09-21T12:43:00Z"/>
                <w:rFonts w:ascii="Calibri" w:hAnsi="Calibri" w:cs="Arial"/>
                <w:color w:val="0F0F0F"/>
                <w:sz w:val="22"/>
                <w:szCs w:val="24"/>
                <w:lang w:eastAsia="en-US"/>
              </w:rPr>
            </w:pPr>
            <w:del w:id="1450"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begin geldigheid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72F103FD" w14:textId="735E20AB" w:rsidR="00847C61" w:rsidRPr="00474957" w:rsidDel="00F42581" w:rsidRDefault="00847C61" w:rsidP="00847C61">
            <w:pPr>
              <w:widowControl w:val="0"/>
              <w:autoSpaceDE w:val="0"/>
              <w:autoSpaceDN w:val="0"/>
              <w:adjustRightInd w:val="0"/>
              <w:spacing w:line="240" w:lineRule="auto"/>
              <w:contextualSpacing w:val="0"/>
              <w:rPr>
                <w:del w:id="1451" w:author="Arjan Kloosterboer" w:date="2017-09-21T12:43:00Z"/>
                <w:rFonts w:ascii="Calibri" w:hAnsi="Calibri" w:cs="Arial"/>
                <w:color w:val="0F0F0F"/>
                <w:sz w:val="22"/>
                <w:szCs w:val="24"/>
                <w:lang w:eastAsia="en-US"/>
              </w:rPr>
            </w:pPr>
            <w:del w:id="1452"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begin geldigheid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48"/>
      </w:tr>
      <w:tr w:rsidR="00847C61" w:rsidRPr="00474957" w:rsidDel="00F42581" w14:paraId="045CCBE1" w14:textId="0D5534BE" w:rsidTr="00847C61">
        <w:trPr>
          <w:del w:id="1453" w:author="Arjan Kloosterboer" w:date="2017-09-21T12:43:00Z"/>
        </w:trPr>
        <w:tc>
          <w:tcPr>
            <w:tcW w:w="450" w:type="dxa"/>
            <w:tcBorders>
              <w:top w:val="nil"/>
              <w:left w:val="nil"/>
              <w:bottom w:val="nil"/>
              <w:right w:val="nil"/>
            </w:tcBorders>
          </w:tcPr>
          <w:p w14:paraId="747141DE" w14:textId="24DEB3B2" w:rsidR="00847C61" w:rsidRPr="00474957" w:rsidDel="00F42581" w:rsidRDefault="00847C61" w:rsidP="00847C61">
            <w:pPr>
              <w:widowControl w:val="0"/>
              <w:autoSpaceDE w:val="0"/>
              <w:autoSpaceDN w:val="0"/>
              <w:adjustRightInd w:val="0"/>
              <w:spacing w:line="240" w:lineRule="auto"/>
              <w:contextualSpacing w:val="0"/>
              <w:rPr>
                <w:del w:id="1454" w:author="Arjan Kloosterboer" w:date="2017-09-21T12:43:00Z"/>
                <w:rFonts w:ascii="Calibri" w:hAnsi="Calibri" w:cs="Arial"/>
                <w:color w:val="0F0F0F"/>
                <w:sz w:val="22"/>
                <w:szCs w:val="24"/>
                <w:lang w:eastAsia="en-US"/>
              </w:rPr>
            </w:pPr>
            <w:bookmarkStart w:id="1455" w:name="BKM_419663F3_7FE1_472d_AEE3_2A959D53359D"/>
          </w:p>
        </w:tc>
        <w:tc>
          <w:tcPr>
            <w:tcW w:w="2790" w:type="dxa"/>
            <w:gridSpan w:val="2"/>
            <w:tcBorders>
              <w:top w:val="nil"/>
              <w:left w:val="nil"/>
              <w:bottom w:val="nil"/>
              <w:right w:val="nil"/>
            </w:tcBorders>
          </w:tcPr>
          <w:p w14:paraId="37F8C9CD" w14:textId="71211097" w:rsidR="00847C61" w:rsidRPr="00474957" w:rsidDel="00F42581" w:rsidRDefault="00DE73DB" w:rsidP="00847C61">
            <w:pPr>
              <w:widowControl w:val="0"/>
              <w:autoSpaceDE w:val="0"/>
              <w:autoSpaceDN w:val="0"/>
              <w:adjustRightInd w:val="0"/>
              <w:spacing w:line="240" w:lineRule="auto"/>
              <w:contextualSpacing w:val="0"/>
              <w:rPr>
                <w:del w:id="1456" w:author="Arjan Kloosterboer" w:date="2017-09-21T12:43:00Z"/>
                <w:rFonts w:ascii="Calibri" w:hAnsi="Calibri" w:cs="Arial"/>
                <w:color w:val="0F0F0F"/>
                <w:sz w:val="22"/>
                <w:szCs w:val="24"/>
                <w:lang w:eastAsia="en-US"/>
              </w:rPr>
            </w:pPr>
            <w:del w:id="1457"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einde geldigheid Gemeentelijke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E628387" w14:textId="7E654000" w:rsidR="00847C61" w:rsidRPr="00474957" w:rsidDel="00F42581" w:rsidRDefault="00847C61" w:rsidP="00847C61">
            <w:pPr>
              <w:widowControl w:val="0"/>
              <w:autoSpaceDE w:val="0"/>
              <w:autoSpaceDN w:val="0"/>
              <w:adjustRightInd w:val="0"/>
              <w:spacing w:line="240" w:lineRule="auto"/>
              <w:contextualSpacing w:val="0"/>
              <w:rPr>
                <w:del w:id="1458" w:author="Arjan Kloosterboer" w:date="2017-09-21T12:43:00Z"/>
                <w:rFonts w:ascii="Calibri" w:hAnsi="Calibri" w:cs="Arial"/>
                <w:color w:val="0F0F0F"/>
                <w:sz w:val="22"/>
                <w:szCs w:val="24"/>
                <w:lang w:eastAsia="en-US"/>
              </w:rPr>
            </w:pPr>
            <w:del w:id="1459"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einde geldigheid gemeentelijke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455"/>
      </w:tr>
    </w:tbl>
    <w:p w14:paraId="7706378C" w14:textId="18D51080" w:rsidR="00847C61" w:rsidRPr="00474957" w:rsidDel="00F42581" w:rsidRDefault="00847C61" w:rsidP="00847C61">
      <w:pPr>
        <w:widowControl w:val="0"/>
        <w:autoSpaceDE w:val="0"/>
        <w:autoSpaceDN w:val="0"/>
        <w:adjustRightInd w:val="0"/>
        <w:spacing w:line="240" w:lineRule="auto"/>
        <w:contextualSpacing w:val="0"/>
        <w:rPr>
          <w:del w:id="1460"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F42581" w14:paraId="15D4ED99" w14:textId="60BA8E19" w:rsidTr="00847C61">
        <w:trPr>
          <w:del w:id="1461" w:author="Arjan Kloosterboer" w:date="2017-09-21T12:43:00Z"/>
        </w:trPr>
        <w:tc>
          <w:tcPr>
            <w:tcW w:w="9360" w:type="dxa"/>
            <w:gridSpan w:val="3"/>
            <w:tcBorders>
              <w:top w:val="nil"/>
              <w:left w:val="nil"/>
              <w:bottom w:val="nil"/>
              <w:right w:val="nil"/>
            </w:tcBorders>
          </w:tcPr>
          <w:p w14:paraId="448DFAA2" w14:textId="71CD015F" w:rsidR="00847C61" w:rsidRPr="00474957" w:rsidDel="00F42581" w:rsidRDefault="00847C61" w:rsidP="00847C61">
            <w:pPr>
              <w:widowControl w:val="0"/>
              <w:autoSpaceDE w:val="0"/>
              <w:autoSpaceDN w:val="0"/>
              <w:adjustRightInd w:val="0"/>
              <w:spacing w:line="240" w:lineRule="auto"/>
              <w:contextualSpacing w:val="0"/>
              <w:rPr>
                <w:del w:id="1462" w:author="Arjan Kloosterboer" w:date="2017-09-21T12:43:00Z"/>
                <w:rFonts w:ascii="Calibri" w:hAnsi="Calibri" w:cs="Arial"/>
                <w:color w:val="0F0F0F"/>
                <w:sz w:val="22"/>
                <w:szCs w:val="24"/>
                <w:lang w:eastAsia="en-US"/>
              </w:rPr>
            </w:pPr>
            <w:del w:id="1463" w:author="Arjan Kloosterboer" w:date="2017-09-21T12:43:00Z">
              <w:r w:rsidRPr="00474957" w:rsidDel="00F42581">
                <w:rPr>
                  <w:rFonts w:ascii="Calibri" w:hAnsi="Calibri" w:cs="Arial"/>
                  <w:b/>
                  <w:color w:val="0F0F0F"/>
                  <w:sz w:val="22"/>
                  <w:szCs w:val="24"/>
                  <w:lang w:eastAsia="en-US"/>
                </w:rPr>
                <w:delText>Overzicht relaties</w:delText>
              </w:r>
            </w:del>
          </w:p>
        </w:tc>
      </w:tr>
      <w:tr w:rsidR="00847C61" w:rsidRPr="00474957" w:rsidDel="00F42581" w14:paraId="1FDED93B" w14:textId="23F23E14" w:rsidTr="00847C61">
        <w:trPr>
          <w:del w:id="1464" w:author="Arjan Kloosterboer" w:date="2017-09-21T12:43:00Z"/>
        </w:trPr>
        <w:tc>
          <w:tcPr>
            <w:tcW w:w="450" w:type="dxa"/>
            <w:tcBorders>
              <w:top w:val="nil"/>
              <w:left w:val="nil"/>
              <w:bottom w:val="nil"/>
              <w:right w:val="nil"/>
            </w:tcBorders>
          </w:tcPr>
          <w:p w14:paraId="24ABCAC5" w14:textId="6FEA4732" w:rsidR="00847C61" w:rsidRPr="00474957" w:rsidDel="00F42581" w:rsidRDefault="00847C61" w:rsidP="00847C61">
            <w:pPr>
              <w:widowControl w:val="0"/>
              <w:autoSpaceDE w:val="0"/>
              <w:autoSpaceDN w:val="0"/>
              <w:adjustRightInd w:val="0"/>
              <w:spacing w:line="240" w:lineRule="auto"/>
              <w:contextualSpacing w:val="0"/>
              <w:rPr>
                <w:del w:id="1465"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6D8EA647" w14:textId="09BA3B82" w:rsidR="00847C61" w:rsidRPr="00474957" w:rsidDel="00F42581" w:rsidRDefault="00847C61" w:rsidP="00847C61">
            <w:pPr>
              <w:widowControl w:val="0"/>
              <w:autoSpaceDE w:val="0"/>
              <w:autoSpaceDN w:val="0"/>
              <w:adjustRightInd w:val="0"/>
              <w:spacing w:line="240" w:lineRule="auto"/>
              <w:contextualSpacing w:val="0"/>
              <w:rPr>
                <w:del w:id="1466" w:author="Arjan Kloosterboer" w:date="2017-09-21T12:43:00Z"/>
                <w:rFonts w:ascii="Calibri" w:hAnsi="Calibri" w:cs="Arial"/>
                <w:i/>
                <w:color w:val="0F0F0F"/>
                <w:sz w:val="22"/>
                <w:szCs w:val="24"/>
                <w:lang w:eastAsia="en-US"/>
              </w:rPr>
            </w:pPr>
            <w:del w:id="1467" w:author="Arjan Kloosterboer" w:date="2017-09-21T12:43:00Z">
              <w:r w:rsidRPr="00474957" w:rsidDel="00F42581">
                <w:rPr>
                  <w:rFonts w:ascii="Calibri" w:hAnsi="Calibri" w:cs="Arial"/>
                  <w:i/>
                  <w:color w:val="0F0F0F"/>
                  <w:sz w:val="22"/>
                  <w:szCs w:val="24"/>
                  <w:lang w:eastAsia="en-US"/>
                </w:rPr>
                <w:delText>Relatienaam met</w:delText>
              </w:r>
            </w:del>
          </w:p>
          <w:p w14:paraId="148DF346" w14:textId="6387C7A5" w:rsidR="00847C61" w:rsidRPr="00474957" w:rsidDel="00F42581" w:rsidRDefault="00847C61" w:rsidP="00847C61">
            <w:pPr>
              <w:widowControl w:val="0"/>
              <w:autoSpaceDE w:val="0"/>
              <w:autoSpaceDN w:val="0"/>
              <w:adjustRightInd w:val="0"/>
              <w:spacing w:line="240" w:lineRule="auto"/>
              <w:contextualSpacing w:val="0"/>
              <w:rPr>
                <w:del w:id="1468" w:author="Arjan Kloosterboer" w:date="2017-09-21T12:43:00Z"/>
                <w:rFonts w:ascii="Calibri" w:hAnsi="Calibri" w:cs="Arial"/>
                <w:color w:val="0F0F0F"/>
                <w:sz w:val="22"/>
                <w:szCs w:val="24"/>
                <w:lang w:eastAsia="en-US"/>
              </w:rPr>
            </w:pPr>
            <w:del w:id="1469" w:author="Arjan Kloosterboer" w:date="2017-09-21T12:43:00Z">
              <w:r w:rsidRPr="00474957" w:rsidDel="00F4258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24BA731D" w14:textId="6C0C0394" w:rsidR="00847C61" w:rsidRPr="00474957" w:rsidDel="00F42581" w:rsidRDefault="00847C61" w:rsidP="00847C61">
            <w:pPr>
              <w:widowControl w:val="0"/>
              <w:autoSpaceDE w:val="0"/>
              <w:autoSpaceDN w:val="0"/>
              <w:adjustRightInd w:val="0"/>
              <w:spacing w:line="240" w:lineRule="auto"/>
              <w:contextualSpacing w:val="0"/>
              <w:rPr>
                <w:del w:id="1470" w:author="Arjan Kloosterboer" w:date="2017-09-21T12:43:00Z"/>
                <w:rFonts w:ascii="Calibri" w:hAnsi="Calibri" w:cs="Arial"/>
                <w:color w:val="0F0F0F"/>
                <w:sz w:val="22"/>
                <w:szCs w:val="24"/>
                <w:lang w:eastAsia="en-US"/>
              </w:rPr>
            </w:pPr>
            <w:del w:id="1471" w:author="Arjan Kloosterboer" w:date="2017-09-21T12:43:00Z">
              <w:r w:rsidRPr="00474957" w:rsidDel="00F42581">
                <w:rPr>
                  <w:rFonts w:ascii="Calibri" w:hAnsi="Calibri" w:cs="Arial"/>
                  <w:i/>
                  <w:color w:val="0F0F0F"/>
                  <w:sz w:val="22"/>
                  <w:szCs w:val="24"/>
                  <w:lang w:eastAsia="en-US"/>
                </w:rPr>
                <w:delText>Definitie</w:delText>
              </w:r>
            </w:del>
          </w:p>
        </w:tc>
      </w:tr>
      <w:tr w:rsidR="00847C61" w:rsidRPr="00474957" w:rsidDel="00F42581" w14:paraId="4051605C" w14:textId="3AE77E07" w:rsidTr="00847C61">
        <w:trPr>
          <w:del w:id="1472" w:author="Arjan Kloosterboer" w:date="2017-09-21T12:43:00Z"/>
        </w:trPr>
        <w:tc>
          <w:tcPr>
            <w:tcW w:w="450" w:type="dxa"/>
            <w:tcBorders>
              <w:top w:val="nil"/>
              <w:left w:val="nil"/>
              <w:bottom w:val="nil"/>
              <w:right w:val="nil"/>
            </w:tcBorders>
          </w:tcPr>
          <w:p w14:paraId="43408107" w14:textId="1F443BBE" w:rsidR="00847C61" w:rsidRPr="00474957" w:rsidDel="00F42581" w:rsidRDefault="00847C61" w:rsidP="00847C61">
            <w:pPr>
              <w:widowControl w:val="0"/>
              <w:autoSpaceDE w:val="0"/>
              <w:autoSpaceDN w:val="0"/>
              <w:adjustRightInd w:val="0"/>
              <w:spacing w:line="240" w:lineRule="auto"/>
              <w:contextualSpacing w:val="0"/>
              <w:rPr>
                <w:del w:id="1473"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CA2C628" w14:textId="35B34FFC" w:rsidR="00847C61" w:rsidRPr="00474957" w:rsidDel="00F42581" w:rsidRDefault="00DE73DB" w:rsidP="00847C61">
            <w:pPr>
              <w:widowControl w:val="0"/>
              <w:autoSpaceDE w:val="0"/>
              <w:autoSpaceDN w:val="0"/>
              <w:adjustRightInd w:val="0"/>
              <w:spacing w:line="240" w:lineRule="auto"/>
              <w:contextualSpacing w:val="0"/>
              <w:rPr>
                <w:del w:id="1474" w:author="Arjan Kloosterboer" w:date="2017-09-21T12:43:00Z"/>
                <w:rFonts w:ascii="Calibri" w:hAnsi="Calibri" w:cs="Arial"/>
                <w:color w:val="0F0F0F"/>
                <w:sz w:val="22"/>
                <w:szCs w:val="24"/>
                <w:lang w:eastAsia="en-US"/>
              </w:rPr>
            </w:pPr>
            <w:del w:id="1475"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OBJECT</w:delText>
              </w:r>
              <w:r w:rsidRPr="00474957" w:rsidDel="00F42581">
                <w:rPr>
                  <w:rFonts w:ascii="Arial" w:hAnsi="Arial" w:cs="Arial"/>
                  <w:szCs w:val="24"/>
                  <w:lang w:val="en-AU"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ConnSource.Cardinality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0..1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p w14:paraId="2B98B37D" w14:textId="29FBF379" w:rsidR="00847C61" w:rsidRPr="00474957" w:rsidDel="00F42581" w:rsidRDefault="00847C61" w:rsidP="00847C61">
            <w:pPr>
              <w:widowControl w:val="0"/>
              <w:autoSpaceDE w:val="0"/>
              <w:autoSpaceDN w:val="0"/>
              <w:adjustRightInd w:val="0"/>
              <w:spacing w:line="240" w:lineRule="auto"/>
              <w:contextualSpacing w:val="0"/>
              <w:rPr>
                <w:del w:id="1476" w:author="Arjan Kloosterboer" w:date="2017-09-21T12:43:00Z"/>
                <w:rFonts w:ascii="Calibri" w:hAnsi="Calibri" w:cs="Arial"/>
                <w:color w:val="0F0F0F"/>
                <w:sz w:val="22"/>
                <w:szCs w:val="24"/>
                <w:lang w:eastAsia="en-US"/>
              </w:rPr>
            </w:pPr>
            <w:del w:id="1477" w:author="Arjan Kloosterboer" w:date="2017-09-21T12:43:00Z">
              <w:r w:rsidRPr="00474957" w:rsidDel="00F42581">
                <w:rPr>
                  <w:rFonts w:ascii="Calibri" w:hAnsi="Calibri" w:cs="Arial"/>
                  <w:color w:val="0F0F0F"/>
                  <w:sz w:val="22"/>
                  <w:szCs w:val="24"/>
                  <w:lang w:eastAsia="en-US"/>
                </w:rPr>
                <w:delText xml:space="preserve">  </w:delText>
              </w:r>
              <w:r w:rsidR="00DE73DB" w:rsidRPr="00474957" w:rsidDel="00F42581">
                <w:rPr>
                  <w:rFonts w:ascii="Calibri" w:hAnsi="Calibri" w:cs="Arial"/>
                  <w:color w:val="0F0F0F"/>
                  <w:sz w:val="22"/>
                  <w:szCs w:val="24"/>
                  <w:lang w:eastAsia="en-US"/>
                </w:rPr>
                <w:fldChar w:fldCharType="begin" w:fldLock="1"/>
              </w:r>
              <w:r w:rsidRPr="00474957" w:rsidDel="00F42581">
                <w:rPr>
                  <w:rFonts w:ascii="Calibri" w:hAnsi="Calibri" w:cs="Arial"/>
                  <w:color w:val="0F0F0F"/>
                  <w:sz w:val="22"/>
                  <w:szCs w:val="24"/>
                  <w:lang w:eastAsia="en-US"/>
                </w:rPr>
                <w:delInstrText>MERGEFIELD Connector.Name</w:delInstrText>
              </w:r>
              <w:r w:rsidR="00DE73DB" w:rsidRPr="00474957" w:rsidDel="00F42581">
                <w:rPr>
                  <w:rFonts w:ascii="Calibri" w:hAnsi="Calibri" w:cs="Arial"/>
                  <w:color w:val="0F0F0F"/>
                  <w:sz w:val="22"/>
                  <w:szCs w:val="24"/>
                  <w:lang w:eastAsia="en-US"/>
                </w:rPr>
                <w:fldChar w:fldCharType="separate"/>
              </w:r>
              <w:r w:rsidRPr="00474957" w:rsidDel="00F42581">
                <w:rPr>
                  <w:rFonts w:ascii="Calibri" w:hAnsi="Calibri" w:cs="Arial"/>
                  <w:color w:val="0F0F0F"/>
                  <w:sz w:val="22"/>
                  <w:szCs w:val="24"/>
                  <w:lang w:eastAsia="en-US"/>
                </w:rPr>
                <w:delText>is</w:delText>
              </w:r>
              <w:r w:rsidR="00DE73DB" w:rsidRPr="00474957" w:rsidDel="00F42581">
                <w:rPr>
                  <w:rFonts w:ascii="Calibri" w:hAnsi="Calibri" w:cs="Arial"/>
                  <w:color w:val="0F0F0F"/>
                  <w:sz w:val="22"/>
                  <w:szCs w:val="24"/>
                  <w:lang w:eastAsia="en-US"/>
                </w:rPr>
                <w:fldChar w:fldCharType="end"/>
              </w:r>
            </w:del>
          </w:p>
          <w:p w14:paraId="1C2A9CC7" w14:textId="403D7E94" w:rsidR="00847C61" w:rsidRPr="00474957" w:rsidDel="00F42581" w:rsidRDefault="00DE73DB" w:rsidP="00847C61">
            <w:pPr>
              <w:widowControl w:val="0"/>
              <w:autoSpaceDE w:val="0"/>
              <w:autoSpaceDN w:val="0"/>
              <w:adjustRightInd w:val="0"/>
              <w:spacing w:line="240" w:lineRule="auto"/>
              <w:contextualSpacing w:val="0"/>
              <w:rPr>
                <w:del w:id="1478" w:author="Arjan Kloosterboer" w:date="2017-09-21T12:43:00Z"/>
                <w:rFonts w:ascii="Calibri" w:hAnsi="Calibri" w:cs="Arial"/>
                <w:color w:val="0F0F0F"/>
                <w:sz w:val="22"/>
                <w:szCs w:val="24"/>
                <w:lang w:eastAsia="en-US"/>
              </w:rPr>
            </w:pPr>
            <w:del w:id="1479" w:author="Arjan Kloosterboer" w:date="2017-09-21T12:43:00Z">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Element.Name</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GEMEENTELIJKE OPENBARE RUIMTE</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ConnTarget.Cardinality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29CD3405" w14:textId="4023DD24" w:rsidR="00847C61" w:rsidRPr="00474957" w:rsidDel="00F42581" w:rsidRDefault="00DE73DB" w:rsidP="00847C61">
            <w:pPr>
              <w:widowControl w:val="0"/>
              <w:autoSpaceDE w:val="0"/>
              <w:autoSpaceDN w:val="0"/>
              <w:adjustRightInd w:val="0"/>
              <w:spacing w:line="240" w:lineRule="auto"/>
              <w:contextualSpacing w:val="0"/>
              <w:rPr>
                <w:del w:id="1480" w:author="Arjan Kloosterboer" w:date="2017-09-21T12:43:00Z"/>
                <w:rFonts w:ascii="Calibri" w:hAnsi="Calibri" w:cs="Arial"/>
                <w:color w:val="0F0F0F"/>
                <w:sz w:val="22"/>
                <w:szCs w:val="24"/>
                <w:lang w:eastAsia="en-US"/>
              </w:rPr>
            </w:pPr>
            <w:del w:id="1481"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Connector.Notes</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Een GEMEENTELIJKE OPENBARE RUIMTE is een specialisatie van OBJECT.</w:delText>
              </w:r>
              <w:r w:rsidRPr="00474957" w:rsidDel="00F42581">
                <w:rPr>
                  <w:rFonts w:ascii="Arial" w:hAnsi="Arial" w:cs="Arial"/>
                  <w:szCs w:val="24"/>
                  <w:lang w:val="en-AU" w:eastAsia="en-US"/>
                </w:rPr>
                <w:fldChar w:fldCharType="end"/>
              </w:r>
            </w:del>
          </w:p>
        </w:tc>
      </w:tr>
      <w:tr w:rsidR="00847C61" w:rsidRPr="00474957" w:rsidDel="00F42581" w14:paraId="15C18B94" w14:textId="6EFAC5D8" w:rsidTr="00847C61">
        <w:trPr>
          <w:trHeight w:hRule="exact" w:val="128"/>
          <w:del w:id="1482" w:author="Arjan Kloosterboer" w:date="2017-09-21T12:43:00Z"/>
        </w:trPr>
        <w:tc>
          <w:tcPr>
            <w:tcW w:w="450" w:type="dxa"/>
            <w:tcBorders>
              <w:top w:val="nil"/>
              <w:left w:val="nil"/>
              <w:bottom w:val="nil"/>
              <w:right w:val="nil"/>
            </w:tcBorders>
          </w:tcPr>
          <w:p w14:paraId="0CEA7A46" w14:textId="5DDAA51D" w:rsidR="00847C61" w:rsidRPr="00474957" w:rsidDel="00F42581" w:rsidRDefault="00847C61" w:rsidP="00847C61">
            <w:pPr>
              <w:widowControl w:val="0"/>
              <w:autoSpaceDE w:val="0"/>
              <w:autoSpaceDN w:val="0"/>
              <w:adjustRightInd w:val="0"/>
              <w:spacing w:line="240" w:lineRule="auto"/>
              <w:contextualSpacing w:val="0"/>
              <w:rPr>
                <w:del w:id="1483"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A618289" w14:textId="27FD29D2" w:rsidR="00847C61" w:rsidRPr="00474957" w:rsidDel="00F42581" w:rsidRDefault="00847C61" w:rsidP="00847C61">
            <w:pPr>
              <w:widowControl w:val="0"/>
              <w:autoSpaceDE w:val="0"/>
              <w:autoSpaceDN w:val="0"/>
              <w:adjustRightInd w:val="0"/>
              <w:spacing w:line="240" w:lineRule="auto"/>
              <w:contextualSpacing w:val="0"/>
              <w:rPr>
                <w:del w:id="1484"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29D9709A" w14:textId="363A206D" w:rsidR="00847C61" w:rsidRPr="00474957" w:rsidDel="00F42581" w:rsidRDefault="00847C61" w:rsidP="00847C61">
            <w:pPr>
              <w:widowControl w:val="0"/>
              <w:autoSpaceDE w:val="0"/>
              <w:autoSpaceDN w:val="0"/>
              <w:adjustRightInd w:val="0"/>
              <w:spacing w:line="240" w:lineRule="auto"/>
              <w:contextualSpacing w:val="0"/>
              <w:rPr>
                <w:del w:id="1485" w:author="Arjan Kloosterboer" w:date="2017-09-21T12:43:00Z"/>
                <w:rFonts w:ascii="Calibri" w:hAnsi="Calibri" w:cs="Arial"/>
                <w:color w:val="0F0F0F"/>
                <w:sz w:val="22"/>
                <w:szCs w:val="24"/>
                <w:lang w:eastAsia="en-US"/>
              </w:rPr>
            </w:pPr>
          </w:p>
        </w:tc>
      </w:tr>
    </w:tbl>
    <w:p w14:paraId="3D14791E" w14:textId="2584DDEA" w:rsidR="00847C61" w:rsidRPr="00474957" w:rsidDel="00F42581" w:rsidRDefault="00847C61" w:rsidP="00847C61">
      <w:pPr>
        <w:widowControl w:val="0"/>
        <w:autoSpaceDE w:val="0"/>
        <w:autoSpaceDN w:val="0"/>
        <w:adjustRightInd w:val="0"/>
        <w:spacing w:line="240" w:lineRule="auto"/>
        <w:contextualSpacing w:val="0"/>
        <w:rPr>
          <w:del w:id="1486"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F42581" w14:paraId="74D59020" w14:textId="56AEDDD6" w:rsidTr="00847C61">
        <w:trPr>
          <w:cantSplit/>
          <w:del w:id="1487" w:author="Arjan Kloosterboer" w:date="2017-09-21T12:43:00Z"/>
        </w:trPr>
        <w:tc>
          <w:tcPr>
            <w:tcW w:w="9360" w:type="dxa"/>
            <w:tcBorders>
              <w:top w:val="nil"/>
              <w:left w:val="nil"/>
              <w:bottom w:val="nil"/>
              <w:right w:val="nil"/>
            </w:tcBorders>
          </w:tcPr>
          <w:p w14:paraId="55775142" w14:textId="754229F4" w:rsidR="00847C61" w:rsidRPr="00474957" w:rsidDel="00F42581" w:rsidRDefault="00847C61" w:rsidP="00847C61">
            <w:pPr>
              <w:widowControl w:val="0"/>
              <w:autoSpaceDE w:val="0"/>
              <w:autoSpaceDN w:val="0"/>
              <w:adjustRightInd w:val="0"/>
              <w:spacing w:line="240" w:lineRule="auto"/>
              <w:contextualSpacing w:val="0"/>
              <w:rPr>
                <w:del w:id="1488" w:author="Arjan Kloosterboer" w:date="2017-09-21T12:43:00Z"/>
                <w:rFonts w:ascii="Calibri" w:hAnsi="Calibri" w:cs="Arial"/>
                <w:b/>
                <w:color w:val="0F0F0F"/>
                <w:sz w:val="22"/>
                <w:szCs w:val="24"/>
                <w:lang w:eastAsia="en-US"/>
              </w:rPr>
            </w:pPr>
            <w:del w:id="1489" w:author="Arjan Kloosterboer" w:date="2017-09-21T12:43:00Z">
              <w:r w:rsidRPr="00474957" w:rsidDel="00F42581">
                <w:rPr>
                  <w:rFonts w:ascii="Calibri" w:hAnsi="Calibri" w:cs="Arial"/>
                  <w:b/>
                  <w:color w:val="0F0F0F"/>
                  <w:sz w:val="22"/>
                  <w:szCs w:val="24"/>
                  <w:lang w:eastAsia="en-US"/>
                </w:rPr>
                <w:delText>Toelichting objecttype</w:delText>
              </w:r>
            </w:del>
          </w:p>
          <w:p w14:paraId="5D753741" w14:textId="06506E94" w:rsidR="00847C61" w:rsidRPr="00474957" w:rsidDel="00F42581" w:rsidRDefault="00847C61" w:rsidP="00847C61">
            <w:pPr>
              <w:widowControl w:val="0"/>
              <w:autoSpaceDE w:val="0"/>
              <w:autoSpaceDN w:val="0"/>
              <w:adjustRightInd w:val="0"/>
              <w:spacing w:line="240" w:lineRule="auto"/>
              <w:ind w:left="720"/>
              <w:contextualSpacing w:val="0"/>
              <w:rPr>
                <w:del w:id="1490" w:author="Arjan Kloosterboer" w:date="2017-09-21T12:43:00Z"/>
                <w:rFonts w:ascii="Calibri" w:hAnsi="Calibri" w:cs="Arial"/>
                <w:color w:val="0F0F0F"/>
                <w:sz w:val="22"/>
                <w:szCs w:val="24"/>
                <w:lang w:eastAsia="en-US"/>
              </w:rPr>
            </w:pPr>
            <w:del w:id="1491" w:author="Arjan Kloosterboer" w:date="2017-09-21T12:43:00Z">
              <w:r w:rsidRPr="00474957" w:rsidDel="00F42581">
                <w:rPr>
                  <w:rFonts w:ascii="Calibri" w:hAnsi="Calibri" w:cs="Arial"/>
                  <w:color w:val="0F0F0F"/>
                  <w:sz w:val="22"/>
                  <w:szCs w:val="24"/>
                  <w:lang w:eastAsia="en-US"/>
                </w:rPr>
                <w:delText>De aan het RSGB ontleende gegevens van een GEMEENTELIJKE OPENBARE RUIMTE die in het RGBZ gebruikt worden bij deze specialisatie van OBJECT. Zie voor de specificaties van deze gegevens het RSGB.</w:delText>
              </w:r>
            </w:del>
          </w:p>
        </w:tc>
      </w:tr>
    </w:tbl>
    <w:bookmarkStart w:id="1492" w:name="BKM_F7C9317A_766E_48f7_8177_145AAF345584"/>
    <w:bookmarkEnd w:id="1492"/>
    <w:p w14:paraId="400721D2" w14:textId="5430EFB7" w:rsidR="00847C61" w:rsidRPr="00474957" w:rsidDel="00F42581" w:rsidRDefault="00DE73DB" w:rsidP="00847C61">
      <w:pPr>
        <w:pStyle w:val="Kop3"/>
        <w:rPr>
          <w:del w:id="1493" w:author="Arjan Kloosterboer" w:date="2017-09-21T12:43:00Z"/>
          <w:rFonts w:ascii="Arial" w:hAnsi="Arial"/>
          <w:sz w:val="30"/>
        </w:rPr>
      </w:pPr>
      <w:del w:id="1494" w:author="Arjan Kloosterboer" w:date="2017-09-21T12:43:00Z">
        <w:r w:rsidRPr="00474957" w:rsidDel="00F42581">
          <w:rPr>
            <w:rFonts w:ascii="Arial" w:hAnsi="Arial"/>
            <w:b w:val="0"/>
            <w:bCs w:val="0"/>
            <w:lang w:val="en-AU"/>
          </w:rPr>
          <w:fldChar w:fldCharType="begin" w:fldLock="1"/>
        </w:r>
        <w:r w:rsidR="00847C61" w:rsidRPr="00474957" w:rsidDel="00F42581">
          <w:rPr>
            <w:rFonts w:ascii="Arial" w:hAnsi="Arial"/>
            <w:lang w:val="en-AU"/>
          </w:rPr>
          <w:delInstrText xml:space="preserve">MERGEFIELD </w:delInstrText>
        </w:r>
        <w:r w:rsidR="00847C61" w:rsidRPr="00474957" w:rsidDel="00F42581">
          <w:delInstrText>Element.Stereotype</w:delInstrText>
        </w:r>
        <w:r w:rsidRPr="00474957" w:rsidDel="00F42581">
          <w:rPr>
            <w:rFonts w:ascii="Arial" w:hAnsi="Arial"/>
            <w:b w:val="0"/>
            <w:bCs w:val="0"/>
            <w:lang w:val="en-AU"/>
          </w:rPr>
          <w:fldChar w:fldCharType="separate"/>
        </w:r>
        <w:r w:rsidR="00847C61" w:rsidDel="00F42581">
          <w:delText>Objecttype</w:delText>
        </w:r>
        <w:r w:rsidRPr="00474957" w:rsidDel="00F42581">
          <w:rPr>
            <w:rFonts w:ascii="Arial" w:hAnsi="Arial"/>
            <w:b w:val="0"/>
            <w:bCs w:val="0"/>
            <w:lang w:val="en-AU"/>
          </w:rPr>
          <w:fldChar w:fldCharType="end"/>
        </w:r>
        <w:r w:rsidR="00847C61" w:rsidRPr="00474957" w:rsidDel="00F42581">
          <w:delText xml:space="preserve"> </w:delText>
        </w:r>
        <w:r w:rsidR="003B6B78" w:rsidDel="00F42581">
          <w:rPr>
            <w:b w:val="0"/>
            <w:bCs w:val="0"/>
          </w:rPr>
          <w:fldChar w:fldCharType="begin" w:fldLock="1"/>
        </w:r>
        <w:r w:rsidR="003B6B78" w:rsidDel="00F42581">
          <w:delInstrText>MERGEFIELD Element.Name</w:delInstrText>
        </w:r>
        <w:r w:rsidR="003B6B78" w:rsidDel="00F42581">
          <w:rPr>
            <w:b w:val="0"/>
            <w:bCs w:val="0"/>
          </w:rPr>
          <w:fldChar w:fldCharType="separate"/>
        </w:r>
        <w:r w:rsidR="00847C61" w:rsidRPr="00474957" w:rsidDel="00F42581">
          <w:delText>HUISHOUDEN</w:delText>
        </w:r>
        <w:r w:rsidR="003B6B78" w:rsidDel="00F4258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F42581" w14:paraId="79E9E100" w14:textId="68397A9D" w:rsidTr="00847C61">
        <w:trPr>
          <w:trHeight w:val="271"/>
          <w:del w:id="1495" w:author="Arjan Kloosterboer" w:date="2017-09-21T12:43:00Z"/>
        </w:trPr>
        <w:tc>
          <w:tcPr>
            <w:tcW w:w="2340" w:type="dxa"/>
            <w:gridSpan w:val="2"/>
            <w:tcBorders>
              <w:top w:val="nil"/>
              <w:left w:val="nil"/>
              <w:bottom w:val="nil"/>
              <w:right w:val="nil"/>
            </w:tcBorders>
          </w:tcPr>
          <w:p w14:paraId="6CA95B6A" w14:textId="7EFA5096" w:rsidR="00847C61" w:rsidRPr="00474957" w:rsidDel="00F42581" w:rsidRDefault="00847C61" w:rsidP="00847C61">
            <w:pPr>
              <w:widowControl w:val="0"/>
              <w:autoSpaceDE w:val="0"/>
              <w:autoSpaceDN w:val="0"/>
              <w:adjustRightInd w:val="0"/>
              <w:spacing w:line="240" w:lineRule="auto"/>
              <w:contextualSpacing w:val="0"/>
              <w:rPr>
                <w:del w:id="1496" w:author="Arjan Kloosterboer" w:date="2017-09-21T12:43:00Z"/>
                <w:rFonts w:ascii="Calibri" w:hAnsi="Calibri" w:cs="Arial"/>
                <w:color w:val="0F0F0F"/>
                <w:sz w:val="22"/>
                <w:szCs w:val="24"/>
                <w:lang w:eastAsia="en-US"/>
              </w:rPr>
            </w:pPr>
            <w:del w:id="1497" w:author="Arjan Kloosterboer" w:date="2017-09-21T12:43:00Z">
              <w:r w:rsidRPr="00474957" w:rsidDel="00F4258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3824E174" w14:textId="38211543" w:rsidR="00847C61" w:rsidRPr="00474957" w:rsidDel="00F42581" w:rsidRDefault="00DE73DB" w:rsidP="00847C61">
            <w:pPr>
              <w:widowControl w:val="0"/>
              <w:autoSpaceDE w:val="0"/>
              <w:autoSpaceDN w:val="0"/>
              <w:adjustRightInd w:val="0"/>
              <w:spacing w:line="240" w:lineRule="auto"/>
              <w:contextualSpacing w:val="0"/>
              <w:rPr>
                <w:del w:id="1498" w:author="Arjan Kloosterboer" w:date="2017-09-21T12:43:00Z"/>
                <w:rFonts w:ascii="Calibri" w:hAnsi="Calibri" w:cs="Arial"/>
                <w:color w:val="0F0F0F"/>
                <w:sz w:val="22"/>
                <w:szCs w:val="24"/>
                <w:lang w:eastAsia="en-US"/>
              </w:rPr>
            </w:pPr>
            <w:del w:id="1499"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w:delText>
              </w:r>
              <w:r w:rsidRPr="00474957" w:rsidDel="00F42581">
                <w:rPr>
                  <w:rFonts w:ascii="Arial" w:hAnsi="Arial" w:cs="Arial"/>
                  <w:szCs w:val="24"/>
                  <w:lang w:val="en-AU" w:eastAsia="en-US"/>
                </w:rPr>
                <w:fldChar w:fldCharType="end"/>
              </w:r>
            </w:del>
          </w:p>
        </w:tc>
      </w:tr>
      <w:tr w:rsidR="00847C61" w:rsidRPr="00474957" w:rsidDel="00F42581" w14:paraId="5DC5AF5B" w14:textId="6B3A98E8" w:rsidTr="00847C61">
        <w:trPr>
          <w:trHeight w:hRule="exact" w:val="128"/>
          <w:del w:id="1500" w:author="Arjan Kloosterboer" w:date="2017-09-21T12:43:00Z"/>
        </w:trPr>
        <w:tc>
          <w:tcPr>
            <w:tcW w:w="2340" w:type="dxa"/>
            <w:gridSpan w:val="2"/>
            <w:tcBorders>
              <w:top w:val="nil"/>
              <w:left w:val="nil"/>
              <w:bottom w:val="nil"/>
              <w:right w:val="nil"/>
            </w:tcBorders>
          </w:tcPr>
          <w:p w14:paraId="1C69B03E" w14:textId="0021B99F" w:rsidR="00847C61" w:rsidRPr="00474957" w:rsidDel="00F42581" w:rsidRDefault="00847C61" w:rsidP="00847C61">
            <w:pPr>
              <w:widowControl w:val="0"/>
              <w:autoSpaceDE w:val="0"/>
              <w:autoSpaceDN w:val="0"/>
              <w:adjustRightInd w:val="0"/>
              <w:spacing w:line="240" w:lineRule="auto"/>
              <w:contextualSpacing w:val="0"/>
              <w:rPr>
                <w:del w:id="1501"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1D9AFC17" w14:textId="28DAC169" w:rsidR="00847C61" w:rsidRPr="00474957" w:rsidDel="00F42581" w:rsidRDefault="00847C61" w:rsidP="00847C61">
            <w:pPr>
              <w:widowControl w:val="0"/>
              <w:autoSpaceDE w:val="0"/>
              <w:autoSpaceDN w:val="0"/>
              <w:adjustRightInd w:val="0"/>
              <w:spacing w:line="240" w:lineRule="auto"/>
              <w:contextualSpacing w:val="0"/>
              <w:rPr>
                <w:del w:id="1502" w:author="Arjan Kloosterboer" w:date="2017-09-21T12:43:00Z"/>
                <w:rFonts w:ascii="Calibri" w:hAnsi="Calibri" w:cs="Arial"/>
                <w:color w:val="0F0F0F"/>
                <w:sz w:val="22"/>
                <w:szCs w:val="24"/>
                <w:lang w:eastAsia="en-US"/>
              </w:rPr>
            </w:pPr>
          </w:p>
        </w:tc>
      </w:tr>
      <w:tr w:rsidR="00847C61" w:rsidRPr="00474957" w:rsidDel="00F42581" w14:paraId="3FB0C612" w14:textId="58F3BEB5" w:rsidTr="00847C61">
        <w:trPr>
          <w:trHeight w:val="151"/>
          <w:del w:id="1503" w:author="Arjan Kloosterboer" w:date="2017-09-21T12:43:00Z"/>
        </w:trPr>
        <w:tc>
          <w:tcPr>
            <w:tcW w:w="2340" w:type="dxa"/>
            <w:gridSpan w:val="2"/>
            <w:tcBorders>
              <w:top w:val="nil"/>
              <w:left w:val="nil"/>
              <w:bottom w:val="nil"/>
              <w:right w:val="nil"/>
            </w:tcBorders>
          </w:tcPr>
          <w:p w14:paraId="03E52E53" w14:textId="4208FA9C" w:rsidR="00847C61" w:rsidRPr="00474957" w:rsidDel="00F42581" w:rsidRDefault="00847C61" w:rsidP="00847C61">
            <w:pPr>
              <w:widowControl w:val="0"/>
              <w:autoSpaceDE w:val="0"/>
              <w:autoSpaceDN w:val="0"/>
              <w:adjustRightInd w:val="0"/>
              <w:spacing w:line="240" w:lineRule="auto"/>
              <w:contextualSpacing w:val="0"/>
              <w:rPr>
                <w:del w:id="1504" w:author="Arjan Kloosterboer" w:date="2017-09-21T12:43:00Z"/>
                <w:rFonts w:ascii="Calibri" w:hAnsi="Calibri" w:cs="Arial"/>
                <w:b/>
                <w:color w:val="0F0F0F"/>
                <w:sz w:val="22"/>
                <w:szCs w:val="24"/>
                <w:lang w:eastAsia="en-US"/>
              </w:rPr>
            </w:pPr>
            <w:del w:id="1505" w:author="Arjan Kloosterboer" w:date="2017-09-21T12:43:00Z">
              <w:r w:rsidRPr="00474957" w:rsidDel="00F4258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0A2EC7B9" w14:textId="6D831619" w:rsidR="00847C61" w:rsidRPr="00474957" w:rsidDel="00F42581" w:rsidRDefault="00847C61" w:rsidP="00847C61">
            <w:pPr>
              <w:widowControl w:val="0"/>
              <w:autoSpaceDE w:val="0"/>
              <w:autoSpaceDN w:val="0"/>
              <w:adjustRightInd w:val="0"/>
              <w:spacing w:line="240" w:lineRule="auto"/>
              <w:contextualSpacing w:val="0"/>
              <w:rPr>
                <w:del w:id="1506" w:author="Arjan Kloosterboer" w:date="2017-09-21T12:43:00Z"/>
                <w:rFonts w:ascii="Calibri" w:hAnsi="Calibri" w:cs="Arial"/>
                <w:b/>
                <w:color w:val="0F0F0F"/>
                <w:sz w:val="22"/>
                <w:szCs w:val="24"/>
                <w:lang w:eastAsia="en-US"/>
              </w:rPr>
            </w:pPr>
            <w:del w:id="1507" w:author="Arjan Kloosterboer" w:date="2017-09-21T12:43:00Z">
              <w:r w:rsidRPr="00474957" w:rsidDel="00F42581">
                <w:rPr>
                  <w:rFonts w:ascii="Calibri" w:hAnsi="Calibri" w:cs="Arial"/>
                  <w:b/>
                  <w:color w:val="0F0F0F"/>
                  <w:sz w:val="22"/>
                  <w:szCs w:val="24"/>
                  <w:lang w:eastAsia="en-US"/>
                </w:rPr>
                <w:delText>RSGB</w:delText>
              </w:r>
            </w:del>
          </w:p>
        </w:tc>
      </w:tr>
      <w:tr w:rsidR="00847C61" w:rsidRPr="00474957" w:rsidDel="00F42581" w14:paraId="369AB106" w14:textId="0932BDAA" w:rsidTr="00847C61">
        <w:trPr>
          <w:trHeight w:hRule="exact" w:val="128"/>
          <w:del w:id="1508" w:author="Arjan Kloosterboer" w:date="2017-09-21T12:43:00Z"/>
        </w:trPr>
        <w:tc>
          <w:tcPr>
            <w:tcW w:w="2340" w:type="dxa"/>
            <w:gridSpan w:val="2"/>
            <w:tcBorders>
              <w:top w:val="nil"/>
              <w:left w:val="nil"/>
              <w:bottom w:val="nil"/>
              <w:right w:val="nil"/>
            </w:tcBorders>
          </w:tcPr>
          <w:p w14:paraId="7BAB6D6A" w14:textId="19E808E3" w:rsidR="00847C61" w:rsidRPr="00474957" w:rsidDel="00F42581" w:rsidRDefault="00847C61" w:rsidP="00847C61">
            <w:pPr>
              <w:widowControl w:val="0"/>
              <w:autoSpaceDE w:val="0"/>
              <w:autoSpaceDN w:val="0"/>
              <w:adjustRightInd w:val="0"/>
              <w:spacing w:line="240" w:lineRule="auto"/>
              <w:contextualSpacing w:val="0"/>
              <w:rPr>
                <w:del w:id="1509"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7A916348" w14:textId="75A9ABDA" w:rsidR="00847C61" w:rsidRPr="00474957" w:rsidDel="00F42581" w:rsidRDefault="00847C61" w:rsidP="00847C61">
            <w:pPr>
              <w:widowControl w:val="0"/>
              <w:autoSpaceDE w:val="0"/>
              <w:autoSpaceDN w:val="0"/>
              <w:adjustRightInd w:val="0"/>
              <w:spacing w:line="240" w:lineRule="auto"/>
              <w:contextualSpacing w:val="0"/>
              <w:rPr>
                <w:del w:id="1510" w:author="Arjan Kloosterboer" w:date="2017-09-21T12:43:00Z"/>
                <w:rFonts w:ascii="Calibri" w:hAnsi="Calibri" w:cs="Arial"/>
                <w:color w:val="0F0F0F"/>
                <w:sz w:val="22"/>
                <w:szCs w:val="24"/>
                <w:lang w:eastAsia="en-US"/>
              </w:rPr>
            </w:pPr>
          </w:p>
        </w:tc>
      </w:tr>
      <w:tr w:rsidR="00847C61" w:rsidRPr="00474957" w:rsidDel="00F42581" w14:paraId="1C610016" w14:textId="09F60704" w:rsidTr="00847C61">
        <w:trPr>
          <w:del w:id="1511" w:author="Arjan Kloosterboer" w:date="2017-09-21T12:43:00Z"/>
        </w:trPr>
        <w:tc>
          <w:tcPr>
            <w:tcW w:w="2340" w:type="dxa"/>
            <w:gridSpan w:val="2"/>
            <w:tcBorders>
              <w:top w:val="nil"/>
              <w:left w:val="nil"/>
              <w:bottom w:val="nil"/>
              <w:right w:val="nil"/>
            </w:tcBorders>
          </w:tcPr>
          <w:p w14:paraId="6786145C" w14:textId="7AA2D2C9" w:rsidR="00847C61" w:rsidRPr="00474957" w:rsidDel="00F42581" w:rsidRDefault="00847C61" w:rsidP="00847C61">
            <w:pPr>
              <w:widowControl w:val="0"/>
              <w:autoSpaceDE w:val="0"/>
              <w:autoSpaceDN w:val="0"/>
              <w:adjustRightInd w:val="0"/>
              <w:spacing w:line="240" w:lineRule="auto"/>
              <w:contextualSpacing w:val="0"/>
              <w:rPr>
                <w:del w:id="1512" w:author="Arjan Kloosterboer" w:date="2017-09-21T12:43:00Z"/>
                <w:rFonts w:ascii="Calibri" w:hAnsi="Calibri" w:cs="Arial"/>
                <w:b/>
                <w:color w:val="0F0F0F"/>
                <w:sz w:val="22"/>
                <w:szCs w:val="24"/>
                <w:lang w:eastAsia="en-US"/>
              </w:rPr>
            </w:pPr>
            <w:del w:id="1513" w:author="Arjan Kloosterboer" w:date="2017-09-21T12:43:00Z">
              <w:r w:rsidRPr="00474957" w:rsidDel="00F4258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1DC7FDD1" w14:textId="537D536B" w:rsidR="00847C61" w:rsidRPr="00474957" w:rsidDel="00F42581" w:rsidRDefault="00847C61" w:rsidP="00847C61">
            <w:pPr>
              <w:widowControl w:val="0"/>
              <w:autoSpaceDE w:val="0"/>
              <w:autoSpaceDN w:val="0"/>
              <w:adjustRightInd w:val="0"/>
              <w:spacing w:line="240" w:lineRule="auto"/>
              <w:contextualSpacing w:val="0"/>
              <w:rPr>
                <w:del w:id="1514" w:author="Arjan Kloosterboer" w:date="2017-09-21T12:43:00Z"/>
                <w:rFonts w:ascii="Calibri" w:hAnsi="Calibri" w:cs="Arial"/>
                <w:color w:val="0F0F0F"/>
                <w:sz w:val="22"/>
                <w:szCs w:val="24"/>
                <w:lang w:eastAsia="en-US"/>
              </w:rPr>
            </w:pPr>
            <w:del w:id="1515" w:author="Arjan Kloosterboer" w:date="2017-09-21T12:43:00Z">
              <w:r w:rsidRPr="00474957" w:rsidDel="00F42581">
                <w:rPr>
                  <w:rFonts w:ascii="Calibri" w:hAnsi="Calibri" w:cs="Arial"/>
                  <w:color w:val="0F0F0F"/>
                  <w:sz w:val="22"/>
                  <w:szCs w:val="24"/>
                  <w:lang w:eastAsia="en-US"/>
                </w:rPr>
                <w:delText>september 2010</w:delText>
              </w:r>
            </w:del>
          </w:p>
        </w:tc>
      </w:tr>
      <w:tr w:rsidR="00847C61" w:rsidRPr="00474957" w:rsidDel="00F42581" w14:paraId="7B914B76" w14:textId="51D854DB" w:rsidTr="00847C61">
        <w:trPr>
          <w:trHeight w:hRule="exact" w:val="241"/>
          <w:del w:id="1516" w:author="Arjan Kloosterboer" w:date="2017-09-21T12:43:00Z"/>
        </w:trPr>
        <w:tc>
          <w:tcPr>
            <w:tcW w:w="2340" w:type="dxa"/>
            <w:gridSpan w:val="2"/>
            <w:tcBorders>
              <w:top w:val="nil"/>
              <w:left w:val="nil"/>
              <w:bottom w:val="nil"/>
              <w:right w:val="nil"/>
            </w:tcBorders>
          </w:tcPr>
          <w:p w14:paraId="504D1891" w14:textId="3E77E172" w:rsidR="00847C61" w:rsidRPr="00474957" w:rsidDel="00F42581" w:rsidRDefault="00847C61" w:rsidP="00847C61">
            <w:pPr>
              <w:widowControl w:val="0"/>
              <w:autoSpaceDE w:val="0"/>
              <w:autoSpaceDN w:val="0"/>
              <w:adjustRightInd w:val="0"/>
              <w:spacing w:line="240" w:lineRule="auto"/>
              <w:contextualSpacing w:val="0"/>
              <w:rPr>
                <w:del w:id="1517"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38B464F1" w14:textId="1810A6B6" w:rsidR="00847C61" w:rsidRPr="00474957" w:rsidDel="00F42581" w:rsidRDefault="00847C61" w:rsidP="00847C61">
            <w:pPr>
              <w:widowControl w:val="0"/>
              <w:autoSpaceDE w:val="0"/>
              <w:autoSpaceDN w:val="0"/>
              <w:adjustRightInd w:val="0"/>
              <w:spacing w:line="240" w:lineRule="auto"/>
              <w:contextualSpacing w:val="0"/>
              <w:rPr>
                <w:del w:id="1518" w:author="Arjan Kloosterboer" w:date="2017-09-21T12:43:00Z"/>
                <w:rFonts w:ascii="Calibri" w:hAnsi="Calibri" w:cs="Arial"/>
                <w:color w:val="0F0F0F"/>
                <w:sz w:val="22"/>
                <w:szCs w:val="24"/>
                <w:lang w:eastAsia="en-US"/>
              </w:rPr>
            </w:pPr>
          </w:p>
        </w:tc>
      </w:tr>
      <w:tr w:rsidR="00847C61" w:rsidRPr="00474957" w:rsidDel="00F42581" w14:paraId="19A504A1" w14:textId="5160D59C" w:rsidTr="00847C61">
        <w:trPr>
          <w:del w:id="1519" w:author="Arjan Kloosterboer" w:date="2017-09-21T12:43:00Z"/>
        </w:trPr>
        <w:tc>
          <w:tcPr>
            <w:tcW w:w="2340" w:type="dxa"/>
            <w:gridSpan w:val="2"/>
            <w:tcBorders>
              <w:top w:val="nil"/>
              <w:left w:val="nil"/>
              <w:bottom w:val="nil"/>
              <w:right w:val="nil"/>
            </w:tcBorders>
          </w:tcPr>
          <w:p w14:paraId="1008ECE0" w14:textId="733C2CFF" w:rsidR="00847C61" w:rsidRPr="00474957" w:rsidDel="00F42581" w:rsidRDefault="00847C61" w:rsidP="00847C61">
            <w:pPr>
              <w:widowControl w:val="0"/>
              <w:autoSpaceDE w:val="0"/>
              <w:autoSpaceDN w:val="0"/>
              <w:adjustRightInd w:val="0"/>
              <w:spacing w:line="240" w:lineRule="auto"/>
              <w:contextualSpacing w:val="0"/>
              <w:rPr>
                <w:del w:id="1520" w:author="Arjan Kloosterboer" w:date="2017-09-21T12:43:00Z"/>
                <w:rFonts w:ascii="Calibri" w:hAnsi="Calibri" w:cs="Arial"/>
                <w:b/>
                <w:color w:val="0F0F0F"/>
                <w:sz w:val="22"/>
                <w:szCs w:val="24"/>
                <w:lang w:eastAsia="en-US"/>
              </w:rPr>
            </w:pPr>
            <w:del w:id="1521" w:author="Arjan Kloosterboer" w:date="2017-09-21T12:43:00Z">
              <w:r w:rsidRPr="00474957" w:rsidDel="00F4258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4173FC5B" w14:textId="669731DD" w:rsidR="00847C61" w:rsidRPr="00474957" w:rsidDel="00F42581" w:rsidRDefault="00847C61" w:rsidP="00847C61">
            <w:pPr>
              <w:widowControl w:val="0"/>
              <w:autoSpaceDE w:val="0"/>
              <w:autoSpaceDN w:val="0"/>
              <w:adjustRightInd w:val="0"/>
              <w:spacing w:line="240" w:lineRule="auto"/>
              <w:contextualSpacing w:val="0"/>
              <w:rPr>
                <w:del w:id="1522" w:author="Arjan Kloosterboer" w:date="2017-09-21T12:43:00Z"/>
                <w:rFonts w:ascii="Calibri" w:hAnsi="Calibri" w:cs="Arial"/>
                <w:color w:val="0F0F0F"/>
                <w:sz w:val="22"/>
                <w:szCs w:val="24"/>
                <w:lang w:eastAsia="en-US"/>
              </w:rPr>
            </w:pPr>
          </w:p>
        </w:tc>
      </w:tr>
      <w:tr w:rsidR="00847C61" w:rsidRPr="00474957" w:rsidDel="00F42581" w14:paraId="1C952871" w14:textId="6DE56A59" w:rsidTr="00847C61">
        <w:trPr>
          <w:del w:id="1523" w:author="Arjan Kloosterboer" w:date="2017-09-21T12:43:00Z"/>
        </w:trPr>
        <w:tc>
          <w:tcPr>
            <w:tcW w:w="450" w:type="dxa"/>
            <w:tcBorders>
              <w:top w:val="nil"/>
              <w:left w:val="nil"/>
              <w:bottom w:val="nil"/>
              <w:right w:val="nil"/>
            </w:tcBorders>
          </w:tcPr>
          <w:p w14:paraId="6AAF5899" w14:textId="0AEF91D9" w:rsidR="00847C61" w:rsidRPr="00474957" w:rsidDel="00F42581" w:rsidRDefault="00847C61" w:rsidP="00847C61">
            <w:pPr>
              <w:widowControl w:val="0"/>
              <w:autoSpaceDE w:val="0"/>
              <w:autoSpaceDN w:val="0"/>
              <w:adjustRightInd w:val="0"/>
              <w:spacing w:line="240" w:lineRule="auto"/>
              <w:contextualSpacing w:val="0"/>
              <w:rPr>
                <w:del w:id="1524" w:author="Arjan Kloosterboer" w:date="2017-09-21T12:43:00Z"/>
                <w:rFonts w:ascii="Calibri" w:hAnsi="Calibri" w:cs="Arial"/>
                <w:i/>
                <w:color w:val="0F0F0F"/>
                <w:sz w:val="22"/>
                <w:szCs w:val="24"/>
                <w:lang w:eastAsia="en-US"/>
              </w:rPr>
            </w:pPr>
            <w:bookmarkStart w:id="1525" w:name="BKM_FF7C01F6_59F3_486a_AD9D_14B2AF7F82B8"/>
          </w:p>
        </w:tc>
        <w:tc>
          <w:tcPr>
            <w:tcW w:w="2790" w:type="dxa"/>
            <w:gridSpan w:val="2"/>
            <w:tcBorders>
              <w:top w:val="nil"/>
              <w:left w:val="nil"/>
              <w:bottom w:val="nil"/>
              <w:right w:val="nil"/>
            </w:tcBorders>
          </w:tcPr>
          <w:p w14:paraId="63E6C3B1" w14:textId="560701D5" w:rsidR="00847C61" w:rsidRPr="00474957" w:rsidDel="00F42581" w:rsidRDefault="00847C61" w:rsidP="00847C61">
            <w:pPr>
              <w:widowControl w:val="0"/>
              <w:autoSpaceDE w:val="0"/>
              <w:autoSpaceDN w:val="0"/>
              <w:adjustRightInd w:val="0"/>
              <w:spacing w:line="240" w:lineRule="auto"/>
              <w:contextualSpacing w:val="0"/>
              <w:rPr>
                <w:del w:id="1526" w:author="Arjan Kloosterboer" w:date="2017-09-21T12:43:00Z"/>
                <w:rFonts w:ascii="Calibri" w:hAnsi="Calibri" w:cs="Arial"/>
                <w:color w:val="0F0F0F"/>
                <w:sz w:val="22"/>
                <w:szCs w:val="24"/>
                <w:lang w:eastAsia="en-US"/>
              </w:rPr>
            </w:pPr>
            <w:del w:id="1527" w:author="Arjan Kloosterboer" w:date="2017-09-21T12:43:00Z">
              <w:r w:rsidRPr="00474957" w:rsidDel="00F4258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26EE3C89" w14:textId="1857730D" w:rsidR="00847C61" w:rsidRPr="00474957" w:rsidDel="00F42581" w:rsidRDefault="00847C61" w:rsidP="00847C61">
            <w:pPr>
              <w:widowControl w:val="0"/>
              <w:autoSpaceDE w:val="0"/>
              <w:autoSpaceDN w:val="0"/>
              <w:adjustRightInd w:val="0"/>
              <w:spacing w:line="240" w:lineRule="auto"/>
              <w:contextualSpacing w:val="0"/>
              <w:rPr>
                <w:del w:id="1528" w:author="Arjan Kloosterboer" w:date="2017-09-21T12:43:00Z"/>
                <w:rFonts w:ascii="Calibri" w:hAnsi="Calibri" w:cs="Arial"/>
                <w:color w:val="0F0F0F"/>
                <w:sz w:val="22"/>
                <w:szCs w:val="24"/>
                <w:lang w:eastAsia="en-US"/>
              </w:rPr>
            </w:pPr>
            <w:del w:id="1529" w:author="Arjan Kloosterboer" w:date="2017-09-21T12:43:00Z">
              <w:r w:rsidRPr="00474957" w:rsidDel="00F42581">
                <w:rPr>
                  <w:rFonts w:ascii="Calibri" w:hAnsi="Calibri" w:cs="Arial"/>
                  <w:i/>
                  <w:color w:val="000000"/>
                  <w:sz w:val="22"/>
                  <w:szCs w:val="24"/>
                  <w:lang w:eastAsia="en-US"/>
                </w:rPr>
                <w:delText>Herkomst</w:delText>
              </w:r>
            </w:del>
          </w:p>
        </w:tc>
      </w:tr>
      <w:tr w:rsidR="00847C61" w:rsidRPr="00474957" w:rsidDel="00F42581" w14:paraId="539E4298" w14:textId="7721084D" w:rsidTr="00847C61">
        <w:trPr>
          <w:del w:id="1530" w:author="Arjan Kloosterboer" w:date="2017-09-21T12:43:00Z"/>
        </w:trPr>
        <w:tc>
          <w:tcPr>
            <w:tcW w:w="450" w:type="dxa"/>
            <w:tcBorders>
              <w:top w:val="nil"/>
              <w:left w:val="nil"/>
              <w:bottom w:val="nil"/>
              <w:right w:val="nil"/>
            </w:tcBorders>
          </w:tcPr>
          <w:p w14:paraId="213D3445" w14:textId="152DD41E" w:rsidR="00847C61" w:rsidRPr="00474957" w:rsidDel="00F42581" w:rsidRDefault="00847C61" w:rsidP="00847C61">
            <w:pPr>
              <w:widowControl w:val="0"/>
              <w:autoSpaceDE w:val="0"/>
              <w:autoSpaceDN w:val="0"/>
              <w:adjustRightInd w:val="0"/>
              <w:spacing w:line="240" w:lineRule="auto"/>
              <w:contextualSpacing w:val="0"/>
              <w:rPr>
                <w:del w:id="1531"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440AFDE7" w14:textId="2FCB9484" w:rsidR="00847C61" w:rsidRPr="00474957" w:rsidDel="00F42581" w:rsidRDefault="00DE73DB" w:rsidP="00847C61">
            <w:pPr>
              <w:widowControl w:val="0"/>
              <w:autoSpaceDE w:val="0"/>
              <w:autoSpaceDN w:val="0"/>
              <w:adjustRightInd w:val="0"/>
              <w:spacing w:line="240" w:lineRule="auto"/>
              <w:contextualSpacing w:val="0"/>
              <w:rPr>
                <w:del w:id="1532" w:author="Arjan Kloosterboer" w:date="2017-09-21T12:43:00Z"/>
                <w:rFonts w:ascii="Calibri" w:hAnsi="Calibri" w:cs="Arial"/>
                <w:color w:val="0F0F0F"/>
                <w:sz w:val="22"/>
                <w:szCs w:val="24"/>
                <w:lang w:eastAsia="en-US"/>
              </w:rPr>
            </w:pPr>
            <w:del w:id="1533"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Huishoudennummer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74BB61A7" w14:textId="6BE624DC" w:rsidR="00847C61" w:rsidRPr="00474957" w:rsidDel="00F42581" w:rsidRDefault="00847C61" w:rsidP="00847C61">
            <w:pPr>
              <w:widowControl w:val="0"/>
              <w:autoSpaceDE w:val="0"/>
              <w:autoSpaceDN w:val="0"/>
              <w:adjustRightInd w:val="0"/>
              <w:spacing w:line="240" w:lineRule="auto"/>
              <w:contextualSpacing w:val="0"/>
              <w:rPr>
                <w:del w:id="1534" w:author="Arjan Kloosterboer" w:date="2017-09-21T12:43:00Z"/>
                <w:rFonts w:ascii="Calibri" w:hAnsi="Calibri" w:cs="Arial"/>
                <w:color w:val="0F0F0F"/>
                <w:sz w:val="22"/>
                <w:szCs w:val="24"/>
                <w:lang w:eastAsia="en-US"/>
              </w:rPr>
            </w:pPr>
            <w:del w:id="1535"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Huishoudennummer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25"/>
      </w:tr>
      <w:tr w:rsidR="00847C61" w:rsidRPr="00474957" w:rsidDel="00F42581" w14:paraId="7B2883A1" w14:textId="4D536353" w:rsidTr="00847C61">
        <w:trPr>
          <w:del w:id="1536" w:author="Arjan Kloosterboer" w:date="2017-09-21T12:43:00Z"/>
        </w:trPr>
        <w:tc>
          <w:tcPr>
            <w:tcW w:w="450" w:type="dxa"/>
            <w:tcBorders>
              <w:top w:val="nil"/>
              <w:left w:val="nil"/>
              <w:bottom w:val="nil"/>
              <w:right w:val="nil"/>
            </w:tcBorders>
          </w:tcPr>
          <w:p w14:paraId="796DB607" w14:textId="49485FE4" w:rsidR="00847C61" w:rsidRPr="00474957" w:rsidDel="00F42581" w:rsidRDefault="00847C61" w:rsidP="00847C61">
            <w:pPr>
              <w:widowControl w:val="0"/>
              <w:autoSpaceDE w:val="0"/>
              <w:autoSpaceDN w:val="0"/>
              <w:adjustRightInd w:val="0"/>
              <w:spacing w:line="240" w:lineRule="auto"/>
              <w:contextualSpacing w:val="0"/>
              <w:rPr>
                <w:del w:id="1537" w:author="Arjan Kloosterboer" w:date="2017-09-21T12:43:00Z"/>
                <w:rFonts w:ascii="Calibri" w:hAnsi="Calibri" w:cs="Arial"/>
                <w:color w:val="0F0F0F"/>
                <w:sz w:val="22"/>
                <w:szCs w:val="24"/>
                <w:lang w:eastAsia="en-US"/>
              </w:rPr>
            </w:pPr>
            <w:bookmarkStart w:id="1538" w:name="BKM_2B27FEA2_9767_48c2_9D2F_56C51AB431F9"/>
          </w:p>
        </w:tc>
        <w:tc>
          <w:tcPr>
            <w:tcW w:w="2790" w:type="dxa"/>
            <w:gridSpan w:val="2"/>
            <w:tcBorders>
              <w:top w:val="nil"/>
              <w:left w:val="nil"/>
              <w:bottom w:val="nil"/>
              <w:right w:val="nil"/>
            </w:tcBorders>
          </w:tcPr>
          <w:p w14:paraId="00ED3191" w14:textId="01030BC2" w:rsidR="00847C61" w:rsidRPr="00474957" w:rsidDel="00F42581" w:rsidRDefault="00DE73DB" w:rsidP="00847C61">
            <w:pPr>
              <w:widowControl w:val="0"/>
              <w:autoSpaceDE w:val="0"/>
              <w:autoSpaceDN w:val="0"/>
              <w:adjustRightInd w:val="0"/>
              <w:spacing w:line="240" w:lineRule="auto"/>
              <w:contextualSpacing w:val="0"/>
              <w:rPr>
                <w:del w:id="1539" w:author="Arjan Kloosterboer" w:date="2017-09-21T12:43:00Z"/>
                <w:rFonts w:ascii="Calibri" w:hAnsi="Calibri" w:cs="Arial"/>
                <w:color w:val="0F0F0F"/>
                <w:sz w:val="22"/>
                <w:szCs w:val="24"/>
                <w:lang w:eastAsia="en-US"/>
              </w:rPr>
            </w:pPr>
            <w:del w:id="1540"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Huishoudensoort</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6934771" w14:textId="23AD6048" w:rsidR="00847C61" w:rsidRPr="00474957" w:rsidDel="00F42581" w:rsidRDefault="00847C61" w:rsidP="00847C61">
            <w:pPr>
              <w:widowControl w:val="0"/>
              <w:autoSpaceDE w:val="0"/>
              <w:autoSpaceDN w:val="0"/>
              <w:adjustRightInd w:val="0"/>
              <w:spacing w:line="240" w:lineRule="auto"/>
              <w:contextualSpacing w:val="0"/>
              <w:rPr>
                <w:del w:id="1541" w:author="Arjan Kloosterboer" w:date="2017-09-21T12:43:00Z"/>
                <w:rFonts w:ascii="Calibri" w:hAnsi="Calibri" w:cs="Arial"/>
                <w:color w:val="0F0F0F"/>
                <w:sz w:val="22"/>
                <w:szCs w:val="24"/>
                <w:lang w:eastAsia="en-US"/>
              </w:rPr>
            </w:pPr>
            <w:del w:id="1542"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Huishoudensoort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38"/>
      </w:tr>
      <w:tr w:rsidR="00847C61" w:rsidRPr="00474957" w:rsidDel="00F42581" w14:paraId="0FCAEEBB" w14:textId="5A3D7221" w:rsidTr="00847C61">
        <w:trPr>
          <w:del w:id="1543" w:author="Arjan Kloosterboer" w:date="2017-09-21T12:43:00Z"/>
        </w:trPr>
        <w:tc>
          <w:tcPr>
            <w:tcW w:w="450" w:type="dxa"/>
            <w:tcBorders>
              <w:top w:val="nil"/>
              <w:left w:val="nil"/>
              <w:bottom w:val="nil"/>
              <w:right w:val="nil"/>
            </w:tcBorders>
          </w:tcPr>
          <w:p w14:paraId="5C4EAB10" w14:textId="131657B3" w:rsidR="00847C61" w:rsidRPr="00474957" w:rsidDel="00F42581" w:rsidRDefault="00847C61" w:rsidP="00847C61">
            <w:pPr>
              <w:widowControl w:val="0"/>
              <w:autoSpaceDE w:val="0"/>
              <w:autoSpaceDN w:val="0"/>
              <w:adjustRightInd w:val="0"/>
              <w:spacing w:line="240" w:lineRule="auto"/>
              <w:contextualSpacing w:val="0"/>
              <w:rPr>
                <w:del w:id="1544" w:author="Arjan Kloosterboer" w:date="2017-09-21T12:43:00Z"/>
                <w:rFonts w:ascii="Calibri" w:hAnsi="Calibri" w:cs="Arial"/>
                <w:color w:val="0F0F0F"/>
                <w:sz w:val="22"/>
                <w:szCs w:val="24"/>
                <w:lang w:eastAsia="en-US"/>
              </w:rPr>
            </w:pPr>
            <w:bookmarkStart w:id="1545" w:name="BKM_E9D37308_2980_43db_8204_200A66041B09"/>
          </w:p>
        </w:tc>
        <w:tc>
          <w:tcPr>
            <w:tcW w:w="2790" w:type="dxa"/>
            <w:gridSpan w:val="2"/>
            <w:tcBorders>
              <w:top w:val="nil"/>
              <w:left w:val="nil"/>
              <w:bottom w:val="nil"/>
              <w:right w:val="nil"/>
            </w:tcBorders>
          </w:tcPr>
          <w:p w14:paraId="510578E0" w14:textId="5B00FB5A" w:rsidR="00847C61" w:rsidRPr="00474957" w:rsidDel="00F42581" w:rsidRDefault="00DE73DB" w:rsidP="00847C61">
            <w:pPr>
              <w:widowControl w:val="0"/>
              <w:autoSpaceDE w:val="0"/>
              <w:autoSpaceDN w:val="0"/>
              <w:adjustRightInd w:val="0"/>
              <w:spacing w:line="240" w:lineRule="auto"/>
              <w:contextualSpacing w:val="0"/>
              <w:rPr>
                <w:del w:id="1546" w:author="Arjan Kloosterboer" w:date="2017-09-21T12:43:00Z"/>
                <w:rFonts w:ascii="Calibri" w:hAnsi="Calibri" w:cs="Arial"/>
                <w:color w:val="0F0F0F"/>
                <w:sz w:val="22"/>
                <w:szCs w:val="24"/>
                <w:lang w:eastAsia="en-US"/>
              </w:rPr>
            </w:pPr>
            <w:del w:id="1547"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begin geldigheid huishouden</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9FB1113" w14:textId="658C80FE" w:rsidR="00847C61" w:rsidRPr="00474957" w:rsidDel="00F42581" w:rsidRDefault="00847C61" w:rsidP="00847C61">
            <w:pPr>
              <w:widowControl w:val="0"/>
              <w:autoSpaceDE w:val="0"/>
              <w:autoSpaceDN w:val="0"/>
              <w:adjustRightInd w:val="0"/>
              <w:spacing w:line="240" w:lineRule="auto"/>
              <w:contextualSpacing w:val="0"/>
              <w:rPr>
                <w:del w:id="1548" w:author="Arjan Kloosterboer" w:date="2017-09-21T12:43:00Z"/>
                <w:rFonts w:ascii="Calibri" w:hAnsi="Calibri" w:cs="Arial"/>
                <w:color w:val="0F0F0F"/>
                <w:sz w:val="22"/>
                <w:szCs w:val="24"/>
                <w:lang w:eastAsia="en-US"/>
              </w:rPr>
            </w:pPr>
            <w:del w:id="1549"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begin geldigheid huishouden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45"/>
      </w:tr>
      <w:tr w:rsidR="00847C61" w:rsidRPr="00474957" w:rsidDel="00F42581" w14:paraId="79658C7B" w14:textId="17D6D441" w:rsidTr="00847C61">
        <w:trPr>
          <w:del w:id="1550" w:author="Arjan Kloosterboer" w:date="2017-09-21T12:43:00Z"/>
        </w:trPr>
        <w:tc>
          <w:tcPr>
            <w:tcW w:w="450" w:type="dxa"/>
            <w:tcBorders>
              <w:top w:val="nil"/>
              <w:left w:val="nil"/>
              <w:bottom w:val="nil"/>
              <w:right w:val="nil"/>
            </w:tcBorders>
          </w:tcPr>
          <w:p w14:paraId="773533D4" w14:textId="02503E60" w:rsidR="00847C61" w:rsidRPr="00474957" w:rsidDel="00F42581" w:rsidRDefault="00847C61" w:rsidP="00847C61">
            <w:pPr>
              <w:widowControl w:val="0"/>
              <w:autoSpaceDE w:val="0"/>
              <w:autoSpaceDN w:val="0"/>
              <w:adjustRightInd w:val="0"/>
              <w:spacing w:line="240" w:lineRule="auto"/>
              <w:contextualSpacing w:val="0"/>
              <w:rPr>
                <w:del w:id="1551" w:author="Arjan Kloosterboer" w:date="2017-09-21T12:43:00Z"/>
                <w:rFonts w:ascii="Calibri" w:hAnsi="Calibri" w:cs="Arial"/>
                <w:color w:val="0F0F0F"/>
                <w:sz w:val="22"/>
                <w:szCs w:val="24"/>
                <w:lang w:eastAsia="en-US"/>
              </w:rPr>
            </w:pPr>
            <w:bookmarkStart w:id="1552" w:name="BKM_6B462364_296A_4212_B802_00C15526491F"/>
          </w:p>
        </w:tc>
        <w:tc>
          <w:tcPr>
            <w:tcW w:w="2790" w:type="dxa"/>
            <w:gridSpan w:val="2"/>
            <w:tcBorders>
              <w:top w:val="nil"/>
              <w:left w:val="nil"/>
              <w:bottom w:val="nil"/>
              <w:right w:val="nil"/>
            </w:tcBorders>
          </w:tcPr>
          <w:p w14:paraId="4F123930" w14:textId="08FE4B51" w:rsidR="00847C61" w:rsidRPr="00474957" w:rsidDel="00F42581" w:rsidRDefault="00DE73DB" w:rsidP="00847C61">
            <w:pPr>
              <w:widowControl w:val="0"/>
              <w:autoSpaceDE w:val="0"/>
              <w:autoSpaceDN w:val="0"/>
              <w:adjustRightInd w:val="0"/>
              <w:spacing w:line="240" w:lineRule="auto"/>
              <w:contextualSpacing w:val="0"/>
              <w:rPr>
                <w:del w:id="1553" w:author="Arjan Kloosterboer" w:date="2017-09-21T12:43:00Z"/>
                <w:rFonts w:ascii="Calibri" w:hAnsi="Calibri" w:cs="Arial"/>
                <w:color w:val="0F0F0F"/>
                <w:sz w:val="22"/>
                <w:szCs w:val="24"/>
                <w:lang w:eastAsia="en-US"/>
              </w:rPr>
            </w:pPr>
            <w:del w:id="1554"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Datum einde geldigheid huishouden</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0928B2F1" w14:textId="521557D1" w:rsidR="00847C61" w:rsidRPr="00474957" w:rsidDel="00F42581" w:rsidRDefault="00847C61" w:rsidP="00847C61">
            <w:pPr>
              <w:widowControl w:val="0"/>
              <w:autoSpaceDE w:val="0"/>
              <w:autoSpaceDN w:val="0"/>
              <w:adjustRightInd w:val="0"/>
              <w:spacing w:line="240" w:lineRule="auto"/>
              <w:contextualSpacing w:val="0"/>
              <w:rPr>
                <w:del w:id="1555" w:author="Arjan Kloosterboer" w:date="2017-09-21T12:43:00Z"/>
                <w:rFonts w:ascii="Calibri" w:hAnsi="Calibri" w:cs="Arial"/>
                <w:color w:val="0F0F0F"/>
                <w:sz w:val="22"/>
                <w:szCs w:val="24"/>
                <w:lang w:eastAsia="en-US"/>
              </w:rPr>
            </w:pPr>
            <w:del w:id="1556"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HUISHOUDEN</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Datum einde geldigheid huishouden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52"/>
      </w:tr>
      <w:tr w:rsidR="00847C61" w:rsidRPr="00474957" w:rsidDel="00F42581" w14:paraId="13B7FF48" w14:textId="475CEE0C" w:rsidTr="00847C61">
        <w:trPr>
          <w:del w:id="1557" w:author="Arjan Kloosterboer" w:date="2017-09-21T12:43:00Z"/>
        </w:trPr>
        <w:tc>
          <w:tcPr>
            <w:tcW w:w="450" w:type="dxa"/>
            <w:tcBorders>
              <w:top w:val="nil"/>
              <w:left w:val="nil"/>
              <w:bottom w:val="nil"/>
              <w:right w:val="nil"/>
            </w:tcBorders>
          </w:tcPr>
          <w:p w14:paraId="47CB4F15" w14:textId="27998799" w:rsidR="00847C61" w:rsidRPr="00474957" w:rsidDel="00F42581" w:rsidRDefault="00847C61" w:rsidP="00847C61">
            <w:pPr>
              <w:widowControl w:val="0"/>
              <w:autoSpaceDE w:val="0"/>
              <w:autoSpaceDN w:val="0"/>
              <w:adjustRightInd w:val="0"/>
              <w:spacing w:line="240" w:lineRule="auto"/>
              <w:contextualSpacing w:val="0"/>
              <w:rPr>
                <w:del w:id="1558" w:author="Arjan Kloosterboer" w:date="2017-09-21T12:43:00Z"/>
                <w:rFonts w:ascii="Calibri" w:hAnsi="Calibri" w:cs="Arial"/>
                <w:color w:val="0F0F0F"/>
                <w:sz w:val="22"/>
                <w:szCs w:val="24"/>
                <w:lang w:eastAsia="en-US"/>
              </w:rPr>
            </w:pPr>
            <w:bookmarkStart w:id="1559" w:name="BKM_248846EB_16E3_474a_8559_434D2AF6BE24"/>
          </w:p>
        </w:tc>
        <w:tc>
          <w:tcPr>
            <w:tcW w:w="2790" w:type="dxa"/>
            <w:gridSpan w:val="2"/>
            <w:tcBorders>
              <w:top w:val="nil"/>
              <w:left w:val="nil"/>
              <w:bottom w:val="nil"/>
              <w:right w:val="nil"/>
            </w:tcBorders>
          </w:tcPr>
          <w:p w14:paraId="5DA5B0F8" w14:textId="1E9AC952" w:rsidR="00847C61" w:rsidRPr="00474957" w:rsidDel="00F42581" w:rsidRDefault="00DE73DB" w:rsidP="00847C61">
            <w:pPr>
              <w:widowControl w:val="0"/>
              <w:autoSpaceDE w:val="0"/>
              <w:autoSpaceDN w:val="0"/>
              <w:adjustRightInd w:val="0"/>
              <w:spacing w:line="240" w:lineRule="auto"/>
              <w:contextualSpacing w:val="0"/>
              <w:rPr>
                <w:del w:id="1560" w:author="Arjan Kloosterboer" w:date="2017-09-21T12:43:00Z"/>
                <w:rFonts w:ascii="Calibri" w:hAnsi="Calibri" w:cs="Arial"/>
                <w:color w:val="0F0F0F"/>
                <w:sz w:val="22"/>
                <w:szCs w:val="24"/>
                <w:lang w:eastAsia="en-US"/>
              </w:rPr>
            </w:pPr>
            <w:del w:id="1561"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Identificatie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882F9DA" w14:textId="4BEFBE1B" w:rsidR="00847C61" w:rsidRPr="00474957" w:rsidDel="00F42581" w:rsidRDefault="00847C61" w:rsidP="00847C61">
            <w:pPr>
              <w:widowControl w:val="0"/>
              <w:autoSpaceDE w:val="0"/>
              <w:autoSpaceDN w:val="0"/>
              <w:adjustRightInd w:val="0"/>
              <w:spacing w:line="240" w:lineRule="auto"/>
              <w:contextualSpacing w:val="0"/>
              <w:rPr>
                <w:del w:id="1562" w:author="Arjan Kloosterboer" w:date="2017-09-21T12:43:00Z"/>
                <w:rFonts w:ascii="Calibri" w:hAnsi="Calibri" w:cs="Arial"/>
                <w:color w:val="0F0F0F"/>
                <w:sz w:val="22"/>
                <w:szCs w:val="24"/>
                <w:lang w:eastAsia="en-US"/>
              </w:rPr>
            </w:pPr>
            <w:del w:id="1563"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BENOEMD OBJECT</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Benoemd object identificatie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59"/>
      </w:tr>
      <w:tr w:rsidR="00847C61" w:rsidRPr="00474957" w:rsidDel="00F42581" w14:paraId="2CBBF2E0" w14:textId="6A654B6A" w:rsidTr="00847C61">
        <w:trPr>
          <w:del w:id="1564" w:author="Arjan Kloosterboer" w:date="2017-09-21T12:43:00Z"/>
        </w:trPr>
        <w:tc>
          <w:tcPr>
            <w:tcW w:w="450" w:type="dxa"/>
            <w:tcBorders>
              <w:top w:val="nil"/>
              <w:left w:val="nil"/>
              <w:bottom w:val="nil"/>
              <w:right w:val="nil"/>
            </w:tcBorders>
          </w:tcPr>
          <w:p w14:paraId="14C933E4" w14:textId="53250CD6" w:rsidR="00847C61" w:rsidRPr="00474957" w:rsidDel="00F42581" w:rsidRDefault="00847C61" w:rsidP="00847C61">
            <w:pPr>
              <w:widowControl w:val="0"/>
              <w:autoSpaceDE w:val="0"/>
              <w:autoSpaceDN w:val="0"/>
              <w:adjustRightInd w:val="0"/>
              <w:spacing w:line="240" w:lineRule="auto"/>
              <w:contextualSpacing w:val="0"/>
              <w:rPr>
                <w:del w:id="1565" w:author="Arjan Kloosterboer" w:date="2017-09-21T12:43:00Z"/>
                <w:rFonts w:ascii="Calibri" w:hAnsi="Calibri" w:cs="Arial"/>
                <w:color w:val="0F0F0F"/>
                <w:sz w:val="22"/>
                <w:szCs w:val="24"/>
                <w:lang w:eastAsia="en-US"/>
              </w:rPr>
            </w:pPr>
            <w:bookmarkStart w:id="1566" w:name="BKM_42DECBB1_1D4B_43d9_B2E6_0507F8AED710"/>
          </w:p>
        </w:tc>
        <w:tc>
          <w:tcPr>
            <w:tcW w:w="2790" w:type="dxa"/>
            <w:gridSpan w:val="2"/>
            <w:tcBorders>
              <w:top w:val="nil"/>
              <w:left w:val="nil"/>
              <w:bottom w:val="nil"/>
              <w:right w:val="nil"/>
            </w:tcBorders>
          </w:tcPr>
          <w:p w14:paraId="05D8774A" w14:textId="252E9523" w:rsidR="00847C61" w:rsidRPr="00474957" w:rsidDel="00F42581" w:rsidRDefault="00DE73DB" w:rsidP="00847C61">
            <w:pPr>
              <w:widowControl w:val="0"/>
              <w:autoSpaceDE w:val="0"/>
              <w:autoSpaceDN w:val="0"/>
              <w:adjustRightInd w:val="0"/>
              <w:spacing w:line="240" w:lineRule="auto"/>
              <w:contextualSpacing w:val="0"/>
              <w:rPr>
                <w:del w:id="1567" w:author="Arjan Kloosterboer" w:date="2017-09-21T12:43:00Z"/>
                <w:rFonts w:ascii="Calibri" w:hAnsi="Calibri" w:cs="Arial"/>
                <w:color w:val="0F0F0F"/>
                <w:sz w:val="22"/>
                <w:szCs w:val="24"/>
                <w:lang w:eastAsia="en-US"/>
              </w:rPr>
            </w:pPr>
            <w:del w:id="1568"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Huisnummer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C6513F8" w14:textId="06B1B479" w:rsidR="00847C61" w:rsidRPr="00474957" w:rsidDel="00F42581" w:rsidRDefault="00847C61" w:rsidP="00847C61">
            <w:pPr>
              <w:widowControl w:val="0"/>
              <w:autoSpaceDE w:val="0"/>
              <w:autoSpaceDN w:val="0"/>
              <w:adjustRightInd w:val="0"/>
              <w:spacing w:line="240" w:lineRule="auto"/>
              <w:contextualSpacing w:val="0"/>
              <w:rPr>
                <w:del w:id="1569" w:author="Arjan Kloosterboer" w:date="2017-09-21T12:43:00Z"/>
                <w:rFonts w:ascii="Calibri" w:hAnsi="Calibri" w:cs="Arial"/>
                <w:color w:val="0F0F0F"/>
                <w:sz w:val="22"/>
                <w:szCs w:val="24"/>
                <w:lang w:eastAsia="en-US"/>
              </w:rPr>
            </w:pPr>
            <w:del w:id="1570"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Huisnummer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66"/>
      </w:tr>
      <w:tr w:rsidR="00847C61" w:rsidRPr="00474957" w:rsidDel="00F42581" w14:paraId="3D3E71EF" w14:textId="31BFC954" w:rsidTr="00847C61">
        <w:trPr>
          <w:del w:id="1571" w:author="Arjan Kloosterboer" w:date="2017-09-21T12:43:00Z"/>
        </w:trPr>
        <w:tc>
          <w:tcPr>
            <w:tcW w:w="450" w:type="dxa"/>
            <w:tcBorders>
              <w:top w:val="nil"/>
              <w:left w:val="nil"/>
              <w:bottom w:val="nil"/>
              <w:right w:val="nil"/>
            </w:tcBorders>
          </w:tcPr>
          <w:p w14:paraId="416156CA" w14:textId="4B0B09F5" w:rsidR="00847C61" w:rsidRPr="00474957" w:rsidDel="00F42581" w:rsidRDefault="00847C61" w:rsidP="00847C61">
            <w:pPr>
              <w:widowControl w:val="0"/>
              <w:autoSpaceDE w:val="0"/>
              <w:autoSpaceDN w:val="0"/>
              <w:adjustRightInd w:val="0"/>
              <w:spacing w:line="240" w:lineRule="auto"/>
              <w:contextualSpacing w:val="0"/>
              <w:rPr>
                <w:del w:id="1572" w:author="Arjan Kloosterboer" w:date="2017-09-21T12:43:00Z"/>
                <w:rFonts w:ascii="Calibri" w:hAnsi="Calibri" w:cs="Arial"/>
                <w:color w:val="0F0F0F"/>
                <w:sz w:val="22"/>
                <w:szCs w:val="24"/>
                <w:lang w:eastAsia="en-US"/>
              </w:rPr>
            </w:pPr>
            <w:bookmarkStart w:id="1573" w:name="BKM_43D267DA_4AAF_485e_8479_9137B6B448B6"/>
          </w:p>
        </w:tc>
        <w:tc>
          <w:tcPr>
            <w:tcW w:w="2790" w:type="dxa"/>
            <w:gridSpan w:val="2"/>
            <w:tcBorders>
              <w:top w:val="nil"/>
              <w:left w:val="nil"/>
              <w:bottom w:val="nil"/>
              <w:right w:val="nil"/>
            </w:tcBorders>
          </w:tcPr>
          <w:p w14:paraId="4E4B4DF0" w14:textId="02F6DCF8" w:rsidR="00847C61" w:rsidRPr="00474957" w:rsidDel="00F42581" w:rsidRDefault="00DE73DB" w:rsidP="00847C61">
            <w:pPr>
              <w:widowControl w:val="0"/>
              <w:autoSpaceDE w:val="0"/>
              <w:autoSpaceDN w:val="0"/>
              <w:adjustRightInd w:val="0"/>
              <w:spacing w:line="240" w:lineRule="auto"/>
              <w:contextualSpacing w:val="0"/>
              <w:rPr>
                <w:del w:id="1574" w:author="Arjan Kloosterboer" w:date="2017-09-21T12:43:00Z"/>
                <w:rFonts w:ascii="Calibri" w:hAnsi="Calibri" w:cs="Arial"/>
                <w:color w:val="0F0F0F"/>
                <w:sz w:val="22"/>
                <w:szCs w:val="24"/>
                <w:lang w:eastAsia="en-US"/>
              </w:rPr>
            </w:pPr>
            <w:del w:id="1575"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Huisletter</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9F9BFC3" w14:textId="5381B313" w:rsidR="00847C61" w:rsidRPr="00474957" w:rsidDel="00F42581" w:rsidRDefault="00847C61" w:rsidP="00847C61">
            <w:pPr>
              <w:widowControl w:val="0"/>
              <w:autoSpaceDE w:val="0"/>
              <w:autoSpaceDN w:val="0"/>
              <w:adjustRightInd w:val="0"/>
              <w:spacing w:line="240" w:lineRule="auto"/>
              <w:contextualSpacing w:val="0"/>
              <w:rPr>
                <w:del w:id="1576" w:author="Arjan Kloosterboer" w:date="2017-09-21T12:43:00Z"/>
                <w:rFonts w:ascii="Calibri" w:hAnsi="Calibri" w:cs="Arial"/>
                <w:color w:val="0F0F0F"/>
                <w:sz w:val="22"/>
                <w:szCs w:val="24"/>
                <w:lang w:eastAsia="en-US"/>
              </w:rPr>
            </w:pPr>
            <w:del w:id="1577"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Huisletter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73"/>
      </w:tr>
      <w:tr w:rsidR="00847C61" w:rsidRPr="00474957" w:rsidDel="00F42581" w14:paraId="5301534D" w14:textId="16469AEB" w:rsidTr="00847C61">
        <w:trPr>
          <w:del w:id="1578" w:author="Arjan Kloosterboer" w:date="2017-09-21T12:43:00Z"/>
        </w:trPr>
        <w:tc>
          <w:tcPr>
            <w:tcW w:w="450" w:type="dxa"/>
            <w:tcBorders>
              <w:top w:val="nil"/>
              <w:left w:val="nil"/>
              <w:bottom w:val="nil"/>
              <w:right w:val="nil"/>
            </w:tcBorders>
          </w:tcPr>
          <w:p w14:paraId="1FA5AC5A" w14:textId="259B64CC" w:rsidR="00847C61" w:rsidRPr="00474957" w:rsidDel="00F42581" w:rsidRDefault="00847C61" w:rsidP="00847C61">
            <w:pPr>
              <w:widowControl w:val="0"/>
              <w:autoSpaceDE w:val="0"/>
              <w:autoSpaceDN w:val="0"/>
              <w:adjustRightInd w:val="0"/>
              <w:spacing w:line="240" w:lineRule="auto"/>
              <w:contextualSpacing w:val="0"/>
              <w:rPr>
                <w:del w:id="1579" w:author="Arjan Kloosterboer" w:date="2017-09-21T12:43:00Z"/>
                <w:rFonts w:ascii="Calibri" w:hAnsi="Calibri" w:cs="Arial"/>
                <w:color w:val="0F0F0F"/>
                <w:sz w:val="22"/>
                <w:szCs w:val="24"/>
                <w:lang w:eastAsia="en-US"/>
              </w:rPr>
            </w:pPr>
            <w:bookmarkStart w:id="1580" w:name="BKM_17BBCB36_51A2_47b1_9855_F0022086FCF1"/>
          </w:p>
        </w:tc>
        <w:tc>
          <w:tcPr>
            <w:tcW w:w="2790" w:type="dxa"/>
            <w:gridSpan w:val="2"/>
            <w:tcBorders>
              <w:top w:val="nil"/>
              <w:left w:val="nil"/>
              <w:bottom w:val="nil"/>
              <w:right w:val="nil"/>
            </w:tcBorders>
          </w:tcPr>
          <w:p w14:paraId="31D1B9F6" w14:textId="5CDF9ADD" w:rsidR="00847C61" w:rsidRPr="00474957" w:rsidDel="00F42581" w:rsidRDefault="00DE73DB" w:rsidP="00847C61">
            <w:pPr>
              <w:widowControl w:val="0"/>
              <w:autoSpaceDE w:val="0"/>
              <w:autoSpaceDN w:val="0"/>
              <w:adjustRightInd w:val="0"/>
              <w:spacing w:line="240" w:lineRule="auto"/>
              <w:contextualSpacing w:val="0"/>
              <w:rPr>
                <w:del w:id="1581" w:author="Arjan Kloosterboer" w:date="2017-09-21T12:43:00Z"/>
                <w:rFonts w:ascii="Calibri" w:hAnsi="Calibri" w:cs="Arial"/>
                <w:color w:val="0F0F0F"/>
                <w:sz w:val="22"/>
                <w:szCs w:val="24"/>
                <w:lang w:eastAsia="en-US"/>
              </w:rPr>
            </w:pPr>
            <w:del w:id="1582"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Huisnummertoevoeging</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55D7CDDC" w14:textId="4BC9C2E5" w:rsidR="00847C61" w:rsidRPr="00474957" w:rsidDel="00F42581" w:rsidRDefault="00847C61" w:rsidP="00847C61">
            <w:pPr>
              <w:widowControl w:val="0"/>
              <w:autoSpaceDE w:val="0"/>
              <w:autoSpaceDN w:val="0"/>
              <w:adjustRightInd w:val="0"/>
              <w:spacing w:line="240" w:lineRule="auto"/>
              <w:contextualSpacing w:val="0"/>
              <w:rPr>
                <w:del w:id="1583" w:author="Arjan Kloosterboer" w:date="2017-09-21T12:43:00Z"/>
                <w:rFonts w:ascii="Calibri" w:hAnsi="Calibri" w:cs="Arial"/>
                <w:color w:val="0F0F0F"/>
                <w:sz w:val="22"/>
                <w:szCs w:val="24"/>
                <w:lang w:eastAsia="en-US"/>
              </w:rPr>
            </w:pPr>
            <w:del w:id="1584"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Huisnummertoevoeging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80"/>
      </w:tr>
      <w:tr w:rsidR="00847C61" w:rsidRPr="00474957" w:rsidDel="00F42581" w14:paraId="5EF994D5" w14:textId="6B5F3985" w:rsidTr="00847C61">
        <w:trPr>
          <w:del w:id="1585" w:author="Arjan Kloosterboer" w:date="2017-09-21T12:43:00Z"/>
        </w:trPr>
        <w:tc>
          <w:tcPr>
            <w:tcW w:w="450" w:type="dxa"/>
            <w:tcBorders>
              <w:top w:val="nil"/>
              <w:left w:val="nil"/>
              <w:bottom w:val="nil"/>
              <w:right w:val="nil"/>
            </w:tcBorders>
          </w:tcPr>
          <w:p w14:paraId="74E59DC4" w14:textId="2DB1E70A" w:rsidR="00847C61" w:rsidRPr="00474957" w:rsidDel="00F42581" w:rsidRDefault="00847C61" w:rsidP="00847C61">
            <w:pPr>
              <w:widowControl w:val="0"/>
              <w:autoSpaceDE w:val="0"/>
              <w:autoSpaceDN w:val="0"/>
              <w:adjustRightInd w:val="0"/>
              <w:spacing w:line="240" w:lineRule="auto"/>
              <w:contextualSpacing w:val="0"/>
              <w:rPr>
                <w:del w:id="1586" w:author="Arjan Kloosterboer" w:date="2017-09-21T12:43:00Z"/>
                <w:rFonts w:ascii="Calibri" w:hAnsi="Calibri" w:cs="Arial"/>
                <w:color w:val="0F0F0F"/>
                <w:sz w:val="22"/>
                <w:szCs w:val="24"/>
                <w:lang w:eastAsia="en-US"/>
              </w:rPr>
            </w:pPr>
            <w:bookmarkStart w:id="1587" w:name="BKM_7B50BA7B_BCEC_4929_BB9C_0D3C3D99D64E"/>
          </w:p>
        </w:tc>
        <w:tc>
          <w:tcPr>
            <w:tcW w:w="2790" w:type="dxa"/>
            <w:gridSpan w:val="2"/>
            <w:tcBorders>
              <w:top w:val="nil"/>
              <w:left w:val="nil"/>
              <w:bottom w:val="nil"/>
              <w:right w:val="nil"/>
            </w:tcBorders>
          </w:tcPr>
          <w:p w14:paraId="27E25E84" w14:textId="0A821FD4" w:rsidR="00847C61" w:rsidRPr="00474957" w:rsidDel="00F42581" w:rsidRDefault="00DE73DB" w:rsidP="00847C61">
            <w:pPr>
              <w:widowControl w:val="0"/>
              <w:autoSpaceDE w:val="0"/>
              <w:autoSpaceDN w:val="0"/>
              <w:adjustRightInd w:val="0"/>
              <w:spacing w:line="240" w:lineRule="auto"/>
              <w:contextualSpacing w:val="0"/>
              <w:rPr>
                <w:del w:id="1588" w:author="Arjan Kloosterboer" w:date="2017-09-21T12:43:00Z"/>
                <w:rFonts w:ascii="Calibri" w:hAnsi="Calibri" w:cs="Arial"/>
                <w:color w:val="0F0F0F"/>
                <w:sz w:val="22"/>
                <w:szCs w:val="24"/>
                <w:lang w:eastAsia="en-US"/>
              </w:rPr>
            </w:pPr>
            <w:del w:id="1589"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Naam openbare ruimte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3250C09A" w14:textId="43533D30" w:rsidR="00847C61" w:rsidRPr="00474957" w:rsidDel="00F42581" w:rsidRDefault="00847C61" w:rsidP="00847C61">
            <w:pPr>
              <w:widowControl w:val="0"/>
              <w:autoSpaceDE w:val="0"/>
              <w:autoSpaceDN w:val="0"/>
              <w:adjustRightInd w:val="0"/>
              <w:spacing w:line="240" w:lineRule="auto"/>
              <w:contextualSpacing w:val="0"/>
              <w:rPr>
                <w:del w:id="1590" w:author="Arjan Kloosterboer" w:date="2017-09-21T12:43:00Z"/>
                <w:rFonts w:ascii="Calibri" w:hAnsi="Calibri" w:cs="Arial"/>
                <w:color w:val="0F0F0F"/>
                <w:sz w:val="22"/>
                <w:szCs w:val="24"/>
                <w:lang w:eastAsia="en-US"/>
              </w:rPr>
            </w:pPr>
            <w:del w:id="1591"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GEMEENTELIJKE OPENBARE RUIMTE</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Naam openbare ruimte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87"/>
      </w:tr>
      <w:tr w:rsidR="00847C61" w:rsidRPr="00474957" w:rsidDel="00F42581" w14:paraId="757EE8EB" w14:textId="693D0187" w:rsidTr="00847C61">
        <w:trPr>
          <w:del w:id="1592" w:author="Arjan Kloosterboer" w:date="2017-09-21T12:43:00Z"/>
        </w:trPr>
        <w:tc>
          <w:tcPr>
            <w:tcW w:w="450" w:type="dxa"/>
            <w:tcBorders>
              <w:top w:val="nil"/>
              <w:left w:val="nil"/>
              <w:bottom w:val="nil"/>
              <w:right w:val="nil"/>
            </w:tcBorders>
          </w:tcPr>
          <w:p w14:paraId="27CF94C2" w14:textId="3F2E906A" w:rsidR="00847C61" w:rsidRPr="00474957" w:rsidDel="00F42581" w:rsidRDefault="00847C61" w:rsidP="00847C61">
            <w:pPr>
              <w:widowControl w:val="0"/>
              <w:autoSpaceDE w:val="0"/>
              <w:autoSpaceDN w:val="0"/>
              <w:adjustRightInd w:val="0"/>
              <w:spacing w:line="240" w:lineRule="auto"/>
              <w:contextualSpacing w:val="0"/>
              <w:rPr>
                <w:del w:id="1593" w:author="Arjan Kloosterboer" w:date="2017-09-21T12:43:00Z"/>
                <w:rFonts w:ascii="Calibri" w:hAnsi="Calibri" w:cs="Arial"/>
                <w:color w:val="0F0F0F"/>
                <w:sz w:val="22"/>
                <w:szCs w:val="24"/>
                <w:lang w:eastAsia="en-US"/>
              </w:rPr>
            </w:pPr>
            <w:bookmarkStart w:id="1594" w:name="BKM_181C2720_8D6E_4343_A84B_761BE0256121"/>
          </w:p>
        </w:tc>
        <w:tc>
          <w:tcPr>
            <w:tcW w:w="2790" w:type="dxa"/>
            <w:gridSpan w:val="2"/>
            <w:tcBorders>
              <w:top w:val="nil"/>
              <w:left w:val="nil"/>
              <w:bottom w:val="nil"/>
              <w:right w:val="nil"/>
            </w:tcBorders>
          </w:tcPr>
          <w:p w14:paraId="618AA719" w14:textId="455E11AA" w:rsidR="00847C61" w:rsidRPr="00474957" w:rsidDel="00F42581" w:rsidRDefault="00DE73DB" w:rsidP="00847C61">
            <w:pPr>
              <w:widowControl w:val="0"/>
              <w:autoSpaceDE w:val="0"/>
              <w:autoSpaceDN w:val="0"/>
              <w:adjustRightInd w:val="0"/>
              <w:spacing w:line="240" w:lineRule="auto"/>
              <w:contextualSpacing w:val="0"/>
              <w:rPr>
                <w:del w:id="1595" w:author="Arjan Kloosterboer" w:date="2017-09-21T12:43:00Z"/>
                <w:rFonts w:ascii="Calibri" w:hAnsi="Calibri" w:cs="Arial"/>
                <w:color w:val="0F0F0F"/>
                <w:sz w:val="22"/>
                <w:szCs w:val="24"/>
                <w:lang w:eastAsia="en-US"/>
              </w:rPr>
            </w:pPr>
            <w:del w:id="1596"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Postcode</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1F395502" w14:textId="265014DC" w:rsidR="00847C61" w:rsidRPr="00474957" w:rsidDel="00F42581" w:rsidRDefault="00847C61" w:rsidP="00847C61">
            <w:pPr>
              <w:widowControl w:val="0"/>
              <w:autoSpaceDE w:val="0"/>
              <w:autoSpaceDN w:val="0"/>
              <w:adjustRightInd w:val="0"/>
              <w:spacing w:line="240" w:lineRule="auto"/>
              <w:contextualSpacing w:val="0"/>
              <w:rPr>
                <w:del w:id="1597" w:author="Arjan Kloosterboer" w:date="2017-09-21T12:43:00Z"/>
                <w:rFonts w:ascii="Calibri" w:hAnsi="Calibri" w:cs="Arial"/>
                <w:color w:val="0F0F0F"/>
                <w:sz w:val="22"/>
                <w:szCs w:val="24"/>
                <w:lang w:eastAsia="en-US"/>
              </w:rPr>
            </w:pPr>
            <w:del w:id="1598"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ADRESSEERBAAR OBJECT AANDUIDING</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Postcode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594"/>
      </w:tr>
      <w:tr w:rsidR="00847C61" w:rsidRPr="00474957" w:rsidDel="00F42581" w14:paraId="5303270C" w14:textId="003DE547" w:rsidTr="00847C61">
        <w:trPr>
          <w:del w:id="1599" w:author="Arjan Kloosterboer" w:date="2017-09-21T12:43:00Z"/>
        </w:trPr>
        <w:tc>
          <w:tcPr>
            <w:tcW w:w="450" w:type="dxa"/>
            <w:tcBorders>
              <w:top w:val="nil"/>
              <w:left w:val="nil"/>
              <w:bottom w:val="nil"/>
              <w:right w:val="nil"/>
            </w:tcBorders>
          </w:tcPr>
          <w:p w14:paraId="20BA6C3F" w14:textId="64708E6E" w:rsidR="00847C61" w:rsidRPr="00474957" w:rsidDel="00F42581" w:rsidRDefault="00847C61" w:rsidP="00847C61">
            <w:pPr>
              <w:widowControl w:val="0"/>
              <w:autoSpaceDE w:val="0"/>
              <w:autoSpaceDN w:val="0"/>
              <w:adjustRightInd w:val="0"/>
              <w:spacing w:line="240" w:lineRule="auto"/>
              <w:contextualSpacing w:val="0"/>
              <w:rPr>
                <w:del w:id="1600" w:author="Arjan Kloosterboer" w:date="2017-09-21T12:43:00Z"/>
                <w:rFonts w:ascii="Calibri" w:hAnsi="Calibri" w:cs="Arial"/>
                <w:color w:val="0F0F0F"/>
                <w:sz w:val="22"/>
                <w:szCs w:val="24"/>
                <w:lang w:eastAsia="en-US"/>
              </w:rPr>
            </w:pPr>
            <w:bookmarkStart w:id="1601" w:name="BKM_4B57DB72_43ED_476b_A79F_B1C0780FB499"/>
          </w:p>
        </w:tc>
        <w:tc>
          <w:tcPr>
            <w:tcW w:w="2790" w:type="dxa"/>
            <w:gridSpan w:val="2"/>
            <w:tcBorders>
              <w:top w:val="nil"/>
              <w:left w:val="nil"/>
              <w:bottom w:val="nil"/>
              <w:right w:val="nil"/>
            </w:tcBorders>
          </w:tcPr>
          <w:p w14:paraId="2AD75D84" w14:textId="27151705" w:rsidR="00847C61" w:rsidRPr="00474957" w:rsidDel="00F42581" w:rsidRDefault="00DE73DB" w:rsidP="00847C61">
            <w:pPr>
              <w:widowControl w:val="0"/>
              <w:autoSpaceDE w:val="0"/>
              <w:autoSpaceDN w:val="0"/>
              <w:adjustRightInd w:val="0"/>
              <w:spacing w:line="240" w:lineRule="auto"/>
              <w:contextualSpacing w:val="0"/>
              <w:rPr>
                <w:del w:id="1602" w:author="Arjan Kloosterboer" w:date="2017-09-21T12:43:00Z"/>
                <w:rFonts w:ascii="Calibri" w:hAnsi="Calibri" w:cs="Arial"/>
                <w:color w:val="0F0F0F"/>
                <w:sz w:val="22"/>
                <w:szCs w:val="24"/>
                <w:lang w:eastAsia="en-US"/>
              </w:rPr>
            </w:pPr>
            <w:del w:id="1603"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Att.Name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Woonplaatsnaam</w:delText>
              </w:r>
              <w:r w:rsidRPr="00474957" w:rsidDel="00F42581">
                <w:rPr>
                  <w:rFonts w:ascii="Arial" w:hAnsi="Arial" w:cs="Arial"/>
                  <w:szCs w:val="24"/>
                  <w:lang w:val="en-AU" w:eastAsia="en-US"/>
                </w:rPr>
                <w:fldChar w:fldCharType="end"/>
              </w:r>
            </w:del>
          </w:p>
        </w:tc>
        <w:tc>
          <w:tcPr>
            <w:tcW w:w="6120" w:type="dxa"/>
            <w:tcBorders>
              <w:top w:val="nil"/>
              <w:left w:val="nil"/>
              <w:bottom w:val="nil"/>
              <w:right w:val="nil"/>
            </w:tcBorders>
          </w:tcPr>
          <w:p w14:paraId="232B6660" w14:textId="27303A6B" w:rsidR="00847C61" w:rsidRPr="00474957" w:rsidDel="00F42581" w:rsidRDefault="00847C61" w:rsidP="00847C61">
            <w:pPr>
              <w:widowControl w:val="0"/>
              <w:autoSpaceDE w:val="0"/>
              <w:autoSpaceDN w:val="0"/>
              <w:adjustRightInd w:val="0"/>
              <w:spacing w:line="240" w:lineRule="auto"/>
              <w:contextualSpacing w:val="0"/>
              <w:rPr>
                <w:del w:id="1604" w:author="Arjan Kloosterboer" w:date="2017-09-21T12:43:00Z"/>
                <w:rFonts w:ascii="Calibri" w:hAnsi="Calibri" w:cs="Arial"/>
                <w:color w:val="0F0F0F"/>
                <w:sz w:val="22"/>
                <w:szCs w:val="24"/>
                <w:lang w:eastAsia="en-US"/>
              </w:rPr>
            </w:pPr>
            <w:del w:id="1605" w:author="Arjan Kloosterboer" w:date="2017-09-21T12:43:00Z">
              <w:r w:rsidRPr="00474957" w:rsidDel="00F42581">
                <w:rPr>
                  <w:rFonts w:ascii="Calibri" w:hAnsi="Calibri" w:cs="Arial"/>
                  <w:color w:val="000000"/>
                  <w:sz w:val="22"/>
                  <w:szCs w:val="24"/>
                  <w:lang w:eastAsia="en-US"/>
                </w:rPr>
                <w:delText>RSGB</w:delText>
              </w:r>
              <w:r w:rsidDel="00F42581">
                <w:rPr>
                  <w:rFonts w:ascii="Calibri" w:hAnsi="Calibri" w:cs="Arial"/>
                  <w:color w:val="000000"/>
                  <w:sz w:val="22"/>
                  <w:szCs w:val="24"/>
                  <w:lang w:eastAsia="en-US"/>
                </w:rPr>
                <w:delText>.(Objecttype)</w:delText>
              </w:r>
              <w:r w:rsidRPr="00474957" w:rsidDel="00F42581">
                <w:rPr>
                  <w:rFonts w:ascii="Calibri" w:hAnsi="Calibri" w:cs="Arial"/>
                  <w:color w:val="000000"/>
                  <w:sz w:val="22"/>
                  <w:szCs w:val="24"/>
                  <w:lang w:eastAsia="en-US"/>
                </w:rPr>
                <w:delText>WOONPLAATS</w:delText>
              </w:r>
              <w:r w:rsidDel="00F42581">
                <w:rPr>
                  <w:rFonts w:ascii="Calibri" w:hAnsi="Calibri" w:cs="Arial"/>
                  <w:color w:val="000000"/>
                  <w:sz w:val="22"/>
                  <w:szCs w:val="24"/>
                  <w:lang w:eastAsia="en-US"/>
                </w:rPr>
                <w:delText>.(Attribuutsoort)</w:delText>
              </w:r>
              <w:r w:rsidRPr="00474957" w:rsidDel="00F42581">
                <w:rPr>
                  <w:rFonts w:ascii="Calibri" w:hAnsi="Calibri" w:cs="Arial"/>
                  <w:color w:val="000000"/>
                  <w:sz w:val="22"/>
                  <w:szCs w:val="24"/>
                  <w:lang w:eastAsia="en-US"/>
                </w:rPr>
                <w:delText xml:space="preserve">Woonplaatsnaam  </w:delText>
              </w:r>
              <w:r w:rsidR="00DE73DB" w:rsidRPr="00474957" w:rsidDel="00F42581">
                <w:rPr>
                  <w:rFonts w:ascii="Calibri" w:hAnsi="Calibri" w:cs="Arial"/>
                  <w:color w:val="000000"/>
                  <w:sz w:val="22"/>
                  <w:szCs w:val="24"/>
                  <w:lang w:eastAsia="en-US"/>
                </w:rPr>
                <w:fldChar w:fldCharType="begin" w:fldLock="1"/>
              </w:r>
              <w:r w:rsidRPr="00474957" w:rsidDel="00F42581">
                <w:rPr>
                  <w:rFonts w:ascii="Calibri" w:hAnsi="Calibri" w:cs="Arial"/>
                  <w:color w:val="000000"/>
                  <w:sz w:val="22"/>
                  <w:szCs w:val="24"/>
                  <w:lang w:eastAsia="en-US"/>
                </w:rPr>
                <w:delInstrText>MERGEFIELD Att.Type</w:delInstrText>
              </w:r>
              <w:r w:rsidR="00DE73DB" w:rsidRPr="00474957" w:rsidDel="00F42581">
                <w:rPr>
                  <w:rFonts w:ascii="Calibri" w:hAnsi="Calibri" w:cs="Arial"/>
                  <w:color w:val="000000"/>
                  <w:sz w:val="22"/>
                  <w:szCs w:val="24"/>
                  <w:lang w:eastAsia="en-US"/>
                </w:rPr>
                <w:fldChar w:fldCharType="end"/>
              </w:r>
            </w:del>
          </w:p>
        </w:tc>
        <w:bookmarkEnd w:id="1601"/>
      </w:tr>
    </w:tbl>
    <w:p w14:paraId="3AFDDDB6" w14:textId="6191966E" w:rsidR="00847C61" w:rsidRPr="00474957" w:rsidDel="00F42581" w:rsidRDefault="00847C61" w:rsidP="00847C61">
      <w:pPr>
        <w:widowControl w:val="0"/>
        <w:autoSpaceDE w:val="0"/>
        <w:autoSpaceDN w:val="0"/>
        <w:adjustRightInd w:val="0"/>
        <w:spacing w:line="240" w:lineRule="auto"/>
        <w:contextualSpacing w:val="0"/>
        <w:rPr>
          <w:del w:id="1606"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F42581" w14:paraId="0E8C88A9" w14:textId="6ED8EA70" w:rsidTr="00847C61">
        <w:trPr>
          <w:del w:id="1607" w:author="Arjan Kloosterboer" w:date="2017-09-21T12:43:00Z"/>
        </w:trPr>
        <w:tc>
          <w:tcPr>
            <w:tcW w:w="9360" w:type="dxa"/>
            <w:gridSpan w:val="3"/>
            <w:tcBorders>
              <w:top w:val="nil"/>
              <w:left w:val="nil"/>
              <w:bottom w:val="nil"/>
              <w:right w:val="nil"/>
            </w:tcBorders>
          </w:tcPr>
          <w:p w14:paraId="382F6D9A" w14:textId="512AB7C5" w:rsidR="00847C61" w:rsidRPr="00474957" w:rsidDel="00F42581" w:rsidRDefault="00847C61" w:rsidP="00847C61">
            <w:pPr>
              <w:widowControl w:val="0"/>
              <w:autoSpaceDE w:val="0"/>
              <w:autoSpaceDN w:val="0"/>
              <w:adjustRightInd w:val="0"/>
              <w:spacing w:line="240" w:lineRule="auto"/>
              <w:contextualSpacing w:val="0"/>
              <w:rPr>
                <w:del w:id="1608" w:author="Arjan Kloosterboer" w:date="2017-09-21T12:43:00Z"/>
                <w:rFonts w:ascii="Calibri" w:hAnsi="Calibri" w:cs="Arial"/>
                <w:color w:val="0F0F0F"/>
                <w:sz w:val="22"/>
                <w:szCs w:val="24"/>
                <w:lang w:eastAsia="en-US"/>
              </w:rPr>
            </w:pPr>
            <w:del w:id="1609" w:author="Arjan Kloosterboer" w:date="2017-09-21T12:43:00Z">
              <w:r w:rsidRPr="00474957" w:rsidDel="00F42581">
                <w:rPr>
                  <w:rFonts w:ascii="Calibri" w:hAnsi="Calibri" w:cs="Arial"/>
                  <w:b/>
                  <w:color w:val="0F0F0F"/>
                  <w:sz w:val="22"/>
                  <w:szCs w:val="24"/>
                  <w:lang w:eastAsia="en-US"/>
                </w:rPr>
                <w:delText>Overzicht relaties</w:delText>
              </w:r>
            </w:del>
          </w:p>
        </w:tc>
      </w:tr>
      <w:tr w:rsidR="00847C61" w:rsidRPr="00474957" w:rsidDel="00F42581" w14:paraId="400AE1BF" w14:textId="0083F8B8" w:rsidTr="00847C61">
        <w:trPr>
          <w:del w:id="1610" w:author="Arjan Kloosterboer" w:date="2017-09-21T12:43:00Z"/>
        </w:trPr>
        <w:tc>
          <w:tcPr>
            <w:tcW w:w="450" w:type="dxa"/>
            <w:tcBorders>
              <w:top w:val="nil"/>
              <w:left w:val="nil"/>
              <w:bottom w:val="nil"/>
              <w:right w:val="nil"/>
            </w:tcBorders>
          </w:tcPr>
          <w:p w14:paraId="40637B75" w14:textId="12A6BDC8" w:rsidR="00847C61" w:rsidRPr="00474957" w:rsidDel="00F42581" w:rsidRDefault="00847C61" w:rsidP="00847C61">
            <w:pPr>
              <w:widowControl w:val="0"/>
              <w:autoSpaceDE w:val="0"/>
              <w:autoSpaceDN w:val="0"/>
              <w:adjustRightInd w:val="0"/>
              <w:spacing w:line="240" w:lineRule="auto"/>
              <w:contextualSpacing w:val="0"/>
              <w:rPr>
                <w:del w:id="1611"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43841CF5" w14:textId="108DCB07" w:rsidR="00847C61" w:rsidRPr="00474957" w:rsidDel="00F42581" w:rsidRDefault="00847C61" w:rsidP="00847C61">
            <w:pPr>
              <w:widowControl w:val="0"/>
              <w:autoSpaceDE w:val="0"/>
              <w:autoSpaceDN w:val="0"/>
              <w:adjustRightInd w:val="0"/>
              <w:spacing w:line="240" w:lineRule="auto"/>
              <w:contextualSpacing w:val="0"/>
              <w:rPr>
                <w:del w:id="1612" w:author="Arjan Kloosterboer" w:date="2017-09-21T12:43:00Z"/>
                <w:rFonts w:ascii="Calibri" w:hAnsi="Calibri" w:cs="Arial"/>
                <w:i/>
                <w:color w:val="0F0F0F"/>
                <w:sz w:val="22"/>
                <w:szCs w:val="24"/>
                <w:lang w:eastAsia="en-US"/>
              </w:rPr>
            </w:pPr>
            <w:del w:id="1613" w:author="Arjan Kloosterboer" w:date="2017-09-21T12:43:00Z">
              <w:r w:rsidRPr="00474957" w:rsidDel="00F42581">
                <w:rPr>
                  <w:rFonts w:ascii="Calibri" w:hAnsi="Calibri" w:cs="Arial"/>
                  <w:i/>
                  <w:color w:val="0F0F0F"/>
                  <w:sz w:val="22"/>
                  <w:szCs w:val="24"/>
                  <w:lang w:eastAsia="en-US"/>
                </w:rPr>
                <w:delText>Relatienaam met</w:delText>
              </w:r>
            </w:del>
          </w:p>
          <w:p w14:paraId="3E57BA98" w14:textId="1CAE7544" w:rsidR="00847C61" w:rsidRPr="00474957" w:rsidDel="00F42581" w:rsidRDefault="00847C61" w:rsidP="00847C61">
            <w:pPr>
              <w:widowControl w:val="0"/>
              <w:autoSpaceDE w:val="0"/>
              <w:autoSpaceDN w:val="0"/>
              <w:adjustRightInd w:val="0"/>
              <w:spacing w:line="240" w:lineRule="auto"/>
              <w:contextualSpacing w:val="0"/>
              <w:rPr>
                <w:del w:id="1614" w:author="Arjan Kloosterboer" w:date="2017-09-21T12:43:00Z"/>
                <w:rFonts w:ascii="Calibri" w:hAnsi="Calibri" w:cs="Arial"/>
                <w:color w:val="0F0F0F"/>
                <w:sz w:val="22"/>
                <w:szCs w:val="24"/>
                <w:lang w:eastAsia="en-US"/>
              </w:rPr>
            </w:pPr>
            <w:del w:id="1615" w:author="Arjan Kloosterboer" w:date="2017-09-21T12:43:00Z">
              <w:r w:rsidRPr="00474957" w:rsidDel="00F4258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469E4005" w14:textId="783ABD7A" w:rsidR="00847C61" w:rsidRPr="00474957" w:rsidDel="00F42581" w:rsidRDefault="00847C61" w:rsidP="00847C61">
            <w:pPr>
              <w:widowControl w:val="0"/>
              <w:autoSpaceDE w:val="0"/>
              <w:autoSpaceDN w:val="0"/>
              <w:adjustRightInd w:val="0"/>
              <w:spacing w:line="240" w:lineRule="auto"/>
              <w:contextualSpacing w:val="0"/>
              <w:rPr>
                <w:del w:id="1616" w:author="Arjan Kloosterboer" w:date="2017-09-21T12:43:00Z"/>
                <w:rFonts w:ascii="Calibri" w:hAnsi="Calibri" w:cs="Arial"/>
                <w:color w:val="0F0F0F"/>
                <w:sz w:val="22"/>
                <w:szCs w:val="24"/>
                <w:lang w:eastAsia="en-US"/>
              </w:rPr>
            </w:pPr>
            <w:del w:id="1617" w:author="Arjan Kloosterboer" w:date="2017-09-21T12:43:00Z">
              <w:r w:rsidRPr="00474957" w:rsidDel="00F42581">
                <w:rPr>
                  <w:rFonts w:ascii="Calibri" w:hAnsi="Calibri" w:cs="Arial"/>
                  <w:i/>
                  <w:color w:val="0F0F0F"/>
                  <w:sz w:val="22"/>
                  <w:szCs w:val="24"/>
                  <w:lang w:eastAsia="en-US"/>
                </w:rPr>
                <w:delText>Definitie</w:delText>
              </w:r>
            </w:del>
          </w:p>
        </w:tc>
      </w:tr>
      <w:tr w:rsidR="00847C61" w:rsidRPr="00474957" w:rsidDel="00F42581" w14:paraId="22102A8A" w14:textId="38D4C09E" w:rsidTr="00847C61">
        <w:trPr>
          <w:del w:id="1618" w:author="Arjan Kloosterboer" w:date="2017-09-21T12:43:00Z"/>
        </w:trPr>
        <w:tc>
          <w:tcPr>
            <w:tcW w:w="450" w:type="dxa"/>
            <w:tcBorders>
              <w:top w:val="nil"/>
              <w:left w:val="nil"/>
              <w:bottom w:val="nil"/>
              <w:right w:val="nil"/>
            </w:tcBorders>
          </w:tcPr>
          <w:p w14:paraId="7C8345BC" w14:textId="61E96702" w:rsidR="00847C61" w:rsidRPr="00474957" w:rsidDel="00F42581" w:rsidRDefault="00847C61" w:rsidP="00847C61">
            <w:pPr>
              <w:widowControl w:val="0"/>
              <w:autoSpaceDE w:val="0"/>
              <w:autoSpaceDN w:val="0"/>
              <w:adjustRightInd w:val="0"/>
              <w:spacing w:line="240" w:lineRule="auto"/>
              <w:contextualSpacing w:val="0"/>
              <w:rPr>
                <w:del w:id="1619"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31725F9" w14:textId="2D7183E1" w:rsidR="00847C61" w:rsidRPr="00474957" w:rsidDel="00F42581" w:rsidRDefault="00DE73DB" w:rsidP="00847C61">
            <w:pPr>
              <w:widowControl w:val="0"/>
              <w:autoSpaceDE w:val="0"/>
              <w:autoSpaceDN w:val="0"/>
              <w:adjustRightInd w:val="0"/>
              <w:spacing w:line="240" w:lineRule="auto"/>
              <w:contextualSpacing w:val="0"/>
              <w:rPr>
                <w:del w:id="1620" w:author="Arjan Kloosterboer" w:date="2017-09-21T12:43:00Z"/>
                <w:rFonts w:ascii="Calibri" w:hAnsi="Calibri" w:cs="Arial"/>
                <w:color w:val="0F0F0F"/>
                <w:sz w:val="22"/>
                <w:szCs w:val="24"/>
                <w:lang w:eastAsia="en-US"/>
              </w:rPr>
            </w:pPr>
            <w:del w:id="1621"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val="en-AU" w:eastAsia="en-US"/>
                </w:rPr>
                <w:delInstrText xml:space="preserve">MERGEFIELD </w:delInstrText>
              </w:r>
              <w:r w:rsidR="00847C61" w:rsidRPr="00474957" w:rsidDel="00F42581">
                <w:rPr>
                  <w:rFonts w:ascii="Calibri" w:hAnsi="Calibri" w:cs="Arial"/>
                  <w:color w:val="0F0F0F"/>
                  <w:sz w:val="22"/>
                  <w:szCs w:val="24"/>
                  <w:lang w:eastAsia="en-US"/>
                </w:rPr>
                <w:delInstrText>Element.Name</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OBJECT</w:delText>
              </w:r>
              <w:r w:rsidRPr="00474957" w:rsidDel="00F42581">
                <w:rPr>
                  <w:rFonts w:ascii="Arial" w:hAnsi="Arial" w:cs="Arial"/>
                  <w:szCs w:val="24"/>
                  <w:lang w:val="en-AU"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ConnSource.Cardinality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0..1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p w14:paraId="3A1891DB" w14:textId="6B69B21F" w:rsidR="00847C61" w:rsidRPr="00474957" w:rsidDel="00F42581" w:rsidRDefault="00847C61" w:rsidP="00847C61">
            <w:pPr>
              <w:widowControl w:val="0"/>
              <w:autoSpaceDE w:val="0"/>
              <w:autoSpaceDN w:val="0"/>
              <w:adjustRightInd w:val="0"/>
              <w:spacing w:line="240" w:lineRule="auto"/>
              <w:contextualSpacing w:val="0"/>
              <w:rPr>
                <w:del w:id="1622" w:author="Arjan Kloosterboer" w:date="2017-09-21T12:43:00Z"/>
                <w:rFonts w:ascii="Calibri" w:hAnsi="Calibri" w:cs="Arial"/>
                <w:color w:val="0F0F0F"/>
                <w:sz w:val="22"/>
                <w:szCs w:val="24"/>
                <w:lang w:eastAsia="en-US"/>
              </w:rPr>
            </w:pPr>
            <w:del w:id="1623" w:author="Arjan Kloosterboer" w:date="2017-09-21T12:43:00Z">
              <w:r w:rsidRPr="00474957" w:rsidDel="00F42581">
                <w:rPr>
                  <w:rFonts w:ascii="Calibri" w:hAnsi="Calibri" w:cs="Arial"/>
                  <w:color w:val="0F0F0F"/>
                  <w:sz w:val="22"/>
                  <w:szCs w:val="24"/>
                  <w:lang w:eastAsia="en-US"/>
                </w:rPr>
                <w:delText xml:space="preserve">  </w:delText>
              </w:r>
              <w:r w:rsidR="00DE73DB" w:rsidRPr="00474957" w:rsidDel="00F42581">
                <w:rPr>
                  <w:rFonts w:ascii="Calibri" w:hAnsi="Calibri" w:cs="Arial"/>
                  <w:color w:val="0F0F0F"/>
                  <w:sz w:val="22"/>
                  <w:szCs w:val="24"/>
                  <w:lang w:eastAsia="en-US"/>
                </w:rPr>
                <w:fldChar w:fldCharType="begin" w:fldLock="1"/>
              </w:r>
              <w:r w:rsidRPr="00474957" w:rsidDel="00F42581">
                <w:rPr>
                  <w:rFonts w:ascii="Calibri" w:hAnsi="Calibri" w:cs="Arial"/>
                  <w:color w:val="0F0F0F"/>
                  <w:sz w:val="22"/>
                  <w:szCs w:val="24"/>
                  <w:lang w:eastAsia="en-US"/>
                </w:rPr>
                <w:delInstrText>MERGEFIELD Connector.Name</w:delInstrText>
              </w:r>
              <w:r w:rsidR="00DE73DB" w:rsidRPr="00474957" w:rsidDel="00F42581">
                <w:rPr>
                  <w:rFonts w:ascii="Calibri" w:hAnsi="Calibri" w:cs="Arial"/>
                  <w:color w:val="0F0F0F"/>
                  <w:sz w:val="22"/>
                  <w:szCs w:val="24"/>
                  <w:lang w:eastAsia="en-US"/>
                </w:rPr>
                <w:fldChar w:fldCharType="separate"/>
              </w:r>
              <w:r w:rsidRPr="00474957" w:rsidDel="00F42581">
                <w:rPr>
                  <w:rFonts w:ascii="Calibri" w:hAnsi="Calibri" w:cs="Arial"/>
                  <w:color w:val="0F0F0F"/>
                  <w:sz w:val="22"/>
                  <w:szCs w:val="24"/>
                  <w:lang w:eastAsia="en-US"/>
                </w:rPr>
                <w:delText>is</w:delText>
              </w:r>
              <w:r w:rsidR="00DE73DB" w:rsidRPr="00474957" w:rsidDel="00F42581">
                <w:rPr>
                  <w:rFonts w:ascii="Calibri" w:hAnsi="Calibri" w:cs="Arial"/>
                  <w:color w:val="0F0F0F"/>
                  <w:sz w:val="22"/>
                  <w:szCs w:val="24"/>
                  <w:lang w:eastAsia="en-US"/>
                </w:rPr>
                <w:fldChar w:fldCharType="end"/>
              </w:r>
            </w:del>
          </w:p>
          <w:p w14:paraId="5BA05493" w14:textId="478BF991" w:rsidR="00847C61" w:rsidRPr="00474957" w:rsidDel="00F42581" w:rsidRDefault="00DE73DB" w:rsidP="00847C61">
            <w:pPr>
              <w:widowControl w:val="0"/>
              <w:autoSpaceDE w:val="0"/>
              <w:autoSpaceDN w:val="0"/>
              <w:adjustRightInd w:val="0"/>
              <w:spacing w:line="240" w:lineRule="auto"/>
              <w:contextualSpacing w:val="0"/>
              <w:rPr>
                <w:del w:id="1624" w:author="Arjan Kloosterboer" w:date="2017-09-21T12:43:00Z"/>
                <w:rFonts w:ascii="Calibri" w:hAnsi="Calibri" w:cs="Arial"/>
                <w:color w:val="0F0F0F"/>
                <w:sz w:val="22"/>
                <w:szCs w:val="24"/>
                <w:lang w:eastAsia="en-US"/>
              </w:rPr>
            </w:pPr>
            <w:del w:id="1625" w:author="Arjan Kloosterboer" w:date="2017-09-21T12:43:00Z">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Element.Name</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HUISHOUDEN</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 xml:space="preserve">  [</w:delText>
              </w:r>
              <w:r w:rsidRPr="00474957" w:rsidDel="00F42581">
                <w:rPr>
                  <w:rFonts w:ascii="Calibri" w:hAnsi="Calibri" w:cs="Arial"/>
                  <w:color w:val="0F0F0F"/>
                  <w:sz w:val="22"/>
                  <w:szCs w:val="24"/>
                  <w:lang w:eastAsia="en-US"/>
                </w:rPr>
                <w:fldChar w:fldCharType="begin" w:fldLock="1"/>
              </w:r>
              <w:r w:rsidR="00847C61" w:rsidRPr="00474957" w:rsidDel="00F42581">
                <w:rPr>
                  <w:rFonts w:ascii="Calibri" w:hAnsi="Calibri" w:cs="Arial"/>
                  <w:color w:val="0F0F0F"/>
                  <w:sz w:val="22"/>
                  <w:szCs w:val="24"/>
                  <w:lang w:eastAsia="en-US"/>
                </w:rPr>
                <w:delInstrText>MERGEFIELD ConnTarget.Cardinality</w:delInstrText>
              </w:r>
              <w:r w:rsidRPr="00474957" w:rsidDel="00F42581">
                <w:rPr>
                  <w:rFonts w:ascii="Calibri" w:hAnsi="Calibri" w:cs="Arial"/>
                  <w:color w:val="0F0F0F"/>
                  <w:sz w:val="22"/>
                  <w:szCs w:val="24"/>
                  <w:lang w:eastAsia="en-US"/>
                </w:rPr>
                <w:fldChar w:fldCharType="separate"/>
              </w:r>
              <w:r w:rsidR="00847C61" w:rsidRPr="00474957" w:rsidDel="00F42581">
                <w:rPr>
                  <w:rFonts w:ascii="Calibri" w:hAnsi="Calibri" w:cs="Arial"/>
                  <w:color w:val="0F0F0F"/>
                  <w:sz w:val="22"/>
                  <w:szCs w:val="24"/>
                  <w:lang w:eastAsia="en-US"/>
                </w:rPr>
                <w:delText>1</w:delText>
              </w:r>
              <w:r w:rsidRPr="00474957" w:rsidDel="00F42581">
                <w:rPr>
                  <w:rFonts w:ascii="Calibri" w:hAnsi="Calibri" w:cs="Arial"/>
                  <w:color w:val="0F0F0F"/>
                  <w:sz w:val="22"/>
                  <w:szCs w:val="24"/>
                  <w:lang w:eastAsia="en-US"/>
                </w:rPr>
                <w:fldChar w:fldCharType="end"/>
              </w:r>
              <w:r w:rsidR="00847C61" w:rsidRPr="00474957" w:rsidDel="00F4258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30D97953" w14:textId="6C41F158" w:rsidR="00847C61" w:rsidRPr="00474957" w:rsidDel="00F42581" w:rsidRDefault="00DE73DB" w:rsidP="00847C61">
            <w:pPr>
              <w:widowControl w:val="0"/>
              <w:autoSpaceDE w:val="0"/>
              <w:autoSpaceDN w:val="0"/>
              <w:adjustRightInd w:val="0"/>
              <w:spacing w:line="240" w:lineRule="auto"/>
              <w:contextualSpacing w:val="0"/>
              <w:rPr>
                <w:del w:id="1626" w:author="Arjan Kloosterboer" w:date="2017-09-21T12:43:00Z"/>
                <w:rFonts w:ascii="Calibri" w:hAnsi="Calibri" w:cs="Arial"/>
                <w:color w:val="0F0F0F"/>
                <w:sz w:val="22"/>
                <w:szCs w:val="24"/>
                <w:lang w:eastAsia="en-US"/>
              </w:rPr>
            </w:pPr>
            <w:del w:id="1627" w:author="Arjan Kloosterboer" w:date="2017-09-21T12:43:00Z">
              <w:r w:rsidRPr="00474957" w:rsidDel="00F42581">
                <w:rPr>
                  <w:rFonts w:ascii="Arial" w:hAnsi="Arial" w:cs="Arial"/>
                  <w:szCs w:val="24"/>
                  <w:lang w:val="en-AU" w:eastAsia="en-US"/>
                </w:rPr>
                <w:fldChar w:fldCharType="begin" w:fldLock="1"/>
              </w:r>
              <w:r w:rsidR="00847C61" w:rsidRPr="00474957" w:rsidDel="00F42581">
                <w:rPr>
                  <w:rFonts w:ascii="Arial" w:hAnsi="Arial" w:cs="Arial"/>
                  <w:szCs w:val="24"/>
                  <w:lang w:eastAsia="en-US"/>
                </w:rPr>
                <w:delInstrText xml:space="preserve">MERGEFIELD </w:delInstrText>
              </w:r>
              <w:r w:rsidR="00847C61" w:rsidRPr="00474957" w:rsidDel="00F42581">
                <w:rPr>
                  <w:rFonts w:ascii="Calibri" w:hAnsi="Calibri" w:cs="Arial"/>
                  <w:color w:val="0F0F0F"/>
                  <w:sz w:val="22"/>
                  <w:szCs w:val="24"/>
                  <w:lang w:eastAsia="en-US"/>
                </w:rPr>
                <w:delInstrText>Connector.Notes</w:delInstrText>
              </w:r>
              <w:r w:rsidRPr="00474957" w:rsidDel="00F42581">
                <w:rPr>
                  <w:rFonts w:ascii="Arial" w:hAnsi="Arial" w:cs="Arial"/>
                  <w:szCs w:val="24"/>
                  <w:lang w:val="en-AU" w:eastAsia="en-US"/>
                </w:rPr>
                <w:fldChar w:fldCharType="separate"/>
              </w:r>
              <w:r w:rsidR="00847C61" w:rsidRPr="00474957" w:rsidDel="00F42581">
                <w:rPr>
                  <w:rFonts w:ascii="Calibri" w:hAnsi="Calibri" w:cs="Arial"/>
                  <w:color w:val="0F0F0F"/>
                  <w:sz w:val="22"/>
                  <w:szCs w:val="24"/>
                  <w:lang w:eastAsia="en-US"/>
                </w:rPr>
                <w:delText>Een HUISHOUDEN als specialisatie van OBJECT.</w:delText>
              </w:r>
              <w:r w:rsidRPr="00474957" w:rsidDel="00F42581">
                <w:rPr>
                  <w:rFonts w:ascii="Arial" w:hAnsi="Arial" w:cs="Arial"/>
                  <w:szCs w:val="24"/>
                  <w:lang w:val="en-AU" w:eastAsia="en-US"/>
                </w:rPr>
                <w:fldChar w:fldCharType="end"/>
              </w:r>
            </w:del>
          </w:p>
        </w:tc>
      </w:tr>
      <w:tr w:rsidR="00847C61" w:rsidRPr="00474957" w:rsidDel="00F42581" w14:paraId="162A4268" w14:textId="2DD276CC" w:rsidTr="00847C61">
        <w:trPr>
          <w:trHeight w:hRule="exact" w:val="128"/>
          <w:del w:id="1628" w:author="Arjan Kloosterboer" w:date="2017-09-21T12:43:00Z"/>
        </w:trPr>
        <w:tc>
          <w:tcPr>
            <w:tcW w:w="450" w:type="dxa"/>
            <w:tcBorders>
              <w:top w:val="nil"/>
              <w:left w:val="nil"/>
              <w:bottom w:val="nil"/>
              <w:right w:val="nil"/>
            </w:tcBorders>
          </w:tcPr>
          <w:p w14:paraId="613CAB40" w14:textId="54EE4CC8" w:rsidR="00847C61" w:rsidRPr="00474957" w:rsidDel="00F42581" w:rsidRDefault="00847C61" w:rsidP="00847C61">
            <w:pPr>
              <w:widowControl w:val="0"/>
              <w:autoSpaceDE w:val="0"/>
              <w:autoSpaceDN w:val="0"/>
              <w:adjustRightInd w:val="0"/>
              <w:spacing w:line="240" w:lineRule="auto"/>
              <w:contextualSpacing w:val="0"/>
              <w:rPr>
                <w:del w:id="1629"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F829C26" w14:textId="55047743" w:rsidR="00847C61" w:rsidRPr="00474957" w:rsidDel="00F42581" w:rsidRDefault="00847C61" w:rsidP="00847C61">
            <w:pPr>
              <w:widowControl w:val="0"/>
              <w:autoSpaceDE w:val="0"/>
              <w:autoSpaceDN w:val="0"/>
              <w:adjustRightInd w:val="0"/>
              <w:spacing w:line="240" w:lineRule="auto"/>
              <w:contextualSpacing w:val="0"/>
              <w:rPr>
                <w:del w:id="1630"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00AD5F36" w14:textId="276020AE" w:rsidR="00847C61" w:rsidRPr="00474957" w:rsidDel="00F42581" w:rsidRDefault="00847C61" w:rsidP="00847C61">
            <w:pPr>
              <w:widowControl w:val="0"/>
              <w:autoSpaceDE w:val="0"/>
              <w:autoSpaceDN w:val="0"/>
              <w:adjustRightInd w:val="0"/>
              <w:spacing w:line="240" w:lineRule="auto"/>
              <w:contextualSpacing w:val="0"/>
              <w:rPr>
                <w:del w:id="1631" w:author="Arjan Kloosterboer" w:date="2017-09-21T12:43:00Z"/>
                <w:rFonts w:ascii="Calibri" w:hAnsi="Calibri" w:cs="Arial"/>
                <w:color w:val="0F0F0F"/>
                <w:sz w:val="22"/>
                <w:szCs w:val="24"/>
                <w:lang w:eastAsia="en-US"/>
              </w:rPr>
            </w:pPr>
          </w:p>
        </w:tc>
      </w:tr>
    </w:tbl>
    <w:p w14:paraId="6E425490" w14:textId="7E2443CD" w:rsidR="00847C61" w:rsidRPr="00474957" w:rsidDel="00F42581" w:rsidRDefault="00847C61" w:rsidP="00847C61">
      <w:pPr>
        <w:widowControl w:val="0"/>
        <w:autoSpaceDE w:val="0"/>
        <w:autoSpaceDN w:val="0"/>
        <w:adjustRightInd w:val="0"/>
        <w:spacing w:line="240" w:lineRule="auto"/>
        <w:contextualSpacing w:val="0"/>
        <w:rPr>
          <w:del w:id="1632"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F42581" w14:paraId="628348C0" w14:textId="6F7FD4B8" w:rsidTr="00847C61">
        <w:trPr>
          <w:cantSplit/>
          <w:del w:id="1633" w:author="Arjan Kloosterboer" w:date="2017-09-21T12:43:00Z"/>
        </w:trPr>
        <w:tc>
          <w:tcPr>
            <w:tcW w:w="9360" w:type="dxa"/>
            <w:tcBorders>
              <w:top w:val="nil"/>
              <w:left w:val="nil"/>
              <w:bottom w:val="nil"/>
              <w:right w:val="nil"/>
            </w:tcBorders>
          </w:tcPr>
          <w:p w14:paraId="01B31A48" w14:textId="504A0B8E" w:rsidR="00847C61" w:rsidRPr="00474957" w:rsidDel="00F42581" w:rsidRDefault="00847C61" w:rsidP="00847C61">
            <w:pPr>
              <w:widowControl w:val="0"/>
              <w:autoSpaceDE w:val="0"/>
              <w:autoSpaceDN w:val="0"/>
              <w:adjustRightInd w:val="0"/>
              <w:spacing w:line="240" w:lineRule="auto"/>
              <w:contextualSpacing w:val="0"/>
              <w:rPr>
                <w:del w:id="1634" w:author="Arjan Kloosterboer" w:date="2017-09-21T12:43:00Z"/>
                <w:rFonts w:ascii="Calibri" w:hAnsi="Calibri" w:cs="Arial"/>
                <w:b/>
                <w:color w:val="0F0F0F"/>
                <w:sz w:val="22"/>
                <w:szCs w:val="24"/>
                <w:lang w:eastAsia="en-US"/>
              </w:rPr>
            </w:pPr>
            <w:del w:id="1635" w:author="Arjan Kloosterboer" w:date="2017-09-21T12:43:00Z">
              <w:r w:rsidRPr="00474957" w:rsidDel="00F42581">
                <w:rPr>
                  <w:rFonts w:ascii="Calibri" w:hAnsi="Calibri" w:cs="Arial"/>
                  <w:b/>
                  <w:color w:val="0F0F0F"/>
                  <w:sz w:val="22"/>
                  <w:szCs w:val="24"/>
                  <w:lang w:eastAsia="en-US"/>
                </w:rPr>
                <w:delText>Toelichting objecttype</w:delText>
              </w:r>
            </w:del>
          </w:p>
          <w:p w14:paraId="4F03DEB3" w14:textId="43AA18A2" w:rsidR="00847C61" w:rsidRPr="00474957" w:rsidDel="00F42581" w:rsidRDefault="00847C61" w:rsidP="00847C61">
            <w:pPr>
              <w:widowControl w:val="0"/>
              <w:autoSpaceDE w:val="0"/>
              <w:autoSpaceDN w:val="0"/>
              <w:adjustRightInd w:val="0"/>
              <w:spacing w:line="240" w:lineRule="auto"/>
              <w:ind w:left="720"/>
              <w:contextualSpacing w:val="0"/>
              <w:rPr>
                <w:del w:id="1636" w:author="Arjan Kloosterboer" w:date="2017-09-21T12:43:00Z"/>
                <w:rFonts w:ascii="Calibri" w:hAnsi="Calibri" w:cs="Arial"/>
                <w:color w:val="0F0F0F"/>
                <w:sz w:val="22"/>
                <w:szCs w:val="24"/>
                <w:lang w:eastAsia="en-US"/>
              </w:rPr>
            </w:pPr>
            <w:del w:id="1637" w:author="Arjan Kloosterboer" w:date="2017-09-21T12:43:00Z">
              <w:r w:rsidRPr="00474957" w:rsidDel="00F42581">
                <w:rPr>
                  <w:rFonts w:ascii="Calibri" w:hAnsi="Calibri" w:cs="Arial"/>
                  <w:color w:val="0F0F0F"/>
                  <w:sz w:val="22"/>
                  <w:szCs w:val="24"/>
                  <w:lang w:eastAsia="en-US"/>
                </w:rPr>
                <w:delText>De aan het RSGB ontleende gegevens van een HUISHOUDEN die in het RGBZ gebruikt worden bij deze specialisatie van OBJECT. Zie voor de specificaties van deze gegevens het RSGB.</w:delText>
              </w:r>
            </w:del>
          </w:p>
        </w:tc>
      </w:tr>
    </w:tbl>
    <w:bookmarkStart w:id="1638" w:name="BKM_EECB51E5_863B_4218_A6BE_2999874132DE"/>
    <w:bookmarkEnd w:id="1638"/>
    <w:p w14:paraId="618AE8C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DC4DF0">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INGESCHREVEN NIET-NATUURLIJK PERSOON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454E35F" w14:textId="77777777" w:rsidTr="00847C61">
        <w:trPr>
          <w:trHeight w:val="271"/>
        </w:trPr>
        <w:tc>
          <w:tcPr>
            <w:tcW w:w="2340" w:type="dxa"/>
            <w:gridSpan w:val="2"/>
            <w:tcBorders>
              <w:top w:val="nil"/>
              <w:left w:val="nil"/>
              <w:bottom w:val="nil"/>
              <w:right w:val="nil"/>
            </w:tcBorders>
          </w:tcPr>
          <w:p w14:paraId="291124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1A7FB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INGESCHREVEN NIET-NATUURLIJK PERSOON</w:t>
            </w:r>
            <w:r w:rsidRPr="00474957">
              <w:rPr>
                <w:rFonts w:ascii="Arial" w:hAnsi="Arial" w:cs="Arial"/>
                <w:szCs w:val="24"/>
                <w:lang w:val="en-AU" w:eastAsia="en-US"/>
              </w:rPr>
              <w:fldChar w:fldCharType="end"/>
            </w:r>
          </w:p>
        </w:tc>
      </w:tr>
      <w:tr w:rsidR="00847C61" w:rsidRPr="00474957" w14:paraId="76EC7A3B" w14:textId="77777777" w:rsidTr="00847C61">
        <w:trPr>
          <w:trHeight w:hRule="exact" w:val="128"/>
        </w:trPr>
        <w:tc>
          <w:tcPr>
            <w:tcW w:w="2340" w:type="dxa"/>
            <w:gridSpan w:val="2"/>
            <w:tcBorders>
              <w:top w:val="nil"/>
              <w:left w:val="nil"/>
              <w:bottom w:val="nil"/>
              <w:right w:val="nil"/>
            </w:tcBorders>
          </w:tcPr>
          <w:p w14:paraId="77A3B2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0167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70F06B2" w14:textId="77777777" w:rsidTr="00847C61">
        <w:trPr>
          <w:trHeight w:val="151"/>
        </w:trPr>
        <w:tc>
          <w:tcPr>
            <w:tcW w:w="2340" w:type="dxa"/>
            <w:gridSpan w:val="2"/>
            <w:tcBorders>
              <w:top w:val="nil"/>
              <w:left w:val="nil"/>
              <w:bottom w:val="nil"/>
              <w:right w:val="nil"/>
            </w:tcBorders>
          </w:tcPr>
          <w:p w14:paraId="691A16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8D965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r>
      <w:tr w:rsidR="00847C61" w:rsidRPr="00474957" w14:paraId="6F8AB8B0" w14:textId="77777777" w:rsidTr="00847C61">
        <w:trPr>
          <w:trHeight w:hRule="exact" w:val="128"/>
        </w:trPr>
        <w:tc>
          <w:tcPr>
            <w:tcW w:w="2340" w:type="dxa"/>
            <w:gridSpan w:val="2"/>
            <w:tcBorders>
              <w:top w:val="nil"/>
              <w:left w:val="nil"/>
              <w:bottom w:val="nil"/>
              <w:right w:val="nil"/>
            </w:tcBorders>
          </w:tcPr>
          <w:p w14:paraId="5680B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2714C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22DE37B" w14:textId="77777777" w:rsidTr="00847C61">
        <w:tc>
          <w:tcPr>
            <w:tcW w:w="2340" w:type="dxa"/>
            <w:gridSpan w:val="2"/>
            <w:tcBorders>
              <w:top w:val="nil"/>
              <w:left w:val="nil"/>
              <w:bottom w:val="nil"/>
              <w:right w:val="nil"/>
            </w:tcBorders>
          </w:tcPr>
          <w:p w14:paraId="37DC27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DBCC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5521EFF" w14:textId="77777777" w:rsidTr="00847C61">
        <w:trPr>
          <w:trHeight w:hRule="exact" w:val="241"/>
        </w:trPr>
        <w:tc>
          <w:tcPr>
            <w:tcW w:w="2340" w:type="dxa"/>
            <w:gridSpan w:val="2"/>
            <w:tcBorders>
              <w:top w:val="nil"/>
              <w:left w:val="nil"/>
              <w:bottom w:val="nil"/>
              <w:right w:val="nil"/>
            </w:tcBorders>
          </w:tcPr>
          <w:p w14:paraId="657CC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F6FF6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286ABC4" w14:textId="77777777" w:rsidTr="00847C61">
        <w:tc>
          <w:tcPr>
            <w:tcW w:w="2340" w:type="dxa"/>
            <w:gridSpan w:val="2"/>
            <w:tcBorders>
              <w:top w:val="nil"/>
              <w:left w:val="nil"/>
              <w:bottom w:val="nil"/>
              <w:right w:val="nil"/>
            </w:tcBorders>
          </w:tcPr>
          <w:p w14:paraId="3A7BD0B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B02B9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EB8EC51" w14:textId="77777777" w:rsidTr="00847C61">
        <w:tc>
          <w:tcPr>
            <w:tcW w:w="450" w:type="dxa"/>
            <w:tcBorders>
              <w:top w:val="nil"/>
              <w:left w:val="nil"/>
              <w:bottom w:val="nil"/>
              <w:right w:val="nil"/>
            </w:tcBorders>
          </w:tcPr>
          <w:p w14:paraId="337875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639" w:name="BKM_15CD8F56_FEF1_453a_BDC5_01CCD1119103"/>
          </w:p>
        </w:tc>
        <w:tc>
          <w:tcPr>
            <w:tcW w:w="2790" w:type="dxa"/>
            <w:gridSpan w:val="2"/>
            <w:tcBorders>
              <w:top w:val="nil"/>
              <w:left w:val="nil"/>
              <w:bottom w:val="nil"/>
              <w:right w:val="nil"/>
            </w:tcBorders>
          </w:tcPr>
          <w:p w14:paraId="2F4B9C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2B903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43AF237" w14:textId="77777777" w:rsidTr="00847C61">
        <w:tc>
          <w:tcPr>
            <w:tcW w:w="450" w:type="dxa"/>
            <w:tcBorders>
              <w:top w:val="nil"/>
              <w:left w:val="nil"/>
              <w:bottom w:val="nil"/>
              <w:right w:val="nil"/>
            </w:tcBorders>
          </w:tcPr>
          <w:p w14:paraId="674E9A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7D64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2"/>
                <w:lang w:eastAsia="en-US"/>
              </w:rPr>
            </w:pPr>
            <w:r w:rsidRPr="00474957">
              <w:rPr>
                <w:rFonts w:ascii="Calibri" w:hAnsi="Calibri" w:cs="Arial"/>
                <w:sz w:val="22"/>
                <w:szCs w:val="22"/>
                <w:lang w:val="en-AU" w:eastAsia="en-US"/>
              </w:rPr>
              <w:t>RSIN</w:t>
            </w:r>
          </w:p>
        </w:tc>
        <w:tc>
          <w:tcPr>
            <w:tcW w:w="6120" w:type="dxa"/>
            <w:tcBorders>
              <w:top w:val="nil"/>
              <w:left w:val="nil"/>
              <w:bottom w:val="nil"/>
              <w:right w:val="nil"/>
            </w:tcBorders>
          </w:tcPr>
          <w:p w14:paraId="5E740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914503">
              <w:rPr>
                <w:rFonts w:ascii="Calibri" w:hAnsi="Calibri" w:cs="Arial"/>
                <w:color w:val="000000"/>
                <w:sz w:val="22"/>
                <w:szCs w:val="24"/>
                <w:lang w:eastAsia="en-US"/>
              </w:rPr>
              <w:t>RSGB</w:t>
            </w:r>
            <w:r>
              <w:rPr>
                <w:rFonts w:ascii="Calibri" w:hAnsi="Calibri" w:cs="Arial"/>
                <w:color w:val="000000"/>
                <w:sz w:val="22"/>
                <w:szCs w:val="24"/>
                <w:lang w:eastAsia="en-US"/>
              </w:rPr>
              <w:t>.(Objecttype)INGESCHREVEN NIET-NATUURLIJK PERSOON.(Attribuutsoort)</w:t>
            </w:r>
            <w:r w:rsidRPr="00914503">
              <w:rPr>
                <w:rFonts w:ascii="Calibri" w:hAnsi="Calibri" w:cs="Arial"/>
                <w:color w:val="000000"/>
                <w:sz w:val="22"/>
                <w:szCs w:val="24"/>
                <w:lang w:eastAsia="en-US"/>
              </w:rPr>
              <w:t>N</w:t>
            </w:r>
            <w:r>
              <w:rPr>
                <w:rFonts w:ascii="Calibri" w:hAnsi="Calibri" w:cs="Arial"/>
                <w:color w:val="000000"/>
                <w:sz w:val="22"/>
                <w:szCs w:val="24"/>
                <w:lang w:eastAsia="en-US"/>
              </w:rPr>
              <w:t>NP-id</w:t>
            </w:r>
            <w:r w:rsidRPr="00914503">
              <w:rPr>
                <w:rFonts w:ascii="Calibri" w:hAnsi="Calibri" w:cs="Arial"/>
                <w:color w:val="000000"/>
                <w:sz w:val="22"/>
                <w:szCs w:val="24"/>
                <w:lang w:eastAsia="en-US"/>
              </w:rPr>
              <w:t xml:space="preserve"> </w:t>
            </w:r>
            <w:r w:rsidR="00DE73DB" w:rsidRPr="00914503">
              <w:rPr>
                <w:rFonts w:ascii="Calibri" w:hAnsi="Calibri" w:cs="Arial"/>
                <w:color w:val="000000"/>
                <w:sz w:val="22"/>
                <w:szCs w:val="24"/>
                <w:lang w:eastAsia="en-US"/>
              </w:rPr>
              <w:fldChar w:fldCharType="begin" w:fldLock="1"/>
            </w:r>
            <w:r w:rsidRPr="00914503">
              <w:rPr>
                <w:rFonts w:ascii="Calibri" w:hAnsi="Calibri" w:cs="Arial"/>
                <w:color w:val="000000"/>
                <w:sz w:val="22"/>
                <w:szCs w:val="24"/>
                <w:lang w:eastAsia="en-US"/>
              </w:rPr>
              <w:instrText>MERGEFIELD Att.Type</w:instrText>
            </w:r>
            <w:r w:rsidR="00DE73DB" w:rsidRPr="00914503">
              <w:rPr>
                <w:rFonts w:ascii="Calibri" w:hAnsi="Calibri" w:cs="Arial"/>
                <w:color w:val="000000"/>
                <w:sz w:val="22"/>
                <w:szCs w:val="24"/>
                <w:lang w:eastAsia="en-US"/>
              </w:rPr>
              <w:fldChar w:fldCharType="end"/>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39"/>
      </w:tr>
      <w:tr w:rsidR="00847C61" w:rsidRPr="00474957" w14:paraId="100A7851" w14:textId="77777777" w:rsidTr="00847C61">
        <w:tc>
          <w:tcPr>
            <w:tcW w:w="450" w:type="dxa"/>
            <w:tcBorders>
              <w:top w:val="nil"/>
              <w:left w:val="nil"/>
              <w:bottom w:val="nil"/>
              <w:right w:val="nil"/>
            </w:tcBorders>
          </w:tcPr>
          <w:p w14:paraId="046AF7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0" w:name="BKM_968880E1_C60E_42df_BDAD_74B87A755587"/>
          </w:p>
        </w:tc>
        <w:tc>
          <w:tcPr>
            <w:tcW w:w="2790" w:type="dxa"/>
            <w:gridSpan w:val="2"/>
            <w:tcBorders>
              <w:top w:val="nil"/>
              <w:left w:val="nil"/>
              <w:bottom w:val="nil"/>
              <w:right w:val="nil"/>
            </w:tcBorders>
          </w:tcPr>
          <w:p w14:paraId="169F391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Rechtsvorm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55D1C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INGESCHREVEN 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Rechtsvorm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40"/>
      </w:tr>
      <w:tr w:rsidR="00847C61" w:rsidRPr="00474957" w14:paraId="3ABA5024" w14:textId="77777777" w:rsidTr="00847C61">
        <w:tc>
          <w:tcPr>
            <w:tcW w:w="450" w:type="dxa"/>
            <w:tcBorders>
              <w:top w:val="nil"/>
              <w:left w:val="nil"/>
              <w:bottom w:val="nil"/>
              <w:right w:val="nil"/>
            </w:tcBorders>
          </w:tcPr>
          <w:p w14:paraId="7CB681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1" w:name="BKM_EC7F1220_C708_4226_A397_6B4A8DD61DEA"/>
          </w:p>
        </w:tc>
        <w:tc>
          <w:tcPr>
            <w:tcW w:w="2790" w:type="dxa"/>
            <w:gridSpan w:val="2"/>
            <w:tcBorders>
              <w:top w:val="nil"/>
              <w:left w:val="nil"/>
              <w:bottom w:val="nil"/>
              <w:right w:val="nil"/>
            </w:tcBorders>
          </w:tcPr>
          <w:p w14:paraId="0092458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(Statutaire) 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681C0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(Statutaire) 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41"/>
      </w:tr>
      <w:tr w:rsidR="00847C61" w:rsidRPr="00474957" w14:paraId="101FED61" w14:textId="77777777" w:rsidTr="00847C61">
        <w:tc>
          <w:tcPr>
            <w:tcW w:w="450" w:type="dxa"/>
            <w:tcBorders>
              <w:top w:val="nil"/>
              <w:left w:val="nil"/>
              <w:bottom w:val="nil"/>
              <w:right w:val="nil"/>
            </w:tcBorders>
          </w:tcPr>
          <w:p w14:paraId="18A14D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2" w:name="BKM_AC148195_E4DC_42ce_8EA5_9943AAB1EE44"/>
          </w:p>
        </w:tc>
        <w:tc>
          <w:tcPr>
            <w:tcW w:w="2790" w:type="dxa"/>
            <w:gridSpan w:val="2"/>
            <w:tcBorders>
              <w:top w:val="nil"/>
              <w:left w:val="nil"/>
              <w:bottom w:val="nil"/>
              <w:right w:val="nil"/>
            </w:tcBorders>
          </w:tcPr>
          <w:p w14:paraId="7F16C43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735F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42"/>
      </w:tr>
      <w:tr w:rsidR="00847C61" w:rsidRPr="00474957" w14:paraId="606C77AD" w14:textId="77777777" w:rsidTr="00847C61">
        <w:tc>
          <w:tcPr>
            <w:tcW w:w="450" w:type="dxa"/>
            <w:tcBorders>
              <w:top w:val="nil"/>
              <w:left w:val="nil"/>
              <w:bottom w:val="nil"/>
              <w:right w:val="nil"/>
            </w:tcBorders>
          </w:tcPr>
          <w:p w14:paraId="33E258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3" w:name="BKM_19FE2C23_E449_45d5_B48F_1823DE988FF9"/>
          </w:p>
        </w:tc>
        <w:tc>
          <w:tcPr>
            <w:tcW w:w="2790" w:type="dxa"/>
            <w:gridSpan w:val="2"/>
            <w:tcBorders>
              <w:top w:val="nil"/>
              <w:left w:val="nil"/>
              <w:bottom w:val="nil"/>
              <w:right w:val="nil"/>
            </w:tcBorders>
          </w:tcPr>
          <w:p w14:paraId="0D697A5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28842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NIET-NATUURLIJK PERSOON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643"/>
      </w:tr>
      <w:tr w:rsidR="00847C61" w:rsidRPr="00474957" w14:paraId="77B8AC92" w14:textId="77777777" w:rsidTr="00847C61">
        <w:tc>
          <w:tcPr>
            <w:tcW w:w="450" w:type="dxa"/>
            <w:tcBorders>
              <w:top w:val="nil"/>
              <w:left w:val="nil"/>
              <w:bottom w:val="nil"/>
              <w:right w:val="nil"/>
            </w:tcBorders>
          </w:tcPr>
          <w:p w14:paraId="3C380A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4" w:name="BKM_93B1F972_B629_4fed_8B85_B63A3AF8741A"/>
          </w:p>
        </w:tc>
        <w:tc>
          <w:tcPr>
            <w:tcW w:w="2790" w:type="dxa"/>
            <w:gridSpan w:val="2"/>
            <w:tcBorders>
              <w:top w:val="nil"/>
              <w:left w:val="nil"/>
              <w:bottom w:val="nil"/>
              <w:right w:val="nil"/>
            </w:tcBorders>
          </w:tcPr>
          <w:p w14:paraId="4D015EF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Bezoekadres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8A4D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Bezoekadres INGESCHREVEN NIET-NATUURLIJK PERSOON</w:t>
            </w:r>
          </w:p>
        </w:tc>
        <w:bookmarkEnd w:id="1644"/>
      </w:tr>
      <w:tr w:rsidR="00847C61" w:rsidRPr="00474957" w14:paraId="1576738B" w14:textId="77777777" w:rsidTr="00847C61">
        <w:tc>
          <w:tcPr>
            <w:tcW w:w="450" w:type="dxa"/>
            <w:tcBorders>
              <w:top w:val="nil"/>
              <w:left w:val="nil"/>
              <w:bottom w:val="nil"/>
              <w:right w:val="nil"/>
            </w:tcBorders>
          </w:tcPr>
          <w:p w14:paraId="02C14B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C6864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BE905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F99D732" w14:textId="77777777" w:rsidTr="00847C61">
        <w:tc>
          <w:tcPr>
            <w:tcW w:w="450" w:type="dxa"/>
            <w:tcBorders>
              <w:top w:val="nil"/>
              <w:left w:val="nil"/>
              <w:bottom w:val="nil"/>
              <w:right w:val="nil"/>
            </w:tcBorders>
          </w:tcPr>
          <w:p w14:paraId="7C3B69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E5C49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57F4C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42CA9ADA" w14:textId="77777777" w:rsidTr="00847C61">
        <w:tc>
          <w:tcPr>
            <w:tcW w:w="450" w:type="dxa"/>
            <w:tcBorders>
              <w:top w:val="nil"/>
              <w:left w:val="nil"/>
              <w:bottom w:val="nil"/>
              <w:right w:val="nil"/>
            </w:tcBorders>
          </w:tcPr>
          <w:p w14:paraId="4BE1A7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E7A4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1397D4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F7FBB89" w14:textId="77777777" w:rsidTr="00847C61">
        <w:tc>
          <w:tcPr>
            <w:tcW w:w="450" w:type="dxa"/>
            <w:tcBorders>
              <w:top w:val="nil"/>
              <w:left w:val="nil"/>
              <w:bottom w:val="nil"/>
              <w:right w:val="nil"/>
            </w:tcBorders>
          </w:tcPr>
          <w:p w14:paraId="71A37E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427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191A42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0F49A523" w14:textId="77777777" w:rsidTr="00847C61">
        <w:tc>
          <w:tcPr>
            <w:tcW w:w="450" w:type="dxa"/>
            <w:tcBorders>
              <w:top w:val="nil"/>
              <w:left w:val="nil"/>
              <w:bottom w:val="nil"/>
              <w:right w:val="nil"/>
            </w:tcBorders>
          </w:tcPr>
          <w:p w14:paraId="024A2C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2AAFF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25281F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24A5AD17" w14:textId="77777777" w:rsidTr="00847C61">
        <w:tc>
          <w:tcPr>
            <w:tcW w:w="450" w:type="dxa"/>
            <w:tcBorders>
              <w:top w:val="nil"/>
              <w:left w:val="nil"/>
              <w:bottom w:val="nil"/>
              <w:right w:val="nil"/>
            </w:tcBorders>
          </w:tcPr>
          <w:p w14:paraId="1750E6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AFBA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18E8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30FC5CE" w14:textId="77777777" w:rsidTr="00847C61">
        <w:tc>
          <w:tcPr>
            <w:tcW w:w="450" w:type="dxa"/>
            <w:tcBorders>
              <w:top w:val="nil"/>
              <w:left w:val="nil"/>
              <w:bottom w:val="nil"/>
              <w:right w:val="nil"/>
            </w:tcBorders>
          </w:tcPr>
          <w:p w14:paraId="02EE0B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12A8D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8954F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495FB909" w14:textId="77777777" w:rsidTr="00847C61">
        <w:tc>
          <w:tcPr>
            <w:tcW w:w="450" w:type="dxa"/>
            <w:tcBorders>
              <w:top w:val="nil"/>
              <w:left w:val="nil"/>
              <w:bottom w:val="nil"/>
              <w:right w:val="nil"/>
            </w:tcBorders>
          </w:tcPr>
          <w:p w14:paraId="3F246D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5" w:name="BKM_24E1BA92_FA15_4328_8634_F6C4236C0FF1"/>
          </w:p>
        </w:tc>
        <w:tc>
          <w:tcPr>
            <w:tcW w:w="2790" w:type="dxa"/>
            <w:gridSpan w:val="2"/>
            <w:tcBorders>
              <w:top w:val="nil"/>
              <w:left w:val="nil"/>
              <w:bottom w:val="nil"/>
              <w:right w:val="nil"/>
            </w:tcBorders>
          </w:tcPr>
          <w:p w14:paraId="738C25B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9000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1645"/>
      </w:tr>
      <w:tr w:rsidR="00847C61" w:rsidRPr="00474957" w14:paraId="3BE938AF" w14:textId="77777777" w:rsidTr="00847C61">
        <w:tc>
          <w:tcPr>
            <w:tcW w:w="450" w:type="dxa"/>
            <w:tcBorders>
              <w:top w:val="nil"/>
              <w:left w:val="nil"/>
              <w:bottom w:val="nil"/>
              <w:right w:val="nil"/>
            </w:tcBorders>
          </w:tcPr>
          <w:p w14:paraId="784A69D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9CAE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58547A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3EFFE795" w14:textId="77777777" w:rsidTr="00847C61">
        <w:tc>
          <w:tcPr>
            <w:tcW w:w="450" w:type="dxa"/>
            <w:tcBorders>
              <w:top w:val="nil"/>
              <w:left w:val="nil"/>
              <w:bottom w:val="nil"/>
              <w:right w:val="nil"/>
            </w:tcBorders>
          </w:tcPr>
          <w:p w14:paraId="7D3054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3739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5BB80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597C940F" w14:textId="77777777" w:rsidTr="00847C61">
        <w:tc>
          <w:tcPr>
            <w:tcW w:w="450" w:type="dxa"/>
            <w:tcBorders>
              <w:top w:val="nil"/>
              <w:left w:val="nil"/>
              <w:bottom w:val="nil"/>
              <w:right w:val="nil"/>
            </w:tcBorders>
          </w:tcPr>
          <w:p w14:paraId="7A6417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CDF76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3D625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0F22BCD0" w14:textId="77777777" w:rsidTr="00847C61">
        <w:tc>
          <w:tcPr>
            <w:tcW w:w="450" w:type="dxa"/>
            <w:tcBorders>
              <w:top w:val="nil"/>
              <w:left w:val="nil"/>
              <w:bottom w:val="nil"/>
              <w:right w:val="nil"/>
            </w:tcBorders>
          </w:tcPr>
          <w:p w14:paraId="1B48D6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69DC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7C3EC5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294C1038" w14:textId="77777777" w:rsidTr="00847C61">
        <w:tc>
          <w:tcPr>
            <w:tcW w:w="450" w:type="dxa"/>
            <w:tcBorders>
              <w:top w:val="nil"/>
              <w:left w:val="nil"/>
              <w:bottom w:val="nil"/>
              <w:right w:val="nil"/>
            </w:tcBorders>
          </w:tcPr>
          <w:p w14:paraId="42B23B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ADD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99161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1A8D1A01" w14:textId="77777777" w:rsidTr="00847C61">
        <w:tc>
          <w:tcPr>
            <w:tcW w:w="450" w:type="dxa"/>
            <w:tcBorders>
              <w:top w:val="nil"/>
              <w:left w:val="nil"/>
              <w:bottom w:val="nil"/>
              <w:right w:val="nil"/>
            </w:tcBorders>
          </w:tcPr>
          <w:p w14:paraId="6616EA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82FB0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788B7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648F50DD" w14:textId="77777777" w:rsidTr="00847C61">
        <w:tc>
          <w:tcPr>
            <w:tcW w:w="450" w:type="dxa"/>
            <w:tcBorders>
              <w:top w:val="nil"/>
              <w:left w:val="nil"/>
              <w:bottom w:val="nil"/>
              <w:right w:val="nil"/>
            </w:tcBorders>
          </w:tcPr>
          <w:p w14:paraId="322B58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EC33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76F51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70AE3A1F" w14:textId="77777777" w:rsidTr="00847C61">
        <w:tc>
          <w:tcPr>
            <w:tcW w:w="450" w:type="dxa"/>
            <w:tcBorders>
              <w:top w:val="nil"/>
              <w:left w:val="nil"/>
              <w:bottom w:val="nil"/>
              <w:right w:val="nil"/>
            </w:tcBorders>
          </w:tcPr>
          <w:p w14:paraId="691E10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6" w:name="BKM_3053514D_3728_4fb6_8A01_BFF21BB93C50"/>
          </w:p>
        </w:tc>
        <w:tc>
          <w:tcPr>
            <w:tcW w:w="2790" w:type="dxa"/>
            <w:gridSpan w:val="2"/>
            <w:tcBorders>
              <w:top w:val="nil"/>
              <w:left w:val="nil"/>
              <w:bottom w:val="nil"/>
              <w:right w:val="nil"/>
            </w:tcBorders>
          </w:tcPr>
          <w:p w14:paraId="4160F75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FFD3A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1646"/>
      </w:tr>
      <w:tr w:rsidR="00847C61" w:rsidRPr="00474957" w14:paraId="06CC15C5" w14:textId="77777777" w:rsidTr="00847C61">
        <w:tc>
          <w:tcPr>
            <w:tcW w:w="450" w:type="dxa"/>
            <w:tcBorders>
              <w:top w:val="nil"/>
              <w:left w:val="nil"/>
              <w:bottom w:val="nil"/>
              <w:right w:val="nil"/>
            </w:tcBorders>
          </w:tcPr>
          <w:p w14:paraId="66F8AC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0534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7BBFC3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2A466D6A" w14:textId="77777777" w:rsidTr="00847C61">
        <w:tc>
          <w:tcPr>
            <w:tcW w:w="450" w:type="dxa"/>
            <w:tcBorders>
              <w:top w:val="nil"/>
              <w:left w:val="nil"/>
              <w:bottom w:val="nil"/>
              <w:right w:val="nil"/>
            </w:tcBorders>
          </w:tcPr>
          <w:p w14:paraId="5E6BE2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E61A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7599D9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3699F7F6" w14:textId="77777777" w:rsidTr="00847C61">
        <w:tc>
          <w:tcPr>
            <w:tcW w:w="450" w:type="dxa"/>
            <w:tcBorders>
              <w:top w:val="nil"/>
              <w:left w:val="nil"/>
              <w:bottom w:val="nil"/>
              <w:right w:val="nil"/>
            </w:tcBorders>
          </w:tcPr>
          <w:p w14:paraId="6AE035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66E80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48350F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5E17E377" w14:textId="77777777" w:rsidTr="00847C61">
        <w:tc>
          <w:tcPr>
            <w:tcW w:w="450" w:type="dxa"/>
            <w:tcBorders>
              <w:top w:val="nil"/>
              <w:left w:val="nil"/>
              <w:bottom w:val="nil"/>
              <w:right w:val="nil"/>
            </w:tcBorders>
          </w:tcPr>
          <w:p w14:paraId="4BCA68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0AFE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3C8EC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5815630E" w14:textId="77777777" w:rsidTr="00847C61">
        <w:tc>
          <w:tcPr>
            <w:tcW w:w="450" w:type="dxa"/>
            <w:tcBorders>
              <w:top w:val="nil"/>
              <w:left w:val="nil"/>
              <w:bottom w:val="nil"/>
              <w:right w:val="nil"/>
            </w:tcBorders>
          </w:tcPr>
          <w:p w14:paraId="557E23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647" w:name="BKM_70857152_8D09_4b0d_BD45_09CA5F246C2F"/>
          </w:p>
        </w:tc>
        <w:tc>
          <w:tcPr>
            <w:tcW w:w="2790" w:type="dxa"/>
            <w:gridSpan w:val="2"/>
            <w:tcBorders>
              <w:top w:val="nil"/>
              <w:left w:val="nil"/>
              <w:bottom w:val="nil"/>
              <w:right w:val="nil"/>
            </w:tcBorders>
          </w:tcPr>
          <w:p w14:paraId="6325969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0FAA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1647"/>
      </w:tr>
      <w:tr w:rsidR="00847C61" w:rsidRPr="00474957" w14:paraId="3DF3E392" w14:textId="77777777" w:rsidTr="00847C61">
        <w:tc>
          <w:tcPr>
            <w:tcW w:w="450" w:type="dxa"/>
            <w:tcBorders>
              <w:top w:val="nil"/>
              <w:left w:val="nil"/>
              <w:bottom w:val="nil"/>
              <w:right w:val="nil"/>
            </w:tcBorders>
          </w:tcPr>
          <w:p w14:paraId="478606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C188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4AABDA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2AE01489" w14:textId="77777777" w:rsidTr="00847C61">
        <w:tc>
          <w:tcPr>
            <w:tcW w:w="450" w:type="dxa"/>
            <w:tcBorders>
              <w:top w:val="nil"/>
              <w:left w:val="nil"/>
              <w:bottom w:val="nil"/>
              <w:right w:val="nil"/>
            </w:tcBorders>
          </w:tcPr>
          <w:p w14:paraId="506E40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ACDD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72AE7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1E217BE4" w14:textId="77777777" w:rsidTr="00847C61">
        <w:tc>
          <w:tcPr>
            <w:tcW w:w="450" w:type="dxa"/>
            <w:tcBorders>
              <w:top w:val="nil"/>
              <w:left w:val="nil"/>
              <w:bottom w:val="nil"/>
              <w:right w:val="nil"/>
            </w:tcBorders>
          </w:tcPr>
          <w:p w14:paraId="71809B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D734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74167F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60FEB70B" w14:textId="77777777" w:rsidTr="00847C61">
        <w:tc>
          <w:tcPr>
            <w:tcW w:w="450" w:type="dxa"/>
            <w:tcBorders>
              <w:top w:val="nil"/>
              <w:left w:val="nil"/>
              <w:bottom w:val="nil"/>
              <w:right w:val="nil"/>
            </w:tcBorders>
          </w:tcPr>
          <w:p w14:paraId="059A90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AA35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3DCC48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bl>
    <w:p w14:paraId="26C111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3D13BAA" w14:textId="77777777" w:rsidTr="00847C61">
        <w:tc>
          <w:tcPr>
            <w:tcW w:w="9360" w:type="dxa"/>
            <w:gridSpan w:val="3"/>
            <w:tcBorders>
              <w:top w:val="nil"/>
              <w:left w:val="nil"/>
              <w:bottom w:val="nil"/>
              <w:right w:val="nil"/>
            </w:tcBorders>
          </w:tcPr>
          <w:p w14:paraId="57CD8E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8CA2395" w14:textId="77777777" w:rsidTr="00847C61">
        <w:tc>
          <w:tcPr>
            <w:tcW w:w="450" w:type="dxa"/>
            <w:tcBorders>
              <w:top w:val="nil"/>
              <w:left w:val="nil"/>
              <w:bottom w:val="nil"/>
              <w:right w:val="nil"/>
            </w:tcBorders>
          </w:tcPr>
          <w:p w14:paraId="0CEA8F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D8CF1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31CC8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4B96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37DDF65" w14:textId="77777777" w:rsidTr="00847C61">
        <w:tc>
          <w:tcPr>
            <w:tcW w:w="450" w:type="dxa"/>
            <w:tcBorders>
              <w:top w:val="nil"/>
              <w:left w:val="nil"/>
              <w:bottom w:val="nil"/>
              <w:right w:val="nil"/>
            </w:tcBorders>
          </w:tcPr>
          <w:p w14:paraId="2DC3F78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1FCAFB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5ED00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03826B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lastRenderedPageBreak/>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INGESCHREVEN NIET-NATUURLIJK PERSOON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532A8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lastRenderedPageBreak/>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INGESCHREVEN NIET-NATUURLIJK PERSOON is een specialisatie van OBJECT.</w:t>
            </w:r>
            <w:r w:rsidRPr="00474957">
              <w:rPr>
                <w:rFonts w:ascii="Arial" w:hAnsi="Arial" w:cs="Arial"/>
                <w:szCs w:val="24"/>
                <w:lang w:val="en-AU" w:eastAsia="en-US"/>
              </w:rPr>
              <w:fldChar w:fldCharType="end"/>
            </w:r>
          </w:p>
        </w:tc>
      </w:tr>
      <w:tr w:rsidR="00847C61" w:rsidRPr="00474957" w14:paraId="5C4E77BF" w14:textId="77777777" w:rsidTr="00847C61">
        <w:trPr>
          <w:trHeight w:hRule="exact" w:val="128"/>
        </w:trPr>
        <w:tc>
          <w:tcPr>
            <w:tcW w:w="450" w:type="dxa"/>
            <w:tcBorders>
              <w:top w:val="nil"/>
              <w:left w:val="nil"/>
              <w:bottom w:val="nil"/>
              <w:right w:val="nil"/>
            </w:tcBorders>
          </w:tcPr>
          <w:p w14:paraId="1EF00A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9DA02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BA5A2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954B5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FC0496C" w14:textId="77777777" w:rsidTr="00847C61">
        <w:trPr>
          <w:cantSplit/>
        </w:trPr>
        <w:tc>
          <w:tcPr>
            <w:tcW w:w="9360" w:type="dxa"/>
            <w:tcBorders>
              <w:top w:val="nil"/>
              <w:left w:val="nil"/>
              <w:bottom w:val="nil"/>
              <w:right w:val="nil"/>
            </w:tcBorders>
          </w:tcPr>
          <w:p w14:paraId="51D503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3FE63E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INGESCHREVEN NIET-NATUURLIJK PERSOON die in het RGBZ gebruikt worden bij deze specialisatie van OBJECT.</w:t>
            </w:r>
          </w:p>
          <w:p w14:paraId="014B4567"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Zie voor de specificaties van deze gegevens het RSGB.</w:t>
            </w:r>
          </w:p>
          <w:p w14:paraId="3FB2219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p>
        </w:tc>
      </w:tr>
    </w:tbl>
    <w:p w14:paraId="7ECD7AD0" w14:textId="2B857596" w:rsidR="00847C61" w:rsidRPr="00474957" w:rsidDel="00BB0431" w:rsidRDefault="00847C61" w:rsidP="00847C61">
      <w:pPr>
        <w:pStyle w:val="Kop3"/>
        <w:rPr>
          <w:del w:id="1648" w:author="Arjan Kloosterboer" w:date="2017-09-21T12:48:00Z"/>
          <w:rFonts w:ascii="Arial" w:hAnsi="Arial"/>
          <w:sz w:val="30"/>
        </w:rPr>
      </w:pPr>
      <w:bookmarkStart w:id="1649" w:name="BKM_159441F2_6D40_4f14_A31D_A5D43FBBCAD5"/>
      <w:bookmarkEnd w:id="1649"/>
      <w:del w:id="1650" w:author="Arjan Kloosterboer" w:date="2017-09-21T12:48:00Z">
        <w:r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Pr="00474957" w:rsidDel="00BB0431">
          <w:delText>INGEZETENE</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153F35BC" w14:textId="0B377892" w:rsidTr="00847C61">
        <w:trPr>
          <w:trHeight w:val="271"/>
          <w:del w:id="1651" w:author="Arjan Kloosterboer" w:date="2017-09-21T12:48:00Z"/>
        </w:trPr>
        <w:tc>
          <w:tcPr>
            <w:tcW w:w="2340" w:type="dxa"/>
            <w:gridSpan w:val="2"/>
            <w:tcBorders>
              <w:top w:val="nil"/>
              <w:left w:val="nil"/>
              <w:bottom w:val="nil"/>
              <w:right w:val="nil"/>
            </w:tcBorders>
          </w:tcPr>
          <w:p w14:paraId="2BED81D0" w14:textId="5E9E856D" w:rsidR="00847C61" w:rsidRPr="00474957" w:rsidDel="00BB0431" w:rsidRDefault="00847C61" w:rsidP="00847C61">
            <w:pPr>
              <w:widowControl w:val="0"/>
              <w:autoSpaceDE w:val="0"/>
              <w:autoSpaceDN w:val="0"/>
              <w:adjustRightInd w:val="0"/>
              <w:spacing w:line="240" w:lineRule="auto"/>
              <w:contextualSpacing w:val="0"/>
              <w:rPr>
                <w:del w:id="1652" w:author="Arjan Kloosterboer" w:date="2017-09-21T12:48:00Z"/>
                <w:rFonts w:ascii="Calibri" w:hAnsi="Calibri" w:cs="Arial"/>
                <w:color w:val="0F0F0F"/>
                <w:sz w:val="22"/>
                <w:szCs w:val="24"/>
                <w:lang w:eastAsia="en-US"/>
              </w:rPr>
            </w:pPr>
            <w:del w:id="1653" w:author="Arjan Kloosterboer" w:date="2017-09-21T12:48: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5199D2F7" w14:textId="25516108" w:rsidR="00847C61" w:rsidRPr="00474957" w:rsidDel="00BB0431" w:rsidRDefault="00847C61" w:rsidP="00847C61">
            <w:pPr>
              <w:widowControl w:val="0"/>
              <w:autoSpaceDE w:val="0"/>
              <w:autoSpaceDN w:val="0"/>
              <w:adjustRightInd w:val="0"/>
              <w:spacing w:line="240" w:lineRule="auto"/>
              <w:contextualSpacing w:val="0"/>
              <w:rPr>
                <w:del w:id="1654" w:author="Arjan Kloosterboer" w:date="2017-09-21T12:48:00Z"/>
                <w:rFonts w:ascii="Calibri" w:hAnsi="Calibri" w:cs="Arial"/>
                <w:color w:val="0F0F0F"/>
                <w:sz w:val="22"/>
                <w:szCs w:val="24"/>
                <w:lang w:eastAsia="en-US"/>
              </w:rPr>
            </w:pPr>
          </w:p>
        </w:tc>
      </w:tr>
      <w:tr w:rsidR="00847C61" w:rsidRPr="00474957" w:rsidDel="00BB0431" w14:paraId="7C0047C5" w14:textId="0F99871D" w:rsidTr="00847C61">
        <w:trPr>
          <w:trHeight w:hRule="exact" w:val="128"/>
          <w:del w:id="1655" w:author="Arjan Kloosterboer" w:date="2017-09-21T12:48:00Z"/>
        </w:trPr>
        <w:tc>
          <w:tcPr>
            <w:tcW w:w="2340" w:type="dxa"/>
            <w:gridSpan w:val="2"/>
            <w:tcBorders>
              <w:top w:val="nil"/>
              <w:left w:val="nil"/>
              <w:bottom w:val="nil"/>
              <w:right w:val="nil"/>
            </w:tcBorders>
          </w:tcPr>
          <w:p w14:paraId="34FD2545" w14:textId="6A1932F5" w:rsidR="00847C61" w:rsidRPr="00474957" w:rsidDel="00BB0431" w:rsidRDefault="00847C61" w:rsidP="00847C61">
            <w:pPr>
              <w:widowControl w:val="0"/>
              <w:autoSpaceDE w:val="0"/>
              <w:autoSpaceDN w:val="0"/>
              <w:adjustRightInd w:val="0"/>
              <w:spacing w:line="240" w:lineRule="auto"/>
              <w:contextualSpacing w:val="0"/>
              <w:rPr>
                <w:del w:id="1656"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6E8B95D7" w14:textId="63C4CA80" w:rsidR="00847C61" w:rsidRPr="00474957" w:rsidDel="00BB0431" w:rsidRDefault="00847C61" w:rsidP="00847C61">
            <w:pPr>
              <w:widowControl w:val="0"/>
              <w:autoSpaceDE w:val="0"/>
              <w:autoSpaceDN w:val="0"/>
              <w:adjustRightInd w:val="0"/>
              <w:spacing w:line="240" w:lineRule="auto"/>
              <w:contextualSpacing w:val="0"/>
              <w:rPr>
                <w:del w:id="1657" w:author="Arjan Kloosterboer" w:date="2017-09-21T12:48:00Z"/>
                <w:rFonts w:ascii="Calibri" w:hAnsi="Calibri" w:cs="Arial"/>
                <w:color w:val="0F0F0F"/>
                <w:sz w:val="22"/>
                <w:szCs w:val="24"/>
                <w:lang w:eastAsia="en-US"/>
              </w:rPr>
            </w:pPr>
          </w:p>
        </w:tc>
      </w:tr>
      <w:tr w:rsidR="00847C61" w:rsidRPr="00474957" w:rsidDel="00BB0431" w14:paraId="4299AC75" w14:textId="2B6D952A" w:rsidTr="00847C61">
        <w:trPr>
          <w:trHeight w:val="151"/>
          <w:del w:id="1658" w:author="Arjan Kloosterboer" w:date="2017-09-21T12:48:00Z"/>
        </w:trPr>
        <w:tc>
          <w:tcPr>
            <w:tcW w:w="2340" w:type="dxa"/>
            <w:gridSpan w:val="2"/>
            <w:tcBorders>
              <w:top w:val="nil"/>
              <w:left w:val="nil"/>
              <w:bottom w:val="nil"/>
              <w:right w:val="nil"/>
            </w:tcBorders>
          </w:tcPr>
          <w:p w14:paraId="31CE5BB6" w14:textId="0FE12B9F" w:rsidR="00847C61" w:rsidRPr="00474957" w:rsidDel="00BB0431" w:rsidRDefault="00847C61" w:rsidP="00847C61">
            <w:pPr>
              <w:widowControl w:val="0"/>
              <w:autoSpaceDE w:val="0"/>
              <w:autoSpaceDN w:val="0"/>
              <w:adjustRightInd w:val="0"/>
              <w:spacing w:line="240" w:lineRule="auto"/>
              <w:contextualSpacing w:val="0"/>
              <w:rPr>
                <w:del w:id="1659" w:author="Arjan Kloosterboer" w:date="2017-09-21T12:48:00Z"/>
                <w:rFonts w:ascii="Calibri" w:hAnsi="Calibri" w:cs="Arial"/>
                <w:b/>
                <w:color w:val="0F0F0F"/>
                <w:sz w:val="22"/>
                <w:szCs w:val="24"/>
                <w:lang w:eastAsia="en-US"/>
              </w:rPr>
            </w:pPr>
            <w:del w:id="1660" w:author="Arjan Kloosterboer" w:date="2017-09-21T12:48:00Z">
              <w:r w:rsidRPr="00474957" w:rsidDel="00BB043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54A1146E" w14:textId="4C531C32" w:rsidR="00847C61" w:rsidRPr="00474957" w:rsidDel="00BB0431" w:rsidRDefault="00847C61" w:rsidP="00847C61">
            <w:pPr>
              <w:widowControl w:val="0"/>
              <w:autoSpaceDE w:val="0"/>
              <w:autoSpaceDN w:val="0"/>
              <w:adjustRightInd w:val="0"/>
              <w:spacing w:line="240" w:lineRule="auto"/>
              <w:contextualSpacing w:val="0"/>
              <w:rPr>
                <w:del w:id="1661" w:author="Arjan Kloosterboer" w:date="2017-09-21T12:48:00Z"/>
                <w:rFonts w:ascii="Calibri" w:hAnsi="Calibri" w:cs="Arial"/>
                <w:b/>
                <w:color w:val="0F0F0F"/>
                <w:sz w:val="22"/>
                <w:szCs w:val="24"/>
                <w:lang w:eastAsia="en-US"/>
              </w:rPr>
            </w:pPr>
            <w:del w:id="1662" w:author="Arjan Kloosterboer" w:date="2017-09-21T12:48:00Z">
              <w:r w:rsidRPr="00474957" w:rsidDel="00BB0431">
                <w:rPr>
                  <w:rFonts w:ascii="Calibri" w:hAnsi="Calibri" w:cs="Arial"/>
                  <w:b/>
                  <w:color w:val="0F0F0F"/>
                  <w:sz w:val="22"/>
                  <w:szCs w:val="24"/>
                  <w:lang w:eastAsia="en-US"/>
                </w:rPr>
                <w:delText>RSGB</w:delText>
              </w:r>
            </w:del>
          </w:p>
        </w:tc>
      </w:tr>
      <w:tr w:rsidR="00847C61" w:rsidRPr="00474957" w:rsidDel="00BB0431" w14:paraId="38866718" w14:textId="0A88560F" w:rsidTr="00847C61">
        <w:trPr>
          <w:trHeight w:hRule="exact" w:val="128"/>
          <w:del w:id="1663" w:author="Arjan Kloosterboer" w:date="2017-09-21T12:48:00Z"/>
        </w:trPr>
        <w:tc>
          <w:tcPr>
            <w:tcW w:w="2340" w:type="dxa"/>
            <w:gridSpan w:val="2"/>
            <w:tcBorders>
              <w:top w:val="nil"/>
              <w:left w:val="nil"/>
              <w:bottom w:val="nil"/>
              <w:right w:val="nil"/>
            </w:tcBorders>
          </w:tcPr>
          <w:p w14:paraId="1C79DEF2" w14:textId="26002E6C" w:rsidR="00847C61" w:rsidRPr="00474957" w:rsidDel="00BB0431" w:rsidRDefault="00847C61" w:rsidP="00847C61">
            <w:pPr>
              <w:widowControl w:val="0"/>
              <w:autoSpaceDE w:val="0"/>
              <w:autoSpaceDN w:val="0"/>
              <w:adjustRightInd w:val="0"/>
              <w:spacing w:line="240" w:lineRule="auto"/>
              <w:contextualSpacing w:val="0"/>
              <w:rPr>
                <w:del w:id="1664"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0A6AA69C" w14:textId="7001A79E" w:rsidR="00847C61" w:rsidRPr="00474957" w:rsidDel="00BB0431" w:rsidRDefault="00847C61" w:rsidP="00847C61">
            <w:pPr>
              <w:widowControl w:val="0"/>
              <w:autoSpaceDE w:val="0"/>
              <w:autoSpaceDN w:val="0"/>
              <w:adjustRightInd w:val="0"/>
              <w:spacing w:line="240" w:lineRule="auto"/>
              <w:contextualSpacing w:val="0"/>
              <w:rPr>
                <w:del w:id="1665" w:author="Arjan Kloosterboer" w:date="2017-09-21T12:48:00Z"/>
                <w:rFonts w:ascii="Calibri" w:hAnsi="Calibri" w:cs="Arial"/>
                <w:color w:val="0F0F0F"/>
                <w:sz w:val="22"/>
                <w:szCs w:val="24"/>
                <w:lang w:eastAsia="en-US"/>
              </w:rPr>
            </w:pPr>
          </w:p>
        </w:tc>
      </w:tr>
      <w:tr w:rsidR="00847C61" w:rsidRPr="00474957" w:rsidDel="00BB0431" w14:paraId="747983B9" w14:textId="4D21099B" w:rsidTr="00847C61">
        <w:trPr>
          <w:del w:id="1666" w:author="Arjan Kloosterboer" w:date="2017-09-21T12:48:00Z"/>
        </w:trPr>
        <w:tc>
          <w:tcPr>
            <w:tcW w:w="2340" w:type="dxa"/>
            <w:gridSpan w:val="2"/>
            <w:tcBorders>
              <w:top w:val="nil"/>
              <w:left w:val="nil"/>
              <w:bottom w:val="nil"/>
              <w:right w:val="nil"/>
            </w:tcBorders>
          </w:tcPr>
          <w:p w14:paraId="172DD4F2" w14:textId="2B5A2217" w:rsidR="00847C61" w:rsidRPr="00474957" w:rsidDel="00BB0431" w:rsidRDefault="00847C61" w:rsidP="00847C61">
            <w:pPr>
              <w:widowControl w:val="0"/>
              <w:autoSpaceDE w:val="0"/>
              <w:autoSpaceDN w:val="0"/>
              <w:adjustRightInd w:val="0"/>
              <w:spacing w:line="240" w:lineRule="auto"/>
              <w:contextualSpacing w:val="0"/>
              <w:rPr>
                <w:del w:id="1667" w:author="Arjan Kloosterboer" w:date="2017-09-21T12:48:00Z"/>
                <w:rFonts w:ascii="Calibri" w:hAnsi="Calibri" w:cs="Arial"/>
                <w:b/>
                <w:color w:val="0F0F0F"/>
                <w:sz w:val="22"/>
                <w:szCs w:val="24"/>
                <w:lang w:eastAsia="en-US"/>
              </w:rPr>
            </w:pPr>
            <w:del w:id="1668" w:author="Arjan Kloosterboer" w:date="2017-09-21T12:48: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544EF77E" w14:textId="3BDA9F60" w:rsidR="00847C61" w:rsidRPr="00474957" w:rsidDel="00BB0431" w:rsidRDefault="00847C61" w:rsidP="00847C61">
            <w:pPr>
              <w:widowControl w:val="0"/>
              <w:autoSpaceDE w:val="0"/>
              <w:autoSpaceDN w:val="0"/>
              <w:adjustRightInd w:val="0"/>
              <w:spacing w:line="240" w:lineRule="auto"/>
              <w:contextualSpacing w:val="0"/>
              <w:rPr>
                <w:del w:id="1669" w:author="Arjan Kloosterboer" w:date="2017-09-21T12:48:00Z"/>
                <w:rFonts w:ascii="Calibri" w:hAnsi="Calibri" w:cs="Arial"/>
                <w:color w:val="0F0F0F"/>
                <w:sz w:val="22"/>
                <w:szCs w:val="24"/>
                <w:lang w:eastAsia="en-US"/>
              </w:rPr>
            </w:pPr>
            <w:del w:id="1670" w:author="Arjan Kloosterboer" w:date="2017-09-21T12:48:00Z">
              <w:r w:rsidRPr="00474957" w:rsidDel="00BB0431">
                <w:rPr>
                  <w:rFonts w:ascii="Calibri" w:hAnsi="Calibri" w:cs="Arial"/>
                  <w:color w:val="0F0F0F"/>
                  <w:sz w:val="22"/>
                  <w:szCs w:val="24"/>
                  <w:lang w:eastAsia="en-US"/>
                </w:rPr>
                <w:delText>september 2010</w:delText>
              </w:r>
            </w:del>
          </w:p>
        </w:tc>
      </w:tr>
      <w:tr w:rsidR="00847C61" w:rsidRPr="00474957" w:rsidDel="00BB0431" w14:paraId="61CBE818" w14:textId="2AC78CF1" w:rsidTr="00847C61">
        <w:trPr>
          <w:trHeight w:hRule="exact" w:val="241"/>
          <w:del w:id="1671" w:author="Arjan Kloosterboer" w:date="2017-09-21T12:48:00Z"/>
        </w:trPr>
        <w:tc>
          <w:tcPr>
            <w:tcW w:w="2340" w:type="dxa"/>
            <w:gridSpan w:val="2"/>
            <w:tcBorders>
              <w:top w:val="nil"/>
              <w:left w:val="nil"/>
              <w:bottom w:val="nil"/>
              <w:right w:val="nil"/>
            </w:tcBorders>
          </w:tcPr>
          <w:p w14:paraId="74BF4012" w14:textId="077A5016" w:rsidR="00847C61" w:rsidRPr="00474957" w:rsidDel="00BB0431" w:rsidRDefault="00847C61" w:rsidP="00847C61">
            <w:pPr>
              <w:widowControl w:val="0"/>
              <w:autoSpaceDE w:val="0"/>
              <w:autoSpaceDN w:val="0"/>
              <w:adjustRightInd w:val="0"/>
              <w:spacing w:line="240" w:lineRule="auto"/>
              <w:contextualSpacing w:val="0"/>
              <w:rPr>
                <w:del w:id="1672"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6809FA15" w14:textId="7A5F081F" w:rsidR="00847C61" w:rsidRPr="00474957" w:rsidDel="00BB0431" w:rsidRDefault="00847C61" w:rsidP="00847C61">
            <w:pPr>
              <w:widowControl w:val="0"/>
              <w:autoSpaceDE w:val="0"/>
              <w:autoSpaceDN w:val="0"/>
              <w:adjustRightInd w:val="0"/>
              <w:spacing w:line="240" w:lineRule="auto"/>
              <w:contextualSpacing w:val="0"/>
              <w:rPr>
                <w:del w:id="1673" w:author="Arjan Kloosterboer" w:date="2017-09-21T12:48:00Z"/>
                <w:rFonts w:ascii="Calibri" w:hAnsi="Calibri" w:cs="Arial"/>
                <w:color w:val="0F0F0F"/>
                <w:sz w:val="22"/>
                <w:szCs w:val="24"/>
                <w:lang w:eastAsia="en-US"/>
              </w:rPr>
            </w:pPr>
          </w:p>
        </w:tc>
      </w:tr>
      <w:tr w:rsidR="00847C61" w:rsidRPr="00474957" w:rsidDel="00BB0431" w14:paraId="24BCB02E" w14:textId="2896C582" w:rsidTr="00847C61">
        <w:trPr>
          <w:del w:id="1674" w:author="Arjan Kloosterboer" w:date="2017-09-21T12:48:00Z"/>
        </w:trPr>
        <w:tc>
          <w:tcPr>
            <w:tcW w:w="2340" w:type="dxa"/>
            <w:gridSpan w:val="2"/>
            <w:tcBorders>
              <w:top w:val="nil"/>
              <w:left w:val="nil"/>
              <w:bottom w:val="nil"/>
              <w:right w:val="nil"/>
            </w:tcBorders>
          </w:tcPr>
          <w:p w14:paraId="6693D335" w14:textId="4476C0CF" w:rsidR="00847C61" w:rsidRPr="00474957" w:rsidDel="00BB0431" w:rsidRDefault="00847C61" w:rsidP="00847C61">
            <w:pPr>
              <w:widowControl w:val="0"/>
              <w:autoSpaceDE w:val="0"/>
              <w:autoSpaceDN w:val="0"/>
              <w:adjustRightInd w:val="0"/>
              <w:spacing w:line="240" w:lineRule="auto"/>
              <w:contextualSpacing w:val="0"/>
              <w:rPr>
                <w:del w:id="1675" w:author="Arjan Kloosterboer" w:date="2017-09-21T12:48:00Z"/>
                <w:rFonts w:ascii="Calibri" w:hAnsi="Calibri" w:cs="Arial"/>
                <w:b/>
                <w:color w:val="0F0F0F"/>
                <w:sz w:val="22"/>
                <w:szCs w:val="24"/>
                <w:lang w:eastAsia="en-US"/>
              </w:rPr>
            </w:pPr>
            <w:del w:id="1676" w:author="Arjan Kloosterboer" w:date="2017-09-21T12:48: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501A8712" w14:textId="1ACF9513" w:rsidR="00847C61" w:rsidRPr="00474957" w:rsidDel="00BB0431" w:rsidRDefault="00847C61" w:rsidP="00847C61">
            <w:pPr>
              <w:widowControl w:val="0"/>
              <w:autoSpaceDE w:val="0"/>
              <w:autoSpaceDN w:val="0"/>
              <w:adjustRightInd w:val="0"/>
              <w:spacing w:line="240" w:lineRule="auto"/>
              <w:contextualSpacing w:val="0"/>
              <w:rPr>
                <w:del w:id="1677" w:author="Arjan Kloosterboer" w:date="2017-09-21T12:48:00Z"/>
                <w:rFonts w:ascii="Calibri" w:hAnsi="Calibri" w:cs="Arial"/>
                <w:color w:val="0F0F0F"/>
                <w:sz w:val="22"/>
                <w:szCs w:val="24"/>
                <w:lang w:eastAsia="en-US"/>
              </w:rPr>
            </w:pPr>
          </w:p>
        </w:tc>
      </w:tr>
      <w:tr w:rsidR="00847C61" w:rsidRPr="00474957" w:rsidDel="00BB0431" w14:paraId="45CA6307" w14:textId="3EEA5853" w:rsidTr="00847C61">
        <w:trPr>
          <w:del w:id="1678" w:author="Arjan Kloosterboer" w:date="2017-09-21T12:48:00Z"/>
        </w:trPr>
        <w:tc>
          <w:tcPr>
            <w:tcW w:w="450" w:type="dxa"/>
            <w:tcBorders>
              <w:top w:val="nil"/>
              <w:left w:val="nil"/>
              <w:bottom w:val="nil"/>
              <w:right w:val="nil"/>
            </w:tcBorders>
          </w:tcPr>
          <w:p w14:paraId="75BFAB1A" w14:textId="3B23CA45" w:rsidR="00847C61" w:rsidRPr="00474957" w:rsidDel="00BB0431" w:rsidRDefault="00847C61" w:rsidP="00847C61">
            <w:pPr>
              <w:widowControl w:val="0"/>
              <w:autoSpaceDE w:val="0"/>
              <w:autoSpaceDN w:val="0"/>
              <w:adjustRightInd w:val="0"/>
              <w:spacing w:line="240" w:lineRule="auto"/>
              <w:contextualSpacing w:val="0"/>
              <w:rPr>
                <w:del w:id="1679" w:author="Arjan Kloosterboer" w:date="2017-09-21T12:48:00Z"/>
                <w:rFonts w:ascii="Calibri" w:hAnsi="Calibri" w:cs="Arial"/>
                <w:i/>
                <w:color w:val="0F0F0F"/>
                <w:sz w:val="22"/>
                <w:szCs w:val="24"/>
                <w:lang w:eastAsia="en-US"/>
              </w:rPr>
            </w:pPr>
            <w:bookmarkStart w:id="1680" w:name="BKM_70681CA8_3E90_4f91_B38F_F9329A4FE039"/>
          </w:p>
        </w:tc>
        <w:tc>
          <w:tcPr>
            <w:tcW w:w="2790" w:type="dxa"/>
            <w:gridSpan w:val="2"/>
            <w:tcBorders>
              <w:top w:val="nil"/>
              <w:left w:val="nil"/>
              <w:bottom w:val="nil"/>
              <w:right w:val="nil"/>
            </w:tcBorders>
          </w:tcPr>
          <w:p w14:paraId="5513EED8" w14:textId="718247C8" w:rsidR="00847C61" w:rsidRPr="00474957" w:rsidDel="00BB0431" w:rsidRDefault="00847C61" w:rsidP="00847C61">
            <w:pPr>
              <w:widowControl w:val="0"/>
              <w:autoSpaceDE w:val="0"/>
              <w:autoSpaceDN w:val="0"/>
              <w:adjustRightInd w:val="0"/>
              <w:spacing w:line="240" w:lineRule="auto"/>
              <w:contextualSpacing w:val="0"/>
              <w:rPr>
                <w:del w:id="1681" w:author="Arjan Kloosterboer" w:date="2017-09-21T12:48:00Z"/>
                <w:rFonts w:ascii="Calibri" w:hAnsi="Calibri" w:cs="Arial"/>
                <w:color w:val="0F0F0F"/>
                <w:sz w:val="22"/>
                <w:szCs w:val="24"/>
                <w:lang w:eastAsia="en-US"/>
              </w:rPr>
            </w:pPr>
            <w:del w:id="1682" w:author="Arjan Kloosterboer" w:date="2017-09-21T12:48: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78BEAB9B" w14:textId="21BBDBC2" w:rsidR="00847C61" w:rsidRPr="00474957" w:rsidDel="00BB0431" w:rsidRDefault="00847C61" w:rsidP="00847C61">
            <w:pPr>
              <w:widowControl w:val="0"/>
              <w:autoSpaceDE w:val="0"/>
              <w:autoSpaceDN w:val="0"/>
              <w:adjustRightInd w:val="0"/>
              <w:spacing w:line="240" w:lineRule="auto"/>
              <w:contextualSpacing w:val="0"/>
              <w:rPr>
                <w:del w:id="1683" w:author="Arjan Kloosterboer" w:date="2017-09-21T12:48:00Z"/>
                <w:rFonts w:ascii="Calibri" w:hAnsi="Calibri" w:cs="Arial"/>
                <w:color w:val="0F0F0F"/>
                <w:sz w:val="22"/>
                <w:szCs w:val="24"/>
                <w:lang w:eastAsia="en-US"/>
              </w:rPr>
            </w:pPr>
            <w:del w:id="1684" w:author="Arjan Kloosterboer" w:date="2017-09-21T12:48:00Z">
              <w:r w:rsidRPr="00474957" w:rsidDel="00BB0431">
                <w:rPr>
                  <w:rFonts w:ascii="Calibri" w:hAnsi="Calibri" w:cs="Arial"/>
                  <w:i/>
                  <w:color w:val="000000"/>
                  <w:sz w:val="22"/>
                  <w:szCs w:val="24"/>
                  <w:lang w:eastAsia="en-US"/>
                </w:rPr>
                <w:delText>Herkomst</w:delText>
              </w:r>
            </w:del>
          </w:p>
        </w:tc>
      </w:tr>
      <w:tr w:rsidR="00847C61" w:rsidRPr="00474957" w:rsidDel="00BB0431" w14:paraId="0ECE9E49" w14:textId="7B9C959D" w:rsidTr="00847C61">
        <w:trPr>
          <w:del w:id="1685" w:author="Arjan Kloosterboer" w:date="2017-09-21T12:48:00Z"/>
        </w:trPr>
        <w:tc>
          <w:tcPr>
            <w:tcW w:w="450" w:type="dxa"/>
            <w:tcBorders>
              <w:top w:val="nil"/>
              <w:left w:val="nil"/>
              <w:bottom w:val="nil"/>
              <w:right w:val="nil"/>
            </w:tcBorders>
          </w:tcPr>
          <w:p w14:paraId="0045D7FE" w14:textId="3F4B407E" w:rsidR="00847C61" w:rsidRPr="00474957" w:rsidDel="00BB0431" w:rsidRDefault="00847C61" w:rsidP="00847C61">
            <w:pPr>
              <w:widowControl w:val="0"/>
              <w:autoSpaceDE w:val="0"/>
              <w:autoSpaceDN w:val="0"/>
              <w:adjustRightInd w:val="0"/>
              <w:spacing w:line="240" w:lineRule="auto"/>
              <w:contextualSpacing w:val="0"/>
              <w:rPr>
                <w:del w:id="168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27BD397" w14:textId="24AD88D8" w:rsidR="00847C61" w:rsidRPr="00474957" w:rsidDel="00BB0431" w:rsidRDefault="00847C61" w:rsidP="00847C61">
            <w:pPr>
              <w:widowControl w:val="0"/>
              <w:autoSpaceDE w:val="0"/>
              <w:autoSpaceDN w:val="0"/>
              <w:adjustRightInd w:val="0"/>
              <w:spacing w:line="240" w:lineRule="auto"/>
              <w:contextualSpacing w:val="0"/>
              <w:rPr>
                <w:del w:id="1687"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370F0B2" w14:textId="30BA7162" w:rsidR="00847C61" w:rsidRPr="00474957" w:rsidDel="00BB0431" w:rsidRDefault="00847C61" w:rsidP="00847C61">
            <w:pPr>
              <w:widowControl w:val="0"/>
              <w:autoSpaceDE w:val="0"/>
              <w:autoSpaceDN w:val="0"/>
              <w:adjustRightInd w:val="0"/>
              <w:spacing w:line="240" w:lineRule="auto"/>
              <w:contextualSpacing w:val="0"/>
              <w:rPr>
                <w:del w:id="1688" w:author="Arjan Kloosterboer" w:date="2017-09-21T12:48:00Z"/>
                <w:rFonts w:ascii="Calibri" w:hAnsi="Calibri" w:cs="Arial"/>
                <w:color w:val="0F0F0F"/>
                <w:sz w:val="22"/>
                <w:szCs w:val="24"/>
                <w:lang w:eastAsia="en-US"/>
              </w:rPr>
            </w:pPr>
            <w:del w:id="168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Burgerservicenummer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680"/>
      </w:tr>
      <w:tr w:rsidR="00847C61" w:rsidRPr="00474957" w:rsidDel="00BB0431" w14:paraId="0D60570A" w14:textId="79C872AA" w:rsidTr="00847C61">
        <w:trPr>
          <w:del w:id="1690" w:author="Arjan Kloosterboer" w:date="2017-09-21T12:48:00Z"/>
        </w:trPr>
        <w:tc>
          <w:tcPr>
            <w:tcW w:w="450" w:type="dxa"/>
            <w:tcBorders>
              <w:top w:val="nil"/>
              <w:left w:val="nil"/>
              <w:bottom w:val="nil"/>
              <w:right w:val="nil"/>
            </w:tcBorders>
          </w:tcPr>
          <w:p w14:paraId="279B165C" w14:textId="4124A025" w:rsidR="00847C61" w:rsidRPr="00474957" w:rsidDel="00BB0431" w:rsidRDefault="00847C61" w:rsidP="00847C61">
            <w:pPr>
              <w:widowControl w:val="0"/>
              <w:autoSpaceDE w:val="0"/>
              <w:autoSpaceDN w:val="0"/>
              <w:adjustRightInd w:val="0"/>
              <w:spacing w:line="240" w:lineRule="auto"/>
              <w:contextualSpacing w:val="0"/>
              <w:rPr>
                <w:del w:id="1691" w:author="Arjan Kloosterboer" w:date="2017-09-21T12:48:00Z"/>
                <w:rFonts w:ascii="Calibri" w:hAnsi="Calibri" w:cs="Arial"/>
                <w:color w:val="0F0F0F"/>
                <w:sz w:val="22"/>
                <w:szCs w:val="24"/>
                <w:lang w:eastAsia="en-US"/>
              </w:rPr>
            </w:pPr>
            <w:bookmarkStart w:id="1692" w:name="BKM_DDD6377D_B2C1_4458_AD59_1B6564495293"/>
          </w:p>
        </w:tc>
        <w:tc>
          <w:tcPr>
            <w:tcW w:w="2790" w:type="dxa"/>
            <w:gridSpan w:val="2"/>
            <w:tcBorders>
              <w:top w:val="nil"/>
              <w:left w:val="nil"/>
              <w:bottom w:val="nil"/>
              <w:right w:val="nil"/>
            </w:tcBorders>
          </w:tcPr>
          <w:p w14:paraId="03B597F9" w14:textId="2C944ADA" w:rsidR="00847C61" w:rsidRPr="00474957" w:rsidDel="00BB0431" w:rsidRDefault="00847C61" w:rsidP="00847C61">
            <w:pPr>
              <w:widowControl w:val="0"/>
              <w:autoSpaceDE w:val="0"/>
              <w:autoSpaceDN w:val="0"/>
              <w:adjustRightInd w:val="0"/>
              <w:spacing w:line="240" w:lineRule="auto"/>
              <w:contextualSpacing w:val="0"/>
              <w:rPr>
                <w:del w:id="1693"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6893E90C" w14:textId="35EA54EA" w:rsidR="00847C61" w:rsidRPr="00474957" w:rsidDel="00BB0431" w:rsidRDefault="00847C61" w:rsidP="00847C61">
            <w:pPr>
              <w:widowControl w:val="0"/>
              <w:autoSpaceDE w:val="0"/>
              <w:autoSpaceDN w:val="0"/>
              <w:adjustRightInd w:val="0"/>
              <w:spacing w:line="240" w:lineRule="auto"/>
              <w:contextualSpacing w:val="0"/>
              <w:rPr>
                <w:del w:id="1694" w:author="Arjan Kloosterboer" w:date="2017-09-21T12:48:00Z"/>
                <w:rFonts w:ascii="Calibri" w:hAnsi="Calibri" w:cs="Arial"/>
                <w:color w:val="0F0F0F"/>
                <w:sz w:val="22"/>
                <w:szCs w:val="24"/>
                <w:lang w:eastAsia="en-US"/>
              </w:rPr>
            </w:pPr>
            <w:del w:id="1695" w:author="Arjan Kloosterboer" w:date="2017-09-21T12:48:00Z">
              <w:r w:rsidRPr="00474957" w:rsidDel="00BB0431">
                <w:rPr>
                  <w:rFonts w:ascii="Calibri" w:hAnsi="Calibri" w:cs="Arial"/>
                  <w:color w:val="000000"/>
                  <w:sz w:val="22"/>
                  <w:szCs w:val="24"/>
                  <w:lang w:eastAsia="en-US"/>
                </w:rPr>
                <w:delText>Verblijfadres INGESCHREVEN NIET-NATUURLIJK PERSOON</w:delText>
              </w:r>
            </w:del>
          </w:p>
        </w:tc>
        <w:bookmarkEnd w:id="1692"/>
      </w:tr>
      <w:tr w:rsidR="00847C61" w:rsidRPr="00474957" w:rsidDel="00BB0431" w14:paraId="295824A3" w14:textId="545D6D0A" w:rsidTr="00847C61">
        <w:trPr>
          <w:del w:id="1696" w:author="Arjan Kloosterboer" w:date="2017-09-21T12:48:00Z"/>
        </w:trPr>
        <w:tc>
          <w:tcPr>
            <w:tcW w:w="450" w:type="dxa"/>
            <w:tcBorders>
              <w:top w:val="nil"/>
              <w:left w:val="nil"/>
              <w:bottom w:val="nil"/>
              <w:right w:val="nil"/>
            </w:tcBorders>
          </w:tcPr>
          <w:p w14:paraId="43F7E0C4" w14:textId="19E3E5E9" w:rsidR="00847C61" w:rsidRPr="00474957" w:rsidDel="00BB0431" w:rsidRDefault="00847C61" w:rsidP="00847C61">
            <w:pPr>
              <w:widowControl w:val="0"/>
              <w:autoSpaceDE w:val="0"/>
              <w:autoSpaceDN w:val="0"/>
              <w:adjustRightInd w:val="0"/>
              <w:spacing w:line="240" w:lineRule="auto"/>
              <w:contextualSpacing w:val="0"/>
              <w:rPr>
                <w:del w:id="169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77699A5" w14:textId="56F7E2C0" w:rsidR="00847C61" w:rsidRPr="00773AEE" w:rsidDel="00BB0431" w:rsidRDefault="00847C61" w:rsidP="00847C61">
            <w:pPr>
              <w:widowControl w:val="0"/>
              <w:autoSpaceDE w:val="0"/>
              <w:autoSpaceDN w:val="0"/>
              <w:adjustRightInd w:val="0"/>
              <w:spacing w:line="240" w:lineRule="auto"/>
              <w:contextualSpacing w:val="0"/>
              <w:rPr>
                <w:del w:id="1698" w:author="Arjan Kloosterboer" w:date="2017-09-21T12:48:00Z"/>
                <w:rFonts w:ascii="Calibri" w:hAnsi="Calibri" w:cs="Arial"/>
                <w:color w:val="000000"/>
                <w:sz w:val="22"/>
                <w:szCs w:val="24"/>
                <w:lang w:eastAsia="en-US"/>
              </w:rPr>
            </w:pPr>
            <w:del w:id="1699" w:author="Arjan Kloosterboer" w:date="2017-09-21T12:48:00Z">
              <w:r w:rsidRPr="00773AEE" w:rsidDel="00BB0431">
                <w:rPr>
                  <w:rFonts w:ascii="Calibri" w:hAnsi="Calibri" w:cs="Arial"/>
                  <w:color w:val="000000"/>
                  <w:sz w:val="22"/>
                  <w:szCs w:val="24"/>
                  <w:lang w:eastAsia="en-US"/>
                </w:rPr>
                <w:delText xml:space="preserve">- Huisletter </w:delText>
              </w:r>
            </w:del>
          </w:p>
        </w:tc>
        <w:tc>
          <w:tcPr>
            <w:tcW w:w="6120" w:type="dxa"/>
            <w:tcBorders>
              <w:top w:val="nil"/>
              <w:left w:val="nil"/>
              <w:bottom w:val="nil"/>
              <w:right w:val="nil"/>
            </w:tcBorders>
          </w:tcPr>
          <w:p w14:paraId="3BF10BA2" w14:textId="4BF36B05" w:rsidR="00847C61" w:rsidRPr="00474957" w:rsidDel="00BB0431" w:rsidRDefault="00847C61" w:rsidP="00847C61">
            <w:pPr>
              <w:widowControl w:val="0"/>
              <w:autoSpaceDE w:val="0"/>
              <w:autoSpaceDN w:val="0"/>
              <w:adjustRightInd w:val="0"/>
              <w:spacing w:line="240" w:lineRule="auto"/>
              <w:contextualSpacing w:val="0"/>
              <w:rPr>
                <w:del w:id="1700" w:author="Arjan Kloosterboer" w:date="2017-09-21T12:48:00Z"/>
                <w:rFonts w:ascii="Calibri" w:hAnsi="Calibri" w:cs="Arial"/>
                <w:color w:val="000000"/>
                <w:sz w:val="22"/>
                <w:szCs w:val="24"/>
                <w:lang w:eastAsia="en-US"/>
              </w:rPr>
            </w:pPr>
            <w:del w:id="170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721DEB8D" w14:textId="64D00328" w:rsidTr="00847C61">
        <w:trPr>
          <w:del w:id="1702" w:author="Arjan Kloosterboer" w:date="2017-09-21T12:48:00Z"/>
        </w:trPr>
        <w:tc>
          <w:tcPr>
            <w:tcW w:w="450" w:type="dxa"/>
            <w:tcBorders>
              <w:top w:val="nil"/>
              <w:left w:val="nil"/>
              <w:bottom w:val="nil"/>
              <w:right w:val="nil"/>
            </w:tcBorders>
          </w:tcPr>
          <w:p w14:paraId="35825270" w14:textId="1F2D0AC0" w:rsidR="00847C61" w:rsidRPr="00474957" w:rsidDel="00BB0431" w:rsidRDefault="00847C61" w:rsidP="00847C61">
            <w:pPr>
              <w:widowControl w:val="0"/>
              <w:autoSpaceDE w:val="0"/>
              <w:autoSpaceDN w:val="0"/>
              <w:adjustRightInd w:val="0"/>
              <w:spacing w:line="240" w:lineRule="auto"/>
              <w:contextualSpacing w:val="0"/>
              <w:rPr>
                <w:del w:id="170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3A168A1" w14:textId="1E0233BB" w:rsidR="00847C61" w:rsidRPr="00773AEE" w:rsidDel="00BB0431" w:rsidRDefault="00847C61" w:rsidP="00847C61">
            <w:pPr>
              <w:widowControl w:val="0"/>
              <w:autoSpaceDE w:val="0"/>
              <w:autoSpaceDN w:val="0"/>
              <w:adjustRightInd w:val="0"/>
              <w:spacing w:line="240" w:lineRule="auto"/>
              <w:contextualSpacing w:val="0"/>
              <w:rPr>
                <w:del w:id="1704" w:author="Arjan Kloosterboer" w:date="2017-09-21T12:48:00Z"/>
                <w:rFonts w:ascii="Calibri" w:hAnsi="Calibri" w:cs="Arial"/>
                <w:color w:val="000000"/>
                <w:sz w:val="22"/>
                <w:szCs w:val="24"/>
                <w:lang w:eastAsia="en-US"/>
              </w:rPr>
            </w:pPr>
            <w:del w:id="1705" w:author="Arjan Kloosterboer" w:date="2017-09-21T12:48:00Z">
              <w:r w:rsidRPr="00773AEE" w:rsidDel="00BB0431">
                <w:rPr>
                  <w:rFonts w:ascii="Calibri" w:hAnsi="Calibri" w:cs="Arial"/>
                  <w:color w:val="000000"/>
                  <w:sz w:val="22"/>
                  <w:szCs w:val="24"/>
                  <w:lang w:eastAsia="en-US"/>
                </w:rPr>
                <w:delText xml:space="preserve">- Huisnummer </w:delText>
              </w:r>
            </w:del>
          </w:p>
        </w:tc>
        <w:tc>
          <w:tcPr>
            <w:tcW w:w="6120" w:type="dxa"/>
            <w:tcBorders>
              <w:top w:val="nil"/>
              <w:left w:val="nil"/>
              <w:bottom w:val="nil"/>
              <w:right w:val="nil"/>
            </w:tcBorders>
          </w:tcPr>
          <w:p w14:paraId="4237CF71" w14:textId="67593841" w:rsidR="00847C61" w:rsidRPr="00474957" w:rsidDel="00BB0431" w:rsidRDefault="00847C61" w:rsidP="00847C61">
            <w:pPr>
              <w:widowControl w:val="0"/>
              <w:autoSpaceDE w:val="0"/>
              <w:autoSpaceDN w:val="0"/>
              <w:adjustRightInd w:val="0"/>
              <w:spacing w:line="240" w:lineRule="auto"/>
              <w:contextualSpacing w:val="0"/>
              <w:rPr>
                <w:del w:id="1706" w:author="Arjan Kloosterboer" w:date="2017-09-21T12:48:00Z"/>
                <w:rFonts w:ascii="Calibri" w:hAnsi="Calibri" w:cs="Arial"/>
                <w:color w:val="000000"/>
                <w:sz w:val="22"/>
                <w:szCs w:val="24"/>
                <w:lang w:eastAsia="en-US"/>
              </w:rPr>
            </w:pPr>
            <w:del w:id="170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04B054E7" w14:textId="0E803B60" w:rsidTr="00847C61">
        <w:trPr>
          <w:del w:id="1708" w:author="Arjan Kloosterboer" w:date="2017-09-21T12:48:00Z"/>
        </w:trPr>
        <w:tc>
          <w:tcPr>
            <w:tcW w:w="450" w:type="dxa"/>
            <w:tcBorders>
              <w:top w:val="nil"/>
              <w:left w:val="nil"/>
              <w:bottom w:val="nil"/>
              <w:right w:val="nil"/>
            </w:tcBorders>
          </w:tcPr>
          <w:p w14:paraId="00E287B2" w14:textId="1B1604CD" w:rsidR="00847C61" w:rsidRPr="00474957" w:rsidDel="00BB0431" w:rsidRDefault="00847C61" w:rsidP="00847C61">
            <w:pPr>
              <w:widowControl w:val="0"/>
              <w:autoSpaceDE w:val="0"/>
              <w:autoSpaceDN w:val="0"/>
              <w:adjustRightInd w:val="0"/>
              <w:spacing w:line="240" w:lineRule="auto"/>
              <w:contextualSpacing w:val="0"/>
              <w:rPr>
                <w:del w:id="170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7C7ABA" w14:textId="36C2FC32" w:rsidR="00847C61" w:rsidRPr="00773AEE" w:rsidDel="00BB0431" w:rsidRDefault="00847C61" w:rsidP="00847C61">
            <w:pPr>
              <w:widowControl w:val="0"/>
              <w:autoSpaceDE w:val="0"/>
              <w:autoSpaceDN w:val="0"/>
              <w:adjustRightInd w:val="0"/>
              <w:spacing w:line="240" w:lineRule="auto"/>
              <w:contextualSpacing w:val="0"/>
              <w:rPr>
                <w:del w:id="1710" w:author="Arjan Kloosterboer" w:date="2017-09-21T12:48:00Z"/>
                <w:rFonts w:ascii="Calibri" w:hAnsi="Calibri" w:cs="Arial"/>
                <w:color w:val="000000"/>
                <w:sz w:val="22"/>
                <w:szCs w:val="24"/>
                <w:lang w:eastAsia="en-US"/>
              </w:rPr>
            </w:pPr>
            <w:del w:id="1711" w:author="Arjan Kloosterboer" w:date="2017-09-21T12:48:00Z">
              <w:r w:rsidRPr="00773AEE" w:rsidDel="00BB0431">
                <w:rPr>
                  <w:rFonts w:ascii="Calibri" w:hAnsi="Calibri" w:cs="Arial"/>
                  <w:color w:val="000000"/>
                  <w:sz w:val="22"/>
                  <w:szCs w:val="24"/>
                  <w:lang w:eastAsia="en-US"/>
                </w:rPr>
                <w:delText xml:space="preserve">- Huisnummertoevoeging </w:delText>
              </w:r>
            </w:del>
          </w:p>
        </w:tc>
        <w:tc>
          <w:tcPr>
            <w:tcW w:w="6120" w:type="dxa"/>
            <w:tcBorders>
              <w:top w:val="nil"/>
              <w:left w:val="nil"/>
              <w:bottom w:val="nil"/>
              <w:right w:val="nil"/>
            </w:tcBorders>
          </w:tcPr>
          <w:p w14:paraId="7B7CFAD9" w14:textId="118DF86D" w:rsidR="00847C61" w:rsidRPr="00474957" w:rsidDel="00BB0431" w:rsidRDefault="00847C61" w:rsidP="00847C61">
            <w:pPr>
              <w:widowControl w:val="0"/>
              <w:autoSpaceDE w:val="0"/>
              <w:autoSpaceDN w:val="0"/>
              <w:adjustRightInd w:val="0"/>
              <w:spacing w:line="240" w:lineRule="auto"/>
              <w:contextualSpacing w:val="0"/>
              <w:rPr>
                <w:del w:id="1712" w:author="Arjan Kloosterboer" w:date="2017-09-21T12:48:00Z"/>
                <w:rFonts w:ascii="Calibri" w:hAnsi="Calibri" w:cs="Arial"/>
                <w:color w:val="000000"/>
                <w:sz w:val="22"/>
                <w:szCs w:val="24"/>
                <w:lang w:eastAsia="en-US"/>
              </w:rPr>
            </w:pPr>
            <w:del w:id="171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2CFA7A56" w14:textId="75C01DD2" w:rsidTr="00847C61">
        <w:trPr>
          <w:del w:id="1714" w:author="Arjan Kloosterboer" w:date="2017-09-21T12:48:00Z"/>
        </w:trPr>
        <w:tc>
          <w:tcPr>
            <w:tcW w:w="450" w:type="dxa"/>
            <w:tcBorders>
              <w:top w:val="nil"/>
              <w:left w:val="nil"/>
              <w:bottom w:val="nil"/>
              <w:right w:val="nil"/>
            </w:tcBorders>
          </w:tcPr>
          <w:p w14:paraId="7BB5D9BC" w14:textId="68729A2E" w:rsidR="00847C61" w:rsidRPr="00474957" w:rsidDel="00BB0431" w:rsidRDefault="00847C61" w:rsidP="00847C61">
            <w:pPr>
              <w:widowControl w:val="0"/>
              <w:autoSpaceDE w:val="0"/>
              <w:autoSpaceDN w:val="0"/>
              <w:adjustRightInd w:val="0"/>
              <w:spacing w:line="240" w:lineRule="auto"/>
              <w:contextualSpacing w:val="0"/>
              <w:rPr>
                <w:del w:id="171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A6F0DDE" w14:textId="0F91BB6B" w:rsidR="00847C61" w:rsidRPr="00773AEE" w:rsidDel="00BB0431" w:rsidRDefault="00847C61" w:rsidP="00847C61">
            <w:pPr>
              <w:widowControl w:val="0"/>
              <w:autoSpaceDE w:val="0"/>
              <w:autoSpaceDN w:val="0"/>
              <w:adjustRightInd w:val="0"/>
              <w:spacing w:line="240" w:lineRule="auto"/>
              <w:contextualSpacing w:val="0"/>
              <w:rPr>
                <w:del w:id="1716" w:author="Arjan Kloosterboer" w:date="2017-09-21T12:48:00Z"/>
                <w:rFonts w:ascii="Calibri" w:hAnsi="Calibri" w:cs="Arial"/>
                <w:color w:val="000000"/>
                <w:sz w:val="22"/>
                <w:szCs w:val="24"/>
                <w:lang w:eastAsia="en-US"/>
              </w:rPr>
            </w:pPr>
            <w:del w:id="1717" w:author="Arjan Kloosterboer" w:date="2017-09-21T12:48:00Z">
              <w:r w:rsidRPr="00773AEE" w:rsidDel="00BB0431">
                <w:rPr>
                  <w:rFonts w:ascii="Calibri" w:hAnsi="Calibri" w:cs="Arial"/>
                  <w:color w:val="000000"/>
                  <w:sz w:val="22"/>
                  <w:szCs w:val="24"/>
                  <w:lang w:eastAsia="en-US"/>
                </w:rPr>
                <w:delText xml:space="preserve">- Naam openbare ruimte </w:delText>
              </w:r>
            </w:del>
          </w:p>
        </w:tc>
        <w:tc>
          <w:tcPr>
            <w:tcW w:w="6120" w:type="dxa"/>
            <w:tcBorders>
              <w:top w:val="nil"/>
              <w:left w:val="nil"/>
              <w:bottom w:val="nil"/>
              <w:right w:val="nil"/>
            </w:tcBorders>
          </w:tcPr>
          <w:p w14:paraId="6173A7D5" w14:textId="5C81AC69" w:rsidR="00847C61" w:rsidRPr="00474957" w:rsidDel="00BB0431" w:rsidRDefault="00847C61" w:rsidP="00847C61">
            <w:pPr>
              <w:widowControl w:val="0"/>
              <w:autoSpaceDE w:val="0"/>
              <w:autoSpaceDN w:val="0"/>
              <w:adjustRightInd w:val="0"/>
              <w:spacing w:line="240" w:lineRule="auto"/>
              <w:contextualSpacing w:val="0"/>
              <w:rPr>
                <w:del w:id="1718" w:author="Arjan Kloosterboer" w:date="2017-09-21T12:48:00Z"/>
                <w:rFonts w:ascii="Calibri" w:hAnsi="Calibri" w:cs="Arial"/>
                <w:color w:val="000000"/>
                <w:sz w:val="22"/>
                <w:szCs w:val="24"/>
                <w:lang w:eastAsia="en-US"/>
              </w:rPr>
            </w:pPr>
            <w:del w:id="171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7DC2073A" w14:textId="42C30A7C" w:rsidTr="00847C61">
        <w:trPr>
          <w:del w:id="1720" w:author="Arjan Kloosterboer" w:date="2017-09-21T12:48:00Z"/>
        </w:trPr>
        <w:tc>
          <w:tcPr>
            <w:tcW w:w="450" w:type="dxa"/>
            <w:tcBorders>
              <w:top w:val="nil"/>
              <w:left w:val="nil"/>
              <w:bottom w:val="nil"/>
              <w:right w:val="nil"/>
            </w:tcBorders>
          </w:tcPr>
          <w:p w14:paraId="2033F48F" w14:textId="6644EDC9" w:rsidR="00847C61" w:rsidRPr="00474957" w:rsidDel="00BB0431" w:rsidRDefault="00847C61" w:rsidP="00847C61">
            <w:pPr>
              <w:widowControl w:val="0"/>
              <w:autoSpaceDE w:val="0"/>
              <w:autoSpaceDN w:val="0"/>
              <w:adjustRightInd w:val="0"/>
              <w:spacing w:line="240" w:lineRule="auto"/>
              <w:contextualSpacing w:val="0"/>
              <w:rPr>
                <w:del w:id="172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439D816" w14:textId="7D631274" w:rsidR="00847C61" w:rsidRPr="00773AEE" w:rsidDel="00BB0431" w:rsidRDefault="00847C61" w:rsidP="00847C61">
            <w:pPr>
              <w:widowControl w:val="0"/>
              <w:autoSpaceDE w:val="0"/>
              <w:autoSpaceDN w:val="0"/>
              <w:adjustRightInd w:val="0"/>
              <w:spacing w:line="240" w:lineRule="auto"/>
              <w:contextualSpacing w:val="0"/>
              <w:rPr>
                <w:del w:id="1722" w:author="Arjan Kloosterboer" w:date="2017-09-21T12:48:00Z"/>
                <w:rFonts w:ascii="Calibri" w:hAnsi="Calibri" w:cs="Arial"/>
                <w:color w:val="000000"/>
                <w:sz w:val="22"/>
                <w:szCs w:val="24"/>
                <w:lang w:eastAsia="en-US"/>
              </w:rPr>
            </w:pPr>
            <w:del w:id="1723" w:author="Arjan Kloosterboer" w:date="2017-09-21T12:48:00Z">
              <w:r w:rsidRPr="00773AEE" w:rsidDel="00BB0431">
                <w:rPr>
                  <w:rFonts w:ascii="Calibri" w:hAnsi="Calibri" w:cs="Arial"/>
                  <w:color w:val="000000"/>
                  <w:sz w:val="22"/>
                  <w:szCs w:val="24"/>
                  <w:lang w:eastAsia="en-US"/>
                </w:rPr>
                <w:delText xml:space="preserve">- Straatnaam </w:delText>
              </w:r>
            </w:del>
          </w:p>
        </w:tc>
        <w:tc>
          <w:tcPr>
            <w:tcW w:w="6120" w:type="dxa"/>
            <w:tcBorders>
              <w:top w:val="nil"/>
              <w:left w:val="nil"/>
              <w:bottom w:val="nil"/>
              <w:right w:val="nil"/>
            </w:tcBorders>
          </w:tcPr>
          <w:p w14:paraId="3A237811" w14:textId="7C898512" w:rsidR="00847C61" w:rsidRPr="00474957" w:rsidDel="00BB0431" w:rsidRDefault="00847C61" w:rsidP="00847C61">
            <w:pPr>
              <w:widowControl w:val="0"/>
              <w:autoSpaceDE w:val="0"/>
              <w:autoSpaceDN w:val="0"/>
              <w:adjustRightInd w:val="0"/>
              <w:spacing w:line="240" w:lineRule="auto"/>
              <w:contextualSpacing w:val="0"/>
              <w:rPr>
                <w:del w:id="1724" w:author="Arjan Kloosterboer" w:date="2017-09-21T12:48:00Z"/>
                <w:rFonts w:ascii="Calibri" w:hAnsi="Calibri" w:cs="Arial"/>
                <w:color w:val="000000"/>
                <w:sz w:val="22"/>
                <w:szCs w:val="24"/>
                <w:lang w:eastAsia="en-US"/>
              </w:rPr>
            </w:pPr>
            <w:del w:id="172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18F6303E" w14:textId="5D67AC83" w:rsidTr="00847C61">
        <w:trPr>
          <w:del w:id="1726" w:author="Arjan Kloosterboer" w:date="2017-09-21T12:48:00Z"/>
        </w:trPr>
        <w:tc>
          <w:tcPr>
            <w:tcW w:w="450" w:type="dxa"/>
            <w:tcBorders>
              <w:top w:val="nil"/>
              <w:left w:val="nil"/>
              <w:bottom w:val="nil"/>
              <w:right w:val="nil"/>
            </w:tcBorders>
          </w:tcPr>
          <w:p w14:paraId="179C4138" w14:textId="4F761621" w:rsidR="00847C61" w:rsidRPr="00474957" w:rsidDel="00BB0431" w:rsidRDefault="00847C61" w:rsidP="00847C61">
            <w:pPr>
              <w:widowControl w:val="0"/>
              <w:autoSpaceDE w:val="0"/>
              <w:autoSpaceDN w:val="0"/>
              <w:adjustRightInd w:val="0"/>
              <w:spacing w:line="240" w:lineRule="auto"/>
              <w:contextualSpacing w:val="0"/>
              <w:rPr>
                <w:del w:id="172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07ED2A4" w14:textId="003BDD17" w:rsidR="00847C61" w:rsidRPr="00773AEE" w:rsidDel="00BB0431" w:rsidRDefault="00847C61" w:rsidP="00847C61">
            <w:pPr>
              <w:widowControl w:val="0"/>
              <w:autoSpaceDE w:val="0"/>
              <w:autoSpaceDN w:val="0"/>
              <w:adjustRightInd w:val="0"/>
              <w:spacing w:line="240" w:lineRule="auto"/>
              <w:contextualSpacing w:val="0"/>
              <w:rPr>
                <w:del w:id="1728" w:author="Arjan Kloosterboer" w:date="2017-09-21T12:48:00Z"/>
                <w:rFonts w:ascii="Calibri" w:hAnsi="Calibri" w:cs="Arial"/>
                <w:color w:val="000000"/>
                <w:sz w:val="22"/>
                <w:szCs w:val="24"/>
                <w:lang w:eastAsia="en-US"/>
              </w:rPr>
            </w:pPr>
            <w:del w:id="1729" w:author="Arjan Kloosterboer" w:date="2017-09-21T12:48:00Z">
              <w:r w:rsidRPr="00773AEE" w:rsidDel="00BB0431">
                <w:rPr>
                  <w:rFonts w:ascii="Calibri" w:hAnsi="Calibri" w:cs="Arial"/>
                  <w:color w:val="000000"/>
                  <w:sz w:val="22"/>
                  <w:szCs w:val="24"/>
                  <w:lang w:eastAsia="en-US"/>
                </w:rPr>
                <w:delText xml:space="preserve">- Postcode </w:delText>
              </w:r>
            </w:del>
          </w:p>
        </w:tc>
        <w:tc>
          <w:tcPr>
            <w:tcW w:w="6120" w:type="dxa"/>
            <w:tcBorders>
              <w:top w:val="nil"/>
              <w:left w:val="nil"/>
              <w:bottom w:val="nil"/>
              <w:right w:val="nil"/>
            </w:tcBorders>
          </w:tcPr>
          <w:p w14:paraId="7C63BA7C" w14:textId="7908B07D" w:rsidR="00847C61" w:rsidRPr="00474957" w:rsidDel="00BB0431" w:rsidRDefault="00847C61" w:rsidP="00847C61">
            <w:pPr>
              <w:widowControl w:val="0"/>
              <w:autoSpaceDE w:val="0"/>
              <w:autoSpaceDN w:val="0"/>
              <w:adjustRightInd w:val="0"/>
              <w:spacing w:line="240" w:lineRule="auto"/>
              <w:contextualSpacing w:val="0"/>
              <w:rPr>
                <w:del w:id="1730" w:author="Arjan Kloosterboer" w:date="2017-09-21T12:48:00Z"/>
                <w:rFonts w:ascii="Calibri" w:hAnsi="Calibri" w:cs="Arial"/>
                <w:color w:val="000000"/>
                <w:sz w:val="22"/>
                <w:szCs w:val="24"/>
                <w:lang w:eastAsia="en-US"/>
              </w:rPr>
            </w:pPr>
            <w:del w:id="173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31C65E6E" w14:textId="5876F9D7" w:rsidTr="00847C61">
        <w:trPr>
          <w:del w:id="1732" w:author="Arjan Kloosterboer" w:date="2017-09-21T12:48:00Z"/>
        </w:trPr>
        <w:tc>
          <w:tcPr>
            <w:tcW w:w="450" w:type="dxa"/>
            <w:tcBorders>
              <w:top w:val="nil"/>
              <w:left w:val="nil"/>
              <w:bottom w:val="nil"/>
              <w:right w:val="nil"/>
            </w:tcBorders>
          </w:tcPr>
          <w:p w14:paraId="37A5847A" w14:textId="6D51F63A" w:rsidR="00847C61" w:rsidRPr="00474957" w:rsidDel="00BB0431" w:rsidRDefault="00847C61" w:rsidP="00847C61">
            <w:pPr>
              <w:widowControl w:val="0"/>
              <w:autoSpaceDE w:val="0"/>
              <w:autoSpaceDN w:val="0"/>
              <w:adjustRightInd w:val="0"/>
              <w:spacing w:line="240" w:lineRule="auto"/>
              <w:contextualSpacing w:val="0"/>
              <w:rPr>
                <w:del w:id="173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3D820DF" w14:textId="7C600AB3" w:rsidR="00847C61" w:rsidRPr="00773AEE" w:rsidDel="00BB0431" w:rsidRDefault="00847C61" w:rsidP="00847C61">
            <w:pPr>
              <w:widowControl w:val="0"/>
              <w:autoSpaceDE w:val="0"/>
              <w:autoSpaceDN w:val="0"/>
              <w:adjustRightInd w:val="0"/>
              <w:spacing w:line="240" w:lineRule="auto"/>
              <w:contextualSpacing w:val="0"/>
              <w:rPr>
                <w:del w:id="1734" w:author="Arjan Kloosterboer" w:date="2017-09-21T12:48:00Z"/>
                <w:rFonts w:ascii="Calibri" w:hAnsi="Calibri" w:cs="Arial"/>
                <w:color w:val="000000"/>
                <w:sz w:val="22"/>
                <w:szCs w:val="24"/>
                <w:lang w:eastAsia="en-US"/>
              </w:rPr>
            </w:pPr>
            <w:del w:id="1735" w:author="Arjan Kloosterboer" w:date="2017-09-21T12:48:00Z">
              <w:r w:rsidRPr="00773AEE" w:rsidDel="00BB0431">
                <w:rPr>
                  <w:rFonts w:ascii="Calibri" w:hAnsi="Calibri" w:cs="Arial"/>
                  <w:color w:val="000000"/>
                  <w:sz w:val="22"/>
                  <w:szCs w:val="24"/>
                  <w:lang w:eastAsia="en-US"/>
                </w:rPr>
                <w:delText xml:space="preserve">- Locatie beschrijving </w:delText>
              </w:r>
            </w:del>
          </w:p>
        </w:tc>
        <w:tc>
          <w:tcPr>
            <w:tcW w:w="6120" w:type="dxa"/>
            <w:tcBorders>
              <w:top w:val="nil"/>
              <w:left w:val="nil"/>
              <w:bottom w:val="nil"/>
              <w:right w:val="nil"/>
            </w:tcBorders>
          </w:tcPr>
          <w:p w14:paraId="75720212" w14:textId="05458E76" w:rsidR="00847C61" w:rsidRPr="00474957" w:rsidDel="00BB0431" w:rsidRDefault="00847C61" w:rsidP="00847C61">
            <w:pPr>
              <w:widowControl w:val="0"/>
              <w:autoSpaceDE w:val="0"/>
              <w:autoSpaceDN w:val="0"/>
              <w:adjustRightInd w:val="0"/>
              <w:spacing w:line="240" w:lineRule="auto"/>
              <w:contextualSpacing w:val="0"/>
              <w:rPr>
                <w:del w:id="1736" w:author="Arjan Kloosterboer" w:date="2017-09-21T12:48:00Z"/>
                <w:rFonts w:ascii="Calibri" w:hAnsi="Calibri" w:cs="Arial"/>
                <w:color w:val="000000"/>
                <w:sz w:val="22"/>
                <w:szCs w:val="24"/>
                <w:lang w:eastAsia="en-US"/>
              </w:rPr>
            </w:pPr>
            <w:del w:id="173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Verblijfadres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Locatie beschrijving  </w:delText>
              </w:r>
            </w:del>
          </w:p>
        </w:tc>
      </w:tr>
      <w:tr w:rsidR="00847C61" w:rsidRPr="00474957" w:rsidDel="00BB0431" w14:paraId="6DD2D869" w14:textId="58440798" w:rsidTr="00847C61">
        <w:trPr>
          <w:del w:id="1738" w:author="Arjan Kloosterboer" w:date="2017-09-21T12:48:00Z"/>
        </w:trPr>
        <w:tc>
          <w:tcPr>
            <w:tcW w:w="450" w:type="dxa"/>
            <w:tcBorders>
              <w:top w:val="nil"/>
              <w:left w:val="nil"/>
              <w:bottom w:val="nil"/>
              <w:right w:val="nil"/>
            </w:tcBorders>
          </w:tcPr>
          <w:p w14:paraId="22217F66" w14:textId="675B970D" w:rsidR="00847C61" w:rsidRPr="00474957" w:rsidDel="00BB0431" w:rsidRDefault="00847C61" w:rsidP="00847C61">
            <w:pPr>
              <w:widowControl w:val="0"/>
              <w:autoSpaceDE w:val="0"/>
              <w:autoSpaceDN w:val="0"/>
              <w:adjustRightInd w:val="0"/>
              <w:spacing w:line="240" w:lineRule="auto"/>
              <w:contextualSpacing w:val="0"/>
              <w:rPr>
                <w:del w:id="173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A2132EF" w14:textId="3FBEC7C8" w:rsidR="00847C61" w:rsidRPr="00773AEE" w:rsidDel="00BB0431" w:rsidRDefault="00847C61" w:rsidP="00847C61">
            <w:pPr>
              <w:widowControl w:val="0"/>
              <w:autoSpaceDE w:val="0"/>
              <w:autoSpaceDN w:val="0"/>
              <w:adjustRightInd w:val="0"/>
              <w:spacing w:line="240" w:lineRule="auto"/>
              <w:contextualSpacing w:val="0"/>
              <w:rPr>
                <w:del w:id="1740" w:author="Arjan Kloosterboer" w:date="2017-09-21T12:48:00Z"/>
                <w:rFonts w:ascii="Calibri" w:hAnsi="Calibri" w:cs="Arial"/>
                <w:color w:val="000000"/>
                <w:sz w:val="22"/>
                <w:szCs w:val="24"/>
                <w:lang w:eastAsia="en-US"/>
              </w:rPr>
            </w:pPr>
            <w:del w:id="1741"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66ABF495" w14:textId="738F3729" w:rsidR="00847C61" w:rsidRPr="00474957" w:rsidDel="00BB0431" w:rsidRDefault="00847C61" w:rsidP="00847C61">
            <w:pPr>
              <w:widowControl w:val="0"/>
              <w:autoSpaceDE w:val="0"/>
              <w:autoSpaceDN w:val="0"/>
              <w:adjustRightInd w:val="0"/>
              <w:spacing w:line="240" w:lineRule="auto"/>
              <w:contextualSpacing w:val="0"/>
              <w:rPr>
                <w:del w:id="1742" w:author="Arjan Kloosterboer" w:date="2017-09-21T12:48:00Z"/>
                <w:rFonts w:ascii="Calibri" w:hAnsi="Calibri" w:cs="Arial"/>
                <w:color w:val="000000"/>
                <w:sz w:val="22"/>
                <w:szCs w:val="24"/>
                <w:lang w:eastAsia="en-US"/>
              </w:rPr>
            </w:pPr>
            <w:del w:id="174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50F4DBE6" w14:textId="780DFEE7" w:rsidTr="00847C61">
        <w:trPr>
          <w:del w:id="1744" w:author="Arjan Kloosterboer" w:date="2017-09-21T12:48:00Z"/>
        </w:trPr>
        <w:tc>
          <w:tcPr>
            <w:tcW w:w="450" w:type="dxa"/>
            <w:tcBorders>
              <w:top w:val="nil"/>
              <w:left w:val="nil"/>
              <w:bottom w:val="nil"/>
              <w:right w:val="nil"/>
            </w:tcBorders>
          </w:tcPr>
          <w:p w14:paraId="4CC51DA5" w14:textId="44E43B0B" w:rsidR="00847C61" w:rsidRPr="00474957" w:rsidDel="00BB0431" w:rsidRDefault="00847C61" w:rsidP="00847C61">
            <w:pPr>
              <w:widowControl w:val="0"/>
              <w:autoSpaceDE w:val="0"/>
              <w:autoSpaceDN w:val="0"/>
              <w:adjustRightInd w:val="0"/>
              <w:spacing w:line="240" w:lineRule="auto"/>
              <w:contextualSpacing w:val="0"/>
              <w:rPr>
                <w:del w:id="1745" w:author="Arjan Kloosterboer" w:date="2017-09-21T12:48:00Z"/>
                <w:rFonts w:ascii="Calibri" w:hAnsi="Calibri" w:cs="Arial"/>
                <w:color w:val="0F0F0F"/>
                <w:sz w:val="22"/>
                <w:szCs w:val="24"/>
                <w:lang w:eastAsia="en-US"/>
              </w:rPr>
            </w:pPr>
            <w:bookmarkStart w:id="1746" w:name="BKM_1A6D3B11_6EAC_4bf4_8028_C82956DBE826"/>
          </w:p>
        </w:tc>
        <w:tc>
          <w:tcPr>
            <w:tcW w:w="2790" w:type="dxa"/>
            <w:gridSpan w:val="2"/>
            <w:tcBorders>
              <w:top w:val="nil"/>
              <w:left w:val="nil"/>
              <w:bottom w:val="nil"/>
              <w:right w:val="nil"/>
            </w:tcBorders>
          </w:tcPr>
          <w:p w14:paraId="410F1331" w14:textId="37C28750" w:rsidR="00847C61" w:rsidRPr="00474957" w:rsidDel="00BB0431" w:rsidRDefault="00847C61" w:rsidP="00847C61">
            <w:pPr>
              <w:widowControl w:val="0"/>
              <w:autoSpaceDE w:val="0"/>
              <w:autoSpaceDN w:val="0"/>
              <w:adjustRightInd w:val="0"/>
              <w:spacing w:line="240" w:lineRule="auto"/>
              <w:contextualSpacing w:val="0"/>
              <w:rPr>
                <w:del w:id="1747"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7A6006E1" w14:textId="7422D9E4" w:rsidR="00847C61" w:rsidRPr="00474957" w:rsidDel="00BB0431" w:rsidRDefault="00847C61" w:rsidP="00847C61">
            <w:pPr>
              <w:widowControl w:val="0"/>
              <w:autoSpaceDE w:val="0"/>
              <w:autoSpaceDN w:val="0"/>
              <w:adjustRightInd w:val="0"/>
              <w:spacing w:line="240" w:lineRule="auto"/>
              <w:contextualSpacing w:val="0"/>
              <w:rPr>
                <w:del w:id="1748" w:author="Arjan Kloosterboer" w:date="2017-09-21T12:48:00Z"/>
                <w:rFonts w:ascii="Calibri" w:hAnsi="Calibri" w:cs="Arial"/>
                <w:color w:val="0F0F0F"/>
                <w:sz w:val="22"/>
                <w:szCs w:val="24"/>
                <w:lang w:eastAsia="en-US"/>
              </w:rPr>
            </w:pPr>
            <w:del w:id="17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Geslachtsaanduiding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746"/>
      </w:tr>
      <w:tr w:rsidR="00847C61" w:rsidRPr="00474957" w:rsidDel="00BB0431" w14:paraId="1A839436" w14:textId="3941751F" w:rsidTr="00847C61">
        <w:trPr>
          <w:del w:id="1750" w:author="Arjan Kloosterboer" w:date="2017-09-21T12:48:00Z"/>
        </w:trPr>
        <w:tc>
          <w:tcPr>
            <w:tcW w:w="450" w:type="dxa"/>
            <w:tcBorders>
              <w:top w:val="nil"/>
              <w:left w:val="nil"/>
              <w:bottom w:val="nil"/>
              <w:right w:val="nil"/>
            </w:tcBorders>
          </w:tcPr>
          <w:p w14:paraId="5CA4F1A0" w14:textId="4BF8E685" w:rsidR="00847C61" w:rsidRPr="00474957" w:rsidDel="00BB0431" w:rsidRDefault="00847C61" w:rsidP="00847C61">
            <w:pPr>
              <w:widowControl w:val="0"/>
              <w:autoSpaceDE w:val="0"/>
              <w:autoSpaceDN w:val="0"/>
              <w:adjustRightInd w:val="0"/>
              <w:spacing w:line="240" w:lineRule="auto"/>
              <w:contextualSpacing w:val="0"/>
              <w:rPr>
                <w:del w:id="1751" w:author="Arjan Kloosterboer" w:date="2017-09-21T12:48:00Z"/>
                <w:rFonts w:ascii="Calibri" w:hAnsi="Calibri" w:cs="Arial"/>
                <w:color w:val="0F0F0F"/>
                <w:sz w:val="22"/>
                <w:szCs w:val="24"/>
                <w:lang w:eastAsia="en-US"/>
              </w:rPr>
            </w:pPr>
            <w:bookmarkStart w:id="1752" w:name="BKM_359A518F_D07E_472e_B809_F33356445B9F"/>
          </w:p>
        </w:tc>
        <w:tc>
          <w:tcPr>
            <w:tcW w:w="2790" w:type="dxa"/>
            <w:gridSpan w:val="2"/>
            <w:tcBorders>
              <w:top w:val="nil"/>
              <w:left w:val="nil"/>
              <w:bottom w:val="nil"/>
              <w:right w:val="nil"/>
            </w:tcBorders>
          </w:tcPr>
          <w:p w14:paraId="3ED6769E" w14:textId="29FD1688" w:rsidR="00847C61" w:rsidRPr="00474957" w:rsidDel="00BB0431" w:rsidRDefault="00847C61" w:rsidP="00847C61">
            <w:pPr>
              <w:widowControl w:val="0"/>
              <w:autoSpaceDE w:val="0"/>
              <w:autoSpaceDN w:val="0"/>
              <w:adjustRightInd w:val="0"/>
              <w:spacing w:line="240" w:lineRule="auto"/>
              <w:contextualSpacing w:val="0"/>
              <w:rPr>
                <w:del w:id="1753"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44917007" w14:textId="3879F1E3" w:rsidR="00847C61" w:rsidRPr="00474957" w:rsidDel="00BB0431" w:rsidRDefault="00847C61" w:rsidP="00847C61">
            <w:pPr>
              <w:widowControl w:val="0"/>
              <w:autoSpaceDE w:val="0"/>
              <w:autoSpaceDN w:val="0"/>
              <w:adjustRightInd w:val="0"/>
              <w:spacing w:line="240" w:lineRule="auto"/>
              <w:contextualSpacing w:val="0"/>
              <w:rPr>
                <w:del w:id="1754" w:author="Arjan Kloosterboer" w:date="2017-09-21T12:48:00Z"/>
                <w:rFonts w:ascii="Calibri" w:hAnsi="Calibri" w:cs="Arial"/>
                <w:color w:val="0F0F0F"/>
                <w:sz w:val="22"/>
                <w:szCs w:val="24"/>
                <w:lang w:eastAsia="en-US"/>
              </w:rPr>
            </w:pPr>
            <w:del w:id="175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Geboorte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Geboortedatum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752"/>
      </w:tr>
      <w:tr w:rsidR="00847C61" w:rsidRPr="00474957" w:rsidDel="00BB0431" w14:paraId="244B1D15" w14:textId="6F5F6B5D" w:rsidTr="00847C61">
        <w:trPr>
          <w:del w:id="1756" w:author="Arjan Kloosterboer" w:date="2017-09-21T12:48:00Z"/>
        </w:trPr>
        <w:tc>
          <w:tcPr>
            <w:tcW w:w="450" w:type="dxa"/>
            <w:tcBorders>
              <w:top w:val="nil"/>
              <w:left w:val="nil"/>
              <w:bottom w:val="nil"/>
              <w:right w:val="nil"/>
            </w:tcBorders>
          </w:tcPr>
          <w:p w14:paraId="44D9A306" w14:textId="1F36F012" w:rsidR="00847C61" w:rsidRPr="00474957" w:rsidDel="00BB0431" w:rsidRDefault="00847C61" w:rsidP="00847C61">
            <w:pPr>
              <w:widowControl w:val="0"/>
              <w:autoSpaceDE w:val="0"/>
              <w:autoSpaceDN w:val="0"/>
              <w:adjustRightInd w:val="0"/>
              <w:spacing w:line="240" w:lineRule="auto"/>
              <w:contextualSpacing w:val="0"/>
              <w:rPr>
                <w:del w:id="1757" w:author="Arjan Kloosterboer" w:date="2017-09-21T12:48:00Z"/>
                <w:rFonts w:ascii="Calibri" w:hAnsi="Calibri" w:cs="Arial"/>
                <w:color w:val="0F0F0F"/>
                <w:sz w:val="22"/>
                <w:szCs w:val="24"/>
                <w:lang w:eastAsia="en-US"/>
              </w:rPr>
            </w:pPr>
            <w:bookmarkStart w:id="1758" w:name="BKM_B8F7BA44_25F5_4311_89E3_2F4AA069CAE0"/>
          </w:p>
        </w:tc>
        <w:tc>
          <w:tcPr>
            <w:tcW w:w="2790" w:type="dxa"/>
            <w:gridSpan w:val="2"/>
            <w:tcBorders>
              <w:top w:val="nil"/>
              <w:left w:val="nil"/>
              <w:bottom w:val="nil"/>
              <w:right w:val="nil"/>
            </w:tcBorders>
          </w:tcPr>
          <w:p w14:paraId="6C4FFAFD" w14:textId="45F08E34" w:rsidR="00847C61" w:rsidRPr="00474957" w:rsidDel="00BB0431" w:rsidRDefault="00847C61" w:rsidP="00847C61">
            <w:pPr>
              <w:widowControl w:val="0"/>
              <w:autoSpaceDE w:val="0"/>
              <w:autoSpaceDN w:val="0"/>
              <w:adjustRightInd w:val="0"/>
              <w:spacing w:line="240" w:lineRule="auto"/>
              <w:contextualSpacing w:val="0"/>
              <w:rPr>
                <w:del w:id="1759"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535CA5A2" w14:textId="0834DF19" w:rsidR="00847C61" w:rsidRPr="00474957" w:rsidDel="00BB0431" w:rsidRDefault="00847C61" w:rsidP="00847C61">
            <w:pPr>
              <w:widowControl w:val="0"/>
              <w:autoSpaceDE w:val="0"/>
              <w:autoSpaceDN w:val="0"/>
              <w:adjustRightInd w:val="0"/>
              <w:spacing w:line="240" w:lineRule="auto"/>
              <w:contextualSpacing w:val="0"/>
              <w:rPr>
                <w:del w:id="1760" w:author="Arjan Kloosterboer" w:date="2017-09-21T12:48:00Z"/>
                <w:rFonts w:ascii="Calibri" w:hAnsi="Calibri" w:cs="Arial"/>
                <w:color w:val="0F0F0F"/>
                <w:sz w:val="22"/>
                <w:szCs w:val="24"/>
                <w:lang w:eastAsia="en-US"/>
              </w:rPr>
            </w:pPr>
            <w:del w:id="1761" w:author="Arjan Kloosterboer" w:date="2017-09-21T12:48:00Z">
              <w:r w:rsidRPr="00474957" w:rsidDel="00BB0431">
                <w:rPr>
                  <w:rFonts w:ascii="Calibri" w:hAnsi="Calibri" w:cs="Arial"/>
                  <w:color w:val="000000"/>
                  <w:sz w:val="22"/>
                  <w:szCs w:val="24"/>
                  <w:lang w:eastAsia="en-US"/>
                </w:rPr>
                <w:delText>Naam aanschrijving NATUURLIJK PERSOON</w:delText>
              </w:r>
            </w:del>
          </w:p>
        </w:tc>
        <w:bookmarkEnd w:id="1758"/>
      </w:tr>
      <w:tr w:rsidR="00847C61" w:rsidRPr="00474957" w:rsidDel="00BB0431" w14:paraId="0BDEB72A" w14:textId="3C17175E" w:rsidTr="00847C61">
        <w:trPr>
          <w:del w:id="1762" w:author="Arjan Kloosterboer" w:date="2017-09-21T12:48:00Z"/>
        </w:trPr>
        <w:tc>
          <w:tcPr>
            <w:tcW w:w="450" w:type="dxa"/>
            <w:tcBorders>
              <w:top w:val="nil"/>
              <w:left w:val="nil"/>
              <w:bottom w:val="nil"/>
              <w:right w:val="nil"/>
            </w:tcBorders>
          </w:tcPr>
          <w:p w14:paraId="70A77150" w14:textId="3AA6D236" w:rsidR="00847C61" w:rsidRPr="00474957" w:rsidDel="00BB0431" w:rsidRDefault="00847C61" w:rsidP="00847C61">
            <w:pPr>
              <w:widowControl w:val="0"/>
              <w:autoSpaceDE w:val="0"/>
              <w:autoSpaceDN w:val="0"/>
              <w:adjustRightInd w:val="0"/>
              <w:spacing w:line="240" w:lineRule="auto"/>
              <w:contextualSpacing w:val="0"/>
              <w:rPr>
                <w:del w:id="176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2B2FD3A" w14:textId="2CDB2C2C" w:rsidR="00847C61" w:rsidRPr="00773AEE" w:rsidDel="00BB0431" w:rsidRDefault="00847C61" w:rsidP="00847C61">
            <w:pPr>
              <w:widowControl w:val="0"/>
              <w:autoSpaceDE w:val="0"/>
              <w:autoSpaceDN w:val="0"/>
              <w:adjustRightInd w:val="0"/>
              <w:spacing w:line="240" w:lineRule="auto"/>
              <w:contextualSpacing w:val="0"/>
              <w:rPr>
                <w:del w:id="1764" w:author="Arjan Kloosterboer" w:date="2017-09-21T12:48:00Z"/>
                <w:rFonts w:ascii="Calibri" w:hAnsi="Calibri" w:cs="Arial"/>
                <w:color w:val="000000"/>
                <w:sz w:val="22"/>
                <w:szCs w:val="24"/>
                <w:lang w:eastAsia="en-US"/>
              </w:rPr>
            </w:pPr>
            <w:del w:id="1765" w:author="Arjan Kloosterboer" w:date="2017-09-21T12:48:00Z">
              <w:r w:rsidRPr="00773AEE" w:rsidDel="00BB0431">
                <w:rPr>
                  <w:rFonts w:ascii="Calibri" w:hAnsi="Calibri" w:cs="Arial"/>
                  <w:color w:val="000000"/>
                  <w:sz w:val="22"/>
                  <w:szCs w:val="24"/>
                  <w:lang w:eastAsia="en-US"/>
                </w:rPr>
                <w:delText xml:space="preserve">- Geslachtsnaam aanschrijving </w:delText>
              </w:r>
            </w:del>
          </w:p>
        </w:tc>
        <w:tc>
          <w:tcPr>
            <w:tcW w:w="6120" w:type="dxa"/>
            <w:tcBorders>
              <w:top w:val="nil"/>
              <w:left w:val="nil"/>
              <w:bottom w:val="nil"/>
              <w:right w:val="nil"/>
            </w:tcBorders>
          </w:tcPr>
          <w:p w14:paraId="07A97AF5" w14:textId="3F4B054C" w:rsidR="00847C61" w:rsidRPr="00474957" w:rsidDel="00BB0431" w:rsidRDefault="00847C61" w:rsidP="00847C61">
            <w:pPr>
              <w:widowControl w:val="0"/>
              <w:autoSpaceDE w:val="0"/>
              <w:autoSpaceDN w:val="0"/>
              <w:adjustRightInd w:val="0"/>
              <w:spacing w:line="240" w:lineRule="auto"/>
              <w:contextualSpacing w:val="0"/>
              <w:rPr>
                <w:del w:id="1766" w:author="Arjan Kloosterboer" w:date="2017-09-21T12:48:00Z"/>
                <w:rFonts w:ascii="Calibri" w:hAnsi="Calibri" w:cs="Arial"/>
                <w:color w:val="000000"/>
                <w:sz w:val="22"/>
                <w:szCs w:val="24"/>
                <w:lang w:eastAsia="en-US"/>
              </w:rPr>
            </w:pPr>
            <w:del w:id="176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Geslachtsnaam aanschrijving  </w:delText>
              </w:r>
            </w:del>
          </w:p>
        </w:tc>
      </w:tr>
      <w:tr w:rsidR="00847C61" w:rsidRPr="00474957" w:rsidDel="00BB0431" w14:paraId="6D4BB0A8" w14:textId="7151B78D" w:rsidTr="00847C61">
        <w:trPr>
          <w:del w:id="1768" w:author="Arjan Kloosterboer" w:date="2017-09-21T12:48:00Z"/>
        </w:trPr>
        <w:tc>
          <w:tcPr>
            <w:tcW w:w="450" w:type="dxa"/>
            <w:tcBorders>
              <w:top w:val="nil"/>
              <w:left w:val="nil"/>
              <w:bottom w:val="nil"/>
              <w:right w:val="nil"/>
            </w:tcBorders>
          </w:tcPr>
          <w:p w14:paraId="7A257589" w14:textId="5CE8340F" w:rsidR="00847C61" w:rsidRPr="00474957" w:rsidDel="00BB0431" w:rsidRDefault="00847C61" w:rsidP="00847C61">
            <w:pPr>
              <w:widowControl w:val="0"/>
              <w:autoSpaceDE w:val="0"/>
              <w:autoSpaceDN w:val="0"/>
              <w:adjustRightInd w:val="0"/>
              <w:spacing w:line="240" w:lineRule="auto"/>
              <w:contextualSpacing w:val="0"/>
              <w:rPr>
                <w:del w:id="176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A1AFA37" w14:textId="53220528" w:rsidR="00847C61" w:rsidRPr="00773AEE" w:rsidDel="00BB0431" w:rsidRDefault="00847C61" w:rsidP="00847C61">
            <w:pPr>
              <w:widowControl w:val="0"/>
              <w:autoSpaceDE w:val="0"/>
              <w:autoSpaceDN w:val="0"/>
              <w:adjustRightInd w:val="0"/>
              <w:spacing w:line="240" w:lineRule="auto"/>
              <w:contextualSpacing w:val="0"/>
              <w:rPr>
                <w:del w:id="1770" w:author="Arjan Kloosterboer" w:date="2017-09-21T12:48:00Z"/>
                <w:rFonts w:ascii="Calibri" w:hAnsi="Calibri" w:cs="Arial"/>
                <w:color w:val="000000"/>
                <w:sz w:val="22"/>
                <w:szCs w:val="24"/>
                <w:lang w:eastAsia="en-US"/>
              </w:rPr>
            </w:pPr>
            <w:del w:id="1771" w:author="Arjan Kloosterboer" w:date="2017-09-21T12:48:00Z">
              <w:r w:rsidRPr="00773AEE" w:rsidDel="00BB0431">
                <w:rPr>
                  <w:rFonts w:ascii="Calibri" w:hAnsi="Calibri" w:cs="Arial"/>
                  <w:color w:val="000000"/>
                  <w:sz w:val="22"/>
                  <w:szCs w:val="24"/>
                  <w:lang w:eastAsia="en-US"/>
                </w:rPr>
                <w:delText xml:space="preserve">- Voorletters aanschrijving </w:delText>
              </w:r>
            </w:del>
          </w:p>
        </w:tc>
        <w:tc>
          <w:tcPr>
            <w:tcW w:w="6120" w:type="dxa"/>
            <w:tcBorders>
              <w:top w:val="nil"/>
              <w:left w:val="nil"/>
              <w:bottom w:val="nil"/>
              <w:right w:val="nil"/>
            </w:tcBorders>
          </w:tcPr>
          <w:p w14:paraId="47FDC3C1" w14:textId="72E5B4B0" w:rsidR="00847C61" w:rsidRPr="00474957" w:rsidDel="00BB0431" w:rsidRDefault="00847C61" w:rsidP="00847C61">
            <w:pPr>
              <w:widowControl w:val="0"/>
              <w:autoSpaceDE w:val="0"/>
              <w:autoSpaceDN w:val="0"/>
              <w:adjustRightInd w:val="0"/>
              <w:spacing w:line="240" w:lineRule="auto"/>
              <w:contextualSpacing w:val="0"/>
              <w:rPr>
                <w:del w:id="1772" w:author="Arjan Kloosterboer" w:date="2017-09-21T12:48:00Z"/>
                <w:rFonts w:ascii="Calibri" w:hAnsi="Calibri" w:cs="Arial"/>
                <w:color w:val="000000"/>
                <w:sz w:val="22"/>
                <w:szCs w:val="24"/>
                <w:lang w:eastAsia="en-US"/>
              </w:rPr>
            </w:pPr>
            <w:del w:id="177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Voorletters aanschrijving  </w:delText>
              </w:r>
            </w:del>
          </w:p>
        </w:tc>
      </w:tr>
      <w:tr w:rsidR="00847C61" w:rsidRPr="00474957" w:rsidDel="00BB0431" w14:paraId="7D3949D6" w14:textId="05A71E1C" w:rsidTr="00847C61">
        <w:trPr>
          <w:del w:id="1774" w:author="Arjan Kloosterboer" w:date="2017-09-21T12:48:00Z"/>
        </w:trPr>
        <w:tc>
          <w:tcPr>
            <w:tcW w:w="450" w:type="dxa"/>
            <w:tcBorders>
              <w:top w:val="nil"/>
              <w:left w:val="nil"/>
              <w:bottom w:val="nil"/>
              <w:right w:val="nil"/>
            </w:tcBorders>
          </w:tcPr>
          <w:p w14:paraId="0BC50C4E" w14:textId="66FB808D" w:rsidR="00847C61" w:rsidRPr="00474957" w:rsidDel="00BB0431" w:rsidRDefault="00847C61" w:rsidP="00847C61">
            <w:pPr>
              <w:widowControl w:val="0"/>
              <w:autoSpaceDE w:val="0"/>
              <w:autoSpaceDN w:val="0"/>
              <w:adjustRightInd w:val="0"/>
              <w:spacing w:line="240" w:lineRule="auto"/>
              <w:contextualSpacing w:val="0"/>
              <w:rPr>
                <w:del w:id="177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175B5C6" w14:textId="597F8374" w:rsidR="00847C61" w:rsidRPr="00773AEE" w:rsidDel="00BB0431" w:rsidRDefault="00847C61" w:rsidP="00847C61">
            <w:pPr>
              <w:widowControl w:val="0"/>
              <w:autoSpaceDE w:val="0"/>
              <w:autoSpaceDN w:val="0"/>
              <w:adjustRightInd w:val="0"/>
              <w:spacing w:line="240" w:lineRule="auto"/>
              <w:contextualSpacing w:val="0"/>
              <w:rPr>
                <w:del w:id="1776" w:author="Arjan Kloosterboer" w:date="2017-09-21T12:48:00Z"/>
                <w:rFonts w:ascii="Calibri" w:hAnsi="Calibri" w:cs="Arial"/>
                <w:color w:val="000000"/>
                <w:sz w:val="22"/>
                <w:szCs w:val="24"/>
                <w:lang w:eastAsia="en-US"/>
              </w:rPr>
            </w:pPr>
            <w:del w:id="1777" w:author="Arjan Kloosterboer" w:date="2017-09-21T12:48:00Z">
              <w:r w:rsidRPr="00773AEE" w:rsidDel="00BB0431">
                <w:rPr>
                  <w:rFonts w:ascii="Calibri" w:hAnsi="Calibri" w:cs="Arial"/>
                  <w:color w:val="000000"/>
                  <w:sz w:val="22"/>
                  <w:szCs w:val="24"/>
                  <w:lang w:eastAsia="en-US"/>
                </w:rPr>
                <w:delText xml:space="preserve">- Voornamen aanschrijving </w:delText>
              </w:r>
            </w:del>
          </w:p>
        </w:tc>
        <w:tc>
          <w:tcPr>
            <w:tcW w:w="6120" w:type="dxa"/>
            <w:tcBorders>
              <w:top w:val="nil"/>
              <w:left w:val="nil"/>
              <w:bottom w:val="nil"/>
              <w:right w:val="nil"/>
            </w:tcBorders>
          </w:tcPr>
          <w:p w14:paraId="3BCB3191" w14:textId="385DE857" w:rsidR="00847C61" w:rsidRPr="00474957" w:rsidDel="00BB0431" w:rsidRDefault="00847C61" w:rsidP="00847C61">
            <w:pPr>
              <w:widowControl w:val="0"/>
              <w:autoSpaceDE w:val="0"/>
              <w:autoSpaceDN w:val="0"/>
              <w:adjustRightInd w:val="0"/>
              <w:spacing w:line="240" w:lineRule="auto"/>
              <w:contextualSpacing w:val="0"/>
              <w:rPr>
                <w:del w:id="1778" w:author="Arjan Kloosterboer" w:date="2017-09-21T12:48:00Z"/>
                <w:rFonts w:ascii="Calibri" w:hAnsi="Calibri" w:cs="Arial"/>
                <w:color w:val="000000"/>
                <w:sz w:val="22"/>
                <w:szCs w:val="24"/>
                <w:lang w:eastAsia="en-US"/>
              </w:rPr>
            </w:pPr>
            <w:del w:id="177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Voornamen aanschrijving  </w:delText>
              </w:r>
            </w:del>
          </w:p>
        </w:tc>
      </w:tr>
      <w:tr w:rsidR="00847C61" w:rsidRPr="00474957" w:rsidDel="00BB0431" w14:paraId="72EC02A4" w14:textId="1430CEE0" w:rsidTr="00847C61">
        <w:trPr>
          <w:del w:id="1780" w:author="Arjan Kloosterboer" w:date="2017-09-21T12:48:00Z"/>
        </w:trPr>
        <w:tc>
          <w:tcPr>
            <w:tcW w:w="450" w:type="dxa"/>
            <w:tcBorders>
              <w:top w:val="nil"/>
              <w:left w:val="nil"/>
              <w:bottom w:val="nil"/>
              <w:right w:val="nil"/>
            </w:tcBorders>
          </w:tcPr>
          <w:p w14:paraId="19D27F7F" w14:textId="773ADD1A" w:rsidR="00847C61" w:rsidRPr="00474957" w:rsidDel="00BB0431" w:rsidRDefault="00847C61" w:rsidP="00847C61">
            <w:pPr>
              <w:widowControl w:val="0"/>
              <w:autoSpaceDE w:val="0"/>
              <w:autoSpaceDN w:val="0"/>
              <w:adjustRightInd w:val="0"/>
              <w:spacing w:line="240" w:lineRule="auto"/>
              <w:contextualSpacing w:val="0"/>
              <w:rPr>
                <w:del w:id="178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B71DC37" w14:textId="684860CF" w:rsidR="00847C61" w:rsidRPr="00773AEE" w:rsidDel="00BB0431" w:rsidRDefault="00847C61" w:rsidP="00847C61">
            <w:pPr>
              <w:widowControl w:val="0"/>
              <w:autoSpaceDE w:val="0"/>
              <w:autoSpaceDN w:val="0"/>
              <w:adjustRightInd w:val="0"/>
              <w:spacing w:line="240" w:lineRule="auto"/>
              <w:contextualSpacing w:val="0"/>
              <w:rPr>
                <w:del w:id="1782" w:author="Arjan Kloosterboer" w:date="2017-09-21T12:48:00Z"/>
                <w:rFonts w:ascii="Calibri" w:hAnsi="Calibri" w:cs="Arial"/>
                <w:color w:val="000000"/>
                <w:sz w:val="22"/>
                <w:szCs w:val="24"/>
                <w:lang w:eastAsia="en-US"/>
              </w:rPr>
            </w:pPr>
            <w:del w:id="1783" w:author="Arjan Kloosterboer" w:date="2017-09-21T12:48:00Z">
              <w:r w:rsidRPr="00773AEE" w:rsidDel="00BB0431">
                <w:rPr>
                  <w:rFonts w:ascii="Calibri" w:hAnsi="Calibri" w:cs="Arial"/>
                  <w:color w:val="000000"/>
                  <w:sz w:val="22"/>
                  <w:szCs w:val="24"/>
                  <w:lang w:eastAsia="en-US"/>
                </w:rPr>
                <w:delText xml:space="preserve">- Aanhef aanschrijving </w:delText>
              </w:r>
            </w:del>
          </w:p>
        </w:tc>
        <w:tc>
          <w:tcPr>
            <w:tcW w:w="6120" w:type="dxa"/>
            <w:tcBorders>
              <w:top w:val="nil"/>
              <w:left w:val="nil"/>
              <w:bottom w:val="nil"/>
              <w:right w:val="nil"/>
            </w:tcBorders>
          </w:tcPr>
          <w:p w14:paraId="1A1A02D9" w14:textId="4945C203" w:rsidR="00847C61" w:rsidRPr="00474957" w:rsidDel="00BB0431" w:rsidRDefault="00847C61" w:rsidP="00847C61">
            <w:pPr>
              <w:widowControl w:val="0"/>
              <w:autoSpaceDE w:val="0"/>
              <w:autoSpaceDN w:val="0"/>
              <w:adjustRightInd w:val="0"/>
              <w:spacing w:line="240" w:lineRule="auto"/>
              <w:contextualSpacing w:val="0"/>
              <w:rPr>
                <w:del w:id="1784" w:author="Arjan Kloosterboer" w:date="2017-09-21T12:48:00Z"/>
                <w:rFonts w:ascii="Calibri" w:hAnsi="Calibri" w:cs="Arial"/>
                <w:color w:val="000000"/>
                <w:sz w:val="22"/>
                <w:szCs w:val="24"/>
                <w:lang w:eastAsia="en-US"/>
              </w:rPr>
            </w:pPr>
            <w:del w:id="178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Aanhef aanschrijving  </w:delText>
              </w:r>
            </w:del>
          </w:p>
        </w:tc>
      </w:tr>
      <w:tr w:rsidR="00847C61" w:rsidRPr="00474957" w:rsidDel="00BB0431" w14:paraId="5FCA50C9" w14:textId="1F36EFB0" w:rsidTr="00847C61">
        <w:trPr>
          <w:del w:id="1786" w:author="Arjan Kloosterboer" w:date="2017-09-21T12:48:00Z"/>
        </w:trPr>
        <w:tc>
          <w:tcPr>
            <w:tcW w:w="450" w:type="dxa"/>
            <w:tcBorders>
              <w:top w:val="nil"/>
              <w:left w:val="nil"/>
              <w:bottom w:val="nil"/>
              <w:right w:val="nil"/>
            </w:tcBorders>
          </w:tcPr>
          <w:p w14:paraId="632E362D" w14:textId="2F7D1C6D" w:rsidR="00847C61" w:rsidRPr="00474957" w:rsidDel="00BB0431" w:rsidRDefault="00847C61" w:rsidP="00847C61">
            <w:pPr>
              <w:widowControl w:val="0"/>
              <w:autoSpaceDE w:val="0"/>
              <w:autoSpaceDN w:val="0"/>
              <w:adjustRightInd w:val="0"/>
              <w:spacing w:line="240" w:lineRule="auto"/>
              <w:contextualSpacing w:val="0"/>
              <w:rPr>
                <w:del w:id="1787" w:author="Arjan Kloosterboer" w:date="2017-09-21T12:48:00Z"/>
                <w:rFonts w:ascii="Calibri" w:hAnsi="Calibri" w:cs="Arial"/>
                <w:color w:val="0F0F0F"/>
                <w:sz w:val="22"/>
                <w:szCs w:val="24"/>
                <w:lang w:eastAsia="en-US"/>
              </w:rPr>
            </w:pPr>
            <w:bookmarkStart w:id="1788" w:name="BKM_4D2F2573_F04E_49da_A3DC_6F765A3FFB4C"/>
          </w:p>
        </w:tc>
        <w:tc>
          <w:tcPr>
            <w:tcW w:w="2790" w:type="dxa"/>
            <w:gridSpan w:val="2"/>
            <w:tcBorders>
              <w:top w:val="nil"/>
              <w:left w:val="nil"/>
              <w:bottom w:val="nil"/>
              <w:right w:val="nil"/>
            </w:tcBorders>
          </w:tcPr>
          <w:p w14:paraId="7EE14C10" w14:textId="4BCB54B1" w:rsidR="00847C61" w:rsidRPr="00474957" w:rsidDel="00BB0431" w:rsidRDefault="00847C61" w:rsidP="00847C61">
            <w:pPr>
              <w:widowControl w:val="0"/>
              <w:autoSpaceDE w:val="0"/>
              <w:autoSpaceDN w:val="0"/>
              <w:adjustRightInd w:val="0"/>
              <w:spacing w:line="240" w:lineRule="auto"/>
              <w:contextualSpacing w:val="0"/>
              <w:rPr>
                <w:del w:id="1789"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242FFB59" w14:textId="50AD30D3" w:rsidR="00847C61" w:rsidRPr="00474957" w:rsidDel="00BB0431" w:rsidRDefault="00847C61" w:rsidP="00847C61">
            <w:pPr>
              <w:widowControl w:val="0"/>
              <w:autoSpaceDE w:val="0"/>
              <w:autoSpaceDN w:val="0"/>
              <w:adjustRightInd w:val="0"/>
              <w:spacing w:line="240" w:lineRule="auto"/>
              <w:contextualSpacing w:val="0"/>
              <w:rPr>
                <w:del w:id="1790" w:author="Arjan Kloosterboer" w:date="2017-09-21T12:48:00Z"/>
                <w:rFonts w:ascii="Calibri" w:hAnsi="Calibri" w:cs="Arial"/>
                <w:color w:val="0F0F0F"/>
                <w:sz w:val="22"/>
                <w:szCs w:val="24"/>
                <w:lang w:eastAsia="en-US"/>
              </w:rPr>
            </w:pPr>
            <w:del w:id="179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Overlijden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Overlijdensdatum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1788"/>
      </w:tr>
      <w:tr w:rsidR="00847C61" w:rsidRPr="00474957" w:rsidDel="00BB0431" w14:paraId="63B80EA4" w14:textId="441CCFE9" w:rsidTr="00847C61">
        <w:trPr>
          <w:del w:id="1792" w:author="Arjan Kloosterboer" w:date="2017-09-21T12:48:00Z"/>
        </w:trPr>
        <w:tc>
          <w:tcPr>
            <w:tcW w:w="450" w:type="dxa"/>
            <w:tcBorders>
              <w:top w:val="nil"/>
              <w:left w:val="nil"/>
              <w:bottom w:val="nil"/>
              <w:right w:val="nil"/>
            </w:tcBorders>
          </w:tcPr>
          <w:p w14:paraId="6F8A057C" w14:textId="1995EF08" w:rsidR="00847C61" w:rsidRPr="00474957" w:rsidDel="00BB0431" w:rsidRDefault="00847C61" w:rsidP="00847C61">
            <w:pPr>
              <w:widowControl w:val="0"/>
              <w:autoSpaceDE w:val="0"/>
              <w:autoSpaceDN w:val="0"/>
              <w:adjustRightInd w:val="0"/>
              <w:spacing w:line="240" w:lineRule="auto"/>
              <w:contextualSpacing w:val="0"/>
              <w:rPr>
                <w:del w:id="1793" w:author="Arjan Kloosterboer" w:date="2017-09-21T12:48:00Z"/>
                <w:rFonts w:ascii="Calibri" w:hAnsi="Calibri" w:cs="Arial"/>
                <w:color w:val="0F0F0F"/>
                <w:sz w:val="22"/>
                <w:szCs w:val="24"/>
                <w:lang w:eastAsia="en-US"/>
              </w:rPr>
            </w:pPr>
            <w:bookmarkStart w:id="1794" w:name="BKM_F715027C_89B0_4d10_A05A_35BA6B222C32"/>
          </w:p>
        </w:tc>
        <w:tc>
          <w:tcPr>
            <w:tcW w:w="2790" w:type="dxa"/>
            <w:gridSpan w:val="2"/>
            <w:tcBorders>
              <w:top w:val="nil"/>
              <w:left w:val="nil"/>
              <w:bottom w:val="nil"/>
              <w:right w:val="nil"/>
            </w:tcBorders>
          </w:tcPr>
          <w:p w14:paraId="1D01576A" w14:textId="4691FDAC" w:rsidR="00847C61" w:rsidRPr="00474957" w:rsidDel="00BB0431" w:rsidRDefault="00847C61" w:rsidP="00847C61">
            <w:pPr>
              <w:widowControl w:val="0"/>
              <w:autoSpaceDE w:val="0"/>
              <w:autoSpaceDN w:val="0"/>
              <w:adjustRightInd w:val="0"/>
              <w:spacing w:line="240" w:lineRule="auto"/>
              <w:contextualSpacing w:val="0"/>
              <w:rPr>
                <w:del w:id="1795"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5783509A" w14:textId="18EC80FB" w:rsidR="00847C61" w:rsidRPr="00474957" w:rsidDel="00BB0431" w:rsidRDefault="00847C61" w:rsidP="00847C61">
            <w:pPr>
              <w:widowControl w:val="0"/>
              <w:autoSpaceDE w:val="0"/>
              <w:autoSpaceDN w:val="0"/>
              <w:adjustRightInd w:val="0"/>
              <w:spacing w:line="240" w:lineRule="auto"/>
              <w:contextualSpacing w:val="0"/>
              <w:rPr>
                <w:del w:id="1796" w:author="Arjan Kloosterboer" w:date="2017-09-21T12:48:00Z"/>
                <w:rFonts w:ascii="Calibri" w:hAnsi="Calibri" w:cs="Arial"/>
                <w:color w:val="0F0F0F"/>
                <w:sz w:val="22"/>
                <w:szCs w:val="24"/>
                <w:lang w:eastAsia="en-US"/>
              </w:rPr>
            </w:pPr>
            <w:del w:id="1797" w:author="Arjan Kloosterboer" w:date="2017-09-21T12:48:00Z">
              <w:r w:rsidRPr="00474957" w:rsidDel="00BB0431">
                <w:rPr>
                  <w:rFonts w:ascii="Calibri" w:hAnsi="Calibri" w:cs="Arial"/>
                  <w:color w:val="000000"/>
                  <w:sz w:val="22"/>
                  <w:szCs w:val="24"/>
                  <w:lang w:eastAsia="en-US"/>
                </w:rPr>
                <w:delText>Correspondentieadres SUBJECT</w:delText>
              </w:r>
            </w:del>
          </w:p>
        </w:tc>
        <w:bookmarkEnd w:id="1794"/>
      </w:tr>
      <w:tr w:rsidR="00847C61" w:rsidRPr="00474957" w:rsidDel="00BB0431" w14:paraId="59A3A8D1" w14:textId="25A4ECF0" w:rsidTr="00847C61">
        <w:trPr>
          <w:del w:id="1798" w:author="Arjan Kloosterboer" w:date="2017-09-21T12:48:00Z"/>
        </w:trPr>
        <w:tc>
          <w:tcPr>
            <w:tcW w:w="450" w:type="dxa"/>
            <w:tcBorders>
              <w:top w:val="nil"/>
              <w:left w:val="nil"/>
              <w:bottom w:val="nil"/>
              <w:right w:val="nil"/>
            </w:tcBorders>
          </w:tcPr>
          <w:p w14:paraId="27169C98" w14:textId="2060F65D" w:rsidR="00847C61" w:rsidRPr="00474957" w:rsidDel="00BB0431" w:rsidRDefault="00847C61" w:rsidP="00847C61">
            <w:pPr>
              <w:widowControl w:val="0"/>
              <w:autoSpaceDE w:val="0"/>
              <w:autoSpaceDN w:val="0"/>
              <w:adjustRightInd w:val="0"/>
              <w:spacing w:line="240" w:lineRule="auto"/>
              <w:contextualSpacing w:val="0"/>
              <w:rPr>
                <w:del w:id="179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9824617" w14:textId="42D803A9" w:rsidR="00847C61" w:rsidRPr="00773AEE" w:rsidDel="00BB0431" w:rsidRDefault="00847C61" w:rsidP="00847C61">
            <w:pPr>
              <w:widowControl w:val="0"/>
              <w:autoSpaceDE w:val="0"/>
              <w:autoSpaceDN w:val="0"/>
              <w:adjustRightInd w:val="0"/>
              <w:spacing w:line="240" w:lineRule="auto"/>
              <w:contextualSpacing w:val="0"/>
              <w:rPr>
                <w:del w:id="1800" w:author="Arjan Kloosterboer" w:date="2017-09-21T12:48:00Z"/>
                <w:rFonts w:ascii="Calibri" w:hAnsi="Calibri" w:cs="Arial"/>
                <w:color w:val="000000"/>
                <w:sz w:val="22"/>
                <w:szCs w:val="24"/>
                <w:lang w:eastAsia="en-US"/>
              </w:rPr>
            </w:pPr>
            <w:del w:id="1801" w:author="Arjan Kloosterboer" w:date="2017-09-21T12:48:00Z">
              <w:r w:rsidRPr="00773AEE" w:rsidDel="00BB0431">
                <w:rPr>
                  <w:rFonts w:ascii="Calibri" w:hAnsi="Calibri" w:cs="Arial"/>
                  <w:color w:val="000000"/>
                  <w:sz w:val="22"/>
                  <w:szCs w:val="24"/>
                  <w:lang w:eastAsia="en-US"/>
                </w:rPr>
                <w:delText xml:space="preserve">- Huisletter </w:delText>
              </w:r>
            </w:del>
          </w:p>
        </w:tc>
        <w:tc>
          <w:tcPr>
            <w:tcW w:w="6120" w:type="dxa"/>
            <w:tcBorders>
              <w:top w:val="nil"/>
              <w:left w:val="nil"/>
              <w:bottom w:val="nil"/>
              <w:right w:val="nil"/>
            </w:tcBorders>
          </w:tcPr>
          <w:p w14:paraId="05C7B627" w14:textId="39DB1AEE" w:rsidR="00847C61" w:rsidRPr="00474957" w:rsidDel="00BB0431" w:rsidRDefault="00847C61" w:rsidP="00847C61">
            <w:pPr>
              <w:widowControl w:val="0"/>
              <w:autoSpaceDE w:val="0"/>
              <w:autoSpaceDN w:val="0"/>
              <w:adjustRightInd w:val="0"/>
              <w:spacing w:line="240" w:lineRule="auto"/>
              <w:contextualSpacing w:val="0"/>
              <w:rPr>
                <w:del w:id="1802" w:author="Arjan Kloosterboer" w:date="2017-09-21T12:48:00Z"/>
                <w:rFonts w:ascii="Calibri" w:hAnsi="Calibri" w:cs="Arial"/>
                <w:color w:val="000000"/>
                <w:sz w:val="22"/>
                <w:szCs w:val="24"/>
                <w:lang w:eastAsia="en-US"/>
              </w:rPr>
            </w:pPr>
            <w:del w:id="180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5E6FB016" w14:textId="717039CE" w:rsidTr="00847C61">
        <w:trPr>
          <w:del w:id="1804" w:author="Arjan Kloosterboer" w:date="2017-09-21T12:48:00Z"/>
        </w:trPr>
        <w:tc>
          <w:tcPr>
            <w:tcW w:w="450" w:type="dxa"/>
            <w:tcBorders>
              <w:top w:val="nil"/>
              <w:left w:val="nil"/>
              <w:bottom w:val="nil"/>
              <w:right w:val="nil"/>
            </w:tcBorders>
          </w:tcPr>
          <w:p w14:paraId="76905208" w14:textId="43227546" w:rsidR="00847C61" w:rsidRPr="00474957" w:rsidDel="00BB0431" w:rsidRDefault="00847C61" w:rsidP="00847C61">
            <w:pPr>
              <w:widowControl w:val="0"/>
              <w:autoSpaceDE w:val="0"/>
              <w:autoSpaceDN w:val="0"/>
              <w:adjustRightInd w:val="0"/>
              <w:spacing w:line="240" w:lineRule="auto"/>
              <w:contextualSpacing w:val="0"/>
              <w:rPr>
                <w:del w:id="180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9A803A1" w14:textId="1BF9E037" w:rsidR="00847C61" w:rsidRPr="00773AEE" w:rsidDel="00BB0431" w:rsidRDefault="00847C61" w:rsidP="00847C61">
            <w:pPr>
              <w:widowControl w:val="0"/>
              <w:autoSpaceDE w:val="0"/>
              <w:autoSpaceDN w:val="0"/>
              <w:adjustRightInd w:val="0"/>
              <w:spacing w:line="240" w:lineRule="auto"/>
              <w:contextualSpacing w:val="0"/>
              <w:rPr>
                <w:del w:id="1806" w:author="Arjan Kloosterboer" w:date="2017-09-21T12:48:00Z"/>
                <w:rFonts w:ascii="Calibri" w:hAnsi="Calibri" w:cs="Arial"/>
                <w:color w:val="000000"/>
                <w:sz w:val="22"/>
                <w:szCs w:val="24"/>
                <w:lang w:eastAsia="en-US"/>
              </w:rPr>
            </w:pPr>
            <w:del w:id="1807" w:author="Arjan Kloosterboer" w:date="2017-09-21T12:48:00Z">
              <w:r w:rsidRPr="00773AEE" w:rsidDel="00BB0431">
                <w:rPr>
                  <w:rFonts w:ascii="Calibri" w:hAnsi="Calibri" w:cs="Arial"/>
                  <w:color w:val="000000"/>
                  <w:sz w:val="22"/>
                  <w:szCs w:val="24"/>
                  <w:lang w:eastAsia="en-US"/>
                </w:rPr>
                <w:delText xml:space="preserve">- Huisnummer </w:delText>
              </w:r>
            </w:del>
          </w:p>
        </w:tc>
        <w:tc>
          <w:tcPr>
            <w:tcW w:w="6120" w:type="dxa"/>
            <w:tcBorders>
              <w:top w:val="nil"/>
              <w:left w:val="nil"/>
              <w:bottom w:val="nil"/>
              <w:right w:val="nil"/>
            </w:tcBorders>
          </w:tcPr>
          <w:p w14:paraId="5DA001BE" w14:textId="3564A73A" w:rsidR="00847C61" w:rsidRPr="00474957" w:rsidDel="00BB0431" w:rsidRDefault="00847C61" w:rsidP="00847C61">
            <w:pPr>
              <w:widowControl w:val="0"/>
              <w:autoSpaceDE w:val="0"/>
              <w:autoSpaceDN w:val="0"/>
              <w:adjustRightInd w:val="0"/>
              <w:spacing w:line="240" w:lineRule="auto"/>
              <w:contextualSpacing w:val="0"/>
              <w:rPr>
                <w:del w:id="1808" w:author="Arjan Kloosterboer" w:date="2017-09-21T12:48:00Z"/>
                <w:rFonts w:ascii="Calibri" w:hAnsi="Calibri" w:cs="Arial"/>
                <w:color w:val="000000"/>
                <w:sz w:val="22"/>
                <w:szCs w:val="24"/>
                <w:lang w:eastAsia="en-US"/>
              </w:rPr>
            </w:pPr>
            <w:del w:id="180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5F47533B" w14:textId="20298C08" w:rsidTr="00847C61">
        <w:trPr>
          <w:del w:id="1810" w:author="Arjan Kloosterboer" w:date="2017-09-21T12:48:00Z"/>
        </w:trPr>
        <w:tc>
          <w:tcPr>
            <w:tcW w:w="450" w:type="dxa"/>
            <w:tcBorders>
              <w:top w:val="nil"/>
              <w:left w:val="nil"/>
              <w:bottom w:val="nil"/>
              <w:right w:val="nil"/>
            </w:tcBorders>
          </w:tcPr>
          <w:p w14:paraId="7DC32291" w14:textId="79667697" w:rsidR="00847C61" w:rsidRPr="00474957" w:rsidDel="00BB0431" w:rsidRDefault="00847C61" w:rsidP="00847C61">
            <w:pPr>
              <w:widowControl w:val="0"/>
              <w:autoSpaceDE w:val="0"/>
              <w:autoSpaceDN w:val="0"/>
              <w:adjustRightInd w:val="0"/>
              <w:spacing w:line="240" w:lineRule="auto"/>
              <w:contextualSpacing w:val="0"/>
              <w:rPr>
                <w:del w:id="181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2120811" w14:textId="6AE06847" w:rsidR="00847C61" w:rsidRPr="00773AEE" w:rsidDel="00BB0431" w:rsidRDefault="00847C61" w:rsidP="00847C61">
            <w:pPr>
              <w:widowControl w:val="0"/>
              <w:autoSpaceDE w:val="0"/>
              <w:autoSpaceDN w:val="0"/>
              <w:adjustRightInd w:val="0"/>
              <w:spacing w:line="240" w:lineRule="auto"/>
              <w:contextualSpacing w:val="0"/>
              <w:rPr>
                <w:del w:id="1812" w:author="Arjan Kloosterboer" w:date="2017-09-21T12:48:00Z"/>
                <w:rFonts w:ascii="Calibri" w:hAnsi="Calibri" w:cs="Arial"/>
                <w:color w:val="000000"/>
                <w:sz w:val="22"/>
                <w:szCs w:val="24"/>
                <w:lang w:eastAsia="en-US"/>
              </w:rPr>
            </w:pPr>
            <w:del w:id="1813" w:author="Arjan Kloosterboer" w:date="2017-09-21T12:48:00Z">
              <w:r w:rsidRPr="00773AEE" w:rsidDel="00BB0431">
                <w:rPr>
                  <w:rFonts w:ascii="Calibri" w:hAnsi="Calibri" w:cs="Arial"/>
                  <w:color w:val="000000"/>
                  <w:sz w:val="22"/>
                  <w:szCs w:val="24"/>
                  <w:lang w:eastAsia="en-US"/>
                </w:rPr>
                <w:delText xml:space="preserve">- Huisnummertoevoeging </w:delText>
              </w:r>
            </w:del>
          </w:p>
        </w:tc>
        <w:tc>
          <w:tcPr>
            <w:tcW w:w="6120" w:type="dxa"/>
            <w:tcBorders>
              <w:top w:val="nil"/>
              <w:left w:val="nil"/>
              <w:bottom w:val="nil"/>
              <w:right w:val="nil"/>
            </w:tcBorders>
          </w:tcPr>
          <w:p w14:paraId="48CC4386" w14:textId="68304DE7" w:rsidR="00847C61" w:rsidRPr="00474957" w:rsidDel="00BB0431" w:rsidRDefault="00847C61" w:rsidP="00847C61">
            <w:pPr>
              <w:widowControl w:val="0"/>
              <w:autoSpaceDE w:val="0"/>
              <w:autoSpaceDN w:val="0"/>
              <w:adjustRightInd w:val="0"/>
              <w:spacing w:line="240" w:lineRule="auto"/>
              <w:contextualSpacing w:val="0"/>
              <w:rPr>
                <w:del w:id="1814" w:author="Arjan Kloosterboer" w:date="2017-09-21T12:48:00Z"/>
                <w:rFonts w:ascii="Calibri" w:hAnsi="Calibri" w:cs="Arial"/>
                <w:color w:val="000000"/>
                <w:sz w:val="22"/>
                <w:szCs w:val="24"/>
                <w:lang w:eastAsia="en-US"/>
              </w:rPr>
            </w:pPr>
            <w:del w:id="181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3E9687CE" w14:textId="3D2D5FC0" w:rsidTr="00847C61">
        <w:trPr>
          <w:del w:id="1816" w:author="Arjan Kloosterboer" w:date="2017-09-21T12:48:00Z"/>
        </w:trPr>
        <w:tc>
          <w:tcPr>
            <w:tcW w:w="450" w:type="dxa"/>
            <w:tcBorders>
              <w:top w:val="nil"/>
              <w:left w:val="nil"/>
              <w:bottom w:val="nil"/>
              <w:right w:val="nil"/>
            </w:tcBorders>
          </w:tcPr>
          <w:p w14:paraId="4E50D952" w14:textId="74EDE512" w:rsidR="00847C61" w:rsidRPr="00474957" w:rsidDel="00BB0431" w:rsidRDefault="00847C61" w:rsidP="00847C61">
            <w:pPr>
              <w:widowControl w:val="0"/>
              <w:autoSpaceDE w:val="0"/>
              <w:autoSpaceDN w:val="0"/>
              <w:adjustRightInd w:val="0"/>
              <w:spacing w:line="240" w:lineRule="auto"/>
              <w:contextualSpacing w:val="0"/>
              <w:rPr>
                <w:del w:id="181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EAE054B" w14:textId="6579DF65" w:rsidR="00847C61" w:rsidRPr="00773AEE" w:rsidDel="00BB0431" w:rsidRDefault="00847C61" w:rsidP="00847C61">
            <w:pPr>
              <w:widowControl w:val="0"/>
              <w:autoSpaceDE w:val="0"/>
              <w:autoSpaceDN w:val="0"/>
              <w:adjustRightInd w:val="0"/>
              <w:spacing w:line="240" w:lineRule="auto"/>
              <w:contextualSpacing w:val="0"/>
              <w:rPr>
                <w:del w:id="1818" w:author="Arjan Kloosterboer" w:date="2017-09-21T12:48:00Z"/>
                <w:rFonts w:ascii="Calibri" w:hAnsi="Calibri" w:cs="Arial"/>
                <w:color w:val="000000"/>
                <w:sz w:val="22"/>
                <w:szCs w:val="24"/>
                <w:lang w:eastAsia="en-US"/>
              </w:rPr>
            </w:pPr>
            <w:del w:id="1819" w:author="Arjan Kloosterboer" w:date="2017-09-21T12:48:00Z">
              <w:r w:rsidRPr="00773AEE" w:rsidDel="00BB0431">
                <w:rPr>
                  <w:rFonts w:ascii="Calibri" w:hAnsi="Calibri" w:cs="Arial"/>
                  <w:color w:val="000000"/>
                  <w:sz w:val="22"/>
                  <w:szCs w:val="24"/>
                  <w:lang w:eastAsia="en-US"/>
                </w:rPr>
                <w:delText xml:space="preserve">- Naam openbare ruimte </w:delText>
              </w:r>
            </w:del>
          </w:p>
        </w:tc>
        <w:tc>
          <w:tcPr>
            <w:tcW w:w="6120" w:type="dxa"/>
            <w:tcBorders>
              <w:top w:val="nil"/>
              <w:left w:val="nil"/>
              <w:bottom w:val="nil"/>
              <w:right w:val="nil"/>
            </w:tcBorders>
          </w:tcPr>
          <w:p w14:paraId="450DD44E" w14:textId="7B0D02B2" w:rsidR="00847C61" w:rsidRPr="00474957" w:rsidDel="00BB0431" w:rsidRDefault="00847C61" w:rsidP="00847C61">
            <w:pPr>
              <w:widowControl w:val="0"/>
              <w:autoSpaceDE w:val="0"/>
              <w:autoSpaceDN w:val="0"/>
              <w:adjustRightInd w:val="0"/>
              <w:spacing w:line="240" w:lineRule="auto"/>
              <w:contextualSpacing w:val="0"/>
              <w:rPr>
                <w:del w:id="1820" w:author="Arjan Kloosterboer" w:date="2017-09-21T12:48:00Z"/>
                <w:rFonts w:ascii="Calibri" w:hAnsi="Calibri" w:cs="Arial"/>
                <w:color w:val="000000"/>
                <w:sz w:val="22"/>
                <w:szCs w:val="24"/>
                <w:lang w:eastAsia="en-US"/>
              </w:rPr>
            </w:pPr>
            <w:del w:id="182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2D2AFA26" w14:textId="3722CE1D" w:rsidTr="00847C61">
        <w:trPr>
          <w:del w:id="1822" w:author="Arjan Kloosterboer" w:date="2017-09-21T12:48:00Z"/>
        </w:trPr>
        <w:tc>
          <w:tcPr>
            <w:tcW w:w="450" w:type="dxa"/>
            <w:tcBorders>
              <w:top w:val="nil"/>
              <w:left w:val="nil"/>
              <w:bottom w:val="nil"/>
              <w:right w:val="nil"/>
            </w:tcBorders>
          </w:tcPr>
          <w:p w14:paraId="2FE4D103" w14:textId="10BF109C" w:rsidR="00847C61" w:rsidRPr="00474957" w:rsidDel="00BB0431" w:rsidRDefault="00847C61" w:rsidP="00847C61">
            <w:pPr>
              <w:widowControl w:val="0"/>
              <w:autoSpaceDE w:val="0"/>
              <w:autoSpaceDN w:val="0"/>
              <w:adjustRightInd w:val="0"/>
              <w:spacing w:line="240" w:lineRule="auto"/>
              <w:contextualSpacing w:val="0"/>
              <w:rPr>
                <w:del w:id="182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8333E7F" w14:textId="0CECEB92" w:rsidR="00847C61" w:rsidRPr="00773AEE" w:rsidDel="00BB0431" w:rsidRDefault="00847C61" w:rsidP="00847C61">
            <w:pPr>
              <w:widowControl w:val="0"/>
              <w:autoSpaceDE w:val="0"/>
              <w:autoSpaceDN w:val="0"/>
              <w:adjustRightInd w:val="0"/>
              <w:spacing w:line="240" w:lineRule="auto"/>
              <w:contextualSpacing w:val="0"/>
              <w:rPr>
                <w:del w:id="1824" w:author="Arjan Kloosterboer" w:date="2017-09-21T12:48:00Z"/>
                <w:rFonts w:ascii="Calibri" w:hAnsi="Calibri" w:cs="Arial"/>
                <w:color w:val="000000"/>
                <w:sz w:val="22"/>
                <w:szCs w:val="24"/>
                <w:lang w:eastAsia="en-US"/>
              </w:rPr>
            </w:pPr>
            <w:del w:id="1825" w:author="Arjan Kloosterboer" w:date="2017-09-21T12:48:00Z">
              <w:r w:rsidRPr="00773AEE" w:rsidDel="00BB0431">
                <w:rPr>
                  <w:rFonts w:ascii="Calibri" w:hAnsi="Calibri" w:cs="Arial"/>
                  <w:color w:val="000000"/>
                  <w:sz w:val="22"/>
                  <w:szCs w:val="24"/>
                  <w:lang w:eastAsia="en-US"/>
                </w:rPr>
                <w:delText xml:space="preserve">- Straatnaam </w:delText>
              </w:r>
            </w:del>
          </w:p>
        </w:tc>
        <w:tc>
          <w:tcPr>
            <w:tcW w:w="6120" w:type="dxa"/>
            <w:tcBorders>
              <w:top w:val="nil"/>
              <w:left w:val="nil"/>
              <w:bottom w:val="nil"/>
              <w:right w:val="nil"/>
            </w:tcBorders>
          </w:tcPr>
          <w:p w14:paraId="60F1893E" w14:textId="3F5EE924" w:rsidR="00847C61" w:rsidRPr="00474957" w:rsidDel="00BB0431" w:rsidRDefault="00847C61" w:rsidP="00847C61">
            <w:pPr>
              <w:widowControl w:val="0"/>
              <w:autoSpaceDE w:val="0"/>
              <w:autoSpaceDN w:val="0"/>
              <w:adjustRightInd w:val="0"/>
              <w:spacing w:line="240" w:lineRule="auto"/>
              <w:contextualSpacing w:val="0"/>
              <w:rPr>
                <w:del w:id="1826" w:author="Arjan Kloosterboer" w:date="2017-09-21T12:48:00Z"/>
                <w:rFonts w:ascii="Calibri" w:hAnsi="Calibri" w:cs="Arial"/>
                <w:color w:val="000000"/>
                <w:sz w:val="22"/>
                <w:szCs w:val="24"/>
                <w:lang w:eastAsia="en-US"/>
              </w:rPr>
            </w:pPr>
            <w:del w:id="182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231DB148" w14:textId="0B642C0D" w:rsidTr="00847C61">
        <w:trPr>
          <w:del w:id="1828" w:author="Arjan Kloosterboer" w:date="2017-09-21T12:48:00Z"/>
        </w:trPr>
        <w:tc>
          <w:tcPr>
            <w:tcW w:w="450" w:type="dxa"/>
            <w:tcBorders>
              <w:top w:val="nil"/>
              <w:left w:val="nil"/>
              <w:bottom w:val="nil"/>
              <w:right w:val="nil"/>
            </w:tcBorders>
          </w:tcPr>
          <w:p w14:paraId="64CB497C" w14:textId="4D4A05AD" w:rsidR="00847C61" w:rsidRPr="00474957" w:rsidDel="00BB0431" w:rsidRDefault="00847C61" w:rsidP="00847C61">
            <w:pPr>
              <w:widowControl w:val="0"/>
              <w:autoSpaceDE w:val="0"/>
              <w:autoSpaceDN w:val="0"/>
              <w:adjustRightInd w:val="0"/>
              <w:spacing w:line="240" w:lineRule="auto"/>
              <w:contextualSpacing w:val="0"/>
              <w:rPr>
                <w:del w:id="182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5CF1766" w14:textId="2BC8A134" w:rsidR="00847C61" w:rsidRPr="00773AEE" w:rsidDel="00BB0431" w:rsidRDefault="00847C61" w:rsidP="00847C61">
            <w:pPr>
              <w:widowControl w:val="0"/>
              <w:autoSpaceDE w:val="0"/>
              <w:autoSpaceDN w:val="0"/>
              <w:adjustRightInd w:val="0"/>
              <w:spacing w:line="240" w:lineRule="auto"/>
              <w:contextualSpacing w:val="0"/>
              <w:rPr>
                <w:del w:id="1830" w:author="Arjan Kloosterboer" w:date="2017-09-21T12:48:00Z"/>
                <w:rFonts w:ascii="Calibri" w:hAnsi="Calibri" w:cs="Arial"/>
                <w:color w:val="000000"/>
                <w:sz w:val="22"/>
                <w:szCs w:val="24"/>
                <w:lang w:eastAsia="en-US"/>
              </w:rPr>
            </w:pPr>
            <w:del w:id="1831" w:author="Arjan Kloosterboer" w:date="2017-09-21T12:48:00Z">
              <w:r w:rsidRPr="00773AEE" w:rsidDel="00BB0431">
                <w:rPr>
                  <w:rFonts w:ascii="Calibri" w:hAnsi="Calibri" w:cs="Arial"/>
                  <w:color w:val="000000"/>
                  <w:sz w:val="22"/>
                  <w:szCs w:val="24"/>
                  <w:lang w:eastAsia="en-US"/>
                </w:rPr>
                <w:delText xml:space="preserve">- Postcode </w:delText>
              </w:r>
            </w:del>
          </w:p>
        </w:tc>
        <w:tc>
          <w:tcPr>
            <w:tcW w:w="6120" w:type="dxa"/>
            <w:tcBorders>
              <w:top w:val="nil"/>
              <w:left w:val="nil"/>
              <w:bottom w:val="nil"/>
              <w:right w:val="nil"/>
            </w:tcBorders>
          </w:tcPr>
          <w:p w14:paraId="54C19FD6" w14:textId="69D0D40F" w:rsidR="00847C61" w:rsidRPr="00474957" w:rsidDel="00BB0431" w:rsidRDefault="00847C61" w:rsidP="00847C61">
            <w:pPr>
              <w:widowControl w:val="0"/>
              <w:autoSpaceDE w:val="0"/>
              <w:autoSpaceDN w:val="0"/>
              <w:adjustRightInd w:val="0"/>
              <w:spacing w:line="240" w:lineRule="auto"/>
              <w:contextualSpacing w:val="0"/>
              <w:rPr>
                <w:del w:id="1832" w:author="Arjan Kloosterboer" w:date="2017-09-21T12:48:00Z"/>
                <w:rFonts w:ascii="Calibri" w:hAnsi="Calibri" w:cs="Arial"/>
                <w:color w:val="000000"/>
                <w:sz w:val="22"/>
                <w:szCs w:val="24"/>
                <w:lang w:eastAsia="en-US"/>
              </w:rPr>
            </w:pPr>
            <w:del w:id="183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408C12A0" w14:textId="74EE7622" w:rsidTr="00847C61">
        <w:trPr>
          <w:del w:id="1834" w:author="Arjan Kloosterboer" w:date="2017-09-21T12:48:00Z"/>
        </w:trPr>
        <w:tc>
          <w:tcPr>
            <w:tcW w:w="450" w:type="dxa"/>
            <w:tcBorders>
              <w:top w:val="nil"/>
              <w:left w:val="nil"/>
              <w:bottom w:val="nil"/>
              <w:right w:val="nil"/>
            </w:tcBorders>
          </w:tcPr>
          <w:p w14:paraId="4526D725" w14:textId="1CFAB814" w:rsidR="00847C61" w:rsidRPr="00474957" w:rsidDel="00BB0431" w:rsidRDefault="00847C61" w:rsidP="00847C61">
            <w:pPr>
              <w:widowControl w:val="0"/>
              <w:autoSpaceDE w:val="0"/>
              <w:autoSpaceDN w:val="0"/>
              <w:adjustRightInd w:val="0"/>
              <w:spacing w:line="240" w:lineRule="auto"/>
              <w:contextualSpacing w:val="0"/>
              <w:rPr>
                <w:del w:id="183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E1884EC" w14:textId="5974AA6F" w:rsidR="00847C61" w:rsidRPr="00773AEE" w:rsidDel="00BB0431" w:rsidRDefault="00847C61" w:rsidP="00847C61">
            <w:pPr>
              <w:widowControl w:val="0"/>
              <w:autoSpaceDE w:val="0"/>
              <w:autoSpaceDN w:val="0"/>
              <w:adjustRightInd w:val="0"/>
              <w:spacing w:line="240" w:lineRule="auto"/>
              <w:contextualSpacing w:val="0"/>
              <w:rPr>
                <w:del w:id="1836" w:author="Arjan Kloosterboer" w:date="2017-09-21T12:48:00Z"/>
                <w:rFonts w:ascii="Calibri" w:hAnsi="Calibri" w:cs="Arial"/>
                <w:color w:val="000000"/>
                <w:sz w:val="22"/>
                <w:szCs w:val="24"/>
                <w:lang w:eastAsia="en-US"/>
              </w:rPr>
            </w:pPr>
            <w:del w:id="1837"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0DB053D0" w14:textId="70407C53" w:rsidR="00847C61" w:rsidRPr="00474957" w:rsidDel="00BB0431" w:rsidRDefault="00847C61" w:rsidP="00847C61">
            <w:pPr>
              <w:widowControl w:val="0"/>
              <w:autoSpaceDE w:val="0"/>
              <w:autoSpaceDN w:val="0"/>
              <w:adjustRightInd w:val="0"/>
              <w:spacing w:line="240" w:lineRule="auto"/>
              <w:contextualSpacing w:val="0"/>
              <w:rPr>
                <w:del w:id="1838" w:author="Arjan Kloosterboer" w:date="2017-09-21T12:48:00Z"/>
                <w:rFonts w:ascii="Calibri" w:hAnsi="Calibri" w:cs="Arial"/>
                <w:color w:val="000000"/>
                <w:sz w:val="22"/>
                <w:szCs w:val="24"/>
                <w:lang w:eastAsia="en-US"/>
              </w:rPr>
            </w:pPr>
            <w:del w:id="183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38E098DB" w14:textId="11034267" w:rsidTr="00847C61">
        <w:trPr>
          <w:del w:id="1840" w:author="Arjan Kloosterboer" w:date="2017-09-21T12:48:00Z"/>
        </w:trPr>
        <w:tc>
          <w:tcPr>
            <w:tcW w:w="450" w:type="dxa"/>
            <w:tcBorders>
              <w:top w:val="nil"/>
              <w:left w:val="nil"/>
              <w:bottom w:val="nil"/>
              <w:right w:val="nil"/>
            </w:tcBorders>
          </w:tcPr>
          <w:p w14:paraId="58B36994" w14:textId="7B36EB76" w:rsidR="00847C61" w:rsidRPr="00474957" w:rsidDel="00BB0431" w:rsidRDefault="00847C61" w:rsidP="00847C61">
            <w:pPr>
              <w:widowControl w:val="0"/>
              <w:autoSpaceDE w:val="0"/>
              <w:autoSpaceDN w:val="0"/>
              <w:adjustRightInd w:val="0"/>
              <w:spacing w:line="240" w:lineRule="auto"/>
              <w:contextualSpacing w:val="0"/>
              <w:rPr>
                <w:del w:id="1841" w:author="Arjan Kloosterboer" w:date="2017-09-21T12:48:00Z"/>
                <w:rFonts w:ascii="Calibri" w:hAnsi="Calibri" w:cs="Arial"/>
                <w:color w:val="0F0F0F"/>
                <w:sz w:val="22"/>
                <w:szCs w:val="24"/>
                <w:lang w:eastAsia="en-US"/>
              </w:rPr>
            </w:pPr>
            <w:bookmarkStart w:id="1842" w:name="BKM_CF0BF45F_CA8A_4b84_863F_75102437A8C3"/>
          </w:p>
        </w:tc>
        <w:tc>
          <w:tcPr>
            <w:tcW w:w="2790" w:type="dxa"/>
            <w:gridSpan w:val="2"/>
            <w:tcBorders>
              <w:top w:val="nil"/>
              <w:left w:val="nil"/>
              <w:bottom w:val="nil"/>
              <w:right w:val="nil"/>
            </w:tcBorders>
          </w:tcPr>
          <w:p w14:paraId="75E62A5B" w14:textId="5327EA9B" w:rsidR="00847C61" w:rsidRPr="00474957" w:rsidDel="00BB0431" w:rsidRDefault="00847C61" w:rsidP="00847C61">
            <w:pPr>
              <w:widowControl w:val="0"/>
              <w:autoSpaceDE w:val="0"/>
              <w:autoSpaceDN w:val="0"/>
              <w:adjustRightInd w:val="0"/>
              <w:spacing w:line="240" w:lineRule="auto"/>
              <w:contextualSpacing w:val="0"/>
              <w:rPr>
                <w:del w:id="1843"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19F3CBDD" w14:textId="0B107272" w:rsidR="00847C61" w:rsidRPr="00474957" w:rsidDel="00BB0431" w:rsidRDefault="00847C61" w:rsidP="00847C61">
            <w:pPr>
              <w:widowControl w:val="0"/>
              <w:autoSpaceDE w:val="0"/>
              <w:autoSpaceDN w:val="0"/>
              <w:adjustRightInd w:val="0"/>
              <w:spacing w:line="240" w:lineRule="auto"/>
              <w:contextualSpacing w:val="0"/>
              <w:rPr>
                <w:del w:id="1844" w:author="Arjan Kloosterboer" w:date="2017-09-21T12:48:00Z"/>
                <w:rFonts w:ascii="Calibri" w:hAnsi="Calibri" w:cs="Arial"/>
                <w:color w:val="0F0F0F"/>
                <w:sz w:val="22"/>
                <w:szCs w:val="24"/>
                <w:lang w:eastAsia="en-US"/>
              </w:rPr>
            </w:pPr>
            <w:del w:id="1845" w:author="Arjan Kloosterboer" w:date="2017-09-21T12:48:00Z">
              <w:r w:rsidRPr="00474957" w:rsidDel="00BB0431">
                <w:rPr>
                  <w:rFonts w:ascii="Calibri" w:hAnsi="Calibri" w:cs="Arial"/>
                  <w:color w:val="000000"/>
                  <w:sz w:val="22"/>
                  <w:szCs w:val="24"/>
                  <w:lang w:eastAsia="en-US"/>
                </w:rPr>
                <w:delText>Postadres SUBJECT</w:delText>
              </w:r>
            </w:del>
          </w:p>
        </w:tc>
        <w:bookmarkEnd w:id="1842"/>
      </w:tr>
      <w:tr w:rsidR="00847C61" w:rsidRPr="00474957" w:rsidDel="00BB0431" w14:paraId="77A3CEBF" w14:textId="5AFE561C" w:rsidTr="00847C61">
        <w:trPr>
          <w:del w:id="1846" w:author="Arjan Kloosterboer" w:date="2017-09-21T12:48:00Z"/>
        </w:trPr>
        <w:tc>
          <w:tcPr>
            <w:tcW w:w="450" w:type="dxa"/>
            <w:tcBorders>
              <w:top w:val="nil"/>
              <w:left w:val="nil"/>
              <w:bottom w:val="nil"/>
              <w:right w:val="nil"/>
            </w:tcBorders>
          </w:tcPr>
          <w:p w14:paraId="1B54CC8C" w14:textId="45172BBB" w:rsidR="00847C61" w:rsidRPr="00474957" w:rsidDel="00BB0431" w:rsidRDefault="00847C61" w:rsidP="00847C61">
            <w:pPr>
              <w:widowControl w:val="0"/>
              <w:autoSpaceDE w:val="0"/>
              <w:autoSpaceDN w:val="0"/>
              <w:adjustRightInd w:val="0"/>
              <w:spacing w:line="240" w:lineRule="auto"/>
              <w:contextualSpacing w:val="0"/>
              <w:rPr>
                <w:del w:id="184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F37D92C" w14:textId="24F57542" w:rsidR="00847C61" w:rsidRPr="00773AEE" w:rsidDel="00BB0431" w:rsidRDefault="00847C61" w:rsidP="00847C61">
            <w:pPr>
              <w:widowControl w:val="0"/>
              <w:autoSpaceDE w:val="0"/>
              <w:autoSpaceDN w:val="0"/>
              <w:adjustRightInd w:val="0"/>
              <w:spacing w:line="240" w:lineRule="auto"/>
              <w:contextualSpacing w:val="0"/>
              <w:rPr>
                <w:del w:id="1848" w:author="Arjan Kloosterboer" w:date="2017-09-21T12:48:00Z"/>
                <w:rFonts w:ascii="Calibri" w:hAnsi="Calibri" w:cs="Arial"/>
                <w:color w:val="000000"/>
                <w:sz w:val="22"/>
                <w:szCs w:val="24"/>
                <w:lang w:eastAsia="en-US"/>
              </w:rPr>
            </w:pPr>
            <w:del w:id="1849" w:author="Arjan Kloosterboer" w:date="2017-09-21T12:48:00Z">
              <w:r w:rsidRPr="00773AEE" w:rsidDel="00BB0431">
                <w:rPr>
                  <w:rFonts w:ascii="Calibri" w:hAnsi="Calibri" w:cs="Arial"/>
                  <w:color w:val="000000"/>
                  <w:sz w:val="22"/>
                  <w:szCs w:val="24"/>
                  <w:lang w:eastAsia="en-US"/>
                </w:rPr>
                <w:delText xml:space="preserve">- Postadres postcode </w:delText>
              </w:r>
            </w:del>
          </w:p>
        </w:tc>
        <w:tc>
          <w:tcPr>
            <w:tcW w:w="6120" w:type="dxa"/>
            <w:tcBorders>
              <w:top w:val="nil"/>
              <w:left w:val="nil"/>
              <w:bottom w:val="nil"/>
              <w:right w:val="nil"/>
            </w:tcBorders>
          </w:tcPr>
          <w:p w14:paraId="3C933D4F" w14:textId="40215D1F" w:rsidR="00847C61" w:rsidRPr="00474957" w:rsidDel="00BB0431" w:rsidRDefault="00847C61" w:rsidP="00847C61">
            <w:pPr>
              <w:widowControl w:val="0"/>
              <w:autoSpaceDE w:val="0"/>
              <w:autoSpaceDN w:val="0"/>
              <w:adjustRightInd w:val="0"/>
              <w:spacing w:line="240" w:lineRule="auto"/>
              <w:contextualSpacing w:val="0"/>
              <w:rPr>
                <w:del w:id="1850" w:author="Arjan Kloosterboer" w:date="2017-09-21T12:48:00Z"/>
                <w:rFonts w:ascii="Calibri" w:hAnsi="Calibri" w:cs="Arial"/>
                <w:color w:val="000000"/>
                <w:sz w:val="22"/>
                <w:szCs w:val="24"/>
                <w:lang w:eastAsia="en-US"/>
              </w:rPr>
            </w:pPr>
            <w:del w:id="185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 postcode  </w:delText>
              </w:r>
            </w:del>
          </w:p>
        </w:tc>
      </w:tr>
      <w:tr w:rsidR="00847C61" w:rsidRPr="00474957" w:rsidDel="00BB0431" w14:paraId="41F31D02" w14:textId="37B1E8F8" w:rsidTr="00847C61">
        <w:trPr>
          <w:del w:id="1852" w:author="Arjan Kloosterboer" w:date="2017-09-21T12:48:00Z"/>
        </w:trPr>
        <w:tc>
          <w:tcPr>
            <w:tcW w:w="450" w:type="dxa"/>
            <w:tcBorders>
              <w:top w:val="nil"/>
              <w:left w:val="nil"/>
              <w:bottom w:val="nil"/>
              <w:right w:val="nil"/>
            </w:tcBorders>
          </w:tcPr>
          <w:p w14:paraId="623F676D" w14:textId="6A3A66EE" w:rsidR="00847C61" w:rsidRPr="00474957" w:rsidDel="00BB0431" w:rsidRDefault="00847C61" w:rsidP="00847C61">
            <w:pPr>
              <w:widowControl w:val="0"/>
              <w:autoSpaceDE w:val="0"/>
              <w:autoSpaceDN w:val="0"/>
              <w:adjustRightInd w:val="0"/>
              <w:spacing w:line="240" w:lineRule="auto"/>
              <w:contextualSpacing w:val="0"/>
              <w:rPr>
                <w:del w:id="185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56FAC1F" w14:textId="5D8BB4D7" w:rsidR="00847C61" w:rsidRPr="00773AEE" w:rsidDel="00BB0431" w:rsidRDefault="00847C61" w:rsidP="00847C61">
            <w:pPr>
              <w:widowControl w:val="0"/>
              <w:autoSpaceDE w:val="0"/>
              <w:autoSpaceDN w:val="0"/>
              <w:adjustRightInd w:val="0"/>
              <w:spacing w:line="240" w:lineRule="auto"/>
              <w:contextualSpacing w:val="0"/>
              <w:rPr>
                <w:del w:id="1854" w:author="Arjan Kloosterboer" w:date="2017-09-21T12:48:00Z"/>
                <w:rFonts w:ascii="Calibri" w:hAnsi="Calibri" w:cs="Arial"/>
                <w:color w:val="000000"/>
                <w:sz w:val="22"/>
                <w:szCs w:val="24"/>
                <w:lang w:eastAsia="en-US"/>
              </w:rPr>
            </w:pPr>
            <w:del w:id="1855" w:author="Arjan Kloosterboer" w:date="2017-09-21T12:48:00Z">
              <w:r w:rsidRPr="00773AEE" w:rsidDel="00BB0431">
                <w:rPr>
                  <w:rFonts w:ascii="Calibri" w:hAnsi="Calibri" w:cs="Arial"/>
                  <w:color w:val="000000"/>
                  <w:sz w:val="22"/>
                  <w:szCs w:val="24"/>
                  <w:lang w:eastAsia="en-US"/>
                </w:rPr>
                <w:delText xml:space="preserve">- Postadrestype </w:delText>
              </w:r>
            </w:del>
          </w:p>
        </w:tc>
        <w:tc>
          <w:tcPr>
            <w:tcW w:w="6120" w:type="dxa"/>
            <w:tcBorders>
              <w:top w:val="nil"/>
              <w:left w:val="nil"/>
              <w:bottom w:val="nil"/>
              <w:right w:val="nil"/>
            </w:tcBorders>
          </w:tcPr>
          <w:p w14:paraId="182AEDD7" w14:textId="547F6E28" w:rsidR="00847C61" w:rsidRPr="00474957" w:rsidDel="00BB0431" w:rsidRDefault="00847C61" w:rsidP="00847C61">
            <w:pPr>
              <w:widowControl w:val="0"/>
              <w:autoSpaceDE w:val="0"/>
              <w:autoSpaceDN w:val="0"/>
              <w:adjustRightInd w:val="0"/>
              <w:spacing w:line="240" w:lineRule="auto"/>
              <w:contextualSpacing w:val="0"/>
              <w:rPr>
                <w:del w:id="1856" w:author="Arjan Kloosterboer" w:date="2017-09-21T12:48:00Z"/>
                <w:rFonts w:ascii="Calibri" w:hAnsi="Calibri" w:cs="Arial"/>
                <w:color w:val="000000"/>
                <w:sz w:val="22"/>
                <w:szCs w:val="24"/>
                <w:lang w:eastAsia="en-US"/>
              </w:rPr>
            </w:pPr>
            <w:del w:id="185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Postadrestype  </w:delText>
              </w:r>
            </w:del>
          </w:p>
        </w:tc>
      </w:tr>
      <w:tr w:rsidR="00847C61" w:rsidRPr="00474957" w:rsidDel="00BB0431" w14:paraId="048541A4" w14:textId="05DBBC93" w:rsidTr="00847C61">
        <w:trPr>
          <w:del w:id="1858" w:author="Arjan Kloosterboer" w:date="2017-09-21T12:48:00Z"/>
        </w:trPr>
        <w:tc>
          <w:tcPr>
            <w:tcW w:w="450" w:type="dxa"/>
            <w:tcBorders>
              <w:top w:val="nil"/>
              <w:left w:val="nil"/>
              <w:bottom w:val="nil"/>
              <w:right w:val="nil"/>
            </w:tcBorders>
          </w:tcPr>
          <w:p w14:paraId="26ACAFA4" w14:textId="3F435646" w:rsidR="00847C61" w:rsidRPr="00474957" w:rsidDel="00BB0431" w:rsidRDefault="00847C61" w:rsidP="00847C61">
            <w:pPr>
              <w:widowControl w:val="0"/>
              <w:autoSpaceDE w:val="0"/>
              <w:autoSpaceDN w:val="0"/>
              <w:adjustRightInd w:val="0"/>
              <w:spacing w:line="240" w:lineRule="auto"/>
              <w:contextualSpacing w:val="0"/>
              <w:rPr>
                <w:del w:id="185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9DAFF38" w14:textId="7500B36F" w:rsidR="00847C61" w:rsidRPr="00773AEE" w:rsidDel="00BB0431" w:rsidRDefault="00847C61" w:rsidP="00847C61">
            <w:pPr>
              <w:widowControl w:val="0"/>
              <w:autoSpaceDE w:val="0"/>
              <w:autoSpaceDN w:val="0"/>
              <w:adjustRightInd w:val="0"/>
              <w:spacing w:line="240" w:lineRule="auto"/>
              <w:contextualSpacing w:val="0"/>
              <w:rPr>
                <w:del w:id="1860" w:author="Arjan Kloosterboer" w:date="2017-09-21T12:48:00Z"/>
                <w:rFonts w:ascii="Calibri" w:hAnsi="Calibri" w:cs="Arial"/>
                <w:color w:val="000000"/>
                <w:sz w:val="22"/>
                <w:szCs w:val="24"/>
                <w:lang w:eastAsia="en-US"/>
              </w:rPr>
            </w:pPr>
            <w:del w:id="1861" w:author="Arjan Kloosterboer" w:date="2017-09-21T12:48:00Z">
              <w:r w:rsidRPr="00773AEE" w:rsidDel="00BB0431">
                <w:rPr>
                  <w:rFonts w:ascii="Calibri" w:hAnsi="Calibri" w:cs="Arial"/>
                  <w:color w:val="000000"/>
                  <w:sz w:val="22"/>
                  <w:szCs w:val="24"/>
                  <w:lang w:eastAsia="en-US"/>
                </w:rPr>
                <w:delText xml:space="preserve">- Postbus- of antwoordnummer </w:delText>
              </w:r>
            </w:del>
          </w:p>
        </w:tc>
        <w:tc>
          <w:tcPr>
            <w:tcW w:w="6120" w:type="dxa"/>
            <w:tcBorders>
              <w:top w:val="nil"/>
              <w:left w:val="nil"/>
              <w:bottom w:val="nil"/>
              <w:right w:val="nil"/>
            </w:tcBorders>
          </w:tcPr>
          <w:p w14:paraId="717DDC9C" w14:textId="0A7000CF" w:rsidR="00847C61" w:rsidRPr="00474957" w:rsidDel="00BB0431" w:rsidRDefault="00847C61" w:rsidP="00847C61">
            <w:pPr>
              <w:widowControl w:val="0"/>
              <w:autoSpaceDE w:val="0"/>
              <w:autoSpaceDN w:val="0"/>
              <w:adjustRightInd w:val="0"/>
              <w:spacing w:line="240" w:lineRule="auto"/>
              <w:contextualSpacing w:val="0"/>
              <w:rPr>
                <w:del w:id="1862" w:author="Arjan Kloosterboer" w:date="2017-09-21T12:48:00Z"/>
                <w:rFonts w:ascii="Calibri" w:hAnsi="Calibri" w:cs="Arial"/>
                <w:color w:val="000000"/>
                <w:sz w:val="22"/>
                <w:szCs w:val="24"/>
                <w:lang w:eastAsia="en-US"/>
              </w:rPr>
            </w:pPr>
            <w:del w:id="186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Postbus- of antwoordnummer  </w:delText>
              </w:r>
            </w:del>
          </w:p>
        </w:tc>
      </w:tr>
      <w:tr w:rsidR="00847C61" w:rsidRPr="00474957" w:rsidDel="00BB0431" w14:paraId="2024506E" w14:textId="1B0F8EB7" w:rsidTr="00847C61">
        <w:trPr>
          <w:del w:id="1864" w:author="Arjan Kloosterboer" w:date="2017-09-21T12:48:00Z"/>
        </w:trPr>
        <w:tc>
          <w:tcPr>
            <w:tcW w:w="450" w:type="dxa"/>
            <w:tcBorders>
              <w:top w:val="nil"/>
              <w:left w:val="nil"/>
              <w:bottom w:val="nil"/>
              <w:right w:val="nil"/>
            </w:tcBorders>
          </w:tcPr>
          <w:p w14:paraId="0733D286" w14:textId="59DE0FCB" w:rsidR="00847C61" w:rsidRPr="00474957" w:rsidDel="00BB0431" w:rsidRDefault="00847C61" w:rsidP="00847C61">
            <w:pPr>
              <w:widowControl w:val="0"/>
              <w:autoSpaceDE w:val="0"/>
              <w:autoSpaceDN w:val="0"/>
              <w:adjustRightInd w:val="0"/>
              <w:spacing w:line="240" w:lineRule="auto"/>
              <w:contextualSpacing w:val="0"/>
              <w:rPr>
                <w:del w:id="186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A201D05" w14:textId="3710C805" w:rsidR="00847C61" w:rsidRPr="00773AEE" w:rsidDel="00BB0431" w:rsidRDefault="00847C61" w:rsidP="00847C61">
            <w:pPr>
              <w:widowControl w:val="0"/>
              <w:autoSpaceDE w:val="0"/>
              <w:autoSpaceDN w:val="0"/>
              <w:adjustRightInd w:val="0"/>
              <w:spacing w:line="240" w:lineRule="auto"/>
              <w:contextualSpacing w:val="0"/>
              <w:rPr>
                <w:del w:id="1866" w:author="Arjan Kloosterboer" w:date="2017-09-21T12:48:00Z"/>
                <w:rFonts w:ascii="Calibri" w:hAnsi="Calibri" w:cs="Arial"/>
                <w:color w:val="000000"/>
                <w:sz w:val="22"/>
                <w:szCs w:val="24"/>
                <w:lang w:eastAsia="en-US"/>
              </w:rPr>
            </w:pPr>
            <w:del w:id="1867" w:author="Arjan Kloosterboer" w:date="2017-09-21T12:48:00Z">
              <w:r w:rsidRPr="00773AEE" w:rsidDel="00BB0431">
                <w:rPr>
                  <w:rFonts w:ascii="Calibri" w:hAnsi="Calibri" w:cs="Arial"/>
                  <w:color w:val="000000"/>
                  <w:sz w:val="22"/>
                  <w:szCs w:val="24"/>
                  <w:lang w:eastAsia="en-US"/>
                </w:rPr>
                <w:delText xml:space="preserve">- Woonplaatsnaam </w:delText>
              </w:r>
            </w:del>
          </w:p>
        </w:tc>
        <w:tc>
          <w:tcPr>
            <w:tcW w:w="6120" w:type="dxa"/>
            <w:tcBorders>
              <w:top w:val="nil"/>
              <w:left w:val="nil"/>
              <w:bottom w:val="nil"/>
              <w:right w:val="nil"/>
            </w:tcBorders>
          </w:tcPr>
          <w:p w14:paraId="6D062773" w14:textId="6DA2D699" w:rsidR="00847C61" w:rsidRPr="00474957" w:rsidDel="00BB0431" w:rsidRDefault="00847C61" w:rsidP="00847C61">
            <w:pPr>
              <w:widowControl w:val="0"/>
              <w:autoSpaceDE w:val="0"/>
              <w:autoSpaceDN w:val="0"/>
              <w:adjustRightInd w:val="0"/>
              <w:spacing w:line="240" w:lineRule="auto"/>
              <w:contextualSpacing w:val="0"/>
              <w:rPr>
                <w:del w:id="1868" w:author="Arjan Kloosterboer" w:date="2017-09-21T12:48:00Z"/>
                <w:rFonts w:ascii="Calibri" w:hAnsi="Calibri" w:cs="Arial"/>
                <w:color w:val="000000"/>
                <w:sz w:val="22"/>
                <w:szCs w:val="24"/>
                <w:lang w:eastAsia="en-US"/>
              </w:rPr>
            </w:pPr>
            <w:del w:id="186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23D6C4F5" w14:textId="6B3B9143" w:rsidTr="00847C61">
        <w:trPr>
          <w:del w:id="1870" w:author="Arjan Kloosterboer" w:date="2017-09-21T12:48:00Z"/>
        </w:trPr>
        <w:tc>
          <w:tcPr>
            <w:tcW w:w="450" w:type="dxa"/>
            <w:tcBorders>
              <w:top w:val="nil"/>
              <w:left w:val="nil"/>
              <w:bottom w:val="nil"/>
              <w:right w:val="nil"/>
            </w:tcBorders>
          </w:tcPr>
          <w:p w14:paraId="2C2E43EF" w14:textId="3EE2C1F2" w:rsidR="00847C61" w:rsidRPr="00474957" w:rsidDel="00BB0431" w:rsidRDefault="00847C61" w:rsidP="00847C61">
            <w:pPr>
              <w:widowControl w:val="0"/>
              <w:autoSpaceDE w:val="0"/>
              <w:autoSpaceDN w:val="0"/>
              <w:adjustRightInd w:val="0"/>
              <w:spacing w:line="240" w:lineRule="auto"/>
              <w:contextualSpacing w:val="0"/>
              <w:rPr>
                <w:del w:id="1871" w:author="Arjan Kloosterboer" w:date="2017-09-21T12:48:00Z"/>
                <w:rFonts w:ascii="Calibri" w:hAnsi="Calibri" w:cs="Arial"/>
                <w:color w:val="0F0F0F"/>
                <w:sz w:val="22"/>
                <w:szCs w:val="24"/>
                <w:lang w:eastAsia="en-US"/>
              </w:rPr>
            </w:pPr>
            <w:bookmarkStart w:id="1872" w:name="BKM_75C11228_E5D4_4509_8115_70745EB00D22"/>
          </w:p>
        </w:tc>
        <w:tc>
          <w:tcPr>
            <w:tcW w:w="2790" w:type="dxa"/>
            <w:gridSpan w:val="2"/>
            <w:tcBorders>
              <w:top w:val="nil"/>
              <w:left w:val="nil"/>
              <w:bottom w:val="nil"/>
              <w:right w:val="nil"/>
            </w:tcBorders>
          </w:tcPr>
          <w:p w14:paraId="05F0F59B" w14:textId="01AE5B8D" w:rsidR="00847C61" w:rsidRPr="00474957" w:rsidDel="00BB0431" w:rsidRDefault="00847C61" w:rsidP="00847C61">
            <w:pPr>
              <w:widowControl w:val="0"/>
              <w:autoSpaceDE w:val="0"/>
              <w:autoSpaceDN w:val="0"/>
              <w:adjustRightInd w:val="0"/>
              <w:spacing w:line="240" w:lineRule="auto"/>
              <w:contextualSpacing w:val="0"/>
              <w:rPr>
                <w:del w:id="1873"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080ADD41" w14:textId="06E71C76" w:rsidR="00847C61" w:rsidRPr="00474957" w:rsidDel="00BB0431" w:rsidRDefault="00847C61" w:rsidP="00847C61">
            <w:pPr>
              <w:widowControl w:val="0"/>
              <w:autoSpaceDE w:val="0"/>
              <w:autoSpaceDN w:val="0"/>
              <w:adjustRightInd w:val="0"/>
              <w:spacing w:line="240" w:lineRule="auto"/>
              <w:contextualSpacing w:val="0"/>
              <w:rPr>
                <w:del w:id="1874" w:author="Arjan Kloosterboer" w:date="2017-09-21T12:48:00Z"/>
                <w:rFonts w:ascii="Calibri" w:hAnsi="Calibri" w:cs="Arial"/>
                <w:color w:val="0F0F0F"/>
                <w:sz w:val="22"/>
                <w:szCs w:val="24"/>
                <w:lang w:eastAsia="en-US"/>
              </w:rPr>
            </w:pPr>
            <w:del w:id="1875" w:author="Arjan Kloosterboer" w:date="2017-09-21T12:48:00Z">
              <w:r w:rsidRPr="00474957" w:rsidDel="00BB0431">
                <w:rPr>
                  <w:rFonts w:ascii="Calibri" w:hAnsi="Calibri" w:cs="Arial"/>
                  <w:color w:val="000000"/>
                  <w:sz w:val="22"/>
                  <w:szCs w:val="24"/>
                  <w:lang w:eastAsia="en-US"/>
                </w:rPr>
                <w:delText>Verblijf buitenland SUBJECT</w:delText>
              </w:r>
            </w:del>
          </w:p>
        </w:tc>
        <w:bookmarkEnd w:id="1872"/>
      </w:tr>
      <w:tr w:rsidR="00847C61" w:rsidRPr="00474957" w:rsidDel="00BB0431" w14:paraId="7EFB8471" w14:textId="746D630A" w:rsidTr="00847C61">
        <w:trPr>
          <w:del w:id="1876" w:author="Arjan Kloosterboer" w:date="2017-09-21T12:48:00Z"/>
        </w:trPr>
        <w:tc>
          <w:tcPr>
            <w:tcW w:w="450" w:type="dxa"/>
            <w:tcBorders>
              <w:top w:val="nil"/>
              <w:left w:val="nil"/>
              <w:bottom w:val="nil"/>
              <w:right w:val="nil"/>
            </w:tcBorders>
          </w:tcPr>
          <w:p w14:paraId="014EA347" w14:textId="6740B298" w:rsidR="00847C61" w:rsidRPr="00474957" w:rsidDel="00BB0431" w:rsidRDefault="00847C61" w:rsidP="00847C61">
            <w:pPr>
              <w:widowControl w:val="0"/>
              <w:autoSpaceDE w:val="0"/>
              <w:autoSpaceDN w:val="0"/>
              <w:adjustRightInd w:val="0"/>
              <w:spacing w:line="240" w:lineRule="auto"/>
              <w:contextualSpacing w:val="0"/>
              <w:rPr>
                <w:del w:id="187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0DA9E14" w14:textId="381069C7" w:rsidR="00847C61" w:rsidRPr="00773AEE" w:rsidDel="00BB0431" w:rsidRDefault="00847C61" w:rsidP="00847C61">
            <w:pPr>
              <w:widowControl w:val="0"/>
              <w:autoSpaceDE w:val="0"/>
              <w:autoSpaceDN w:val="0"/>
              <w:adjustRightInd w:val="0"/>
              <w:spacing w:line="240" w:lineRule="auto"/>
              <w:contextualSpacing w:val="0"/>
              <w:rPr>
                <w:del w:id="1878" w:author="Arjan Kloosterboer" w:date="2017-09-21T12:48:00Z"/>
                <w:rFonts w:ascii="Calibri" w:hAnsi="Calibri" w:cs="Arial"/>
                <w:color w:val="000000"/>
                <w:sz w:val="22"/>
                <w:szCs w:val="24"/>
                <w:lang w:eastAsia="en-US"/>
              </w:rPr>
            </w:pPr>
            <w:del w:id="1879" w:author="Arjan Kloosterboer" w:date="2017-09-21T12:48:00Z">
              <w:r w:rsidRPr="00773AEE" w:rsidDel="00BB0431">
                <w:rPr>
                  <w:rFonts w:ascii="Calibri" w:hAnsi="Calibri" w:cs="Arial"/>
                  <w:color w:val="000000"/>
                  <w:sz w:val="22"/>
                  <w:szCs w:val="24"/>
                  <w:lang w:eastAsia="en-US"/>
                </w:rPr>
                <w:delText xml:space="preserve">- Adres buitenland 1 </w:delText>
              </w:r>
            </w:del>
          </w:p>
        </w:tc>
        <w:tc>
          <w:tcPr>
            <w:tcW w:w="6120" w:type="dxa"/>
            <w:tcBorders>
              <w:top w:val="nil"/>
              <w:left w:val="nil"/>
              <w:bottom w:val="nil"/>
              <w:right w:val="nil"/>
            </w:tcBorders>
          </w:tcPr>
          <w:p w14:paraId="1DEF4374" w14:textId="02899D8A" w:rsidR="00847C61" w:rsidRPr="00474957" w:rsidDel="00BB0431" w:rsidRDefault="00847C61" w:rsidP="00847C61">
            <w:pPr>
              <w:widowControl w:val="0"/>
              <w:autoSpaceDE w:val="0"/>
              <w:autoSpaceDN w:val="0"/>
              <w:adjustRightInd w:val="0"/>
              <w:spacing w:line="240" w:lineRule="auto"/>
              <w:contextualSpacing w:val="0"/>
              <w:rPr>
                <w:del w:id="1880" w:author="Arjan Kloosterboer" w:date="2017-09-21T12:48:00Z"/>
                <w:rFonts w:ascii="Calibri" w:hAnsi="Calibri" w:cs="Arial"/>
                <w:color w:val="000000"/>
                <w:sz w:val="22"/>
                <w:szCs w:val="24"/>
                <w:lang w:eastAsia="en-US"/>
              </w:rPr>
            </w:pPr>
            <w:del w:id="188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1  </w:delText>
              </w:r>
            </w:del>
          </w:p>
        </w:tc>
      </w:tr>
      <w:tr w:rsidR="00847C61" w:rsidRPr="00474957" w:rsidDel="00BB0431" w14:paraId="62D71507" w14:textId="6D928692" w:rsidTr="00847C61">
        <w:trPr>
          <w:del w:id="1882" w:author="Arjan Kloosterboer" w:date="2017-09-21T12:48:00Z"/>
        </w:trPr>
        <w:tc>
          <w:tcPr>
            <w:tcW w:w="450" w:type="dxa"/>
            <w:tcBorders>
              <w:top w:val="nil"/>
              <w:left w:val="nil"/>
              <w:bottom w:val="nil"/>
              <w:right w:val="nil"/>
            </w:tcBorders>
          </w:tcPr>
          <w:p w14:paraId="1214D1F3" w14:textId="237D6169" w:rsidR="00847C61" w:rsidRPr="00474957" w:rsidDel="00BB0431" w:rsidRDefault="00847C61" w:rsidP="00847C61">
            <w:pPr>
              <w:widowControl w:val="0"/>
              <w:autoSpaceDE w:val="0"/>
              <w:autoSpaceDN w:val="0"/>
              <w:adjustRightInd w:val="0"/>
              <w:spacing w:line="240" w:lineRule="auto"/>
              <w:contextualSpacing w:val="0"/>
              <w:rPr>
                <w:del w:id="188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3C70429" w14:textId="1C0EBD68" w:rsidR="00847C61" w:rsidRPr="00773AEE" w:rsidDel="00BB0431" w:rsidRDefault="00847C61" w:rsidP="00847C61">
            <w:pPr>
              <w:widowControl w:val="0"/>
              <w:autoSpaceDE w:val="0"/>
              <w:autoSpaceDN w:val="0"/>
              <w:adjustRightInd w:val="0"/>
              <w:spacing w:line="240" w:lineRule="auto"/>
              <w:contextualSpacing w:val="0"/>
              <w:rPr>
                <w:del w:id="1884" w:author="Arjan Kloosterboer" w:date="2017-09-21T12:48:00Z"/>
                <w:rFonts w:ascii="Calibri" w:hAnsi="Calibri" w:cs="Arial"/>
                <w:color w:val="000000"/>
                <w:sz w:val="22"/>
                <w:szCs w:val="24"/>
                <w:lang w:eastAsia="en-US"/>
              </w:rPr>
            </w:pPr>
            <w:del w:id="1885" w:author="Arjan Kloosterboer" w:date="2017-09-21T12:48:00Z">
              <w:r w:rsidRPr="00773AEE" w:rsidDel="00BB0431">
                <w:rPr>
                  <w:rFonts w:ascii="Calibri" w:hAnsi="Calibri" w:cs="Arial"/>
                  <w:color w:val="000000"/>
                  <w:sz w:val="22"/>
                  <w:szCs w:val="24"/>
                  <w:lang w:eastAsia="en-US"/>
                </w:rPr>
                <w:delText xml:space="preserve">- Adres buitenland 2 </w:delText>
              </w:r>
            </w:del>
          </w:p>
        </w:tc>
        <w:tc>
          <w:tcPr>
            <w:tcW w:w="6120" w:type="dxa"/>
            <w:tcBorders>
              <w:top w:val="nil"/>
              <w:left w:val="nil"/>
              <w:bottom w:val="nil"/>
              <w:right w:val="nil"/>
            </w:tcBorders>
          </w:tcPr>
          <w:p w14:paraId="44F76B2A" w14:textId="18897D24" w:rsidR="00847C61" w:rsidRPr="00474957" w:rsidDel="00BB0431" w:rsidRDefault="00847C61" w:rsidP="00847C61">
            <w:pPr>
              <w:widowControl w:val="0"/>
              <w:autoSpaceDE w:val="0"/>
              <w:autoSpaceDN w:val="0"/>
              <w:adjustRightInd w:val="0"/>
              <w:spacing w:line="240" w:lineRule="auto"/>
              <w:contextualSpacing w:val="0"/>
              <w:rPr>
                <w:del w:id="1886" w:author="Arjan Kloosterboer" w:date="2017-09-21T12:48:00Z"/>
                <w:rFonts w:ascii="Calibri" w:hAnsi="Calibri" w:cs="Arial"/>
                <w:color w:val="000000"/>
                <w:sz w:val="22"/>
                <w:szCs w:val="24"/>
                <w:lang w:eastAsia="en-US"/>
              </w:rPr>
            </w:pPr>
            <w:del w:id="188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2  </w:delText>
              </w:r>
            </w:del>
          </w:p>
        </w:tc>
      </w:tr>
      <w:tr w:rsidR="00847C61" w:rsidRPr="00474957" w:rsidDel="00BB0431" w14:paraId="1625B760" w14:textId="68D0A6FD" w:rsidTr="00847C61">
        <w:trPr>
          <w:del w:id="1888" w:author="Arjan Kloosterboer" w:date="2017-09-21T12:48:00Z"/>
        </w:trPr>
        <w:tc>
          <w:tcPr>
            <w:tcW w:w="450" w:type="dxa"/>
            <w:tcBorders>
              <w:top w:val="nil"/>
              <w:left w:val="nil"/>
              <w:bottom w:val="nil"/>
              <w:right w:val="nil"/>
            </w:tcBorders>
          </w:tcPr>
          <w:p w14:paraId="704EA786" w14:textId="29418D98" w:rsidR="00847C61" w:rsidRPr="00474957" w:rsidDel="00BB0431" w:rsidRDefault="00847C61" w:rsidP="00847C61">
            <w:pPr>
              <w:widowControl w:val="0"/>
              <w:autoSpaceDE w:val="0"/>
              <w:autoSpaceDN w:val="0"/>
              <w:adjustRightInd w:val="0"/>
              <w:spacing w:line="240" w:lineRule="auto"/>
              <w:contextualSpacing w:val="0"/>
              <w:rPr>
                <w:del w:id="188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47DB4CC" w14:textId="52E1D21D" w:rsidR="00847C61" w:rsidRPr="00773AEE" w:rsidDel="00BB0431" w:rsidRDefault="00847C61" w:rsidP="00847C61">
            <w:pPr>
              <w:widowControl w:val="0"/>
              <w:autoSpaceDE w:val="0"/>
              <w:autoSpaceDN w:val="0"/>
              <w:adjustRightInd w:val="0"/>
              <w:spacing w:line="240" w:lineRule="auto"/>
              <w:contextualSpacing w:val="0"/>
              <w:rPr>
                <w:del w:id="1890" w:author="Arjan Kloosterboer" w:date="2017-09-21T12:48:00Z"/>
                <w:rFonts w:ascii="Calibri" w:hAnsi="Calibri" w:cs="Arial"/>
                <w:color w:val="000000"/>
                <w:sz w:val="22"/>
                <w:szCs w:val="24"/>
                <w:lang w:eastAsia="en-US"/>
              </w:rPr>
            </w:pPr>
            <w:del w:id="1891" w:author="Arjan Kloosterboer" w:date="2017-09-21T12:48:00Z">
              <w:r w:rsidRPr="00773AEE" w:rsidDel="00BB0431">
                <w:rPr>
                  <w:rFonts w:ascii="Calibri" w:hAnsi="Calibri" w:cs="Arial"/>
                  <w:color w:val="000000"/>
                  <w:sz w:val="22"/>
                  <w:szCs w:val="24"/>
                  <w:lang w:eastAsia="en-US"/>
                </w:rPr>
                <w:delText xml:space="preserve">- Adres buitenland 3 </w:delText>
              </w:r>
            </w:del>
          </w:p>
        </w:tc>
        <w:tc>
          <w:tcPr>
            <w:tcW w:w="6120" w:type="dxa"/>
            <w:tcBorders>
              <w:top w:val="nil"/>
              <w:left w:val="nil"/>
              <w:bottom w:val="nil"/>
              <w:right w:val="nil"/>
            </w:tcBorders>
          </w:tcPr>
          <w:p w14:paraId="358DA5FD" w14:textId="7F75E49F" w:rsidR="00847C61" w:rsidRPr="00474957" w:rsidDel="00BB0431" w:rsidRDefault="00847C61" w:rsidP="00847C61">
            <w:pPr>
              <w:widowControl w:val="0"/>
              <w:autoSpaceDE w:val="0"/>
              <w:autoSpaceDN w:val="0"/>
              <w:adjustRightInd w:val="0"/>
              <w:spacing w:line="240" w:lineRule="auto"/>
              <w:contextualSpacing w:val="0"/>
              <w:rPr>
                <w:del w:id="1892" w:author="Arjan Kloosterboer" w:date="2017-09-21T12:48:00Z"/>
                <w:rFonts w:ascii="Calibri" w:hAnsi="Calibri" w:cs="Arial"/>
                <w:color w:val="000000"/>
                <w:sz w:val="22"/>
                <w:szCs w:val="24"/>
                <w:lang w:eastAsia="en-US"/>
              </w:rPr>
            </w:pPr>
            <w:del w:id="189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3  </w:delText>
              </w:r>
            </w:del>
          </w:p>
        </w:tc>
      </w:tr>
      <w:tr w:rsidR="00847C61" w:rsidRPr="00474957" w:rsidDel="00BB0431" w14:paraId="40D3915D" w14:textId="7C89E720" w:rsidTr="00847C61">
        <w:trPr>
          <w:del w:id="1894" w:author="Arjan Kloosterboer" w:date="2017-09-21T12:48:00Z"/>
        </w:trPr>
        <w:tc>
          <w:tcPr>
            <w:tcW w:w="450" w:type="dxa"/>
            <w:tcBorders>
              <w:top w:val="nil"/>
              <w:left w:val="nil"/>
              <w:bottom w:val="nil"/>
              <w:right w:val="nil"/>
            </w:tcBorders>
          </w:tcPr>
          <w:p w14:paraId="3FF896E5" w14:textId="27A3223C" w:rsidR="00847C61" w:rsidRPr="00474957" w:rsidDel="00BB0431" w:rsidRDefault="00847C61" w:rsidP="00847C61">
            <w:pPr>
              <w:widowControl w:val="0"/>
              <w:autoSpaceDE w:val="0"/>
              <w:autoSpaceDN w:val="0"/>
              <w:adjustRightInd w:val="0"/>
              <w:spacing w:line="240" w:lineRule="auto"/>
              <w:contextualSpacing w:val="0"/>
              <w:rPr>
                <w:del w:id="189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EC1B1CC" w14:textId="386527F9" w:rsidR="00847C61" w:rsidRPr="00773AEE" w:rsidDel="00BB0431" w:rsidRDefault="00847C61" w:rsidP="00847C61">
            <w:pPr>
              <w:widowControl w:val="0"/>
              <w:autoSpaceDE w:val="0"/>
              <w:autoSpaceDN w:val="0"/>
              <w:adjustRightInd w:val="0"/>
              <w:spacing w:line="240" w:lineRule="auto"/>
              <w:contextualSpacing w:val="0"/>
              <w:rPr>
                <w:del w:id="1896" w:author="Arjan Kloosterboer" w:date="2017-09-21T12:48:00Z"/>
                <w:rFonts w:ascii="Calibri" w:hAnsi="Calibri" w:cs="Arial"/>
                <w:color w:val="000000"/>
                <w:sz w:val="22"/>
                <w:szCs w:val="24"/>
                <w:lang w:eastAsia="en-US"/>
              </w:rPr>
            </w:pPr>
            <w:del w:id="1897" w:author="Arjan Kloosterboer" w:date="2017-09-21T12:48:00Z">
              <w:r w:rsidRPr="00773AEE" w:rsidDel="00BB0431">
                <w:rPr>
                  <w:rFonts w:ascii="Calibri" w:hAnsi="Calibri" w:cs="Arial"/>
                  <w:color w:val="000000"/>
                  <w:sz w:val="22"/>
                  <w:szCs w:val="24"/>
                  <w:lang w:eastAsia="en-US"/>
                </w:rPr>
                <w:delText xml:space="preserve">- Land </w:delText>
              </w:r>
            </w:del>
          </w:p>
        </w:tc>
        <w:tc>
          <w:tcPr>
            <w:tcW w:w="6120" w:type="dxa"/>
            <w:tcBorders>
              <w:top w:val="nil"/>
              <w:left w:val="nil"/>
              <w:bottom w:val="nil"/>
              <w:right w:val="nil"/>
            </w:tcBorders>
          </w:tcPr>
          <w:p w14:paraId="27CEBA73" w14:textId="07C3C5DA" w:rsidR="00847C61" w:rsidRPr="00474957" w:rsidDel="00BB0431" w:rsidRDefault="00847C61" w:rsidP="00847C61">
            <w:pPr>
              <w:widowControl w:val="0"/>
              <w:autoSpaceDE w:val="0"/>
              <w:autoSpaceDN w:val="0"/>
              <w:adjustRightInd w:val="0"/>
              <w:spacing w:line="240" w:lineRule="auto"/>
              <w:contextualSpacing w:val="0"/>
              <w:rPr>
                <w:del w:id="1898" w:author="Arjan Kloosterboer" w:date="2017-09-21T12:48:00Z"/>
                <w:rFonts w:ascii="Calibri" w:hAnsi="Calibri" w:cs="Arial"/>
                <w:color w:val="000000"/>
                <w:sz w:val="22"/>
                <w:szCs w:val="24"/>
                <w:lang w:eastAsia="en-US"/>
              </w:rPr>
            </w:pPr>
            <w:del w:id="189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Land verblijfadres  </w:delText>
              </w:r>
            </w:del>
          </w:p>
        </w:tc>
      </w:tr>
    </w:tbl>
    <w:p w14:paraId="0F7C707C" w14:textId="5174B9E6" w:rsidR="00847C61" w:rsidRPr="00474957" w:rsidDel="00BB0431" w:rsidRDefault="00847C61" w:rsidP="00847C61">
      <w:pPr>
        <w:widowControl w:val="0"/>
        <w:autoSpaceDE w:val="0"/>
        <w:autoSpaceDN w:val="0"/>
        <w:adjustRightInd w:val="0"/>
        <w:spacing w:line="240" w:lineRule="auto"/>
        <w:contextualSpacing w:val="0"/>
        <w:rPr>
          <w:del w:id="1900"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30F3E577" w14:textId="443F460E" w:rsidTr="00847C61">
        <w:trPr>
          <w:del w:id="1901" w:author="Arjan Kloosterboer" w:date="2017-09-21T12:48:00Z"/>
        </w:trPr>
        <w:tc>
          <w:tcPr>
            <w:tcW w:w="9360" w:type="dxa"/>
            <w:gridSpan w:val="3"/>
            <w:tcBorders>
              <w:top w:val="nil"/>
              <w:left w:val="nil"/>
              <w:bottom w:val="nil"/>
              <w:right w:val="nil"/>
            </w:tcBorders>
          </w:tcPr>
          <w:p w14:paraId="33F3F467" w14:textId="2AE592D9" w:rsidR="00847C61" w:rsidRPr="00474957" w:rsidDel="00BB0431" w:rsidRDefault="00847C61" w:rsidP="00847C61">
            <w:pPr>
              <w:widowControl w:val="0"/>
              <w:autoSpaceDE w:val="0"/>
              <w:autoSpaceDN w:val="0"/>
              <w:adjustRightInd w:val="0"/>
              <w:spacing w:line="240" w:lineRule="auto"/>
              <w:contextualSpacing w:val="0"/>
              <w:rPr>
                <w:del w:id="1902" w:author="Arjan Kloosterboer" w:date="2017-09-21T12:48:00Z"/>
                <w:rFonts w:ascii="Calibri" w:hAnsi="Calibri" w:cs="Arial"/>
                <w:color w:val="0F0F0F"/>
                <w:sz w:val="22"/>
                <w:szCs w:val="24"/>
                <w:lang w:eastAsia="en-US"/>
              </w:rPr>
            </w:pPr>
            <w:del w:id="1903" w:author="Arjan Kloosterboer" w:date="2017-09-21T12:48:00Z">
              <w:r w:rsidRPr="00474957" w:rsidDel="00BB0431">
                <w:rPr>
                  <w:rFonts w:ascii="Calibri" w:hAnsi="Calibri" w:cs="Arial"/>
                  <w:b/>
                  <w:color w:val="0F0F0F"/>
                  <w:sz w:val="22"/>
                  <w:szCs w:val="24"/>
                  <w:lang w:eastAsia="en-US"/>
                </w:rPr>
                <w:delText>Overzicht relaties</w:delText>
              </w:r>
            </w:del>
          </w:p>
        </w:tc>
      </w:tr>
      <w:tr w:rsidR="00847C61" w:rsidRPr="00474957" w:rsidDel="00BB0431" w14:paraId="6CBBE4D5" w14:textId="7026C50A" w:rsidTr="00847C61">
        <w:trPr>
          <w:del w:id="1904" w:author="Arjan Kloosterboer" w:date="2017-09-21T12:48:00Z"/>
        </w:trPr>
        <w:tc>
          <w:tcPr>
            <w:tcW w:w="450" w:type="dxa"/>
            <w:tcBorders>
              <w:top w:val="nil"/>
              <w:left w:val="nil"/>
              <w:bottom w:val="nil"/>
              <w:right w:val="nil"/>
            </w:tcBorders>
          </w:tcPr>
          <w:p w14:paraId="17B6DC1A" w14:textId="4A6F5BE8" w:rsidR="00847C61" w:rsidRPr="00474957" w:rsidDel="00BB0431" w:rsidRDefault="00847C61" w:rsidP="00847C61">
            <w:pPr>
              <w:widowControl w:val="0"/>
              <w:autoSpaceDE w:val="0"/>
              <w:autoSpaceDN w:val="0"/>
              <w:adjustRightInd w:val="0"/>
              <w:spacing w:line="240" w:lineRule="auto"/>
              <w:contextualSpacing w:val="0"/>
              <w:rPr>
                <w:del w:id="1905" w:author="Arjan Kloosterboer" w:date="2017-09-21T12:48:00Z"/>
                <w:rFonts w:ascii="Calibri" w:hAnsi="Calibri" w:cs="Arial"/>
                <w:i/>
                <w:color w:val="0F0F0F"/>
                <w:sz w:val="22"/>
                <w:szCs w:val="24"/>
                <w:lang w:eastAsia="en-US"/>
              </w:rPr>
            </w:pPr>
          </w:p>
        </w:tc>
        <w:tc>
          <w:tcPr>
            <w:tcW w:w="2790" w:type="dxa"/>
            <w:tcBorders>
              <w:top w:val="nil"/>
              <w:left w:val="nil"/>
              <w:bottom w:val="nil"/>
              <w:right w:val="nil"/>
            </w:tcBorders>
          </w:tcPr>
          <w:p w14:paraId="5D268B10" w14:textId="2D259E70" w:rsidR="00847C61" w:rsidRPr="00474957" w:rsidDel="00BB0431" w:rsidRDefault="00847C61" w:rsidP="00847C61">
            <w:pPr>
              <w:widowControl w:val="0"/>
              <w:autoSpaceDE w:val="0"/>
              <w:autoSpaceDN w:val="0"/>
              <w:adjustRightInd w:val="0"/>
              <w:spacing w:line="240" w:lineRule="auto"/>
              <w:contextualSpacing w:val="0"/>
              <w:rPr>
                <w:del w:id="1906" w:author="Arjan Kloosterboer" w:date="2017-09-21T12:48:00Z"/>
                <w:rFonts w:ascii="Calibri" w:hAnsi="Calibri" w:cs="Arial"/>
                <w:i/>
                <w:color w:val="0F0F0F"/>
                <w:sz w:val="22"/>
                <w:szCs w:val="24"/>
                <w:lang w:eastAsia="en-US"/>
              </w:rPr>
            </w:pPr>
            <w:del w:id="1907" w:author="Arjan Kloosterboer" w:date="2017-09-21T12:48:00Z">
              <w:r w:rsidRPr="00474957" w:rsidDel="00BB0431">
                <w:rPr>
                  <w:rFonts w:ascii="Calibri" w:hAnsi="Calibri" w:cs="Arial"/>
                  <w:i/>
                  <w:color w:val="0F0F0F"/>
                  <w:sz w:val="22"/>
                  <w:szCs w:val="24"/>
                  <w:lang w:eastAsia="en-US"/>
                </w:rPr>
                <w:delText>Relatienaam met</w:delText>
              </w:r>
            </w:del>
          </w:p>
          <w:p w14:paraId="2AB1D8CE" w14:textId="70714AA4" w:rsidR="00847C61" w:rsidRPr="00474957" w:rsidDel="00BB0431" w:rsidRDefault="00847C61" w:rsidP="00847C61">
            <w:pPr>
              <w:widowControl w:val="0"/>
              <w:autoSpaceDE w:val="0"/>
              <w:autoSpaceDN w:val="0"/>
              <w:adjustRightInd w:val="0"/>
              <w:spacing w:line="240" w:lineRule="auto"/>
              <w:contextualSpacing w:val="0"/>
              <w:rPr>
                <w:del w:id="1908" w:author="Arjan Kloosterboer" w:date="2017-09-21T12:48:00Z"/>
                <w:rFonts w:ascii="Calibri" w:hAnsi="Calibri" w:cs="Arial"/>
                <w:color w:val="0F0F0F"/>
                <w:sz w:val="22"/>
                <w:szCs w:val="24"/>
                <w:lang w:eastAsia="en-US"/>
              </w:rPr>
            </w:pPr>
            <w:del w:id="1909" w:author="Arjan Kloosterboer" w:date="2017-09-21T12:48: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03D71136" w14:textId="2CF939AF" w:rsidR="00847C61" w:rsidRPr="00474957" w:rsidDel="00BB0431" w:rsidRDefault="00847C61" w:rsidP="00847C61">
            <w:pPr>
              <w:widowControl w:val="0"/>
              <w:autoSpaceDE w:val="0"/>
              <w:autoSpaceDN w:val="0"/>
              <w:adjustRightInd w:val="0"/>
              <w:spacing w:line="240" w:lineRule="auto"/>
              <w:contextualSpacing w:val="0"/>
              <w:rPr>
                <w:del w:id="1910" w:author="Arjan Kloosterboer" w:date="2017-09-21T12:48:00Z"/>
                <w:rFonts w:ascii="Calibri" w:hAnsi="Calibri" w:cs="Arial"/>
                <w:color w:val="0F0F0F"/>
                <w:sz w:val="22"/>
                <w:szCs w:val="24"/>
                <w:lang w:eastAsia="en-US"/>
              </w:rPr>
            </w:pPr>
            <w:del w:id="1911" w:author="Arjan Kloosterboer" w:date="2017-09-21T12:48:00Z">
              <w:r w:rsidRPr="00474957" w:rsidDel="00BB0431">
                <w:rPr>
                  <w:rFonts w:ascii="Calibri" w:hAnsi="Calibri" w:cs="Arial"/>
                  <w:i/>
                  <w:color w:val="0F0F0F"/>
                  <w:sz w:val="22"/>
                  <w:szCs w:val="24"/>
                  <w:lang w:eastAsia="en-US"/>
                </w:rPr>
                <w:delText>Definitie</w:delText>
              </w:r>
            </w:del>
          </w:p>
        </w:tc>
      </w:tr>
      <w:tr w:rsidR="00847C61" w:rsidRPr="00474957" w:rsidDel="00BB0431" w14:paraId="02520278" w14:textId="07CDDD74" w:rsidTr="00847C61">
        <w:trPr>
          <w:del w:id="1912" w:author="Arjan Kloosterboer" w:date="2017-09-21T12:48:00Z"/>
        </w:trPr>
        <w:tc>
          <w:tcPr>
            <w:tcW w:w="450" w:type="dxa"/>
            <w:tcBorders>
              <w:top w:val="nil"/>
              <w:left w:val="nil"/>
              <w:bottom w:val="nil"/>
              <w:right w:val="nil"/>
            </w:tcBorders>
          </w:tcPr>
          <w:p w14:paraId="7F46C3A0" w14:textId="1A620200" w:rsidR="00847C61" w:rsidRPr="00474957" w:rsidDel="00BB0431" w:rsidRDefault="00847C61" w:rsidP="00847C61">
            <w:pPr>
              <w:widowControl w:val="0"/>
              <w:autoSpaceDE w:val="0"/>
              <w:autoSpaceDN w:val="0"/>
              <w:adjustRightInd w:val="0"/>
              <w:spacing w:line="240" w:lineRule="auto"/>
              <w:contextualSpacing w:val="0"/>
              <w:rPr>
                <w:del w:id="1913"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8CBC1E4" w14:textId="30CC73CC" w:rsidR="00847C61" w:rsidRPr="00474957" w:rsidDel="00BB0431" w:rsidRDefault="00847C61" w:rsidP="00847C61">
            <w:pPr>
              <w:widowControl w:val="0"/>
              <w:autoSpaceDE w:val="0"/>
              <w:autoSpaceDN w:val="0"/>
              <w:adjustRightInd w:val="0"/>
              <w:spacing w:line="240" w:lineRule="auto"/>
              <w:contextualSpacing w:val="0"/>
              <w:rPr>
                <w:del w:id="1914" w:author="Arjan Kloosterboer" w:date="2017-09-21T12:48:00Z"/>
                <w:rFonts w:ascii="Calibri" w:hAnsi="Calibri" w:cs="Arial"/>
                <w:color w:val="0F0F0F"/>
                <w:sz w:val="22"/>
                <w:szCs w:val="24"/>
                <w:lang w:eastAsia="en-US"/>
              </w:rPr>
            </w:pPr>
            <w:del w:id="1915"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ConnSource.Cardinality</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0..1</w:delText>
              </w:r>
              <w:r w:rsidR="00DE73DB" w:rsidRPr="00474957" w:rsidDel="00BB0431">
                <w:rPr>
                  <w:rFonts w:ascii="Calibri" w:hAnsi="Calibri" w:cs="Arial"/>
                  <w:color w:val="0F0F0F"/>
                  <w:sz w:val="22"/>
                  <w:szCs w:val="24"/>
                  <w:lang w:eastAsia="en-US"/>
                </w:rPr>
                <w:fldChar w:fldCharType="end"/>
              </w:r>
              <w:r w:rsidRPr="00474957" w:rsidDel="00BB0431">
                <w:rPr>
                  <w:rFonts w:ascii="Calibri" w:hAnsi="Calibri" w:cs="Arial"/>
                  <w:color w:val="0F0F0F"/>
                  <w:sz w:val="22"/>
                  <w:szCs w:val="24"/>
                  <w:lang w:eastAsia="en-US"/>
                </w:rPr>
                <w:delText>]</w:delText>
              </w:r>
            </w:del>
          </w:p>
          <w:p w14:paraId="1BDA2FE8" w14:textId="2A59329D" w:rsidR="00847C61" w:rsidRPr="00474957" w:rsidDel="00BB0431" w:rsidRDefault="00847C61" w:rsidP="00847C61">
            <w:pPr>
              <w:widowControl w:val="0"/>
              <w:autoSpaceDE w:val="0"/>
              <w:autoSpaceDN w:val="0"/>
              <w:adjustRightInd w:val="0"/>
              <w:spacing w:line="240" w:lineRule="auto"/>
              <w:contextualSpacing w:val="0"/>
              <w:rPr>
                <w:del w:id="1916" w:author="Arjan Kloosterboer" w:date="2017-09-21T12:48:00Z"/>
                <w:rFonts w:ascii="Calibri" w:hAnsi="Calibri" w:cs="Arial"/>
                <w:color w:val="0F0F0F"/>
                <w:sz w:val="22"/>
                <w:szCs w:val="24"/>
                <w:lang w:eastAsia="en-US"/>
              </w:rPr>
            </w:pPr>
            <w:del w:id="1917"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1C6C9639" w14:textId="1FC535F6" w:rsidR="00847C61" w:rsidRPr="00474957" w:rsidDel="00BB0431" w:rsidRDefault="00DE73DB" w:rsidP="00847C61">
            <w:pPr>
              <w:widowControl w:val="0"/>
              <w:autoSpaceDE w:val="0"/>
              <w:autoSpaceDN w:val="0"/>
              <w:adjustRightInd w:val="0"/>
              <w:spacing w:line="240" w:lineRule="auto"/>
              <w:contextualSpacing w:val="0"/>
              <w:rPr>
                <w:del w:id="1918" w:author="Arjan Kloosterboer" w:date="2017-09-21T12:48:00Z"/>
                <w:rFonts w:ascii="Calibri" w:hAnsi="Calibri" w:cs="Arial"/>
                <w:color w:val="0F0F0F"/>
                <w:sz w:val="22"/>
                <w:szCs w:val="24"/>
                <w:lang w:eastAsia="en-US"/>
              </w:rPr>
            </w:pPr>
            <w:del w:id="1919" w:author="Arjan Kloosterboer" w:date="2017-09-21T12:48: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INGEZETENE</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0CCBD25D" w14:textId="66C0A6DA" w:rsidR="00847C61" w:rsidRPr="00474957" w:rsidDel="00BB0431" w:rsidRDefault="00DE73DB" w:rsidP="00847C61">
            <w:pPr>
              <w:widowControl w:val="0"/>
              <w:autoSpaceDE w:val="0"/>
              <w:autoSpaceDN w:val="0"/>
              <w:adjustRightInd w:val="0"/>
              <w:spacing w:line="240" w:lineRule="auto"/>
              <w:contextualSpacing w:val="0"/>
              <w:rPr>
                <w:del w:id="1920" w:author="Arjan Kloosterboer" w:date="2017-09-21T12:48:00Z"/>
                <w:rFonts w:ascii="Calibri" w:hAnsi="Calibri" w:cs="Arial"/>
                <w:color w:val="0F0F0F"/>
                <w:sz w:val="22"/>
                <w:szCs w:val="24"/>
                <w:lang w:eastAsia="en-US"/>
              </w:rPr>
            </w:pPr>
            <w:del w:id="1921"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INGEZETENE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64CD851E" w14:textId="263B286A" w:rsidTr="00847C61">
        <w:trPr>
          <w:trHeight w:hRule="exact" w:val="128"/>
          <w:del w:id="1922" w:author="Arjan Kloosterboer" w:date="2017-09-21T12:48:00Z"/>
        </w:trPr>
        <w:tc>
          <w:tcPr>
            <w:tcW w:w="450" w:type="dxa"/>
            <w:tcBorders>
              <w:top w:val="nil"/>
              <w:left w:val="nil"/>
              <w:bottom w:val="nil"/>
              <w:right w:val="nil"/>
            </w:tcBorders>
          </w:tcPr>
          <w:p w14:paraId="1F35706A" w14:textId="7FB55FF6" w:rsidR="00847C61" w:rsidRPr="00474957" w:rsidDel="00BB0431" w:rsidRDefault="00847C61" w:rsidP="00847C61">
            <w:pPr>
              <w:widowControl w:val="0"/>
              <w:autoSpaceDE w:val="0"/>
              <w:autoSpaceDN w:val="0"/>
              <w:adjustRightInd w:val="0"/>
              <w:spacing w:line="240" w:lineRule="auto"/>
              <w:contextualSpacing w:val="0"/>
              <w:rPr>
                <w:del w:id="1923"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0265C8A" w14:textId="6C2F62BD" w:rsidR="00847C61" w:rsidRPr="00474957" w:rsidDel="00BB0431" w:rsidRDefault="00847C61" w:rsidP="00847C61">
            <w:pPr>
              <w:widowControl w:val="0"/>
              <w:autoSpaceDE w:val="0"/>
              <w:autoSpaceDN w:val="0"/>
              <w:adjustRightInd w:val="0"/>
              <w:spacing w:line="240" w:lineRule="auto"/>
              <w:contextualSpacing w:val="0"/>
              <w:rPr>
                <w:del w:id="1924"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AB8F64C" w14:textId="70EBEEF5" w:rsidR="00847C61" w:rsidRPr="00474957" w:rsidDel="00BB0431" w:rsidRDefault="00847C61" w:rsidP="00847C61">
            <w:pPr>
              <w:widowControl w:val="0"/>
              <w:autoSpaceDE w:val="0"/>
              <w:autoSpaceDN w:val="0"/>
              <w:adjustRightInd w:val="0"/>
              <w:spacing w:line="240" w:lineRule="auto"/>
              <w:contextualSpacing w:val="0"/>
              <w:rPr>
                <w:del w:id="1925" w:author="Arjan Kloosterboer" w:date="2017-09-21T12:48:00Z"/>
                <w:rFonts w:ascii="Calibri" w:hAnsi="Calibri" w:cs="Arial"/>
                <w:color w:val="0F0F0F"/>
                <w:sz w:val="22"/>
                <w:szCs w:val="24"/>
                <w:lang w:eastAsia="en-US"/>
              </w:rPr>
            </w:pPr>
          </w:p>
        </w:tc>
      </w:tr>
    </w:tbl>
    <w:p w14:paraId="3B78C2FD" w14:textId="468A2447" w:rsidR="00847C61" w:rsidRPr="00474957" w:rsidDel="00BB0431" w:rsidRDefault="00847C61" w:rsidP="00847C61">
      <w:pPr>
        <w:widowControl w:val="0"/>
        <w:autoSpaceDE w:val="0"/>
        <w:autoSpaceDN w:val="0"/>
        <w:adjustRightInd w:val="0"/>
        <w:spacing w:line="240" w:lineRule="auto"/>
        <w:contextualSpacing w:val="0"/>
        <w:rPr>
          <w:del w:id="1926"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5E60C89F" w14:textId="3A0B028E" w:rsidTr="00847C61">
        <w:trPr>
          <w:cantSplit/>
          <w:del w:id="1927" w:author="Arjan Kloosterboer" w:date="2017-09-21T12:48:00Z"/>
        </w:trPr>
        <w:tc>
          <w:tcPr>
            <w:tcW w:w="9360" w:type="dxa"/>
            <w:tcBorders>
              <w:top w:val="nil"/>
              <w:left w:val="nil"/>
              <w:bottom w:val="nil"/>
              <w:right w:val="nil"/>
            </w:tcBorders>
          </w:tcPr>
          <w:p w14:paraId="22DD3DC0" w14:textId="3C9E935B" w:rsidR="00847C61" w:rsidRPr="00474957" w:rsidDel="00BB0431" w:rsidRDefault="00847C61" w:rsidP="00847C61">
            <w:pPr>
              <w:widowControl w:val="0"/>
              <w:autoSpaceDE w:val="0"/>
              <w:autoSpaceDN w:val="0"/>
              <w:adjustRightInd w:val="0"/>
              <w:spacing w:line="240" w:lineRule="auto"/>
              <w:contextualSpacing w:val="0"/>
              <w:rPr>
                <w:del w:id="1928" w:author="Arjan Kloosterboer" w:date="2017-09-21T12:48:00Z"/>
                <w:rFonts w:ascii="Calibri" w:hAnsi="Calibri" w:cs="Arial"/>
                <w:b/>
                <w:color w:val="0F0F0F"/>
                <w:sz w:val="22"/>
                <w:szCs w:val="24"/>
                <w:lang w:eastAsia="en-US"/>
              </w:rPr>
            </w:pPr>
            <w:del w:id="1929" w:author="Arjan Kloosterboer" w:date="2017-09-21T12:48:00Z">
              <w:r w:rsidRPr="00474957" w:rsidDel="00BB0431">
                <w:rPr>
                  <w:rFonts w:ascii="Calibri" w:hAnsi="Calibri" w:cs="Arial"/>
                  <w:b/>
                  <w:color w:val="0F0F0F"/>
                  <w:sz w:val="22"/>
                  <w:szCs w:val="24"/>
                  <w:lang w:eastAsia="en-US"/>
                </w:rPr>
                <w:delText>Toelichting objecttype</w:delText>
              </w:r>
            </w:del>
          </w:p>
          <w:p w14:paraId="1C96C06D" w14:textId="2A87E28D" w:rsidR="00847C61" w:rsidRPr="00474957" w:rsidDel="00BB0431" w:rsidRDefault="00847C61" w:rsidP="00847C61">
            <w:pPr>
              <w:widowControl w:val="0"/>
              <w:autoSpaceDE w:val="0"/>
              <w:autoSpaceDN w:val="0"/>
              <w:adjustRightInd w:val="0"/>
              <w:spacing w:line="240" w:lineRule="auto"/>
              <w:ind w:left="720"/>
              <w:contextualSpacing w:val="0"/>
              <w:rPr>
                <w:del w:id="1930" w:author="Arjan Kloosterboer" w:date="2017-09-21T12:48:00Z"/>
                <w:rFonts w:ascii="Calibri" w:hAnsi="Calibri" w:cs="Arial"/>
                <w:color w:val="0F0F0F"/>
                <w:sz w:val="22"/>
                <w:szCs w:val="24"/>
                <w:lang w:eastAsia="en-US"/>
              </w:rPr>
            </w:pPr>
            <w:del w:id="1931" w:author="Arjan Kloosterboer" w:date="2017-09-21T12:48:00Z">
              <w:r w:rsidRPr="00474957" w:rsidDel="00BB0431">
                <w:rPr>
                  <w:rFonts w:ascii="Calibri" w:hAnsi="Calibri" w:cs="Arial"/>
                  <w:color w:val="0F0F0F"/>
                  <w:sz w:val="22"/>
                  <w:szCs w:val="24"/>
                  <w:lang w:eastAsia="en-US"/>
                </w:rPr>
                <w:delText>De aan het RSGB ontleende gegevens van een INGEZETENE die in het RGBZ gebruikt worden bij deze specialisatie van OBJECT. Zie voor de specificaties van deze gegevens het RSGB.</w:delText>
              </w:r>
            </w:del>
          </w:p>
        </w:tc>
      </w:tr>
    </w:tbl>
    <w:bookmarkStart w:id="1932" w:name="BKM_7331B8DE_11E7_4f21_8312_F98D690C4572"/>
    <w:bookmarkEnd w:id="1932"/>
    <w:p w14:paraId="41FD705A"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INRICHTINGSELEMENT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A5A0FFE" w14:textId="77777777" w:rsidTr="00847C61">
        <w:trPr>
          <w:trHeight w:val="271"/>
        </w:trPr>
        <w:tc>
          <w:tcPr>
            <w:tcW w:w="2340" w:type="dxa"/>
            <w:gridSpan w:val="2"/>
            <w:tcBorders>
              <w:top w:val="nil"/>
              <w:left w:val="nil"/>
              <w:bottom w:val="nil"/>
              <w:right w:val="nil"/>
            </w:tcBorders>
          </w:tcPr>
          <w:p w14:paraId="32CBF8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6071FC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INRICHTINGSELEMENT</w:t>
            </w:r>
            <w:r w:rsidRPr="00474957">
              <w:rPr>
                <w:rFonts w:ascii="Arial" w:hAnsi="Arial" w:cs="Arial"/>
                <w:szCs w:val="24"/>
                <w:lang w:val="en-AU" w:eastAsia="en-US"/>
              </w:rPr>
              <w:fldChar w:fldCharType="end"/>
            </w:r>
          </w:p>
        </w:tc>
      </w:tr>
      <w:tr w:rsidR="00847C61" w:rsidRPr="00474957" w14:paraId="480F7B6D" w14:textId="77777777" w:rsidTr="00847C61">
        <w:trPr>
          <w:trHeight w:hRule="exact" w:val="128"/>
        </w:trPr>
        <w:tc>
          <w:tcPr>
            <w:tcW w:w="2340" w:type="dxa"/>
            <w:gridSpan w:val="2"/>
            <w:tcBorders>
              <w:top w:val="nil"/>
              <w:left w:val="nil"/>
              <w:bottom w:val="nil"/>
              <w:right w:val="nil"/>
            </w:tcBorders>
          </w:tcPr>
          <w:p w14:paraId="1C247E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089A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46B697" w14:textId="77777777" w:rsidTr="00847C61">
        <w:trPr>
          <w:trHeight w:val="151"/>
        </w:trPr>
        <w:tc>
          <w:tcPr>
            <w:tcW w:w="2340" w:type="dxa"/>
            <w:gridSpan w:val="2"/>
            <w:tcBorders>
              <w:top w:val="nil"/>
              <w:left w:val="nil"/>
              <w:bottom w:val="nil"/>
              <w:right w:val="nil"/>
            </w:tcBorders>
          </w:tcPr>
          <w:p w14:paraId="14FEDE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0AE00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99C6853" w14:textId="77777777" w:rsidTr="00847C61">
        <w:trPr>
          <w:trHeight w:hRule="exact" w:val="128"/>
        </w:trPr>
        <w:tc>
          <w:tcPr>
            <w:tcW w:w="2340" w:type="dxa"/>
            <w:gridSpan w:val="2"/>
            <w:tcBorders>
              <w:top w:val="nil"/>
              <w:left w:val="nil"/>
              <w:bottom w:val="nil"/>
              <w:right w:val="nil"/>
            </w:tcBorders>
          </w:tcPr>
          <w:p w14:paraId="79D7B4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328A7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43AF379" w14:textId="77777777" w:rsidTr="00847C61">
        <w:tc>
          <w:tcPr>
            <w:tcW w:w="2340" w:type="dxa"/>
            <w:gridSpan w:val="2"/>
            <w:tcBorders>
              <w:top w:val="nil"/>
              <w:left w:val="nil"/>
              <w:bottom w:val="nil"/>
              <w:right w:val="nil"/>
            </w:tcBorders>
          </w:tcPr>
          <w:p w14:paraId="705AF5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C7B6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B4E4045" w14:textId="77777777" w:rsidTr="00847C61">
        <w:trPr>
          <w:trHeight w:hRule="exact" w:val="241"/>
        </w:trPr>
        <w:tc>
          <w:tcPr>
            <w:tcW w:w="2340" w:type="dxa"/>
            <w:gridSpan w:val="2"/>
            <w:tcBorders>
              <w:top w:val="nil"/>
              <w:left w:val="nil"/>
              <w:bottom w:val="nil"/>
              <w:right w:val="nil"/>
            </w:tcBorders>
          </w:tcPr>
          <w:p w14:paraId="749B47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41095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192D011" w14:textId="77777777" w:rsidTr="00847C61">
        <w:tc>
          <w:tcPr>
            <w:tcW w:w="2340" w:type="dxa"/>
            <w:gridSpan w:val="2"/>
            <w:tcBorders>
              <w:top w:val="nil"/>
              <w:left w:val="nil"/>
              <w:bottom w:val="nil"/>
              <w:right w:val="nil"/>
            </w:tcBorders>
          </w:tcPr>
          <w:p w14:paraId="540456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lastRenderedPageBreak/>
              <w:t>Overzicht attributen</w:t>
            </w:r>
          </w:p>
        </w:tc>
        <w:tc>
          <w:tcPr>
            <w:tcW w:w="7020" w:type="dxa"/>
            <w:gridSpan w:val="2"/>
            <w:tcBorders>
              <w:top w:val="nil"/>
              <w:left w:val="nil"/>
              <w:bottom w:val="nil"/>
              <w:right w:val="nil"/>
            </w:tcBorders>
          </w:tcPr>
          <w:p w14:paraId="456A14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09697C2" w14:textId="77777777" w:rsidTr="00847C61">
        <w:tc>
          <w:tcPr>
            <w:tcW w:w="450" w:type="dxa"/>
            <w:tcBorders>
              <w:top w:val="nil"/>
              <w:left w:val="nil"/>
              <w:bottom w:val="nil"/>
              <w:right w:val="nil"/>
            </w:tcBorders>
          </w:tcPr>
          <w:p w14:paraId="4844D7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933" w:name="BKM_C66BC5AC_357F_4055_ADB0_38ABF68BD7A6"/>
          </w:p>
        </w:tc>
        <w:tc>
          <w:tcPr>
            <w:tcW w:w="2790" w:type="dxa"/>
            <w:gridSpan w:val="2"/>
            <w:tcBorders>
              <w:top w:val="nil"/>
              <w:left w:val="nil"/>
              <w:bottom w:val="nil"/>
              <w:right w:val="nil"/>
            </w:tcBorders>
          </w:tcPr>
          <w:p w14:paraId="14157D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7778E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0C6B2CD" w14:textId="77777777" w:rsidTr="00847C61">
        <w:tc>
          <w:tcPr>
            <w:tcW w:w="450" w:type="dxa"/>
            <w:tcBorders>
              <w:top w:val="nil"/>
              <w:left w:val="nil"/>
              <w:bottom w:val="nil"/>
              <w:right w:val="nil"/>
            </w:tcBorders>
          </w:tcPr>
          <w:p w14:paraId="0C48E2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33510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Inrichtingselementtype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5C710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Inrichtingselementtype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3"/>
      </w:tr>
      <w:tr w:rsidR="00847C61" w:rsidRPr="00474957" w14:paraId="597319C0" w14:textId="77777777" w:rsidTr="00847C61">
        <w:tc>
          <w:tcPr>
            <w:tcW w:w="450" w:type="dxa"/>
            <w:tcBorders>
              <w:top w:val="nil"/>
              <w:left w:val="nil"/>
              <w:bottom w:val="nil"/>
              <w:right w:val="nil"/>
            </w:tcBorders>
          </w:tcPr>
          <w:p w14:paraId="21C636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34" w:name="BKM_9872E252_42C6_4f4d_8288_B05100387FEA"/>
          </w:p>
        </w:tc>
        <w:tc>
          <w:tcPr>
            <w:tcW w:w="2790" w:type="dxa"/>
            <w:gridSpan w:val="2"/>
            <w:tcBorders>
              <w:top w:val="nil"/>
              <w:left w:val="nil"/>
              <w:bottom w:val="nil"/>
              <w:right w:val="nil"/>
            </w:tcBorders>
          </w:tcPr>
          <w:p w14:paraId="4C2A249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7C988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4"/>
      </w:tr>
      <w:tr w:rsidR="00847C61" w:rsidRPr="00474957" w14:paraId="7B2879CF" w14:textId="77777777" w:rsidTr="00847C61">
        <w:tc>
          <w:tcPr>
            <w:tcW w:w="450" w:type="dxa"/>
            <w:tcBorders>
              <w:top w:val="nil"/>
              <w:left w:val="nil"/>
              <w:bottom w:val="nil"/>
              <w:right w:val="nil"/>
            </w:tcBorders>
          </w:tcPr>
          <w:p w14:paraId="2FAFCB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35" w:name="BKM_B22F05A5_A9F0_4723_809C_9260FDC6F7E0"/>
          </w:p>
        </w:tc>
        <w:tc>
          <w:tcPr>
            <w:tcW w:w="2790" w:type="dxa"/>
            <w:gridSpan w:val="2"/>
            <w:tcBorders>
              <w:top w:val="nil"/>
              <w:left w:val="nil"/>
              <w:bottom w:val="nil"/>
              <w:right w:val="nil"/>
            </w:tcBorders>
          </w:tcPr>
          <w:p w14:paraId="0630AE2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496E0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5"/>
      </w:tr>
      <w:tr w:rsidR="00847C61" w:rsidRPr="00474957" w14:paraId="5FF5C0B1" w14:textId="77777777" w:rsidTr="00847C61">
        <w:tc>
          <w:tcPr>
            <w:tcW w:w="450" w:type="dxa"/>
            <w:tcBorders>
              <w:top w:val="nil"/>
              <w:left w:val="nil"/>
              <w:bottom w:val="nil"/>
              <w:right w:val="nil"/>
            </w:tcBorders>
          </w:tcPr>
          <w:p w14:paraId="5AD5FA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36" w:name="BKM_B17CD4DC_2505_4858_8A91_1EE982EDA46D"/>
          </w:p>
        </w:tc>
        <w:tc>
          <w:tcPr>
            <w:tcW w:w="2790" w:type="dxa"/>
            <w:gridSpan w:val="2"/>
            <w:tcBorders>
              <w:top w:val="nil"/>
              <w:left w:val="nil"/>
              <w:bottom w:val="nil"/>
              <w:right w:val="nil"/>
            </w:tcBorders>
          </w:tcPr>
          <w:p w14:paraId="5DE893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766B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6"/>
      </w:tr>
      <w:tr w:rsidR="00847C61" w:rsidRPr="00474957" w14:paraId="571C6D30" w14:textId="77777777" w:rsidTr="00847C61">
        <w:tc>
          <w:tcPr>
            <w:tcW w:w="450" w:type="dxa"/>
            <w:tcBorders>
              <w:top w:val="nil"/>
              <w:left w:val="nil"/>
              <w:bottom w:val="nil"/>
              <w:right w:val="nil"/>
            </w:tcBorders>
          </w:tcPr>
          <w:p w14:paraId="71EE20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37" w:name="BKM_B56F3033_2A95_49fa_A8E6_87A24DE34224"/>
          </w:p>
        </w:tc>
        <w:tc>
          <w:tcPr>
            <w:tcW w:w="2790" w:type="dxa"/>
            <w:gridSpan w:val="2"/>
            <w:tcBorders>
              <w:top w:val="nil"/>
              <w:left w:val="nil"/>
              <w:bottom w:val="nil"/>
              <w:right w:val="nil"/>
            </w:tcBorders>
          </w:tcPr>
          <w:p w14:paraId="576236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DC26E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7"/>
      </w:tr>
      <w:tr w:rsidR="00847C61" w:rsidRPr="00474957" w14:paraId="4AB6F007" w14:textId="77777777" w:rsidTr="00847C61">
        <w:tc>
          <w:tcPr>
            <w:tcW w:w="450" w:type="dxa"/>
            <w:tcBorders>
              <w:top w:val="nil"/>
              <w:left w:val="nil"/>
              <w:bottom w:val="nil"/>
              <w:right w:val="nil"/>
            </w:tcBorders>
          </w:tcPr>
          <w:p w14:paraId="7895A6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38" w:name="BKM_F43CFDC5_B0D4_45eb_B066_DC3952EC65BB"/>
          </w:p>
        </w:tc>
        <w:tc>
          <w:tcPr>
            <w:tcW w:w="2790" w:type="dxa"/>
            <w:gridSpan w:val="2"/>
            <w:tcBorders>
              <w:top w:val="nil"/>
              <w:left w:val="nil"/>
              <w:bottom w:val="nil"/>
              <w:right w:val="nil"/>
            </w:tcBorders>
          </w:tcPr>
          <w:p w14:paraId="203384D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inrichtingselement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37AD7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INRICHTINGSELEMENT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inrichtingselement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38"/>
      </w:tr>
    </w:tbl>
    <w:p w14:paraId="67231A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D864B43" w14:textId="77777777" w:rsidTr="00847C61">
        <w:tc>
          <w:tcPr>
            <w:tcW w:w="9360" w:type="dxa"/>
            <w:gridSpan w:val="3"/>
            <w:tcBorders>
              <w:top w:val="nil"/>
              <w:left w:val="nil"/>
              <w:bottom w:val="nil"/>
              <w:right w:val="nil"/>
            </w:tcBorders>
          </w:tcPr>
          <w:p w14:paraId="48CAF7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1E65C8D5" w14:textId="77777777" w:rsidTr="00847C61">
        <w:tc>
          <w:tcPr>
            <w:tcW w:w="450" w:type="dxa"/>
            <w:tcBorders>
              <w:top w:val="nil"/>
              <w:left w:val="nil"/>
              <w:bottom w:val="nil"/>
              <w:right w:val="nil"/>
            </w:tcBorders>
          </w:tcPr>
          <w:p w14:paraId="140207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CED7C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DDB54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236E1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B9BD4F4" w14:textId="77777777" w:rsidTr="00847C61">
        <w:tc>
          <w:tcPr>
            <w:tcW w:w="450" w:type="dxa"/>
            <w:tcBorders>
              <w:top w:val="nil"/>
              <w:left w:val="nil"/>
              <w:bottom w:val="nil"/>
              <w:right w:val="nil"/>
            </w:tcBorders>
          </w:tcPr>
          <w:p w14:paraId="41D663E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8C45F0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07F5B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0E2448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INRICHTINGSELEMENT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36CAF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INRICHTINGSELEMENT is een specialisatie van OBJECT.</w:t>
            </w:r>
            <w:r w:rsidRPr="00474957">
              <w:rPr>
                <w:rFonts w:ascii="Arial" w:hAnsi="Arial" w:cs="Arial"/>
                <w:szCs w:val="24"/>
                <w:lang w:val="en-AU" w:eastAsia="en-US"/>
              </w:rPr>
              <w:fldChar w:fldCharType="end"/>
            </w:r>
          </w:p>
        </w:tc>
      </w:tr>
      <w:tr w:rsidR="00847C61" w:rsidRPr="00474957" w14:paraId="14B32950" w14:textId="77777777" w:rsidTr="00847C61">
        <w:trPr>
          <w:trHeight w:hRule="exact" w:val="128"/>
        </w:trPr>
        <w:tc>
          <w:tcPr>
            <w:tcW w:w="450" w:type="dxa"/>
            <w:tcBorders>
              <w:top w:val="nil"/>
              <w:left w:val="nil"/>
              <w:bottom w:val="nil"/>
              <w:right w:val="nil"/>
            </w:tcBorders>
          </w:tcPr>
          <w:p w14:paraId="14455BC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3DD96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6EAB1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844AB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3EB53B9" w14:textId="77777777" w:rsidTr="00847C61">
        <w:trPr>
          <w:cantSplit/>
        </w:trPr>
        <w:tc>
          <w:tcPr>
            <w:tcW w:w="9360" w:type="dxa"/>
            <w:tcBorders>
              <w:top w:val="nil"/>
              <w:left w:val="nil"/>
              <w:bottom w:val="nil"/>
              <w:right w:val="nil"/>
            </w:tcBorders>
          </w:tcPr>
          <w:p w14:paraId="3D823A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8021BA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INRICHTINGSELEMENT die in het RGBZ gebruikt worden bij deze specialisatie van OBJECT. Zie voor de specificaties van deze gegevens het RSGB.</w:t>
            </w:r>
          </w:p>
        </w:tc>
      </w:tr>
    </w:tbl>
    <w:bookmarkStart w:id="1939" w:name="BKM_94F3193C_702F_4aa7_9DFB_5E03D610BB10"/>
    <w:bookmarkEnd w:id="1939"/>
    <w:p w14:paraId="45F79E5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KADASTRAAL PERCEEL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0F552CF" w14:textId="77777777" w:rsidTr="00847C61">
        <w:trPr>
          <w:trHeight w:val="271"/>
        </w:trPr>
        <w:tc>
          <w:tcPr>
            <w:tcW w:w="2340" w:type="dxa"/>
            <w:gridSpan w:val="2"/>
            <w:tcBorders>
              <w:top w:val="nil"/>
              <w:left w:val="nil"/>
              <w:bottom w:val="nil"/>
              <w:right w:val="nil"/>
            </w:tcBorders>
          </w:tcPr>
          <w:p w14:paraId="47819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2DF70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KADASTRAAL PERCEEL</w:t>
            </w:r>
            <w:r w:rsidRPr="00474957">
              <w:rPr>
                <w:rFonts w:ascii="Arial" w:hAnsi="Arial" w:cs="Arial"/>
                <w:szCs w:val="24"/>
                <w:lang w:val="en-AU" w:eastAsia="en-US"/>
              </w:rPr>
              <w:fldChar w:fldCharType="end"/>
            </w:r>
          </w:p>
        </w:tc>
      </w:tr>
      <w:tr w:rsidR="00847C61" w:rsidRPr="00474957" w14:paraId="1C6C3A45" w14:textId="77777777" w:rsidTr="00847C61">
        <w:trPr>
          <w:trHeight w:hRule="exact" w:val="128"/>
        </w:trPr>
        <w:tc>
          <w:tcPr>
            <w:tcW w:w="2340" w:type="dxa"/>
            <w:gridSpan w:val="2"/>
            <w:tcBorders>
              <w:top w:val="nil"/>
              <w:left w:val="nil"/>
              <w:bottom w:val="nil"/>
              <w:right w:val="nil"/>
            </w:tcBorders>
          </w:tcPr>
          <w:p w14:paraId="3E76BF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CAF4E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CA82EAD" w14:textId="77777777" w:rsidTr="00847C61">
        <w:trPr>
          <w:trHeight w:val="151"/>
        </w:trPr>
        <w:tc>
          <w:tcPr>
            <w:tcW w:w="2340" w:type="dxa"/>
            <w:gridSpan w:val="2"/>
            <w:tcBorders>
              <w:top w:val="nil"/>
              <w:left w:val="nil"/>
              <w:bottom w:val="nil"/>
              <w:right w:val="nil"/>
            </w:tcBorders>
          </w:tcPr>
          <w:p w14:paraId="7F0436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BBA4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DCF1529" w14:textId="77777777" w:rsidTr="00847C61">
        <w:trPr>
          <w:trHeight w:hRule="exact" w:val="128"/>
        </w:trPr>
        <w:tc>
          <w:tcPr>
            <w:tcW w:w="2340" w:type="dxa"/>
            <w:gridSpan w:val="2"/>
            <w:tcBorders>
              <w:top w:val="nil"/>
              <w:left w:val="nil"/>
              <w:bottom w:val="nil"/>
              <w:right w:val="nil"/>
            </w:tcBorders>
          </w:tcPr>
          <w:p w14:paraId="1B1369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2C07E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EE78FC" w14:textId="77777777" w:rsidTr="00847C61">
        <w:tc>
          <w:tcPr>
            <w:tcW w:w="2340" w:type="dxa"/>
            <w:gridSpan w:val="2"/>
            <w:tcBorders>
              <w:top w:val="nil"/>
              <w:left w:val="nil"/>
              <w:bottom w:val="nil"/>
              <w:right w:val="nil"/>
            </w:tcBorders>
          </w:tcPr>
          <w:p w14:paraId="4C6BA6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8EFB4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A6DFD13" w14:textId="77777777" w:rsidTr="00847C61">
        <w:trPr>
          <w:trHeight w:hRule="exact" w:val="241"/>
        </w:trPr>
        <w:tc>
          <w:tcPr>
            <w:tcW w:w="2340" w:type="dxa"/>
            <w:gridSpan w:val="2"/>
            <w:tcBorders>
              <w:top w:val="nil"/>
              <w:left w:val="nil"/>
              <w:bottom w:val="nil"/>
              <w:right w:val="nil"/>
            </w:tcBorders>
          </w:tcPr>
          <w:p w14:paraId="1DA44D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3471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BB30640" w14:textId="77777777" w:rsidTr="00847C61">
        <w:tc>
          <w:tcPr>
            <w:tcW w:w="2340" w:type="dxa"/>
            <w:gridSpan w:val="2"/>
            <w:tcBorders>
              <w:top w:val="nil"/>
              <w:left w:val="nil"/>
              <w:bottom w:val="nil"/>
              <w:right w:val="nil"/>
            </w:tcBorders>
          </w:tcPr>
          <w:p w14:paraId="089270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4F024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0D714BB" w14:textId="77777777" w:rsidTr="00847C61">
        <w:tc>
          <w:tcPr>
            <w:tcW w:w="450" w:type="dxa"/>
            <w:tcBorders>
              <w:top w:val="nil"/>
              <w:left w:val="nil"/>
              <w:bottom w:val="nil"/>
              <w:right w:val="nil"/>
            </w:tcBorders>
          </w:tcPr>
          <w:p w14:paraId="5E03A1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940" w:name="BKM_9D9D2569_64CF_4d9e_AB7B_AAED8260A7BA"/>
          </w:p>
        </w:tc>
        <w:tc>
          <w:tcPr>
            <w:tcW w:w="2790" w:type="dxa"/>
            <w:gridSpan w:val="2"/>
            <w:tcBorders>
              <w:top w:val="nil"/>
              <w:left w:val="nil"/>
              <w:bottom w:val="nil"/>
              <w:right w:val="nil"/>
            </w:tcBorders>
          </w:tcPr>
          <w:p w14:paraId="4C4B83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7FD0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E8B3D37" w14:textId="77777777" w:rsidTr="00847C61">
        <w:tc>
          <w:tcPr>
            <w:tcW w:w="450" w:type="dxa"/>
            <w:tcBorders>
              <w:top w:val="nil"/>
              <w:left w:val="nil"/>
              <w:bottom w:val="nil"/>
              <w:right w:val="nil"/>
            </w:tcBorders>
          </w:tcPr>
          <w:p w14:paraId="2642FF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35C72A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Begrenzing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CA845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Begrenzing perceel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0"/>
      </w:tr>
      <w:tr w:rsidR="00847C61" w:rsidRPr="00474957" w14:paraId="17B8D2EE" w14:textId="77777777" w:rsidTr="00847C61">
        <w:tc>
          <w:tcPr>
            <w:tcW w:w="450" w:type="dxa"/>
            <w:tcBorders>
              <w:top w:val="nil"/>
              <w:left w:val="nil"/>
              <w:bottom w:val="nil"/>
              <w:right w:val="nil"/>
            </w:tcBorders>
          </w:tcPr>
          <w:p w14:paraId="5EB83C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1" w:name="BKM_C6F396CF_870F_47d2_ADBF_4A9AD8FC86F2"/>
          </w:p>
        </w:tc>
        <w:tc>
          <w:tcPr>
            <w:tcW w:w="2790" w:type="dxa"/>
            <w:gridSpan w:val="2"/>
            <w:tcBorders>
              <w:top w:val="nil"/>
              <w:left w:val="nil"/>
              <w:bottom w:val="nil"/>
              <w:right w:val="nil"/>
            </w:tcBorders>
          </w:tcPr>
          <w:p w14:paraId="5CE6721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FB46C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1"/>
      </w:tr>
      <w:tr w:rsidR="00847C61" w:rsidRPr="00474957" w14:paraId="0D32BEA1" w14:textId="77777777" w:rsidTr="00847C61">
        <w:tc>
          <w:tcPr>
            <w:tcW w:w="450" w:type="dxa"/>
            <w:tcBorders>
              <w:top w:val="nil"/>
              <w:left w:val="nil"/>
              <w:bottom w:val="nil"/>
              <w:right w:val="nil"/>
            </w:tcBorders>
          </w:tcPr>
          <w:p w14:paraId="2880B7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2" w:name="BKM_B487B6C3_EA8C_45d2_8991_055D1455E81F"/>
          </w:p>
        </w:tc>
        <w:tc>
          <w:tcPr>
            <w:tcW w:w="2790" w:type="dxa"/>
            <w:gridSpan w:val="2"/>
            <w:tcBorders>
              <w:top w:val="nil"/>
              <w:left w:val="nil"/>
              <w:bottom w:val="nil"/>
              <w:right w:val="nil"/>
            </w:tcBorders>
          </w:tcPr>
          <w:p w14:paraId="6D1BB8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KADASTRAAL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7AB3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KADASTRAAL PERCEEL</w:t>
            </w:r>
          </w:p>
        </w:tc>
        <w:bookmarkEnd w:id="1942"/>
      </w:tr>
      <w:tr w:rsidR="00847C61" w:rsidRPr="00474957" w14:paraId="49A07353" w14:textId="77777777" w:rsidTr="00847C61">
        <w:tc>
          <w:tcPr>
            <w:tcW w:w="450" w:type="dxa"/>
            <w:tcBorders>
              <w:top w:val="nil"/>
              <w:left w:val="nil"/>
              <w:bottom w:val="nil"/>
              <w:right w:val="nil"/>
            </w:tcBorders>
          </w:tcPr>
          <w:p w14:paraId="6EC7EA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8E2D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Deelperceelnummer </w:t>
            </w:r>
          </w:p>
        </w:tc>
        <w:tc>
          <w:tcPr>
            <w:tcW w:w="6120" w:type="dxa"/>
            <w:tcBorders>
              <w:top w:val="nil"/>
              <w:left w:val="nil"/>
              <w:bottom w:val="nil"/>
              <w:right w:val="nil"/>
            </w:tcBorders>
          </w:tcPr>
          <w:p w14:paraId="1762F0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Deelperceelnummer  </w:t>
            </w:r>
          </w:p>
        </w:tc>
      </w:tr>
      <w:tr w:rsidR="00847C61" w:rsidRPr="00474957" w14:paraId="7E64E01D" w14:textId="77777777" w:rsidTr="00847C61">
        <w:tc>
          <w:tcPr>
            <w:tcW w:w="450" w:type="dxa"/>
            <w:tcBorders>
              <w:top w:val="nil"/>
              <w:left w:val="nil"/>
              <w:bottom w:val="nil"/>
              <w:right w:val="nil"/>
            </w:tcBorders>
          </w:tcPr>
          <w:p w14:paraId="2B7505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4DC6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19CA3B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3C462A4F" w14:textId="77777777" w:rsidTr="00847C61">
        <w:tc>
          <w:tcPr>
            <w:tcW w:w="450" w:type="dxa"/>
            <w:tcBorders>
              <w:top w:val="nil"/>
              <w:left w:val="nil"/>
              <w:bottom w:val="nil"/>
              <w:right w:val="nil"/>
            </w:tcBorders>
          </w:tcPr>
          <w:p w14:paraId="7EF6C5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BF167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5710D8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6435725C" w14:textId="77777777" w:rsidTr="00847C61">
        <w:tc>
          <w:tcPr>
            <w:tcW w:w="450" w:type="dxa"/>
            <w:tcBorders>
              <w:top w:val="nil"/>
              <w:left w:val="nil"/>
              <w:bottom w:val="nil"/>
              <w:right w:val="nil"/>
            </w:tcBorders>
          </w:tcPr>
          <w:p w14:paraId="6AD1D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55CC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4687D6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47B7FB2E" w14:textId="77777777" w:rsidTr="00847C61">
        <w:tc>
          <w:tcPr>
            <w:tcW w:w="450" w:type="dxa"/>
            <w:tcBorders>
              <w:top w:val="nil"/>
              <w:left w:val="nil"/>
              <w:bottom w:val="nil"/>
              <w:right w:val="nil"/>
            </w:tcBorders>
          </w:tcPr>
          <w:p w14:paraId="71710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3" w:name="BKM_74D73AE1_BB9F_49f5_AC94_96C992B1A465"/>
          </w:p>
        </w:tc>
        <w:tc>
          <w:tcPr>
            <w:tcW w:w="2790" w:type="dxa"/>
            <w:gridSpan w:val="2"/>
            <w:tcBorders>
              <w:top w:val="nil"/>
              <w:left w:val="nil"/>
              <w:bottom w:val="nil"/>
              <w:right w:val="nil"/>
            </w:tcBorders>
          </w:tcPr>
          <w:p w14:paraId="196151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5862E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kadastrale </w:t>
            </w:r>
            <w:r w:rsidRPr="00474957">
              <w:rPr>
                <w:rFonts w:ascii="Calibri" w:hAnsi="Calibri" w:cs="Arial"/>
                <w:color w:val="000000"/>
                <w:sz w:val="22"/>
                <w:szCs w:val="24"/>
                <w:lang w:eastAsia="en-US"/>
              </w:rPr>
              <w:lastRenderedPageBreak/>
              <w:t xml:space="preserve">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3"/>
      </w:tr>
      <w:tr w:rsidR="00847C61" w:rsidRPr="00474957" w14:paraId="076580E8" w14:textId="77777777" w:rsidTr="00847C61">
        <w:tc>
          <w:tcPr>
            <w:tcW w:w="450" w:type="dxa"/>
            <w:tcBorders>
              <w:top w:val="nil"/>
              <w:left w:val="nil"/>
              <w:bottom w:val="nil"/>
              <w:right w:val="nil"/>
            </w:tcBorders>
          </w:tcPr>
          <w:p w14:paraId="782BF6F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944" w:name="BKM_9B25BCA7_5512_439f_9B01_BC9904AF03F4"/>
          </w:p>
        </w:tc>
        <w:tc>
          <w:tcPr>
            <w:tcW w:w="2790" w:type="dxa"/>
            <w:gridSpan w:val="2"/>
            <w:tcBorders>
              <w:top w:val="nil"/>
              <w:left w:val="nil"/>
              <w:bottom w:val="nil"/>
              <w:right w:val="nil"/>
            </w:tcBorders>
          </w:tcPr>
          <w:p w14:paraId="49AF3B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kadastrale onroerende zaak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8E47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kadastrale onroerende zaak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1944"/>
      </w:tr>
    </w:tbl>
    <w:p w14:paraId="5C0EFA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3975E79" w14:textId="77777777" w:rsidTr="00847C61">
        <w:tc>
          <w:tcPr>
            <w:tcW w:w="9360" w:type="dxa"/>
            <w:gridSpan w:val="3"/>
            <w:tcBorders>
              <w:top w:val="nil"/>
              <w:left w:val="nil"/>
              <w:bottom w:val="nil"/>
              <w:right w:val="nil"/>
            </w:tcBorders>
          </w:tcPr>
          <w:p w14:paraId="45A55A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74CF61C" w14:textId="77777777" w:rsidTr="00847C61">
        <w:tc>
          <w:tcPr>
            <w:tcW w:w="450" w:type="dxa"/>
            <w:tcBorders>
              <w:top w:val="nil"/>
              <w:left w:val="nil"/>
              <w:bottom w:val="nil"/>
              <w:right w:val="nil"/>
            </w:tcBorders>
          </w:tcPr>
          <w:p w14:paraId="111049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8D83C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A06E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7AF33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43A4248" w14:textId="77777777" w:rsidTr="00847C61">
        <w:tc>
          <w:tcPr>
            <w:tcW w:w="450" w:type="dxa"/>
            <w:tcBorders>
              <w:top w:val="nil"/>
              <w:left w:val="nil"/>
              <w:bottom w:val="nil"/>
              <w:right w:val="nil"/>
            </w:tcBorders>
          </w:tcPr>
          <w:p w14:paraId="5E8A794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15C2C7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82241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542F8E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KADASTRAAL PERCEEL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5540B1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KADASTRAAL PERCEEL is een specialisatie van OBJECT.</w:t>
            </w:r>
            <w:r w:rsidRPr="00474957">
              <w:rPr>
                <w:rFonts w:ascii="Arial" w:hAnsi="Arial" w:cs="Arial"/>
                <w:szCs w:val="24"/>
                <w:lang w:val="en-AU" w:eastAsia="en-US"/>
              </w:rPr>
              <w:fldChar w:fldCharType="end"/>
            </w:r>
          </w:p>
        </w:tc>
      </w:tr>
      <w:tr w:rsidR="00847C61" w:rsidRPr="00474957" w14:paraId="32A8B39C" w14:textId="77777777" w:rsidTr="00847C61">
        <w:trPr>
          <w:trHeight w:hRule="exact" w:val="128"/>
        </w:trPr>
        <w:tc>
          <w:tcPr>
            <w:tcW w:w="450" w:type="dxa"/>
            <w:tcBorders>
              <w:top w:val="nil"/>
              <w:left w:val="nil"/>
              <w:bottom w:val="nil"/>
              <w:right w:val="nil"/>
            </w:tcBorders>
          </w:tcPr>
          <w:p w14:paraId="1A0D7E3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2B048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FCC7B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CFF30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5596CEE" w14:textId="77777777" w:rsidTr="005E1788">
        <w:trPr>
          <w:cantSplit/>
        </w:trPr>
        <w:tc>
          <w:tcPr>
            <w:tcW w:w="9360" w:type="dxa"/>
            <w:tcBorders>
              <w:top w:val="nil"/>
              <w:left w:val="nil"/>
              <w:bottom w:val="nil"/>
              <w:right w:val="nil"/>
            </w:tcBorders>
          </w:tcPr>
          <w:p w14:paraId="34F1AD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6A364A9"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KADASTRAAL PERCEEL die in het RGBZ gebruikt worden bij deze specialisatie van OBJECT. Zie voor de specificaties van deze gegevens het RSGB.</w:t>
            </w:r>
          </w:p>
        </w:tc>
      </w:tr>
    </w:tbl>
    <w:p w14:paraId="0AC77BAB" w14:textId="77777777" w:rsidR="005E1788" w:rsidRPr="005E1788" w:rsidRDefault="005E1788" w:rsidP="005E1788">
      <w:pPr>
        <w:pStyle w:val="Kop3"/>
        <w:rPr>
          <w:ins w:id="1945" w:author="Arjan Kloosterboer" w:date="2017-09-21T14:32:00Z"/>
        </w:rPr>
      </w:pPr>
      <w:bookmarkStart w:id="1946" w:name="BKM_142D25B3_45AA_41d8_8002_758ECC471C90"/>
      <w:bookmarkStart w:id="1947" w:name="BKM_3D412DFE_C20D_49F8_A641_DAE100DF138F"/>
      <w:bookmarkEnd w:id="1946"/>
      <w:ins w:id="1948" w:author="Arjan Kloosterboer" w:date="2017-09-21T14:32:00Z">
        <w:r w:rsidRPr="005E1788">
          <w:t>«Objecttype» KLANTCONTACT (ALS OBJECT)</w:t>
        </w:r>
      </w:ins>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5E1788" w14:paraId="188D98D4" w14:textId="77777777" w:rsidTr="005E1788">
        <w:trPr>
          <w:trHeight w:val="271"/>
          <w:ins w:id="1949" w:author="Arjan Kloosterboer" w:date="2017-09-21T14:32:00Z"/>
        </w:trPr>
        <w:tc>
          <w:tcPr>
            <w:tcW w:w="2340" w:type="dxa"/>
            <w:tcBorders>
              <w:top w:val="nil"/>
              <w:left w:val="nil"/>
              <w:bottom w:val="nil"/>
              <w:right w:val="nil"/>
            </w:tcBorders>
            <w:tcMar>
              <w:top w:w="0" w:type="dxa"/>
              <w:left w:w="60" w:type="dxa"/>
              <w:bottom w:w="0" w:type="dxa"/>
              <w:right w:w="60" w:type="dxa"/>
            </w:tcMar>
          </w:tcPr>
          <w:p w14:paraId="21DFFB2E" w14:textId="77777777" w:rsidR="005E1788" w:rsidRDefault="005E1788" w:rsidP="005E1788">
            <w:pPr>
              <w:rPr>
                <w:ins w:id="1950" w:author="Arjan Kloosterboer" w:date="2017-09-21T14:32:00Z"/>
                <w:rFonts w:ascii="Calibri" w:hAnsi="Calibri" w:cs="Calibri"/>
                <w:color w:val="0F0F0F"/>
                <w:sz w:val="22"/>
                <w:szCs w:val="22"/>
              </w:rPr>
            </w:pPr>
            <w:ins w:id="1951" w:author="Arjan Kloosterboer" w:date="2017-09-21T14:32:00Z">
              <w:r>
                <w:rPr>
                  <w:rFonts w:ascii="Calibri" w:hAnsi="Calibri" w:cs="Calibri"/>
                  <w:b/>
                  <w:bCs/>
                  <w:color w:val="0F0F0F"/>
                  <w:sz w:val="22"/>
                  <w:szCs w:val="22"/>
                </w:rPr>
                <w:t>Naam</w:t>
              </w:r>
            </w:ins>
          </w:p>
        </w:tc>
        <w:tc>
          <w:tcPr>
            <w:tcW w:w="7020" w:type="dxa"/>
            <w:tcBorders>
              <w:top w:val="nil"/>
              <w:left w:val="nil"/>
              <w:bottom w:val="nil"/>
              <w:right w:val="nil"/>
            </w:tcBorders>
            <w:tcMar>
              <w:top w:w="0" w:type="dxa"/>
              <w:left w:w="60" w:type="dxa"/>
              <w:bottom w:w="0" w:type="dxa"/>
              <w:right w:w="60" w:type="dxa"/>
            </w:tcMar>
          </w:tcPr>
          <w:p w14:paraId="28B3E60F" w14:textId="77777777" w:rsidR="005E1788" w:rsidRDefault="005E1788" w:rsidP="005E1788">
            <w:pPr>
              <w:rPr>
                <w:ins w:id="1952" w:author="Arjan Kloosterboer" w:date="2017-09-21T14:32:00Z"/>
                <w:rFonts w:ascii="Calibri" w:hAnsi="Calibri" w:cs="Calibri"/>
                <w:color w:val="0F0F0F"/>
                <w:sz w:val="22"/>
                <w:szCs w:val="22"/>
              </w:rPr>
            </w:pPr>
            <w:ins w:id="1953" w:author="Arjan Kloosterboer" w:date="2017-09-21T14:32:00Z">
              <w:r>
                <w:rPr>
                  <w:rFonts w:ascii="Calibri" w:hAnsi="Calibri" w:cs="Calibri"/>
                  <w:color w:val="0F0F0F"/>
                  <w:sz w:val="22"/>
                  <w:szCs w:val="22"/>
                </w:rPr>
                <w:t>KLANTCONTACT (ALS OBJECT)</w:t>
              </w:r>
            </w:ins>
          </w:p>
        </w:tc>
      </w:tr>
      <w:tr w:rsidR="005E1788" w14:paraId="5918D8E9" w14:textId="77777777" w:rsidTr="005E1788">
        <w:trPr>
          <w:trHeight w:hRule="exact" w:val="128"/>
          <w:ins w:id="1954" w:author="Arjan Kloosterboer" w:date="2017-09-21T14:32:00Z"/>
        </w:trPr>
        <w:tc>
          <w:tcPr>
            <w:tcW w:w="2340" w:type="dxa"/>
            <w:tcBorders>
              <w:top w:val="nil"/>
              <w:left w:val="nil"/>
              <w:bottom w:val="nil"/>
              <w:right w:val="nil"/>
            </w:tcBorders>
            <w:tcMar>
              <w:top w:w="0" w:type="dxa"/>
              <w:left w:w="60" w:type="dxa"/>
              <w:bottom w:w="0" w:type="dxa"/>
              <w:right w:w="60" w:type="dxa"/>
            </w:tcMar>
          </w:tcPr>
          <w:p w14:paraId="0B2CCC85" w14:textId="77777777" w:rsidR="005E1788" w:rsidRDefault="005E1788" w:rsidP="005E1788">
            <w:pPr>
              <w:rPr>
                <w:ins w:id="1955"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50AEB314" w14:textId="77777777" w:rsidR="005E1788" w:rsidRDefault="005E1788" w:rsidP="005E1788">
            <w:pPr>
              <w:rPr>
                <w:ins w:id="1956" w:author="Arjan Kloosterboer" w:date="2017-09-21T14:32:00Z"/>
                <w:rFonts w:ascii="Calibri" w:hAnsi="Calibri" w:cs="Calibri"/>
                <w:color w:val="0F0F0F"/>
                <w:sz w:val="22"/>
                <w:szCs w:val="22"/>
              </w:rPr>
            </w:pPr>
          </w:p>
        </w:tc>
      </w:tr>
      <w:tr w:rsidR="005E1788" w14:paraId="4061A0AA" w14:textId="77777777" w:rsidTr="005E1788">
        <w:trPr>
          <w:ins w:id="1957" w:author="Arjan Kloosterboer" w:date="2017-09-21T14:32:00Z"/>
        </w:trPr>
        <w:tc>
          <w:tcPr>
            <w:tcW w:w="2340" w:type="dxa"/>
            <w:tcBorders>
              <w:top w:val="nil"/>
              <w:left w:val="nil"/>
              <w:bottom w:val="nil"/>
              <w:right w:val="nil"/>
            </w:tcBorders>
            <w:tcMar>
              <w:top w:w="0" w:type="dxa"/>
              <w:left w:w="60" w:type="dxa"/>
              <w:bottom w:w="0" w:type="dxa"/>
              <w:right w:w="60" w:type="dxa"/>
            </w:tcMar>
          </w:tcPr>
          <w:p w14:paraId="294649E6" w14:textId="77777777" w:rsidR="005E1788" w:rsidRDefault="005E1788" w:rsidP="005E1788">
            <w:pPr>
              <w:rPr>
                <w:ins w:id="1958" w:author="Arjan Kloosterboer" w:date="2017-09-21T14:32:00Z"/>
                <w:rFonts w:ascii="Calibri" w:hAnsi="Calibri" w:cs="Calibri"/>
                <w:b/>
                <w:bCs/>
                <w:color w:val="0F0F0F"/>
                <w:sz w:val="22"/>
                <w:szCs w:val="22"/>
              </w:rPr>
            </w:pPr>
            <w:ins w:id="1959" w:author="Arjan Kloosterboer" w:date="2017-09-21T14:32:00Z">
              <w:r>
                <w:rPr>
                  <w:rFonts w:ascii="Calibri" w:hAnsi="Calibri" w:cs="Calibri"/>
                  <w:b/>
                  <w:bCs/>
                  <w:color w:val="0F0F0F"/>
                  <w:sz w:val="22"/>
                  <w:szCs w:val="22"/>
                </w:rPr>
                <w:t>Herkomst</w:t>
              </w:r>
            </w:ins>
          </w:p>
        </w:tc>
        <w:tc>
          <w:tcPr>
            <w:tcW w:w="7020" w:type="dxa"/>
            <w:tcBorders>
              <w:top w:val="nil"/>
              <w:left w:val="nil"/>
              <w:bottom w:val="nil"/>
              <w:right w:val="nil"/>
            </w:tcBorders>
            <w:tcMar>
              <w:top w:w="0" w:type="dxa"/>
              <w:left w:w="60" w:type="dxa"/>
              <w:bottom w:w="0" w:type="dxa"/>
              <w:right w:w="60" w:type="dxa"/>
            </w:tcMar>
          </w:tcPr>
          <w:p w14:paraId="088DBB93" w14:textId="77777777" w:rsidR="005E1788" w:rsidRDefault="005E1788" w:rsidP="005E1788">
            <w:pPr>
              <w:rPr>
                <w:ins w:id="1960" w:author="Arjan Kloosterboer" w:date="2017-09-21T14:32:00Z"/>
                <w:rFonts w:ascii="Calibri" w:hAnsi="Calibri" w:cs="Calibri"/>
                <w:color w:val="0F0F0F"/>
                <w:sz w:val="22"/>
                <w:szCs w:val="22"/>
              </w:rPr>
            </w:pPr>
          </w:p>
        </w:tc>
      </w:tr>
      <w:tr w:rsidR="005E1788" w14:paraId="5F95CC34" w14:textId="77777777" w:rsidTr="005E1788">
        <w:trPr>
          <w:trHeight w:hRule="exact" w:val="128"/>
          <w:ins w:id="1961" w:author="Arjan Kloosterboer" w:date="2017-09-21T14:32:00Z"/>
        </w:trPr>
        <w:tc>
          <w:tcPr>
            <w:tcW w:w="2340" w:type="dxa"/>
            <w:tcBorders>
              <w:top w:val="nil"/>
              <w:left w:val="nil"/>
              <w:bottom w:val="nil"/>
              <w:right w:val="nil"/>
            </w:tcBorders>
            <w:tcMar>
              <w:top w:w="0" w:type="dxa"/>
              <w:left w:w="60" w:type="dxa"/>
              <w:bottom w:w="0" w:type="dxa"/>
              <w:right w:w="60" w:type="dxa"/>
            </w:tcMar>
          </w:tcPr>
          <w:p w14:paraId="7C5D5E50" w14:textId="77777777" w:rsidR="005E1788" w:rsidRDefault="005E1788" w:rsidP="005E1788">
            <w:pPr>
              <w:rPr>
                <w:ins w:id="1962"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24F82AFC" w14:textId="77777777" w:rsidR="005E1788" w:rsidRDefault="005E1788" w:rsidP="005E1788">
            <w:pPr>
              <w:rPr>
                <w:ins w:id="1963" w:author="Arjan Kloosterboer" w:date="2017-09-21T14:32:00Z"/>
                <w:rFonts w:ascii="Calibri" w:hAnsi="Calibri" w:cs="Calibri"/>
                <w:color w:val="0F0F0F"/>
                <w:sz w:val="22"/>
                <w:szCs w:val="22"/>
              </w:rPr>
            </w:pPr>
          </w:p>
        </w:tc>
      </w:tr>
      <w:tr w:rsidR="005E1788" w14:paraId="40E8BCA0" w14:textId="77777777" w:rsidTr="005E1788">
        <w:trPr>
          <w:trHeight w:val="230"/>
          <w:ins w:id="1964" w:author="Arjan Kloosterboer" w:date="2017-09-21T14:32:00Z"/>
        </w:trPr>
        <w:tc>
          <w:tcPr>
            <w:tcW w:w="2340" w:type="dxa"/>
            <w:tcBorders>
              <w:top w:val="nil"/>
              <w:left w:val="nil"/>
              <w:bottom w:val="nil"/>
              <w:right w:val="nil"/>
            </w:tcBorders>
            <w:tcMar>
              <w:top w:w="0" w:type="dxa"/>
              <w:left w:w="60" w:type="dxa"/>
              <w:bottom w:w="0" w:type="dxa"/>
              <w:right w:w="60" w:type="dxa"/>
            </w:tcMar>
          </w:tcPr>
          <w:p w14:paraId="10C7CBBF" w14:textId="77777777" w:rsidR="005E1788" w:rsidRDefault="005E1788" w:rsidP="005E1788">
            <w:pPr>
              <w:rPr>
                <w:ins w:id="1965" w:author="Arjan Kloosterboer" w:date="2017-09-21T14:32:00Z"/>
                <w:rFonts w:ascii="Calibri" w:hAnsi="Calibri" w:cs="Calibri"/>
                <w:b/>
                <w:bCs/>
                <w:color w:val="0F0F0F"/>
                <w:sz w:val="22"/>
                <w:szCs w:val="22"/>
              </w:rPr>
            </w:pPr>
            <w:ins w:id="1966" w:author="Arjan Kloosterboer" w:date="2017-09-21T14:32:00Z">
              <w:r>
                <w:rPr>
                  <w:rFonts w:ascii="Calibri" w:hAnsi="Calibri" w:cs="Calibri"/>
                  <w:b/>
                  <w:bCs/>
                  <w:color w:val="0F0F0F"/>
                  <w:sz w:val="22"/>
                  <w:szCs w:val="22"/>
                </w:rPr>
                <w:t>Definitie</w:t>
              </w:r>
            </w:ins>
          </w:p>
        </w:tc>
        <w:tc>
          <w:tcPr>
            <w:tcW w:w="7020" w:type="dxa"/>
            <w:tcBorders>
              <w:top w:val="nil"/>
              <w:left w:val="nil"/>
              <w:bottom w:val="nil"/>
              <w:right w:val="nil"/>
            </w:tcBorders>
            <w:tcMar>
              <w:top w:w="0" w:type="dxa"/>
              <w:left w:w="60" w:type="dxa"/>
              <w:bottom w:w="0" w:type="dxa"/>
              <w:right w:w="60" w:type="dxa"/>
            </w:tcMar>
          </w:tcPr>
          <w:p w14:paraId="5BE02498" w14:textId="77777777" w:rsidR="005E1788" w:rsidRDefault="005E1788" w:rsidP="005E1788">
            <w:pPr>
              <w:rPr>
                <w:ins w:id="1967" w:author="Arjan Kloosterboer" w:date="2017-09-21T14:32:00Z"/>
                <w:rFonts w:ascii="Calibri" w:hAnsi="Calibri" w:cs="Calibri"/>
                <w:color w:val="0F0F0F"/>
                <w:sz w:val="22"/>
                <w:szCs w:val="22"/>
              </w:rPr>
            </w:pPr>
            <w:ins w:id="1968" w:author="Arjan Kloosterboer" w:date="2017-09-21T14:32:00Z">
              <w:r>
                <w:rPr>
                  <w:rFonts w:ascii="Calibri" w:hAnsi="Calibri" w:cs="Calibri"/>
                  <w:color w:val="000000"/>
                  <w:sz w:val="22"/>
                  <w:szCs w:val="22"/>
                </w:rPr>
                <w:t xml:space="preserve">Het KLANTCONTACT waarop een zaak betrekking heeft. </w:t>
              </w:r>
            </w:ins>
          </w:p>
        </w:tc>
      </w:tr>
      <w:tr w:rsidR="005E1788" w14:paraId="24A52160" w14:textId="77777777" w:rsidTr="005E1788">
        <w:trPr>
          <w:trHeight w:hRule="exact" w:val="68"/>
          <w:ins w:id="1969" w:author="Arjan Kloosterboer" w:date="2017-09-21T14:32:00Z"/>
        </w:trPr>
        <w:tc>
          <w:tcPr>
            <w:tcW w:w="2340" w:type="dxa"/>
            <w:tcBorders>
              <w:top w:val="nil"/>
              <w:left w:val="nil"/>
              <w:bottom w:val="nil"/>
              <w:right w:val="nil"/>
            </w:tcBorders>
            <w:tcMar>
              <w:top w:w="0" w:type="dxa"/>
              <w:left w:w="60" w:type="dxa"/>
              <w:bottom w:w="0" w:type="dxa"/>
              <w:right w:w="60" w:type="dxa"/>
            </w:tcMar>
          </w:tcPr>
          <w:p w14:paraId="3B99250F" w14:textId="77777777" w:rsidR="005E1788" w:rsidRDefault="005E1788" w:rsidP="005E1788">
            <w:pPr>
              <w:rPr>
                <w:ins w:id="1970"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D2F8F9B" w14:textId="77777777" w:rsidR="005E1788" w:rsidRDefault="005E1788" w:rsidP="005E1788">
            <w:pPr>
              <w:rPr>
                <w:ins w:id="1971" w:author="Arjan Kloosterboer" w:date="2017-09-21T14:32:00Z"/>
                <w:rFonts w:ascii="Calibri" w:hAnsi="Calibri" w:cs="Calibri"/>
                <w:color w:val="0F0F0F"/>
                <w:sz w:val="22"/>
                <w:szCs w:val="22"/>
              </w:rPr>
            </w:pPr>
          </w:p>
        </w:tc>
      </w:tr>
      <w:tr w:rsidR="005E1788" w14:paraId="17EA2034" w14:textId="77777777" w:rsidTr="005E1788">
        <w:trPr>
          <w:trHeight w:val="271"/>
          <w:ins w:id="1972" w:author="Arjan Kloosterboer" w:date="2017-09-21T14:32:00Z"/>
        </w:trPr>
        <w:tc>
          <w:tcPr>
            <w:tcW w:w="2340" w:type="dxa"/>
            <w:tcBorders>
              <w:top w:val="nil"/>
              <w:left w:val="nil"/>
              <w:bottom w:val="nil"/>
              <w:right w:val="nil"/>
            </w:tcBorders>
            <w:tcMar>
              <w:top w:w="0" w:type="dxa"/>
              <w:left w:w="60" w:type="dxa"/>
              <w:bottom w:w="0" w:type="dxa"/>
              <w:right w:w="60" w:type="dxa"/>
            </w:tcMar>
          </w:tcPr>
          <w:p w14:paraId="6DFE2149" w14:textId="77777777" w:rsidR="005E1788" w:rsidRDefault="005E1788" w:rsidP="005E1788">
            <w:pPr>
              <w:rPr>
                <w:ins w:id="1973" w:author="Arjan Kloosterboer" w:date="2017-09-21T14:32:00Z"/>
                <w:rFonts w:ascii="Calibri" w:hAnsi="Calibri" w:cs="Calibri"/>
                <w:b/>
                <w:bCs/>
                <w:color w:val="0F0F0F"/>
                <w:sz w:val="22"/>
                <w:szCs w:val="22"/>
              </w:rPr>
            </w:pPr>
            <w:ins w:id="1974" w:author="Arjan Kloosterboer" w:date="2017-09-21T14:32:00Z">
              <w:r>
                <w:rPr>
                  <w:rFonts w:ascii="Calibri" w:hAnsi="Calibri" w:cs="Calibri"/>
                  <w:b/>
                  <w:bCs/>
                  <w:color w:val="0F0F0F"/>
                  <w:sz w:val="22"/>
                  <w:szCs w:val="22"/>
                </w:rPr>
                <w:t>Herkomst definitie</w:t>
              </w:r>
            </w:ins>
          </w:p>
        </w:tc>
        <w:tc>
          <w:tcPr>
            <w:tcW w:w="7020" w:type="dxa"/>
            <w:tcBorders>
              <w:top w:val="nil"/>
              <w:left w:val="nil"/>
              <w:bottom w:val="nil"/>
              <w:right w:val="nil"/>
            </w:tcBorders>
            <w:tcMar>
              <w:top w:w="0" w:type="dxa"/>
              <w:left w:w="60" w:type="dxa"/>
              <w:bottom w:w="0" w:type="dxa"/>
              <w:right w:w="60" w:type="dxa"/>
            </w:tcMar>
          </w:tcPr>
          <w:p w14:paraId="494FDD50" w14:textId="77777777" w:rsidR="005E1788" w:rsidRDefault="005E1788" w:rsidP="005E1788">
            <w:pPr>
              <w:rPr>
                <w:ins w:id="1975" w:author="Arjan Kloosterboer" w:date="2017-09-21T14:32:00Z"/>
                <w:rFonts w:ascii="Calibri" w:hAnsi="Calibri" w:cs="Calibri"/>
                <w:color w:val="0F0F0F"/>
                <w:sz w:val="22"/>
                <w:szCs w:val="22"/>
              </w:rPr>
            </w:pPr>
            <w:ins w:id="1976" w:author="Arjan Kloosterboer" w:date="2017-09-21T14:32:00Z">
              <w:r>
                <w:rPr>
                  <w:rFonts w:ascii="Calibri" w:hAnsi="Calibri" w:cs="Calibri"/>
                  <w:color w:val="0F0F0F"/>
                  <w:sz w:val="22"/>
                  <w:szCs w:val="22"/>
                </w:rPr>
                <w:t>KING</w:t>
              </w:r>
            </w:ins>
          </w:p>
        </w:tc>
      </w:tr>
      <w:tr w:rsidR="005E1788" w14:paraId="634293EC" w14:textId="77777777" w:rsidTr="005E1788">
        <w:trPr>
          <w:trHeight w:hRule="exact" w:val="128"/>
          <w:ins w:id="1977" w:author="Arjan Kloosterboer" w:date="2017-09-21T14:32:00Z"/>
        </w:trPr>
        <w:tc>
          <w:tcPr>
            <w:tcW w:w="2340" w:type="dxa"/>
            <w:tcBorders>
              <w:top w:val="nil"/>
              <w:left w:val="nil"/>
              <w:bottom w:val="nil"/>
              <w:right w:val="nil"/>
            </w:tcBorders>
            <w:tcMar>
              <w:top w:w="0" w:type="dxa"/>
              <w:left w:w="60" w:type="dxa"/>
              <w:bottom w:w="0" w:type="dxa"/>
              <w:right w:w="60" w:type="dxa"/>
            </w:tcMar>
          </w:tcPr>
          <w:p w14:paraId="0BE23213" w14:textId="77777777" w:rsidR="005E1788" w:rsidRDefault="005E1788" w:rsidP="005E1788">
            <w:pPr>
              <w:rPr>
                <w:ins w:id="1978"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FA7CBCE" w14:textId="77777777" w:rsidR="005E1788" w:rsidRDefault="005E1788" w:rsidP="005E1788">
            <w:pPr>
              <w:rPr>
                <w:ins w:id="1979" w:author="Arjan Kloosterboer" w:date="2017-09-21T14:32:00Z"/>
                <w:rFonts w:ascii="Calibri" w:hAnsi="Calibri" w:cs="Calibri"/>
                <w:color w:val="0F0F0F"/>
                <w:sz w:val="22"/>
                <w:szCs w:val="22"/>
              </w:rPr>
            </w:pPr>
          </w:p>
        </w:tc>
      </w:tr>
      <w:tr w:rsidR="005E1788" w14:paraId="4EF1D66C" w14:textId="77777777" w:rsidTr="005E1788">
        <w:trPr>
          <w:ins w:id="1980" w:author="Arjan Kloosterboer" w:date="2017-09-21T14:32:00Z"/>
        </w:trPr>
        <w:tc>
          <w:tcPr>
            <w:tcW w:w="2340" w:type="dxa"/>
            <w:tcBorders>
              <w:top w:val="nil"/>
              <w:left w:val="nil"/>
              <w:bottom w:val="nil"/>
              <w:right w:val="nil"/>
            </w:tcBorders>
            <w:tcMar>
              <w:top w:w="0" w:type="dxa"/>
              <w:left w:w="60" w:type="dxa"/>
              <w:bottom w:w="0" w:type="dxa"/>
              <w:right w:w="60" w:type="dxa"/>
            </w:tcMar>
          </w:tcPr>
          <w:p w14:paraId="0C31A8C4" w14:textId="77777777" w:rsidR="005E1788" w:rsidRDefault="005E1788" w:rsidP="005E1788">
            <w:pPr>
              <w:rPr>
                <w:ins w:id="1981" w:author="Arjan Kloosterboer" w:date="2017-09-21T14:32:00Z"/>
                <w:rFonts w:ascii="Calibri" w:hAnsi="Calibri" w:cs="Calibri"/>
                <w:b/>
                <w:bCs/>
                <w:color w:val="0F0F0F"/>
                <w:sz w:val="22"/>
                <w:szCs w:val="22"/>
              </w:rPr>
            </w:pPr>
            <w:ins w:id="1982" w:author="Arjan Kloosterboer" w:date="2017-09-21T14:32:00Z">
              <w:r>
                <w:rPr>
                  <w:rFonts w:ascii="Calibri" w:hAnsi="Calibri" w:cs="Calibri"/>
                  <w:b/>
                  <w:bCs/>
                  <w:color w:val="0F0F0F"/>
                  <w:sz w:val="22"/>
                  <w:szCs w:val="22"/>
                </w:rPr>
                <w:t>Datum opname</w:t>
              </w:r>
            </w:ins>
          </w:p>
        </w:tc>
        <w:tc>
          <w:tcPr>
            <w:tcW w:w="7020" w:type="dxa"/>
            <w:tcBorders>
              <w:top w:val="nil"/>
              <w:left w:val="nil"/>
              <w:bottom w:val="nil"/>
              <w:right w:val="nil"/>
            </w:tcBorders>
            <w:tcMar>
              <w:top w:w="0" w:type="dxa"/>
              <w:left w:w="60" w:type="dxa"/>
              <w:bottom w:w="0" w:type="dxa"/>
              <w:right w:w="60" w:type="dxa"/>
            </w:tcMar>
          </w:tcPr>
          <w:p w14:paraId="68242D7C" w14:textId="77777777" w:rsidR="005E1788" w:rsidRDefault="005E1788" w:rsidP="005E1788">
            <w:pPr>
              <w:rPr>
                <w:ins w:id="1983" w:author="Arjan Kloosterboer" w:date="2017-09-21T14:32:00Z"/>
                <w:rFonts w:ascii="Calibri" w:hAnsi="Calibri" w:cs="Calibri"/>
                <w:color w:val="0F0F0F"/>
                <w:sz w:val="22"/>
                <w:szCs w:val="22"/>
              </w:rPr>
            </w:pPr>
          </w:p>
        </w:tc>
      </w:tr>
      <w:tr w:rsidR="005E1788" w14:paraId="28FD425F" w14:textId="77777777" w:rsidTr="005E1788">
        <w:trPr>
          <w:trHeight w:hRule="exact" w:val="128"/>
          <w:ins w:id="1984" w:author="Arjan Kloosterboer" w:date="2017-09-21T14:32:00Z"/>
        </w:trPr>
        <w:tc>
          <w:tcPr>
            <w:tcW w:w="2340" w:type="dxa"/>
            <w:tcBorders>
              <w:top w:val="nil"/>
              <w:left w:val="nil"/>
              <w:bottom w:val="nil"/>
              <w:right w:val="nil"/>
            </w:tcBorders>
            <w:tcMar>
              <w:top w:w="0" w:type="dxa"/>
              <w:left w:w="60" w:type="dxa"/>
              <w:bottom w:w="0" w:type="dxa"/>
              <w:right w:w="60" w:type="dxa"/>
            </w:tcMar>
          </w:tcPr>
          <w:p w14:paraId="2EBBC80D" w14:textId="77777777" w:rsidR="005E1788" w:rsidRDefault="005E1788" w:rsidP="005E1788">
            <w:pPr>
              <w:rPr>
                <w:ins w:id="1985"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74F653E4" w14:textId="77777777" w:rsidR="005E1788" w:rsidRDefault="005E1788" w:rsidP="005E1788">
            <w:pPr>
              <w:rPr>
                <w:ins w:id="1986" w:author="Arjan Kloosterboer" w:date="2017-09-21T14:32:00Z"/>
                <w:rFonts w:ascii="Calibri" w:hAnsi="Calibri" w:cs="Calibri"/>
                <w:color w:val="0F0F0F"/>
                <w:sz w:val="22"/>
                <w:szCs w:val="22"/>
              </w:rPr>
            </w:pPr>
          </w:p>
        </w:tc>
      </w:tr>
      <w:tr w:rsidR="005E1788" w14:paraId="330D6F29" w14:textId="77777777" w:rsidTr="005E1788">
        <w:trPr>
          <w:ins w:id="1987" w:author="Arjan Kloosterboer" w:date="2017-09-21T14:32:00Z"/>
        </w:trPr>
        <w:tc>
          <w:tcPr>
            <w:tcW w:w="2340" w:type="dxa"/>
            <w:tcBorders>
              <w:top w:val="nil"/>
              <w:left w:val="nil"/>
              <w:bottom w:val="nil"/>
              <w:right w:val="nil"/>
            </w:tcBorders>
            <w:tcMar>
              <w:top w:w="0" w:type="dxa"/>
              <w:left w:w="60" w:type="dxa"/>
              <w:bottom w:w="0" w:type="dxa"/>
              <w:right w:w="60" w:type="dxa"/>
            </w:tcMar>
          </w:tcPr>
          <w:p w14:paraId="16E809C3" w14:textId="77777777" w:rsidR="005E1788" w:rsidRDefault="005E1788" w:rsidP="005E1788">
            <w:pPr>
              <w:rPr>
                <w:ins w:id="1988" w:author="Arjan Kloosterboer" w:date="2017-09-21T14:32:00Z"/>
                <w:rFonts w:ascii="Calibri" w:hAnsi="Calibri" w:cs="Calibri"/>
                <w:b/>
                <w:bCs/>
                <w:color w:val="0F0F0F"/>
                <w:sz w:val="22"/>
                <w:szCs w:val="22"/>
              </w:rPr>
            </w:pPr>
            <w:ins w:id="1989" w:author="Arjan Kloosterboer" w:date="2017-09-21T14:32:00Z">
              <w:r>
                <w:rPr>
                  <w:rFonts w:ascii="Calibri" w:hAnsi="Calibri" w:cs="Calibri"/>
                  <w:b/>
                  <w:bCs/>
                  <w:color w:val="0F0F0F"/>
                  <w:sz w:val="22"/>
                  <w:szCs w:val="22"/>
                </w:rPr>
                <w:t>Unieke aanduiding</w:t>
              </w:r>
            </w:ins>
          </w:p>
        </w:tc>
        <w:tc>
          <w:tcPr>
            <w:tcW w:w="7020" w:type="dxa"/>
            <w:tcBorders>
              <w:top w:val="nil"/>
              <w:left w:val="nil"/>
              <w:bottom w:val="nil"/>
              <w:right w:val="nil"/>
            </w:tcBorders>
            <w:tcMar>
              <w:top w:w="0" w:type="dxa"/>
              <w:left w:w="60" w:type="dxa"/>
              <w:bottom w:w="0" w:type="dxa"/>
              <w:right w:w="60" w:type="dxa"/>
            </w:tcMar>
          </w:tcPr>
          <w:p w14:paraId="5ECB29BF" w14:textId="77777777" w:rsidR="005E1788" w:rsidRDefault="005E1788" w:rsidP="005E1788">
            <w:pPr>
              <w:rPr>
                <w:ins w:id="1990" w:author="Arjan Kloosterboer" w:date="2017-09-21T14:32:00Z"/>
                <w:rFonts w:ascii="Calibri" w:hAnsi="Calibri" w:cs="Calibri"/>
                <w:color w:val="0F0F0F"/>
                <w:sz w:val="22"/>
                <w:szCs w:val="22"/>
              </w:rPr>
            </w:pPr>
          </w:p>
        </w:tc>
      </w:tr>
      <w:tr w:rsidR="005E1788" w14:paraId="123A3090" w14:textId="77777777" w:rsidTr="005E1788">
        <w:trPr>
          <w:trHeight w:hRule="exact" w:val="128"/>
          <w:ins w:id="1991" w:author="Arjan Kloosterboer" w:date="2017-09-21T14:32:00Z"/>
        </w:trPr>
        <w:tc>
          <w:tcPr>
            <w:tcW w:w="2340" w:type="dxa"/>
            <w:tcBorders>
              <w:top w:val="nil"/>
              <w:left w:val="nil"/>
              <w:bottom w:val="nil"/>
              <w:right w:val="nil"/>
            </w:tcBorders>
            <w:tcMar>
              <w:top w:w="0" w:type="dxa"/>
              <w:left w:w="60" w:type="dxa"/>
              <w:bottom w:w="0" w:type="dxa"/>
              <w:right w:w="60" w:type="dxa"/>
            </w:tcMar>
          </w:tcPr>
          <w:p w14:paraId="256E4B84" w14:textId="77777777" w:rsidR="005E1788" w:rsidRDefault="005E1788" w:rsidP="005E1788">
            <w:pPr>
              <w:rPr>
                <w:ins w:id="1992"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1353D5B5" w14:textId="77777777" w:rsidR="005E1788" w:rsidRDefault="005E1788" w:rsidP="005E1788">
            <w:pPr>
              <w:rPr>
                <w:ins w:id="1993" w:author="Arjan Kloosterboer" w:date="2017-09-21T14:32:00Z"/>
                <w:rFonts w:ascii="Calibri" w:hAnsi="Calibri" w:cs="Calibri"/>
                <w:b/>
                <w:bCs/>
                <w:color w:val="0F0F0F"/>
                <w:sz w:val="22"/>
                <w:szCs w:val="22"/>
              </w:rPr>
            </w:pPr>
          </w:p>
        </w:tc>
      </w:tr>
      <w:tr w:rsidR="005E1788" w14:paraId="5923FED1" w14:textId="77777777" w:rsidTr="005E1788">
        <w:trPr>
          <w:ins w:id="1994" w:author="Arjan Kloosterboer" w:date="2017-09-21T14:32:00Z"/>
        </w:trPr>
        <w:tc>
          <w:tcPr>
            <w:tcW w:w="2340" w:type="dxa"/>
            <w:tcBorders>
              <w:top w:val="nil"/>
              <w:left w:val="nil"/>
              <w:bottom w:val="nil"/>
              <w:right w:val="nil"/>
            </w:tcBorders>
            <w:tcMar>
              <w:top w:w="0" w:type="dxa"/>
              <w:left w:w="60" w:type="dxa"/>
              <w:bottom w:w="0" w:type="dxa"/>
              <w:right w:w="60" w:type="dxa"/>
            </w:tcMar>
          </w:tcPr>
          <w:p w14:paraId="5D65B371" w14:textId="77777777" w:rsidR="005E1788" w:rsidRDefault="005E1788" w:rsidP="005E1788">
            <w:pPr>
              <w:rPr>
                <w:ins w:id="1995" w:author="Arjan Kloosterboer" w:date="2017-09-21T14:32:00Z"/>
                <w:rFonts w:ascii="Calibri" w:hAnsi="Calibri" w:cs="Calibri"/>
                <w:b/>
                <w:bCs/>
                <w:color w:val="0F0F0F"/>
                <w:sz w:val="22"/>
                <w:szCs w:val="22"/>
              </w:rPr>
            </w:pPr>
            <w:ins w:id="1996" w:author="Arjan Kloosterboer" w:date="2017-09-21T14:32:00Z">
              <w:r>
                <w:rPr>
                  <w:rFonts w:ascii="Calibri" w:hAnsi="Calibri" w:cs="Calibri"/>
                  <w:b/>
                  <w:bCs/>
                  <w:color w:val="0F0F0F"/>
                  <w:sz w:val="22"/>
                  <w:szCs w:val="22"/>
                </w:rPr>
                <w:t>Populatie</w:t>
              </w:r>
            </w:ins>
          </w:p>
        </w:tc>
        <w:tc>
          <w:tcPr>
            <w:tcW w:w="7020" w:type="dxa"/>
            <w:tcBorders>
              <w:top w:val="nil"/>
              <w:left w:val="nil"/>
              <w:bottom w:val="nil"/>
              <w:right w:val="nil"/>
            </w:tcBorders>
            <w:tcMar>
              <w:top w:w="0" w:type="dxa"/>
              <w:left w:w="60" w:type="dxa"/>
              <w:bottom w:w="0" w:type="dxa"/>
              <w:right w:w="60" w:type="dxa"/>
            </w:tcMar>
          </w:tcPr>
          <w:p w14:paraId="21A1D98F" w14:textId="77777777" w:rsidR="005E1788" w:rsidRDefault="005E1788" w:rsidP="005E1788">
            <w:pPr>
              <w:rPr>
                <w:ins w:id="1997" w:author="Arjan Kloosterboer" w:date="2017-09-21T14:32:00Z"/>
                <w:rFonts w:ascii="Calibri" w:hAnsi="Calibri" w:cs="Calibri"/>
                <w:color w:val="0F0F0F"/>
                <w:sz w:val="22"/>
                <w:szCs w:val="22"/>
              </w:rPr>
            </w:pPr>
            <w:ins w:id="1998" w:author="Arjan Kloosterboer" w:date="2017-09-21T14:32:00Z">
              <w:r>
                <w:rPr>
                  <w:rFonts w:ascii="Calibri" w:hAnsi="Calibri" w:cs="Calibri"/>
                  <w:color w:val="0F0F0F"/>
                  <w:sz w:val="22"/>
                  <w:szCs w:val="22"/>
                </w:rPr>
                <w:t>Gelijk aan de populatie van KLANTCONTACT.</w:t>
              </w:r>
            </w:ins>
          </w:p>
        </w:tc>
      </w:tr>
      <w:tr w:rsidR="005E1788" w14:paraId="55A04A70" w14:textId="77777777" w:rsidTr="005E1788">
        <w:trPr>
          <w:trHeight w:hRule="exact" w:val="128"/>
          <w:ins w:id="1999" w:author="Arjan Kloosterboer" w:date="2017-09-21T14:32:00Z"/>
        </w:trPr>
        <w:tc>
          <w:tcPr>
            <w:tcW w:w="2340" w:type="dxa"/>
            <w:tcBorders>
              <w:top w:val="nil"/>
              <w:left w:val="nil"/>
              <w:bottom w:val="nil"/>
              <w:right w:val="nil"/>
            </w:tcBorders>
            <w:tcMar>
              <w:top w:w="0" w:type="dxa"/>
              <w:left w:w="60" w:type="dxa"/>
              <w:bottom w:w="0" w:type="dxa"/>
              <w:right w:w="60" w:type="dxa"/>
            </w:tcMar>
          </w:tcPr>
          <w:p w14:paraId="54F376C9" w14:textId="77777777" w:rsidR="005E1788" w:rsidRDefault="005E1788" w:rsidP="005E1788">
            <w:pPr>
              <w:rPr>
                <w:ins w:id="2000"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1B20D536" w14:textId="77777777" w:rsidR="005E1788" w:rsidRDefault="005E1788" w:rsidP="005E1788">
            <w:pPr>
              <w:rPr>
                <w:ins w:id="2001" w:author="Arjan Kloosterboer" w:date="2017-09-21T14:32:00Z"/>
                <w:rFonts w:ascii="Calibri" w:hAnsi="Calibri" w:cs="Calibri"/>
                <w:color w:val="0F0F0F"/>
                <w:sz w:val="22"/>
                <w:szCs w:val="22"/>
              </w:rPr>
            </w:pPr>
          </w:p>
        </w:tc>
      </w:tr>
      <w:tr w:rsidR="005E1788" w14:paraId="5443BA31" w14:textId="77777777" w:rsidTr="005E1788">
        <w:trPr>
          <w:trHeight w:hRule="exact" w:val="256"/>
          <w:ins w:id="2002" w:author="Arjan Kloosterboer" w:date="2017-09-21T14:32:00Z"/>
        </w:trPr>
        <w:tc>
          <w:tcPr>
            <w:tcW w:w="2340" w:type="dxa"/>
            <w:tcBorders>
              <w:top w:val="nil"/>
              <w:left w:val="nil"/>
              <w:bottom w:val="nil"/>
              <w:right w:val="nil"/>
            </w:tcBorders>
            <w:tcMar>
              <w:top w:w="0" w:type="dxa"/>
              <w:left w:w="60" w:type="dxa"/>
              <w:bottom w:w="0" w:type="dxa"/>
              <w:right w:w="60" w:type="dxa"/>
            </w:tcMar>
          </w:tcPr>
          <w:p w14:paraId="01549205" w14:textId="77777777" w:rsidR="005E1788" w:rsidRDefault="005E1788" w:rsidP="005E1788">
            <w:pPr>
              <w:rPr>
                <w:ins w:id="2003" w:author="Arjan Kloosterboer" w:date="2017-09-21T14:32:00Z"/>
                <w:rFonts w:ascii="Calibri" w:hAnsi="Calibri" w:cs="Calibri"/>
                <w:b/>
                <w:bCs/>
                <w:color w:val="0F0F0F"/>
                <w:sz w:val="22"/>
                <w:szCs w:val="22"/>
              </w:rPr>
            </w:pPr>
            <w:ins w:id="2004" w:author="Arjan Kloosterboer" w:date="2017-09-21T14:32:00Z">
              <w:r>
                <w:rPr>
                  <w:rFonts w:ascii="Calibri" w:hAnsi="Calibri" w:cs="Calibri"/>
                  <w:b/>
                  <w:bCs/>
                  <w:color w:val="0F0F0F"/>
                  <w:sz w:val="22"/>
                  <w:szCs w:val="22"/>
                </w:rPr>
                <w:t>Kwaliteitsbegrip</w:t>
              </w:r>
            </w:ins>
          </w:p>
        </w:tc>
        <w:tc>
          <w:tcPr>
            <w:tcW w:w="7020" w:type="dxa"/>
            <w:tcBorders>
              <w:top w:val="nil"/>
              <w:left w:val="nil"/>
              <w:bottom w:val="nil"/>
              <w:right w:val="nil"/>
            </w:tcBorders>
            <w:tcMar>
              <w:top w:w="0" w:type="dxa"/>
              <w:left w:w="60" w:type="dxa"/>
              <w:bottom w:w="0" w:type="dxa"/>
              <w:right w:w="60" w:type="dxa"/>
            </w:tcMar>
          </w:tcPr>
          <w:p w14:paraId="24726970" w14:textId="77777777" w:rsidR="005E1788" w:rsidRDefault="005E1788" w:rsidP="005E1788">
            <w:pPr>
              <w:rPr>
                <w:ins w:id="2005" w:author="Arjan Kloosterboer" w:date="2017-09-21T14:32:00Z"/>
                <w:rFonts w:ascii="Calibri" w:hAnsi="Calibri" w:cs="Calibri"/>
                <w:color w:val="0F0F0F"/>
                <w:sz w:val="22"/>
                <w:szCs w:val="22"/>
              </w:rPr>
            </w:pPr>
          </w:p>
        </w:tc>
      </w:tr>
      <w:tr w:rsidR="005E1788" w14:paraId="0BCDE36E" w14:textId="77777777" w:rsidTr="005E1788">
        <w:trPr>
          <w:trHeight w:hRule="exact" w:val="256"/>
          <w:ins w:id="2006" w:author="Arjan Kloosterboer" w:date="2017-09-21T14:32:00Z"/>
        </w:trPr>
        <w:tc>
          <w:tcPr>
            <w:tcW w:w="2340" w:type="dxa"/>
            <w:tcBorders>
              <w:top w:val="nil"/>
              <w:left w:val="nil"/>
              <w:bottom w:val="nil"/>
              <w:right w:val="nil"/>
            </w:tcBorders>
            <w:tcMar>
              <w:top w:w="0" w:type="dxa"/>
              <w:left w:w="60" w:type="dxa"/>
              <w:bottom w:w="0" w:type="dxa"/>
              <w:right w:w="60" w:type="dxa"/>
            </w:tcMar>
          </w:tcPr>
          <w:p w14:paraId="454ABA3C" w14:textId="77777777" w:rsidR="005E1788" w:rsidRDefault="005E1788" w:rsidP="005E1788">
            <w:pPr>
              <w:rPr>
                <w:ins w:id="2007" w:author="Arjan Kloosterboer" w:date="2017-09-21T14:32:00Z"/>
                <w:rFonts w:ascii="Calibri" w:hAnsi="Calibri" w:cs="Calibri"/>
                <w:b/>
                <w:bCs/>
                <w:color w:val="0F0F0F"/>
                <w:sz w:val="22"/>
                <w:szCs w:val="22"/>
              </w:rPr>
            </w:pPr>
          </w:p>
        </w:tc>
        <w:tc>
          <w:tcPr>
            <w:tcW w:w="7020" w:type="dxa"/>
            <w:tcBorders>
              <w:top w:val="nil"/>
              <w:left w:val="nil"/>
              <w:bottom w:val="nil"/>
              <w:right w:val="nil"/>
            </w:tcBorders>
            <w:tcMar>
              <w:top w:w="0" w:type="dxa"/>
              <w:left w:w="60" w:type="dxa"/>
              <w:bottom w:w="0" w:type="dxa"/>
              <w:right w:w="60" w:type="dxa"/>
            </w:tcMar>
          </w:tcPr>
          <w:p w14:paraId="5ED77C71" w14:textId="77777777" w:rsidR="005E1788" w:rsidRDefault="005E1788" w:rsidP="005E1788">
            <w:pPr>
              <w:rPr>
                <w:ins w:id="2008" w:author="Arjan Kloosterboer" w:date="2017-09-21T14:32:00Z"/>
                <w:rFonts w:ascii="Calibri" w:hAnsi="Calibri" w:cs="Calibri"/>
                <w:color w:val="0F0F0F"/>
                <w:sz w:val="22"/>
                <w:szCs w:val="22"/>
              </w:rPr>
            </w:pPr>
          </w:p>
        </w:tc>
      </w:tr>
      <w:tr w:rsidR="005E1788" w14:paraId="07454B78" w14:textId="77777777" w:rsidTr="005E1788">
        <w:trPr>
          <w:ins w:id="2009" w:author="Arjan Kloosterboer" w:date="2017-09-21T14:32:00Z"/>
        </w:trPr>
        <w:tc>
          <w:tcPr>
            <w:tcW w:w="2340" w:type="dxa"/>
            <w:tcBorders>
              <w:top w:val="nil"/>
              <w:left w:val="nil"/>
              <w:bottom w:val="nil"/>
              <w:right w:val="nil"/>
            </w:tcBorders>
            <w:tcMar>
              <w:top w:w="0" w:type="dxa"/>
              <w:left w:w="60" w:type="dxa"/>
              <w:bottom w:w="0" w:type="dxa"/>
              <w:right w:w="60" w:type="dxa"/>
            </w:tcMar>
          </w:tcPr>
          <w:p w14:paraId="749AA768" w14:textId="77777777" w:rsidR="005E1788" w:rsidRDefault="005E1788" w:rsidP="005E1788">
            <w:pPr>
              <w:rPr>
                <w:ins w:id="2010" w:author="Arjan Kloosterboer" w:date="2017-09-21T14:32:00Z"/>
                <w:rFonts w:ascii="Calibri" w:hAnsi="Calibri" w:cs="Calibri"/>
                <w:b/>
                <w:bCs/>
                <w:color w:val="0F0F0F"/>
                <w:sz w:val="22"/>
                <w:szCs w:val="22"/>
              </w:rPr>
            </w:pPr>
            <w:ins w:id="2011" w:author="Arjan Kloosterboer" w:date="2017-09-21T14:32:00Z">
              <w:r>
                <w:rPr>
                  <w:rFonts w:ascii="Calibri" w:hAnsi="Calibri" w:cs="Calibri"/>
                  <w:b/>
                  <w:bCs/>
                  <w:color w:val="0F0F0F"/>
                  <w:sz w:val="22"/>
                  <w:szCs w:val="22"/>
                </w:rPr>
                <w:t>Overzicht attributen</w:t>
              </w:r>
            </w:ins>
          </w:p>
        </w:tc>
        <w:tc>
          <w:tcPr>
            <w:tcW w:w="7020" w:type="dxa"/>
            <w:tcBorders>
              <w:top w:val="nil"/>
              <w:left w:val="nil"/>
              <w:bottom w:val="nil"/>
              <w:right w:val="nil"/>
            </w:tcBorders>
            <w:tcMar>
              <w:top w:w="0" w:type="dxa"/>
              <w:left w:w="60" w:type="dxa"/>
              <w:bottom w:w="0" w:type="dxa"/>
              <w:right w:w="60" w:type="dxa"/>
            </w:tcMar>
          </w:tcPr>
          <w:p w14:paraId="6C1546AD" w14:textId="77777777" w:rsidR="005E1788" w:rsidRDefault="005E1788" w:rsidP="005E1788">
            <w:pPr>
              <w:rPr>
                <w:ins w:id="2012" w:author="Arjan Kloosterboer" w:date="2017-09-21T14:32:00Z"/>
                <w:rFonts w:ascii="Calibri" w:hAnsi="Calibri" w:cs="Calibri"/>
                <w:b/>
                <w:bCs/>
                <w:color w:val="0F0F0F"/>
                <w:sz w:val="22"/>
                <w:szCs w:val="22"/>
              </w:rPr>
            </w:pPr>
          </w:p>
        </w:tc>
      </w:tr>
    </w:tbl>
    <w:p w14:paraId="086CEE5F" w14:textId="77777777" w:rsidR="005E1788" w:rsidRDefault="005E1788" w:rsidP="005E1788">
      <w:pPr>
        <w:rPr>
          <w:ins w:id="2013" w:author="Arjan Kloosterboer" w:date="2017-09-21T14:3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5E1788" w14:paraId="11A66A93" w14:textId="77777777" w:rsidTr="005E1788">
        <w:trPr>
          <w:ins w:id="2014" w:author="Arjan Kloosterboer" w:date="2017-09-21T14:32:00Z"/>
        </w:trPr>
        <w:tc>
          <w:tcPr>
            <w:tcW w:w="9360" w:type="dxa"/>
            <w:gridSpan w:val="3"/>
            <w:tcBorders>
              <w:top w:val="nil"/>
              <w:left w:val="nil"/>
              <w:bottom w:val="nil"/>
              <w:right w:val="nil"/>
            </w:tcBorders>
            <w:tcMar>
              <w:top w:w="0" w:type="dxa"/>
              <w:left w:w="60" w:type="dxa"/>
              <w:bottom w:w="0" w:type="dxa"/>
              <w:right w:w="60" w:type="dxa"/>
            </w:tcMar>
          </w:tcPr>
          <w:p w14:paraId="560179B1" w14:textId="77777777" w:rsidR="005E1788" w:rsidRDefault="005E1788" w:rsidP="005E1788">
            <w:pPr>
              <w:rPr>
                <w:ins w:id="2015" w:author="Arjan Kloosterboer" w:date="2017-09-21T14:32:00Z"/>
                <w:rFonts w:ascii="Calibri" w:hAnsi="Calibri" w:cs="Calibri"/>
                <w:color w:val="0F0F0F"/>
                <w:sz w:val="22"/>
                <w:szCs w:val="22"/>
              </w:rPr>
            </w:pPr>
            <w:ins w:id="2016" w:author="Arjan Kloosterboer" w:date="2017-09-21T14:32:00Z">
              <w:r>
                <w:rPr>
                  <w:rFonts w:ascii="Calibri" w:hAnsi="Calibri" w:cs="Calibri"/>
                  <w:b/>
                  <w:bCs/>
                  <w:color w:val="0F0F0F"/>
                  <w:sz w:val="22"/>
                  <w:szCs w:val="22"/>
                </w:rPr>
                <w:t>Overzicht relaties</w:t>
              </w:r>
            </w:ins>
          </w:p>
        </w:tc>
      </w:tr>
      <w:tr w:rsidR="005E1788" w14:paraId="3F9BB651" w14:textId="77777777" w:rsidTr="005E1788">
        <w:trPr>
          <w:ins w:id="2017" w:author="Arjan Kloosterboer" w:date="2017-09-21T14:32:00Z"/>
        </w:trPr>
        <w:tc>
          <w:tcPr>
            <w:tcW w:w="450" w:type="dxa"/>
            <w:tcBorders>
              <w:top w:val="nil"/>
              <w:left w:val="nil"/>
              <w:bottom w:val="nil"/>
              <w:right w:val="nil"/>
            </w:tcBorders>
            <w:tcMar>
              <w:top w:w="0" w:type="dxa"/>
              <w:left w:w="60" w:type="dxa"/>
              <w:bottom w:w="0" w:type="dxa"/>
              <w:right w:w="60" w:type="dxa"/>
            </w:tcMar>
          </w:tcPr>
          <w:p w14:paraId="385332C3" w14:textId="77777777" w:rsidR="005E1788" w:rsidRDefault="005E1788" w:rsidP="005E1788">
            <w:pPr>
              <w:rPr>
                <w:ins w:id="2018" w:author="Arjan Kloosterboer" w:date="2017-09-21T14:32: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6ACF46DE" w14:textId="77777777" w:rsidR="005E1788" w:rsidRDefault="005E1788" w:rsidP="005E1788">
            <w:pPr>
              <w:rPr>
                <w:ins w:id="2019" w:author="Arjan Kloosterboer" w:date="2017-09-21T14:32:00Z"/>
                <w:rFonts w:ascii="Calibri" w:hAnsi="Calibri" w:cs="Calibri"/>
                <w:i/>
                <w:iCs/>
                <w:color w:val="0F0F0F"/>
                <w:sz w:val="22"/>
                <w:szCs w:val="22"/>
              </w:rPr>
            </w:pPr>
            <w:ins w:id="2020" w:author="Arjan Kloosterboer" w:date="2017-09-21T14:32:00Z">
              <w:r>
                <w:rPr>
                  <w:rFonts w:ascii="Calibri" w:hAnsi="Calibri" w:cs="Calibri"/>
                  <w:i/>
                  <w:iCs/>
                  <w:color w:val="0F0F0F"/>
                  <w:sz w:val="22"/>
                  <w:szCs w:val="22"/>
                </w:rPr>
                <w:t>Relatienaam met</w:t>
              </w:r>
            </w:ins>
          </w:p>
          <w:p w14:paraId="2CDE9F4C" w14:textId="77777777" w:rsidR="005E1788" w:rsidRDefault="005E1788" w:rsidP="005E1788">
            <w:pPr>
              <w:rPr>
                <w:ins w:id="2021" w:author="Arjan Kloosterboer" w:date="2017-09-21T14:32:00Z"/>
                <w:rFonts w:ascii="Calibri" w:hAnsi="Calibri" w:cs="Calibri"/>
                <w:color w:val="0F0F0F"/>
                <w:sz w:val="22"/>
                <w:szCs w:val="22"/>
              </w:rPr>
            </w:pPr>
            <w:ins w:id="2022" w:author="Arjan Kloosterboer" w:date="2017-09-21T14:32: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391E8C5" w14:textId="77777777" w:rsidR="005E1788" w:rsidRDefault="005E1788" w:rsidP="005E1788">
            <w:pPr>
              <w:rPr>
                <w:ins w:id="2023" w:author="Arjan Kloosterboer" w:date="2017-09-21T14:32:00Z"/>
                <w:rFonts w:ascii="Calibri" w:hAnsi="Calibri" w:cs="Calibri"/>
                <w:color w:val="0F0F0F"/>
                <w:sz w:val="22"/>
                <w:szCs w:val="22"/>
              </w:rPr>
            </w:pPr>
            <w:ins w:id="2024" w:author="Arjan Kloosterboer" w:date="2017-09-21T14:32:00Z">
              <w:r>
                <w:rPr>
                  <w:rFonts w:ascii="Calibri" w:hAnsi="Calibri" w:cs="Calibri"/>
                  <w:i/>
                  <w:iCs/>
                  <w:color w:val="0F0F0F"/>
                  <w:sz w:val="22"/>
                  <w:szCs w:val="22"/>
                </w:rPr>
                <w:t>Definitie</w:t>
              </w:r>
            </w:ins>
          </w:p>
        </w:tc>
      </w:tr>
      <w:tr w:rsidR="005E1788" w14:paraId="7100C5F3" w14:textId="77777777" w:rsidTr="005E1788">
        <w:trPr>
          <w:ins w:id="2025" w:author="Arjan Kloosterboer" w:date="2017-09-21T14:32:00Z"/>
        </w:trPr>
        <w:tc>
          <w:tcPr>
            <w:tcW w:w="450" w:type="dxa"/>
            <w:tcBorders>
              <w:top w:val="nil"/>
              <w:left w:val="nil"/>
              <w:bottom w:val="nil"/>
              <w:right w:val="nil"/>
            </w:tcBorders>
            <w:tcMar>
              <w:top w:w="0" w:type="dxa"/>
              <w:left w:w="60" w:type="dxa"/>
              <w:bottom w:w="0" w:type="dxa"/>
              <w:right w:w="60" w:type="dxa"/>
            </w:tcMar>
          </w:tcPr>
          <w:p w14:paraId="53AE18DE" w14:textId="77777777" w:rsidR="005E1788" w:rsidRDefault="005E1788" w:rsidP="005E1788">
            <w:pPr>
              <w:rPr>
                <w:ins w:id="2026"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8FCD583" w14:textId="77777777" w:rsidR="005E1788" w:rsidRDefault="005E1788" w:rsidP="005E1788">
            <w:pPr>
              <w:rPr>
                <w:ins w:id="2027" w:author="Arjan Kloosterboer" w:date="2017-09-21T14:32:00Z"/>
                <w:rFonts w:ascii="Calibri" w:hAnsi="Calibri" w:cs="Calibri"/>
                <w:color w:val="0F0F0F"/>
                <w:sz w:val="22"/>
                <w:szCs w:val="22"/>
              </w:rPr>
            </w:pPr>
            <w:ins w:id="2028" w:author="Arjan Kloosterboer" w:date="2017-09-21T14:32:00Z">
              <w:r>
                <w:rPr>
                  <w:rFonts w:ascii="Calibri" w:hAnsi="Calibri" w:cs="Calibri"/>
                  <w:color w:val="0F0F0F"/>
                  <w:sz w:val="22"/>
                  <w:szCs w:val="22"/>
                </w:rPr>
                <w:t>KLANTCONTACT (ALS OBJECT)  [0..1]</w:t>
              </w:r>
            </w:ins>
          </w:p>
          <w:p w14:paraId="7697ECC3" w14:textId="77777777" w:rsidR="005E1788" w:rsidRDefault="005E1788" w:rsidP="005E1788">
            <w:pPr>
              <w:rPr>
                <w:ins w:id="2029" w:author="Arjan Kloosterboer" w:date="2017-09-21T14:32:00Z"/>
                <w:rFonts w:ascii="Calibri" w:hAnsi="Calibri" w:cs="Calibri"/>
                <w:color w:val="0F0F0F"/>
                <w:sz w:val="22"/>
                <w:szCs w:val="22"/>
              </w:rPr>
            </w:pPr>
            <w:ins w:id="2030" w:author="Arjan Kloosterboer" w:date="2017-09-21T14:32:00Z">
              <w:r>
                <w:rPr>
                  <w:rFonts w:ascii="Calibri" w:hAnsi="Calibri" w:cs="Calibri"/>
                  <w:color w:val="0F0F0F"/>
                  <w:sz w:val="22"/>
                  <w:szCs w:val="22"/>
                </w:rPr>
                <w:t xml:space="preserve">  is</w:t>
              </w:r>
            </w:ins>
          </w:p>
          <w:p w14:paraId="3D62DD71" w14:textId="77777777" w:rsidR="005E1788" w:rsidRDefault="005E1788" w:rsidP="005E1788">
            <w:pPr>
              <w:rPr>
                <w:ins w:id="2031" w:author="Arjan Kloosterboer" w:date="2017-09-21T14:32:00Z"/>
                <w:rFonts w:ascii="Calibri" w:hAnsi="Calibri" w:cs="Calibri"/>
                <w:color w:val="0F0F0F"/>
                <w:sz w:val="22"/>
                <w:szCs w:val="22"/>
              </w:rPr>
            </w:pPr>
            <w:ins w:id="2032" w:author="Arjan Kloosterboer" w:date="2017-09-21T14:32:00Z">
              <w:r>
                <w:rPr>
                  <w:rFonts w:ascii="Calibri" w:hAnsi="Calibri" w:cs="Calibri"/>
                  <w:color w:val="0F0F0F"/>
                  <w:sz w:val="22"/>
                  <w:szCs w:val="22"/>
                </w:rPr>
                <w:t>KLANTCONTACT  [1]</w:t>
              </w:r>
            </w:ins>
          </w:p>
        </w:tc>
        <w:tc>
          <w:tcPr>
            <w:tcW w:w="6120" w:type="dxa"/>
            <w:tcBorders>
              <w:top w:val="nil"/>
              <w:left w:val="nil"/>
              <w:bottom w:val="nil"/>
              <w:right w:val="nil"/>
            </w:tcBorders>
            <w:tcMar>
              <w:top w:w="0" w:type="dxa"/>
              <w:left w:w="60" w:type="dxa"/>
              <w:bottom w:w="0" w:type="dxa"/>
              <w:right w:w="60" w:type="dxa"/>
            </w:tcMar>
          </w:tcPr>
          <w:p w14:paraId="14D60169" w14:textId="77777777" w:rsidR="005E1788" w:rsidRDefault="005E1788" w:rsidP="005E1788">
            <w:pPr>
              <w:rPr>
                <w:ins w:id="2033" w:author="Arjan Kloosterboer" w:date="2017-09-21T14:32:00Z"/>
                <w:rFonts w:ascii="Calibri" w:hAnsi="Calibri" w:cs="Calibri"/>
                <w:color w:val="0F0F0F"/>
                <w:sz w:val="22"/>
                <w:szCs w:val="22"/>
              </w:rPr>
            </w:pPr>
            <w:ins w:id="2034" w:author="Arjan Kloosterboer" w:date="2017-09-21T14:32:00Z">
              <w:r>
                <w:rPr>
                  <w:rFonts w:ascii="Calibri" w:hAnsi="Calibri" w:cs="Calibri"/>
                  <w:color w:val="000000"/>
                  <w:sz w:val="22"/>
                  <w:szCs w:val="22"/>
                </w:rPr>
                <w:t xml:space="preserve">Het KLANTCONTACT zijnde het KLANTCONTACT (ALS OBJECT) waarop een zaak betrekking heeft. </w:t>
              </w:r>
            </w:ins>
          </w:p>
        </w:tc>
      </w:tr>
      <w:tr w:rsidR="005E1788" w14:paraId="200ADF8F" w14:textId="77777777" w:rsidTr="005E1788">
        <w:trPr>
          <w:trHeight w:hRule="exact" w:val="128"/>
          <w:ins w:id="2035" w:author="Arjan Kloosterboer" w:date="2017-09-21T14:32:00Z"/>
        </w:trPr>
        <w:tc>
          <w:tcPr>
            <w:tcW w:w="450" w:type="dxa"/>
            <w:tcBorders>
              <w:top w:val="nil"/>
              <w:left w:val="nil"/>
              <w:bottom w:val="nil"/>
              <w:right w:val="nil"/>
            </w:tcBorders>
            <w:tcMar>
              <w:top w:w="0" w:type="dxa"/>
              <w:left w:w="60" w:type="dxa"/>
              <w:bottom w:w="0" w:type="dxa"/>
              <w:right w:w="60" w:type="dxa"/>
            </w:tcMar>
          </w:tcPr>
          <w:p w14:paraId="45B6ECF2" w14:textId="77777777" w:rsidR="005E1788" w:rsidRDefault="005E1788" w:rsidP="005E1788">
            <w:pPr>
              <w:rPr>
                <w:ins w:id="2036"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5ACC886" w14:textId="77777777" w:rsidR="005E1788" w:rsidRDefault="005E1788" w:rsidP="005E1788">
            <w:pPr>
              <w:rPr>
                <w:ins w:id="2037" w:author="Arjan Kloosterboer" w:date="2017-09-21T14:3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0957088" w14:textId="77777777" w:rsidR="005E1788" w:rsidRDefault="005E1788" w:rsidP="005E1788">
            <w:pPr>
              <w:rPr>
                <w:ins w:id="2038" w:author="Arjan Kloosterboer" w:date="2017-09-21T14:32:00Z"/>
                <w:rFonts w:ascii="Calibri" w:hAnsi="Calibri" w:cs="Calibri"/>
                <w:color w:val="0F0F0F"/>
                <w:sz w:val="22"/>
                <w:szCs w:val="22"/>
              </w:rPr>
            </w:pPr>
          </w:p>
        </w:tc>
      </w:tr>
      <w:tr w:rsidR="005E1788" w14:paraId="171D194E" w14:textId="77777777" w:rsidTr="005E1788">
        <w:trPr>
          <w:ins w:id="2039" w:author="Arjan Kloosterboer" w:date="2017-09-21T14:32:00Z"/>
        </w:trPr>
        <w:tc>
          <w:tcPr>
            <w:tcW w:w="450" w:type="dxa"/>
            <w:tcBorders>
              <w:top w:val="nil"/>
              <w:left w:val="nil"/>
              <w:bottom w:val="nil"/>
              <w:right w:val="nil"/>
            </w:tcBorders>
            <w:tcMar>
              <w:top w:w="0" w:type="dxa"/>
              <w:left w:w="60" w:type="dxa"/>
              <w:bottom w:w="0" w:type="dxa"/>
              <w:right w:w="60" w:type="dxa"/>
            </w:tcMar>
          </w:tcPr>
          <w:p w14:paraId="5C2F35BB" w14:textId="77777777" w:rsidR="005E1788" w:rsidRDefault="005E1788" w:rsidP="005E1788">
            <w:pPr>
              <w:rPr>
                <w:ins w:id="2040"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A2D3D66" w14:textId="77777777" w:rsidR="005E1788" w:rsidRDefault="005E1788" w:rsidP="005E1788">
            <w:pPr>
              <w:rPr>
                <w:ins w:id="2041" w:author="Arjan Kloosterboer" w:date="2017-09-21T14:32:00Z"/>
                <w:rFonts w:ascii="Calibri" w:hAnsi="Calibri" w:cs="Calibri"/>
                <w:color w:val="0F0F0F"/>
                <w:sz w:val="22"/>
                <w:szCs w:val="22"/>
              </w:rPr>
            </w:pPr>
            <w:ins w:id="2042" w:author="Arjan Kloosterboer" w:date="2017-09-21T14:32:00Z">
              <w:r>
                <w:rPr>
                  <w:rFonts w:ascii="Calibri" w:hAnsi="Calibri" w:cs="Calibri"/>
                  <w:color w:val="0F0F0F"/>
                  <w:sz w:val="22"/>
                  <w:szCs w:val="22"/>
                </w:rPr>
                <w:t>OBJECT  [0..1]</w:t>
              </w:r>
            </w:ins>
          </w:p>
          <w:p w14:paraId="54992C33" w14:textId="77777777" w:rsidR="005E1788" w:rsidRDefault="005E1788" w:rsidP="005E1788">
            <w:pPr>
              <w:rPr>
                <w:ins w:id="2043" w:author="Arjan Kloosterboer" w:date="2017-09-21T14:32:00Z"/>
                <w:rFonts w:ascii="Calibri" w:hAnsi="Calibri" w:cs="Calibri"/>
                <w:color w:val="0F0F0F"/>
                <w:sz w:val="22"/>
                <w:szCs w:val="22"/>
              </w:rPr>
            </w:pPr>
            <w:ins w:id="2044" w:author="Arjan Kloosterboer" w:date="2017-09-21T14:32:00Z">
              <w:r>
                <w:rPr>
                  <w:rFonts w:ascii="Calibri" w:hAnsi="Calibri" w:cs="Calibri"/>
                  <w:color w:val="0F0F0F"/>
                  <w:sz w:val="22"/>
                  <w:szCs w:val="22"/>
                </w:rPr>
                <w:t xml:space="preserve">  is</w:t>
              </w:r>
            </w:ins>
          </w:p>
          <w:p w14:paraId="13417892" w14:textId="77777777" w:rsidR="005E1788" w:rsidRDefault="005E1788" w:rsidP="005E1788">
            <w:pPr>
              <w:rPr>
                <w:ins w:id="2045" w:author="Arjan Kloosterboer" w:date="2017-09-21T14:32:00Z"/>
                <w:rFonts w:ascii="Calibri" w:hAnsi="Calibri" w:cs="Calibri"/>
                <w:color w:val="0F0F0F"/>
                <w:sz w:val="22"/>
                <w:szCs w:val="22"/>
              </w:rPr>
            </w:pPr>
            <w:ins w:id="2046" w:author="Arjan Kloosterboer" w:date="2017-09-21T14:32:00Z">
              <w:r>
                <w:rPr>
                  <w:rFonts w:ascii="Calibri" w:hAnsi="Calibri" w:cs="Calibri"/>
                  <w:color w:val="0F0F0F"/>
                  <w:sz w:val="22"/>
                  <w:szCs w:val="22"/>
                </w:rPr>
                <w:t>KLANTCONTACT (ALS OBJECT)  [1]</w:t>
              </w:r>
            </w:ins>
          </w:p>
        </w:tc>
        <w:tc>
          <w:tcPr>
            <w:tcW w:w="6120" w:type="dxa"/>
            <w:tcBorders>
              <w:top w:val="nil"/>
              <w:left w:val="nil"/>
              <w:bottom w:val="nil"/>
              <w:right w:val="nil"/>
            </w:tcBorders>
            <w:tcMar>
              <w:top w:w="0" w:type="dxa"/>
              <w:left w:w="60" w:type="dxa"/>
              <w:bottom w:w="0" w:type="dxa"/>
              <w:right w:w="60" w:type="dxa"/>
            </w:tcMar>
          </w:tcPr>
          <w:p w14:paraId="51BB3CEC" w14:textId="77777777" w:rsidR="005E1788" w:rsidRDefault="005E1788" w:rsidP="005E1788">
            <w:pPr>
              <w:rPr>
                <w:ins w:id="2047" w:author="Arjan Kloosterboer" w:date="2017-09-21T14:32:00Z"/>
                <w:rFonts w:ascii="Calibri" w:hAnsi="Calibri" w:cs="Calibri"/>
                <w:color w:val="0F0F0F"/>
                <w:sz w:val="22"/>
                <w:szCs w:val="22"/>
              </w:rPr>
            </w:pPr>
            <w:ins w:id="2048" w:author="Arjan Kloosterboer" w:date="2017-09-21T14:32:00Z">
              <w:r>
                <w:rPr>
                  <w:rFonts w:ascii="Calibri" w:hAnsi="Calibri" w:cs="Calibri"/>
                  <w:color w:val="000000"/>
                  <w:sz w:val="22"/>
                  <w:szCs w:val="22"/>
                </w:rPr>
                <w:t>Een KLANTCONTACT komt voor in de hoedanigheid van een OBJECT bij een zaak</w:t>
              </w:r>
            </w:ins>
          </w:p>
        </w:tc>
      </w:tr>
      <w:tr w:rsidR="005E1788" w14:paraId="318857B8" w14:textId="77777777" w:rsidTr="005E1788">
        <w:trPr>
          <w:trHeight w:hRule="exact" w:val="128"/>
          <w:ins w:id="2049" w:author="Arjan Kloosterboer" w:date="2017-09-21T14:32:00Z"/>
        </w:trPr>
        <w:tc>
          <w:tcPr>
            <w:tcW w:w="450" w:type="dxa"/>
            <w:tcBorders>
              <w:top w:val="nil"/>
              <w:left w:val="nil"/>
              <w:bottom w:val="nil"/>
              <w:right w:val="nil"/>
            </w:tcBorders>
            <w:tcMar>
              <w:top w:w="0" w:type="dxa"/>
              <w:left w:w="60" w:type="dxa"/>
              <w:bottom w:w="0" w:type="dxa"/>
              <w:right w:w="60" w:type="dxa"/>
            </w:tcMar>
          </w:tcPr>
          <w:p w14:paraId="52608A92" w14:textId="77777777" w:rsidR="005E1788" w:rsidRDefault="005E1788" w:rsidP="005E1788">
            <w:pPr>
              <w:rPr>
                <w:ins w:id="2050" w:author="Arjan Kloosterboer" w:date="2017-09-21T14:3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CB0D695" w14:textId="77777777" w:rsidR="005E1788" w:rsidRDefault="005E1788" w:rsidP="005E1788">
            <w:pPr>
              <w:rPr>
                <w:ins w:id="2051" w:author="Arjan Kloosterboer" w:date="2017-09-21T14:3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7250047" w14:textId="77777777" w:rsidR="005E1788" w:rsidRDefault="005E1788" w:rsidP="005E1788">
            <w:pPr>
              <w:rPr>
                <w:ins w:id="2052" w:author="Arjan Kloosterboer" w:date="2017-09-21T14:32:00Z"/>
                <w:rFonts w:ascii="Calibri" w:hAnsi="Calibri" w:cs="Calibri"/>
                <w:color w:val="0F0F0F"/>
                <w:sz w:val="22"/>
                <w:szCs w:val="22"/>
              </w:rPr>
            </w:pPr>
          </w:p>
        </w:tc>
      </w:tr>
    </w:tbl>
    <w:p w14:paraId="569A02F6" w14:textId="77777777" w:rsidR="005E1788" w:rsidRPr="005E1788" w:rsidRDefault="005E1788" w:rsidP="005E1788">
      <w:pPr>
        <w:rPr>
          <w:ins w:id="2053" w:author="Arjan Kloosterboer" w:date="2017-09-21T14:3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5E1788" w14:paraId="4A2C3A1B" w14:textId="77777777" w:rsidTr="005E1788">
        <w:trPr>
          <w:ins w:id="2054" w:author="Arjan Kloosterboer" w:date="2017-09-21T14:32:00Z"/>
        </w:trPr>
        <w:tc>
          <w:tcPr>
            <w:tcW w:w="9360" w:type="dxa"/>
            <w:tcBorders>
              <w:top w:val="nil"/>
              <w:left w:val="nil"/>
              <w:bottom w:val="nil"/>
              <w:right w:val="nil"/>
            </w:tcBorders>
            <w:tcMar>
              <w:top w:w="0" w:type="dxa"/>
              <w:left w:w="60" w:type="dxa"/>
              <w:bottom w:w="0" w:type="dxa"/>
              <w:right w:w="60" w:type="dxa"/>
            </w:tcMar>
          </w:tcPr>
          <w:p w14:paraId="6D707E64" w14:textId="77777777" w:rsidR="005E1788" w:rsidRDefault="005E1788" w:rsidP="005E1788">
            <w:pPr>
              <w:rPr>
                <w:ins w:id="2055" w:author="Arjan Kloosterboer" w:date="2017-09-21T14:32:00Z"/>
                <w:rFonts w:ascii="Calibri" w:hAnsi="Calibri" w:cs="Calibri"/>
                <w:b/>
                <w:bCs/>
                <w:color w:val="0F0F0F"/>
                <w:sz w:val="22"/>
                <w:szCs w:val="22"/>
              </w:rPr>
            </w:pPr>
            <w:ins w:id="2056" w:author="Arjan Kloosterboer" w:date="2017-09-21T14:32:00Z">
              <w:r>
                <w:rPr>
                  <w:rFonts w:ascii="Calibri" w:hAnsi="Calibri" w:cs="Calibri"/>
                  <w:b/>
                  <w:bCs/>
                  <w:color w:val="0F0F0F"/>
                  <w:sz w:val="22"/>
                  <w:szCs w:val="22"/>
                </w:rPr>
                <w:t>Toelichting objecttype</w:t>
              </w:r>
            </w:ins>
          </w:p>
          <w:p w14:paraId="0FADB92B" w14:textId="77777777" w:rsidR="005E1788" w:rsidRDefault="005E1788" w:rsidP="005E1788">
            <w:pPr>
              <w:ind w:left="720"/>
              <w:rPr>
                <w:ins w:id="2057" w:author="Arjan Kloosterboer" w:date="2017-09-21T14:32:00Z"/>
                <w:rFonts w:ascii="Calibri" w:hAnsi="Calibri" w:cs="Calibri"/>
                <w:color w:val="0F0F0F"/>
                <w:sz w:val="22"/>
                <w:szCs w:val="22"/>
              </w:rPr>
            </w:pPr>
            <w:ins w:id="2058" w:author="Arjan Kloosterboer" w:date="2017-09-21T14:32:00Z">
              <w:r>
                <w:rPr>
                  <w:rFonts w:ascii="Calibri" w:hAnsi="Calibri" w:cs="Calibri"/>
                  <w:color w:val="0F0F0F"/>
                  <w:sz w:val="22"/>
                  <w:szCs w:val="22"/>
                </w:rPr>
                <w:t xml:space="preserve">Betreft de modellering van KLANTCONTACT als specialisatie van OBJECT waarop zaken betrekking hebben. Aangezien niet elk klantcontact onderwerp van een zaak zal zijn en KLANTCONTACT zelf dus geen specialisatie van OBJECT kan zijn, wordt het objecttype </w:t>
              </w:r>
              <w:r>
                <w:rPr>
                  <w:rFonts w:ascii="Calibri" w:hAnsi="Calibri" w:cs="Calibri"/>
                  <w:color w:val="0F0F0F"/>
                  <w:sz w:val="22"/>
                  <w:szCs w:val="22"/>
                </w:rPr>
                <w:lastRenderedPageBreak/>
                <w:t xml:space="preserve">onderscheiden, met een 1-op-1-relatie met KLANTCONTACT . Elke instantie ('voorkomen') van KLANTCONTACT (ANDER OBJECT) is dus altijd een instantie van KLANTCONTACT , omgekeerd hoeft dat niet zo te zijn (cq. zal dat veelal niet het geval zijn). </w:t>
              </w:r>
            </w:ins>
          </w:p>
          <w:p w14:paraId="16A55D66" w14:textId="77777777" w:rsidR="005E1788" w:rsidRDefault="005E1788" w:rsidP="005E1788">
            <w:pPr>
              <w:ind w:left="720"/>
              <w:rPr>
                <w:ins w:id="2059" w:author="Arjan Kloosterboer" w:date="2017-09-21T14:32:00Z"/>
                <w:rFonts w:ascii="Calibri" w:hAnsi="Calibri" w:cs="Calibri"/>
                <w:color w:val="0F0F0F"/>
                <w:sz w:val="22"/>
                <w:szCs w:val="22"/>
              </w:rPr>
            </w:pPr>
            <w:ins w:id="2060" w:author="Arjan Kloosterboer" w:date="2017-09-21T14:32:00Z">
              <w:r>
                <w:rPr>
                  <w:rFonts w:ascii="Calibri" w:hAnsi="Calibri" w:cs="Calibri"/>
                  <w:color w:val="0F0F0F"/>
                  <w:sz w:val="22"/>
                  <w:szCs w:val="22"/>
                </w:rPr>
                <w:t>Vanuit het perspectief (als specialisatie) van OBJECT zijn van KLANTCONTACT alleen de volgende attribuutsoorten relevant:</w:t>
              </w:r>
            </w:ins>
          </w:p>
          <w:p w14:paraId="60FCBD10" w14:textId="77777777" w:rsidR="005E1788" w:rsidRDefault="005E1788" w:rsidP="005E1788">
            <w:pPr>
              <w:ind w:left="720"/>
              <w:rPr>
                <w:ins w:id="2061" w:author="Arjan Kloosterboer" w:date="2017-09-21T14:32:00Z"/>
                <w:rFonts w:ascii="Calibri" w:hAnsi="Calibri" w:cs="Calibri"/>
                <w:color w:val="0F0F0F"/>
                <w:sz w:val="22"/>
                <w:szCs w:val="22"/>
              </w:rPr>
            </w:pPr>
            <w:ins w:id="2062" w:author="Arjan Kloosterboer" w:date="2017-09-21T14:32:00Z">
              <w:r>
                <w:rPr>
                  <w:rFonts w:ascii="Calibri" w:hAnsi="Calibri" w:cs="Calibri"/>
                  <w:color w:val="0F0F0F"/>
                  <w:sz w:val="22"/>
                  <w:szCs w:val="22"/>
                </w:rPr>
                <w:t>- Identificatie</w:t>
              </w:r>
            </w:ins>
          </w:p>
          <w:p w14:paraId="5AEDF2B1" w14:textId="77777777" w:rsidR="005E1788" w:rsidRDefault="005E1788" w:rsidP="005E1788">
            <w:pPr>
              <w:ind w:left="720"/>
              <w:rPr>
                <w:ins w:id="2063" w:author="Arjan Kloosterboer" w:date="2017-09-21T14:32:00Z"/>
                <w:rFonts w:ascii="Calibri" w:hAnsi="Calibri" w:cs="Calibri"/>
                <w:color w:val="0F0F0F"/>
                <w:sz w:val="22"/>
                <w:szCs w:val="22"/>
              </w:rPr>
            </w:pPr>
            <w:ins w:id="2064" w:author="Arjan Kloosterboer" w:date="2017-09-21T14:32:00Z">
              <w:r>
                <w:rPr>
                  <w:rFonts w:ascii="Calibri" w:hAnsi="Calibri" w:cs="Calibri"/>
                  <w:color w:val="0F0F0F"/>
                  <w:sz w:val="22"/>
                  <w:szCs w:val="22"/>
                </w:rPr>
                <w:t>- Verantwoordelijke organisatie</w:t>
              </w:r>
            </w:ins>
          </w:p>
          <w:p w14:paraId="75844F02" w14:textId="77777777" w:rsidR="005E1788" w:rsidRDefault="005E1788" w:rsidP="005E1788">
            <w:pPr>
              <w:ind w:left="720"/>
              <w:rPr>
                <w:ins w:id="2065" w:author="Arjan Kloosterboer" w:date="2017-09-21T14:32:00Z"/>
                <w:rFonts w:ascii="Calibri" w:hAnsi="Calibri" w:cs="Calibri"/>
                <w:color w:val="0F0F0F"/>
                <w:sz w:val="22"/>
                <w:szCs w:val="22"/>
              </w:rPr>
            </w:pPr>
            <w:ins w:id="2066" w:author="Arjan Kloosterboer" w:date="2017-09-21T14:32:00Z">
              <w:r>
                <w:rPr>
                  <w:rFonts w:ascii="Calibri" w:hAnsi="Calibri" w:cs="Calibri"/>
                  <w:color w:val="0F0F0F"/>
                  <w:sz w:val="22"/>
                  <w:szCs w:val="22"/>
                </w:rPr>
                <w:t>- Datum-tijd</w:t>
              </w:r>
            </w:ins>
          </w:p>
          <w:p w14:paraId="6FD7F057" w14:textId="77777777" w:rsidR="005E1788" w:rsidRDefault="005E1788" w:rsidP="005E1788">
            <w:pPr>
              <w:ind w:left="720"/>
              <w:rPr>
                <w:ins w:id="2067" w:author="Arjan Kloosterboer" w:date="2017-09-21T14:32:00Z"/>
                <w:rFonts w:ascii="Calibri" w:hAnsi="Calibri" w:cs="Calibri"/>
                <w:color w:val="0F0F0F"/>
                <w:sz w:val="22"/>
                <w:szCs w:val="22"/>
              </w:rPr>
            </w:pPr>
            <w:ins w:id="2068" w:author="Arjan Kloosterboer" w:date="2017-09-21T14:32:00Z">
              <w:r>
                <w:rPr>
                  <w:rFonts w:ascii="Calibri" w:hAnsi="Calibri" w:cs="Calibri"/>
                  <w:color w:val="0F0F0F"/>
                  <w:sz w:val="22"/>
                  <w:szCs w:val="22"/>
                </w:rPr>
                <w:t>- Onderwerp.</w:t>
              </w:r>
            </w:ins>
          </w:p>
        </w:tc>
        <w:bookmarkEnd w:id="1947"/>
      </w:tr>
    </w:tbl>
    <w:p w14:paraId="42B4AF84" w14:textId="77777777" w:rsidR="00847C61" w:rsidRPr="00474957" w:rsidRDefault="00DE73DB" w:rsidP="00847C61">
      <w:pPr>
        <w:pStyle w:val="Kop3"/>
        <w:rPr>
          <w:rFonts w:ascii="Arial" w:hAnsi="Arial"/>
          <w:sz w:val="30"/>
        </w:rPr>
      </w:pPr>
      <w:r w:rsidRPr="00474957">
        <w:rPr>
          <w:rFonts w:ascii="Arial" w:hAnsi="Arial"/>
          <w:lang w:val="en-AU"/>
        </w:rPr>
        <w:lastRenderedPageBreak/>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KUNSTWERKDEEL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2A1F7B0" w14:textId="77777777" w:rsidTr="00847C61">
        <w:trPr>
          <w:trHeight w:val="271"/>
        </w:trPr>
        <w:tc>
          <w:tcPr>
            <w:tcW w:w="2340" w:type="dxa"/>
            <w:gridSpan w:val="2"/>
            <w:tcBorders>
              <w:top w:val="nil"/>
              <w:left w:val="nil"/>
              <w:bottom w:val="nil"/>
              <w:right w:val="nil"/>
            </w:tcBorders>
          </w:tcPr>
          <w:p w14:paraId="28BE38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48EBAD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KUNSTWERKDEEL</w:t>
            </w:r>
            <w:r w:rsidRPr="00474957">
              <w:rPr>
                <w:rFonts w:ascii="Arial" w:hAnsi="Arial" w:cs="Arial"/>
                <w:szCs w:val="24"/>
                <w:lang w:val="en-AU" w:eastAsia="en-US"/>
              </w:rPr>
              <w:fldChar w:fldCharType="end"/>
            </w:r>
          </w:p>
        </w:tc>
      </w:tr>
      <w:tr w:rsidR="00847C61" w:rsidRPr="00474957" w14:paraId="1D913D2B" w14:textId="77777777" w:rsidTr="00847C61">
        <w:trPr>
          <w:trHeight w:hRule="exact" w:val="128"/>
        </w:trPr>
        <w:tc>
          <w:tcPr>
            <w:tcW w:w="2340" w:type="dxa"/>
            <w:gridSpan w:val="2"/>
            <w:tcBorders>
              <w:top w:val="nil"/>
              <w:left w:val="nil"/>
              <w:bottom w:val="nil"/>
              <w:right w:val="nil"/>
            </w:tcBorders>
          </w:tcPr>
          <w:p w14:paraId="6AA7D5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3C5FD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44A07C8" w14:textId="77777777" w:rsidTr="00847C61">
        <w:trPr>
          <w:trHeight w:val="151"/>
        </w:trPr>
        <w:tc>
          <w:tcPr>
            <w:tcW w:w="2340" w:type="dxa"/>
            <w:gridSpan w:val="2"/>
            <w:tcBorders>
              <w:top w:val="nil"/>
              <w:left w:val="nil"/>
              <w:bottom w:val="nil"/>
              <w:right w:val="nil"/>
            </w:tcBorders>
          </w:tcPr>
          <w:p w14:paraId="67E467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0749A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4E0C8DF" w14:textId="77777777" w:rsidTr="00847C61">
        <w:trPr>
          <w:trHeight w:hRule="exact" w:val="128"/>
        </w:trPr>
        <w:tc>
          <w:tcPr>
            <w:tcW w:w="2340" w:type="dxa"/>
            <w:gridSpan w:val="2"/>
            <w:tcBorders>
              <w:top w:val="nil"/>
              <w:left w:val="nil"/>
              <w:bottom w:val="nil"/>
              <w:right w:val="nil"/>
            </w:tcBorders>
          </w:tcPr>
          <w:p w14:paraId="371960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3865E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967AA65" w14:textId="77777777" w:rsidTr="00847C61">
        <w:tc>
          <w:tcPr>
            <w:tcW w:w="2340" w:type="dxa"/>
            <w:gridSpan w:val="2"/>
            <w:tcBorders>
              <w:top w:val="nil"/>
              <w:left w:val="nil"/>
              <w:bottom w:val="nil"/>
              <w:right w:val="nil"/>
            </w:tcBorders>
          </w:tcPr>
          <w:p w14:paraId="2E86ED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96456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A5F3E6D" w14:textId="77777777" w:rsidTr="00847C61">
        <w:trPr>
          <w:trHeight w:hRule="exact" w:val="241"/>
        </w:trPr>
        <w:tc>
          <w:tcPr>
            <w:tcW w:w="2340" w:type="dxa"/>
            <w:gridSpan w:val="2"/>
            <w:tcBorders>
              <w:top w:val="nil"/>
              <w:left w:val="nil"/>
              <w:bottom w:val="nil"/>
              <w:right w:val="nil"/>
            </w:tcBorders>
          </w:tcPr>
          <w:p w14:paraId="4900DE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17401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3F9207F" w14:textId="77777777" w:rsidTr="00847C61">
        <w:tc>
          <w:tcPr>
            <w:tcW w:w="2340" w:type="dxa"/>
            <w:gridSpan w:val="2"/>
            <w:tcBorders>
              <w:top w:val="nil"/>
              <w:left w:val="nil"/>
              <w:bottom w:val="nil"/>
              <w:right w:val="nil"/>
            </w:tcBorders>
          </w:tcPr>
          <w:p w14:paraId="52EA8B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B0403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55D2A76" w14:textId="77777777" w:rsidTr="00847C61">
        <w:tc>
          <w:tcPr>
            <w:tcW w:w="450" w:type="dxa"/>
            <w:tcBorders>
              <w:top w:val="nil"/>
              <w:left w:val="nil"/>
              <w:bottom w:val="nil"/>
              <w:right w:val="nil"/>
            </w:tcBorders>
          </w:tcPr>
          <w:p w14:paraId="776066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69" w:name="BKM_6AA284C4_FA3C_46fd_B74D_E676CC0C40A4"/>
          </w:p>
        </w:tc>
        <w:tc>
          <w:tcPr>
            <w:tcW w:w="2790" w:type="dxa"/>
            <w:gridSpan w:val="2"/>
            <w:tcBorders>
              <w:top w:val="nil"/>
              <w:left w:val="nil"/>
              <w:bottom w:val="nil"/>
              <w:right w:val="nil"/>
            </w:tcBorders>
          </w:tcPr>
          <w:p w14:paraId="483F9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A5120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74F265E" w14:textId="77777777" w:rsidTr="00847C61">
        <w:tc>
          <w:tcPr>
            <w:tcW w:w="450" w:type="dxa"/>
            <w:tcBorders>
              <w:top w:val="nil"/>
              <w:left w:val="nil"/>
              <w:bottom w:val="nil"/>
              <w:right w:val="nil"/>
            </w:tcBorders>
          </w:tcPr>
          <w:p w14:paraId="0232BB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472E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kunstwerk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BF20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kunstwerk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69"/>
      </w:tr>
      <w:tr w:rsidR="00847C61" w:rsidRPr="00474957" w14:paraId="186DC987" w14:textId="77777777" w:rsidTr="00847C61">
        <w:tc>
          <w:tcPr>
            <w:tcW w:w="450" w:type="dxa"/>
            <w:tcBorders>
              <w:top w:val="nil"/>
              <w:left w:val="nil"/>
              <w:bottom w:val="nil"/>
              <w:right w:val="nil"/>
            </w:tcBorders>
          </w:tcPr>
          <w:p w14:paraId="327FC9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0" w:name="BKM_BAB65547_E16C_44cd_B71A_7EA6C7EA5F9E"/>
          </w:p>
        </w:tc>
        <w:tc>
          <w:tcPr>
            <w:tcW w:w="2790" w:type="dxa"/>
            <w:gridSpan w:val="2"/>
            <w:tcBorders>
              <w:top w:val="nil"/>
              <w:left w:val="nil"/>
              <w:bottom w:val="nil"/>
              <w:right w:val="nil"/>
            </w:tcBorders>
          </w:tcPr>
          <w:p w14:paraId="6B6BB0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D5672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0"/>
      </w:tr>
      <w:tr w:rsidR="00847C61" w:rsidRPr="00474957" w14:paraId="036A91D4" w14:textId="77777777" w:rsidTr="00847C61">
        <w:tc>
          <w:tcPr>
            <w:tcW w:w="450" w:type="dxa"/>
            <w:tcBorders>
              <w:top w:val="nil"/>
              <w:left w:val="nil"/>
              <w:bottom w:val="nil"/>
              <w:right w:val="nil"/>
            </w:tcBorders>
          </w:tcPr>
          <w:p w14:paraId="46D909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1" w:name="BKM_01C71902_36E6_4b57_9ED0_F9A6A920CBDC"/>
          </w:p>
        </w:tc>
        <w:tc>
          <w:tcPr>
            <w:tcW w:w="2790" w:type="dxa"/>
            <w:gridSpan w:val="2"/>
            <w:tcBorders>
              <w:top w:val="nil"/>
              <w:left w:val="nil"/>
              <w:bottom w:val="nil"/>
              <w:right w:val="nil"/>
            </w:tcBorders>
          </w:tcPr>
          <w:p w14:paraId="0F5E805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76D9E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1"/>
      </w:tr>
      <w:tr w:rsidR="00847C61" w:rsidRPr="00474957" w14:paraId="57B12A53" w14:textId="77777777" w:rsidTr="00847C61">
        <w:tc>
          <w:tcPr>
            <w:tcW w:w="450" w:type="dxa"/>
            <w:tcBorders>
              <w:top w:val="nil"/>
              <w:left w:val="nil"/>
              <w:bottom w:val="nil"/>
              <w:right w:val="nil"/>
            </w:tcBorders>
          </w:tcPr>
          <w:p w14:paraId="2A692C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2" w:name="BKM_BE198F02_F250_4c6d_AA02_46DC39FD9436"/>
          </w:p>
        </w:tc>
        <w:tc>
          <w:tcPr>
            <w:tcW w:w="2790" w:type="dxa"/>
            <w:gridSpan w:val="2"/>
            <w:tcBorders>
              <w:top w:val="nil"/>
              <w:left w:val="nil"/>
              <w:bottom w:val="nil"/>
              <w:right w:val="nil"/>
            </w:tcBorders>
          </w:tcPr>
          <w:p w14:paraId="1FE1382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E344E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2"/>
      </w:tr>
      <w:tr w:rsidR="00847C61" w:rsidRPr="00474957" w14:paraId="0EF34E71" w14:textId="77777777" w:rsidTr="00847C61">
        <w:tc>
          <w:tcPr>
            <w:tcW w:w="450" w:type="dxa"/>
            <w:tcBorders>
              <w:top w:val="nil"/>
              <w:left w:val="nil"/>
              <w:bottom w:val="nil"/>
              <w:right w:val="nil"/>
            </w:tcBorders>
          </w:tcPr>
          <w:p w14:paraId="42B18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3" w:name="BKM_4029FF82_A017_423a_A7D0_6FADAD932A22"/>
          </w:p>
        </w:tc>
        <w:tc>
          <w:tcPr>
            <w:tcW w:w="2790" w:type="dxa"/>
            <w:gridSpan w:val="2"/>
            <w:tcBorders>
              <w:top w:val="nil"/>
              <w:left w:val="nil"/>
              <w:bottom w:val="nil"/>
              <w:right w:val="nil"/>
            </w:tcBorders>
          </w:tcPr>
          <w:p w14:paraId="2FD306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B76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3"/>
      </w:tr>
      <w:tr w:rsidR="00847C61" w:rsidRPr="00474957" w14:paraId="17F2A5B4" w14:textId="77777777" w:rsidTr="00847C61">
        <w:tc>
          <w:tcPr>
            <w:tcW w:w="450" w:type="dxa"/>
            <w:tcBorders>
              <w:top w:val="nil"/>
              <w:left w:val="nil"/>
              <w:bottom w:val="nil"/>
              <w:right w:val="nil"/>
            </w:tcBorders>
          </w:tcPr>
          <w:p w14:paraId="2714EF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4" w:name="BKM_36928C2D_4541_46ee_8CB2_A34037ED5E82"/>
          </w:p>
        </w:tc>
        <w:tc>
          <w:tcPr>
            <w:tcW w:w="2790" w:type="dxa"/>
            <w:gridSpan w:val="2"/>
            <w:tcBorders>
              <w:top w:val="nil"/>
              <w:left w:val="nil"/>
              <w:bottom w:val="nil"/>
              <w:right w:val="nil"/>
            </w:tcBorders>
          </w:tcPr>
          <w:p w14:paraId="6933545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kunstwerkdeel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384D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KUNSTWERKDEEL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kunstwerkdeel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4"/>
      </w:tr>
    </w:tbl>
    <w:p w14:paraId="52CBBA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A6794A1" w14:textId="77777777" w:rsidTr="00847C61">
        <w:tc>
          <w:tcPr>
            <w:tcW w:w="9360" w:type="dxa"/>
            <w:gridSpan w:val="3"/>
            <w:tcBorders>
              <w:top w:val="nil"/>
              <w:left w:val="nil"/>
              <w:bottom w:val="nil"/>
              <w:right w:val="nil"/>
            </w:tcBorders>
          </w:tcPr>
          <w:p w14:paraId="6CB86E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AD6C2BA" w14:textId="77777777" w:rsidTr="00847C61">
        <w:tc>
          <w:tcPr>
            <w:tcW w:w="450" w:type="dxa"/>
            <w:tcBorders>
              <w:top w:val="nil"/>
              <w:left w:val="nil"/>
              <w:bottom w:val="nil"/>
              <w:right w:val="nil"/>
            </w:tcBorders>
          </w:tcPr>
          <w:p w14:paraId="72BDC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69713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CC4BD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B2A7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C001A2E" w14:textId="77777777" w:rsidTr="00847C61">
        <w:tc>
          <w:tcPr>
            <w:tcW w:w="450" w:type="dxa"/>
            <w:tcBorders>
              <w:top w:val="nil"/>
              <w:left w:val="nil"/>
              <w:bottom w:val="nil"/>
              <w:right w:val="nil"/>
            </w:tcBorders>
          </w:tcPr>
          <w:p w14:paraId="7BF94C9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5FBE95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C346A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1EF488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KUNSTWERKDEEL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3BE06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KUNSTWERKDEEL is een specialisatie van OBJECT.</w:t>
            </w:r>
            <w:r w:rsidRPr="00474957">
              <w:rPr>
                <w:rFonts w:ascii="Arial" w:hAnsi="Arial" w:cs="Arial"/>
                <w:szCs w:val="24"/>
                <w:lang w:val="en-AU" w:eastAsia="en-US"/>
              </w:rPr>
              <w:fldChar w:fldCharType="end"/>
            </w:r>
          </w:p>
        </w:tc>
      </w:tr>
      <w:tr w:rsidR="00847C61" w:rsidRPr="00474957" w14:paraId="79318087" w14:textId="77777777" w:rsidTr="00847C61">
        <w:trPr>
          <w:trHeight w:hRule="exact" w:val="128"/>
        </w:trPr>
        <w:tc>
          <w:tcPr>
            <w:tcW w:w="450" w:type="dxa"/>
            <w:tcBorders>
              <w:top w:val="nil"/>
              <w:left w:val="nil"/>
              <w:bottom w:val="nil"/>
              <w:right w:val="nil"/>
            </w:tcBorders>
          </w:tcPr>
          <w:p w14:paraId="3AF9402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71E48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FBCCD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B1CA9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5CE275BD" w14:textId="77777777" w:rsidTr="00847C61">
        <w:trPr>
          <w:cantSplit/>
        </w:trPr>
        <w:tc>
          <w:tcPr>
            <w:tcW w:w="9360" w:type="dxa"/>
            <w:tcBorders>
              <w:top w:val="nil"/>
              <w:left w:val="nil"/>
              <w:bottom w:val="nil"/>
              <w:right w:val="nil"/>
            </w:tcBorders>
          </w:tcPr>
          <w:p w14:paraId="15A1D0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BBB561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KUNSTWERKDEEL die in het RGBZ gebruikt worden bij deze specialisatie van OBJECT. Zie voor de specificaties van deze gegevens het RSGB.</w:t>
            </w:r>
          </w:p>
        </w:tc>
      </w:tr>
    </w:tbl>
    <w:bookmarkStart w:id="2075" w:name="BKM_D0DFD5D3_7999_410c_A20B_B3200151C26F"/>
    <w:bookmarkEnd w:id="2075"/>
    <w:p w14:paraId="76CBB54A"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LIGPLAATS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F39F402" w14:textId="77777777" w:rsidTr="00847C61">
        <w:trPr>
          <w:trHeight w:val="271"/>
        </w:trPr>
        <w:tc>
          <w:tcPr>
            <w:tcW w:w="2340" w:type="dxa"/>
            <w:gridSpan w:val="2"/>
            <w:tcBorders>
              <w:top w:val="nil"/>
              <w:left w:val="nil"/>
              <w:bottom w:val="nil"/>
              <w:right w:val="nil"/>
            </w:tcBorders>
          </w:tcPr>
          <w:p w14:paraId="7FF6CB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9F24B2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LIGPLAATS</w:t>
            </w:r>
            <w:r w:rsidRPr="00474957">
              <w:rPr>
                <w:rFonts w:ascii="Arial" w:hAnsi="Arial" w:cs="Arial"/>
                <w:szCs w:val="24"/>
                <w:lang w:val="en-AU" w:eastAsia="en-US"/>
              </w:rPr>
              <w:fldChar w:fldCharType="end"/>
            </w:r>
          </w:p>
        </w:tc>
      </w:tr>
      <w:tr w:rsidR="00847C61" w:rsidRPr="00474957" w14:paraId="772B08BF" w14:textId="77777777" w:rsidTr="00847C61">
        <w:trPr>
          <w:trHeight w:hRule="exact" w:val="128"/>
        </w:trPr>
        <w:tc>
          <w:tcPr>
            <w:tcW w:w="2340" w:type="dxa"/>
            <w:gridSpan w:val="2"/>
            <w:tcBorders>
              <w:top w:val="nil"/>
              <w:left w:val="nil"/>
              <w:bottom w:val="nil"/>
              <w:right w:val="nil"/>
            </w:tcBorders>
          </w:tcPr>
          <w:p w14:paraId="0D52A6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6BFCD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98177D" w14:textId="77777777" w:rsidTr="00847C61">
        <w:trPr>
          <w:trHeight w:val="151"/>
        </w:trPr>
        <w:tc>
          <w:tcPr>
            <w:tcW w:w="2340" w:type="dxa"/>
            <w:gridSpan w:val="2"/>
            <w:tcBorders>
              <w:top w:val="nil"/>
              <w:left w:val="nil"/>
              <w:bottom w:val="nil"/>
              <w:right w:val="nil"/>
            </w:tcBorders>
          </w:tcPr>
          <w:p w14:paraId="48FB861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45400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09DD0D1" w14:textId="77777777" w:rsidTr="00847C61">
        <w:trPr>
          <w:trHeight w:hRule="exact" w:val="128"/>
        </w:trPr>
        <w:tc>
          <w:tcPr>
            <w:tcW w:w="2340" w:type="dxa"/>
            <w:gridSpan w:val="2"/>
            <w:tcBorders>
              <w:top w:val="nil"/>
              <w:left w:val="nil"/>
              <w:bottom w:val="nil"/>
              <w:right w:val="nil"/>
            </w:tcBorders>
          </w:tcPr>
          <w:p w14:paraId="46C9FF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E5CFE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FBBB12A" w14:textId="77777777" w:rsidTr="00847C61">
        <w:tc>
          <w:tcPr>
            <w:tcW w:w="2340" w:type="dxa"/>
            <w:gridSpan w:val="2"/>
            <w:tcBorders>
              <w:top w:val="nil"/>
              <w:left w:val="nil"/>
              <w:bottom w:val="nil"/>
              <w:right w:val="nil"/>
            </w:tcBorders>
          </w:tcPr>
          <w:p w14:paraId="2160D6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B06D2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60ADB4E" w14:textId="77777777" w:rsidTr="00847C61">
        <w:trPr>
          <w:trHeight w:hRule="exact" w:val="241"/>
        </w:trPr>
        <w:tc>
          <w:tcPr>
            <w:tcW w:w="2340" w:type="dxa"/>
            <w:gridSpan w:val="2"/>
            <w:tcBorders>
              <w:top w:val="nil"/>
              <w:left w:val="nil"/>
              <w:bottom w:val="nil"/>
              <w:right w:val="nil"/>
            </w:tcBorders>
          </w:tcPr>
          <w:p w14:paraId="0E889E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A226F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C2BF0B2" w14:textId="77777777" w:rsidTr="00847C61">
        <w:tc>
          <w:tcPr>
            <w:tcW w:w="2340" w:type="dxa"/>
            <w:gridSpan w:val="2"/>
            <w:tcBorders>
              <w:top w:val="nil"/>
              <w:left w:val="nil"/>
              <w:bottom w:val="nil"/>
              <w:right w:val="nil"/>
            </w:tcBorders>
          </w:tcPr>
          <w:p w14:paraId="698BFE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ABAD2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2CED747" w14:textId="77777777" w:rsidTr="00847C61">
        <w:tc>
          <w:tcPr>
            <w:tcW w:w="450" w:type="dxa"/>
            <w:tcBorders>
              <w:top w:val="nil"/>
              <w:left w:val="nil"/>
              <w:bottom w:val="nil"/>
              <w:right w:val="nil"/>
            </w:tcBorders>
          </w:tcPr>
          <w:p w14:paraId="2CBD9A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76" w:name="BKM_4C4FDDE9_064D_4faa_A6DF_651228334B93"/>
          </w:p>
        </w:tc>
        <w:tc>
          <w:tcPr>
            <w:tcW w:w="2790" w:type="dxa"/>
            <w:gridSpan w:val="2"/>
            <w:tcBorders>
              <w:top w:val="nil"/>
              <w:left w:val="nil"/>
              <w:bottom w:val="nil"/>
              <w:right w:val="nil"/>
            </w:tcBorders>
          </w:tcPr>
          <w:p w14:paraId="00CDD5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38650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CC3FADB" w14:textId="77777777" w:rsidTr="00847C61">
        <w:tc>
          <w:tcPr>
            <w:tcW w:w="450" w:type="dxa"/>
            <w:tcBorders>
              <w:top w:val="nil"/>
              <w:left w:val="nil"/>
              <w:bottom w:val="nil"/>
              <w:right w:val="nil"/>
            </w:tcBorders>
          </w:tcPr>
          <w:p w14:paraId="542567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A0B24D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89164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6"/>
      </w:tr>
      <w:tr w:rsidR="00847C61" w:rsidRPr="00474957" w14:paraId="44D5831C" w14:textId="77777777" w:rsidTr="00847C61">
        <w:tc>
          <w:tcPr>
            <w:tcW w:w="450" w:type="dxa"/>
            <w:tcBorders>
              <w:top w:val="nil"/>
              <w:left w:val="nil"/>
              <w:bottom w:val="nil"/>
              <w:right w:val="nil"/>
            </w:tcBorders>
          </w:tcPr>
          <w:p w14:paraId="657B90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7" w:name="BKM_B88D6F55_FD1E_4e0f_AE7B_30319EA6A433"/>
          </w:p>
        </w:tc>
        <w:tc>
          <w:tcPr>
            <w:tcW w:w="2790" w:type="dxa"/>
            <w:gridSpan w:val="2"/>
            <w:tcBorders>
              <w:top w:val="nil"/>
              <w:left w:val="nil"/>
              <w:bottom w:val="nil"/>
              <w:right w:val="nil"/>
            </w:tcBorders>
          </w:tcPr>
          <w:p w14:paraId="506F023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B571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7"/>
      </w:tr>
      <w:tr w:rsidR="00847C61" w:rsidRPr="00474957" w14:paraId="429FE3DB" w14:textId="77777777" w:rsidTr="00847C61">
        <w:tc>
          <w:tcPr>
            <w:tcW w:w="450" w:type="dxa"/>
            <w:tcBorders>
              <w:top w:val="nil"/>
              <w:left w:val="nil"/>
              <w:bottom w:val="nil"/>
              <w:right w:val="nil"/>
            </w:tcBorders>
          </w:tcPr>
          <w:p w14:paraId="4E139D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8" w:name="BKM_636E4E9E_2A6F_46c7_8919_8BC007EAF335"/>
          </w:p>
        </w:tc>
        <w:tc>
          <w:tcPr>
            <w:tcW w:w="2790" w:type="dxa"/>
            <w:gridSpan w:val="2"/>
            <w:tcBorders>
              <w:top w:val="nil"/>
              <w:left w:val="nil"/>
              <w:bottom w:val="nil"/>
              <w:right w:val="nil"/>
            </w:tcBorders>
          </w:tcPr>
          <w:p w14:paraId="618FA5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EC18F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8"/>
      </w:tr>
      <w:tr w:rsidR="00847C61" w:rsidRPr="00474957" w14:paraId="65E22A43" w14:textId="77777777" w:rsidTr="00847C61">
        <w:tc>
          <w:tcPr>
            <w:tcW w:w="450" w:type="dxa"/>
            <w:tcBorders>
              <w:top w:val="nil"/>
              <w:left w:val="nil"/>
              <w:bottom w:val="nil"/>
              <w:right w:val="nil"/>
            </w:tcBorders>
          </w:tcPr>
          <w:p w14:paraId="0AF52F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79" w:name="BKM_A6EEB310_52FB_461a_82E1_10B6DCB087EB"/>
          </w:p>
        </w:tc>
        <w:tc>
          <w:tcPr>
            <w:tcW w:w="2790" w:type="dxa"/>
            <w:gridSpan w:val="2"/>
            <w:tcBorders>
              <w:top w:val="nil"/>
              <w:left w:val="nil"/>
              <w:bottom w:val="nil"/>
              <w:right w:val="nil"/>
            </w:tcBorders>
          </w:tcPr>
          <w:p w14:paraId="7B20FE9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D498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79"/>
      </w:tr>
      <w:tr w:rsidR="00847C61" w:rsidRPr="00474957" w14:paraId="1221FBA0" w14:textId="77777777" w:rsidTr="00847C61">
        <w:tc>
          <w:tcPr>
            <w:tcW w:w="450" w:type="dxa"/>
            <w:tcBorders>
              <w:top w:val="nil"/>
              <w:left w:val="nil"/>
              <w:bottom w:val="nil"/>
              <w:right w:val="nil"/>
            </w:tcBorders>
          </w:tcPr>
          <w:p w14:paraId="307C4A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0" w:name="BKM_0E45D790_F3B5_4160_BAA8_7F3B2627BB28"/>
          </w:p>
        </w:tc>
        <w:tc>
          <w:tcPr>
            <w:tcW w:w="2790" w:type="dxa"/>
            <w:gridSpan w:val="2"/>
            <w:tcBorders>
              <w:top w:val="nil"/>
              <w:left w:val="nil"/>
              <w:bottom w:val="nil"/>
              <w:right w:val="nil"/>
            </w:tcBorders>
          </w:tcPr>
          <w:p w14:paraId="2B3266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7909E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2080"/>
      </w:tr>
      <w:tr w:rsidR="00847C61" w:rsidRPr="00474957" w14:paraId="0B3C0F59" w14:textId="77777777" w:rsidTr="00847C61">
        <w:tc>
          <w:tcPr>
            <w:tcW w:w="450" w:type="dxa"/>
            <w:tcBorders>
              <w:top w:val="nil"/>
              <w:left w:val="nil"/>
              <w:bottom w:val="nil"/>
              <w:right w:val="nil"/>
            </w:tcBorders>
          </w:tcPr>
          <w:p w14:paraId="3CBEF6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F045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10B1AC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186DC8F9" w14:textId="77777777" w:rsidTr="00847C61">
        <w:tc>
          <w:tcPr>
            <w:tcW w:w="450" w:type="dxa"/>
            <w:tcBorders>
              <w:top w:val="nil"/>
              <w:left w:val="nil"/>
              <w:bottom w:val="nil"/>
              <w:right w:val="nil"/>
            </w:tcBorders>
          </w:tcPr>
          <w:p w14:paraId="1A2590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E25E0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E3027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F6E425E" w14:textId="77777777" w:rsidTr="00847C61">
        <w:tc>
          <w:tcPr>
            <w:tcW w:w="450" w:type="dxa"/>
            <w:tcBorders>
              <w:top w:val="nil"/>
              <w:left w:val="nil"/>
              <w:bottom w:val="nil"/>
              <w:right w:val="nil"/>
            </w:tcBorders>
          </w:tcPr>
          <w:p w14:paraId="46C3B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E7C20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B073A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2BFA41A3" w14:textId="77777777" w:rsidTr="00847C61">
        <w:tc>
          <w:tcPr>
            <w:tcW w:w="450" w:type="dxa"/>
            <w:tcBorders>
              <w:top w:val="nil"/>
              <w:left w:val="nil"/>
              <w:bottom w:val="nil"/>
              <w:right w:val="nil"/>
            </w:tcBorders>
          </w:tcPr>
          <w:p w14:paraId="03F4D6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E181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03929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9DEF0DA" w14:textId="77777777" w:rsidTr="00847C61">
        <w:tc>
          <w:tcPr>
            <w:tcW w:w="450" w:type="dxa"/>
            <w:tcBorders>
              <w:top w:val="nil"/>
              <w:left w:val="nil"/>
              <w:bottom w:val="nil"/>
              <w:right w:val="nil"/>
            </w:tcBorders>
          </w:tcPr>
          <w:p w14:paraId="3AB4C2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A18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26B431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6287685A" w14:textId="77777777" w:rsidTr="00847C61">
        <w:tc>
          <w:tcPr>
            <w:tcW w:w="450" w:type="dxa"/>
            <w:tcBorders>
              <w:top w:val="nil"/>
              <w:left w:val="nil"/>
              <w:bottom w:val="nil"/>
              <w:right w:val="nil"/>
            </w:tcBorders>
          </w:tcPr>
          <w:p w14:paraId="28CABF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516DA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58C397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7FBB24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691B47" w14:textId="77777777" w:rsidTr="00847C61">
        <w:tc>
          <w:tcPr>
            <w:tcW w:w="9360" w:type="dxa"/>
            <w:gridSpan w:val="3"/>
            <w:tcBorders>
              <w:top w:val="nil"/>
              <w:left w:val="nil"/>
              <w:bottom w:val="nil"/>
              <w:right w:val="nil"/>
            </w:tcBorders>
          </w:tcPr>
          <w:p w14:paraId="4969B5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84831C3" w14:textId="77777777" w:rsidTr="00847C61">
        <w:tc>
          <w:tcPr>
            <w:tcW w:w="450" w:type="dxa"/>
            <w:tcBorders>
              <w:top w:val="nil"/>
              <w:left w:val="nil"/>
              <w:bottom w:val="nil"/>
              <w:right w:val="nil"/>
            </w:tcBorders>
          </w:tcPr>
          <w:p w14:paraId="16486B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34E1F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71C12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B0CE2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C7F57AE" w14:textId="77777777" w:rsidTr="00847C61">
        <w:tc>
          <w:tcPr>
            <w:tcW w:w="450" w:type="dxa"/>
            <w:tcBorders>
              <w:top w:val="nil"/>
              <w:left w:val="nil"/>
              <w:bottom w:val="nil"/>
              <w:right w:val="nil"/>
            </w:tcBorders>
          </w:tcPr>
          <w:p w14:paraId="74A9CC0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105C9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61A432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788E74D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LIGPLAATS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0C2683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LIGPLAATS is een specialisatie van OBJECT.</w:t>
            </w:r>
            <w:r w:rsidRPr="00474957">
              <w:rPr>
                <w:rFonts w:ascii="Arial" w:hAnsi="Arial" w:cs="Arial"/>
                <w:szCs w:val="24"/>
                <w:lang w:val="en-AU" w:eastAsia="en-US"/>
              </w:rPr>
              <w:fldChar w:fldCharType="end"/>
            </w:r>
          </w:p>
        </w:tc>
      </w:tr>
      <w:tr w:rsidR="00847C61" w:rsidRPr="00474957" w14:paraId="728A4F51" w14:textId="77777777" w:rsidTr="00847C61">
        <w:trPr>
          <w:trHeight w:hRule="exact" w:val="128"/>
        </w:trPr>
        <w:tc>
          <w:tcPr>
            <w:tcW w:w="450" w:type="dxa"/>
            <w:tcBorders>
              <w:top w:val="nil"/>
              <w:left w:val="nil"/>
              <w:bottom w:val="nil"/>
              <w:right w:val="nil"/>
            </w:tcBorders>
          </w:tcPr>
          <w:p w14:paraId="7C5377A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921A8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B5262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F11C8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F8A181B" w14:textId="77777777" w:rsidTr="00847C61">
        <w:trPr>
          <w:cantSplit/>
        </w:trPr>
        <w:tc>
          <w:tcPr>
            <w:tcW w:w="9360" w:type="dxa"/>
            <w:tcBorders>
              <w:top w:val="nil"/>
              <w:left w:val="nil"/>
              <w:bottom w:val="nil"/>
              <w:right w:val="nil"/>
            </w:tcBorders>
          </w:tcPr>
          <w:p w14:paraId="284188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52A36E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LIGPLAATS die in het RGBZ gebruikt worden bij deze specialisatie van OBJECT. Zie voor de specificaties van deze gegevens het RSGB.</w:t>
            </w:r>
          </w:p>
        </w:tc>
      </w:tr>
    </w:tbl>
    <w:bookmarkStart w:id="2081" w:name="BKM_610A8562_B181_4a60_A813_773EBEBB86A1"/>
    <w:bookmarkEnd w:id="2081"/>
    <w:p w14:paraId="1FCBC74F"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MAATSCHAPPELIJKE ACTIVITEIT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8279A78" w14:textId="77777777" w:rsidTr="00847C61">
        <w:trPr>
          <w:trHeight w:val="271"/>
        </w:trPr>
        <w:tc>
          <w:tcPr>
            <w:tcW w:w="2340" w:type="dxa"/>
            <w:gridSpan w:val="2"/>
            <w:tcBorders>
              <w:top w:val="nil"/>
              <w:left w:val="nil"/>
              <w:bottom w:val="nil"/>
              <w:right w:val="nil"/>
            </w:tcBorders>
          </w:tcPr>
          <w:p w14:paraId="67A9F3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DE1BD4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MAATSCHAPPELIJKE ACTIVITEIT</w:t>
            </w:r>
            <w:r w:rsidRPr="00474957">
              <w:rPr>
                <w:rFonts w:ascii="Arial" w:hAnsi="Arial" w:cs="Arial"/>
                <w:szCs w:val="24"/>
                <w:lang w:val="en-AU" w:eastAsia="en-US"/>
              </w:rPr>
              <w:fldChar w:fldCharType="end"/>
            </w:r>
          </w:p>
        </w:tc>
      </w:tr>
      <w:tr w:rsidR="00847C61" w:rsidRPr="00474957" w14:paraId="6DC85022" w14:textId="77777777" w:rsidTr="00847C61">
        <w:trPr>
          <w:trHeight w:hRule="exact" w:val="128"/>
        </w:trPr>
        <w:tc>
          <w:tcPr>
            <w:tcW w:w="2340" w:type="dxa"/>
            <w:gridSpan w:val="2"/>
            <w:tcBorders>
              <w:top w:val="nil"/>
              <w:left w:val="nil"/>
              <w:bottom w:val="nil"/>
              <w:right w:val="nil"/>
            </w:tcBorders>
          </w:tcPr>
          <w:p w14:paraId="025DDE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633D6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35DFC12" w14:textId="77777777" w:rsidTr="00847C61">
        <w:trPr>
          <w:trHeight w:val="151"/>
        </w:trPr>
        <w:tc>
          <w:tcPr>
            <w:tcW w:w="2340" w:type="dxa"/>
            <w:gridSpan w:val="2"/>
            <w:tcBorders>
              <w:top w:val="nil"/>
              <w:left w:val="nil"/>
              <w:bottom w:val="nil"/>
              <w:right w:val="nil"/>
            </w:tcBorders>
          </w:tcPr>
          <w:p w14:paraId="38B70E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1B90E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BA33235" w14:textId="77777777" w:rsidTr="00847C61">
        <w:trPr>
          <w:trHeight w:hRule="exact" w:val="128"/>
        </w:trPr>
        <w:tc>
          <w:tcPr>
            <w:tcW w:w="2340" w:type="dxa"/>
            <w:gridSpan w:val="2"/>
            <w:tcBorders>
              <w:top w:val="nil"/>
              <w:left w:val="nil"/>
              <w:bottom w:val="nil"/>
              <w:right w:val="nil"/>
            </w:tcBorders>
          </w:tcPr>
          <w:p w14:paraId="179BFA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D6C7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522C9A" w14:textId="77777777" w:rsidTr="00847C61">
        <w:tc>
          <w:tcPr>
            <w:tcW w:w="2340" w:type="dxa"/>
            <w:gridSpan w:val="2"/>
            <w:tcBorders>
              <w:top w:val="nil"/>
              <w:left w:val="nil"/>
              <w:bottom w:val="nil"/>
              <w:right w:val="nil"/>
            </w:tcBorders>
          </w:tcPr>
          <w:p w14:paraId="2EC9EB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5F5B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1E64B1B" w14:textId="77777777" w:rsidTr="00847C61">
        <w:trPr>
          <w:trHeight w:hRule="exact" w:val="241"/>
        </w:trPr>
        <w:tc>
          <w:tcPr>
            <w:tcW w:w="2340" w:type="dxa"/>
            <w:gridSpan w:val="2"/>
            <w:tcBorders>
              <w:top w:val="nil"/>
              <w:left w:val="nil"/>
              <w:bottom w:val="nil"/>
              <w:right w:val="nil"/>
            </w:tcBorders>
          </w:tcPr>
          <w:p w14:paraId="0785FB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A0737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91C2832" w14:textId="77777777" w:rsidTr="00847C61">
        <w:tc>
          <w:tcPr>
            <w:tcW w:w="2340" w:type="dxa"/>
            <w:gridSpan w:val="2"/>
            <w:tcBorders>
              <w:top w:val="nil"/>
              <w:left w:val="nil"/>
              <w:bottom w:val="nil"/>
              <w:right w:val="nil"/>
            </w:tcBorders>
          </w:tcPr>
          <w:p w14:paraId="3ADC23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A5CE7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9CBB24" w14:textId="77777777" w:rsidTr="00847C61">
        <w:tc>
          <w:tcPr>
            <w:tcW w:w="450" w:type="dxa"/>
            <w:tcBorders>
              <w:top w:val="nil"/>
              <w:left w:val="nil"/>
              <w:bottom w:val="nil"/>
              <w:right w:val="nil"/>
            </w:tcBorders>
          </w:tcPr>
          <w:p w14:paraId="583ED1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82" w:name="BKM_DF4DF063_7B97_45ce_894B_B3162FC17968"/>
          </w:p>
        </w:tc>
        <w:tc>
          <w:tcPr>
            <w:tcW w:w="2790" w:type="dxa"/>
            <w:gridSpan w:val="2"/>
            <w:tcBorders>
              <w:top w:val="nil"/>
              <w:left w:val="nil"/>
              <w:bottom w:val="nil"/>
              <w:right w:val="nil"/>
            </w:tcBorders>
          </w:tcPr>
          <w:p w14:paraId="7CE571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94F70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A1A9B3D" w14:textId="77777777" w:rsidTr="00847C61">
        <w:tc>
          <w:tcPr>
            <w:tcW w:w="450" w:type="dxa"/>
            <w:tcBorders>
              <w:top w:val="nil"/>
              <w:left w:val="nil"/>
              <w:bottom w:val="nil"/>
              <w:right w:val="nil"/>
            </w:tcBorders>
          </w:tcPr>
          <w:p w14:paraId="62C434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22368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KvK-nummer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92E9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KvK-nummer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2"/>
      </w:tr>
      <w:tr w:rsidR="00847C61" w:rsidRPr="00474957" w14:paraId="2F2694FE" w14:textId="77777777" w:rsidTr="00847C61">
        <w:tc>
          <w:tcPr>
            <w:tcW w:w="450" w:type="dxa"/>
            <w:tcBorders>
              <w:top w:val="nil"/>
              <w:left w:val="nil"/>
              <w:bottom w:val="nil"/>
              <w:right w:val="nil"/>
            </w:tcBorders>
          </w:tcPr>
          <w:p w14:paraId="39C238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3" w:name="BKM_E0C2F905_632B_4792_8318_3F1187F4FCB6"/>
          </w:p>
        </w:tc>
        <w:tc>
          <w:tcPr>
            <w:tcW w:w="2790" w:type="dxa"/>
            <w:gridSpan w:val="2"/>
            <w:tcBorders>
              <w:top w:val="nil"/>
              <w:left w:val="nil"/>
              <w:bottom w:val="nil"/>
              <w:right w:val="nil"/>
            </w:tcBorders>
          </w:tcPr>
          <w:p w14:paraId="6AFA4E3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F9841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3"/>
      </w:tr>
      <w:tr w:rsidR="00847C61" w:rsidRPr="00474957" w14:paraId="78114B3C" w14:textId="77777777" w:rsidTr="00847C61">
        <w:tc>
          <w:tcPr>
            <w:tcW w:w="450" w:type="dxa"/>
            <w:tcBorders>
              <w:top w:val="nil"/>
              <w:left w:val="nil"/>
              <w:bottom w:val="nil"/>
              <w:right w:val="nil"/>
            </w:tcBorders>
          </w:tcPr>
          <w:p w14:paraId="762E90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4" w:name="BKM_77F88B48_73D2_49c6_AD55_CE44F9371373"/>
          </w:p>
        </w:tc>
        <w:tc>
          <w:tcPr>
            <w:tcW w:w="2790" w:type="dxa"/>
            <w:gridSpan w:val="2"/>
            <w:tcBorders>
              <w:top w:val="nil"/>
              <w:left w:val="nil"/>
              <w:bottom w:val="nil"/>
              <w:right w:val="nil"/>
            </w:tcBorders>
          </w:tcPr>
          <w:p w14:paraId="737C32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beëindiging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EAAC33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4"/>
      </w:tr>
      <w:tr w:rsidR="00847C61" w:rsidRPr="00474957" w14:paraId="58C77A11" w14:textId="77777777" w:rsidTr="00847C61">
        <w:tc>
          <w:tcPr>
            <w:tcW w:w="450" w:type="dxa"/>
            <w:tcBorders>
              <w:top w:val="nil"/>
              <w:left w:val="nil"/>
              <w:bottom w:val="nil"/>
              <w:right w:val="nil"/>
            </w:tcBorders>
          </w:tcPr>
          <w:p w14:paraId="4A8026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5" w:name="BKM_A40D0251_A656_4839_84F5_4F6FE4CC7A27"/>
          </w:p>
        </w:tc>
        <w:tc>
          <w:tcPr>
            <w:tcW w:w="2790" w:type="dxa"/>
            <w:gridSpan w:val="2"/>
            <w:tcBorders>
              <w:top w:val="nil"/>
              <w:left w:val="nil"/>
              <w:bottom w:val="nil"/>
              <w:right w:val="nil"/>
            </w:tcBorders>
          </w:tcPr>
          <w:p w14:paraId="3158614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1e Handelsnaam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6990E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Handelsnamen MAATSCHAPPELIJKE ACTIVITEIT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Handelsnaam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85"/>
      </w:tr>
      <w:tr w:rsidR="00847C61" w:rsidRPr="002E671F" w14:paraId="24208359" w14:textId="77777777" w:rsidTr="00847C61">
        <w:tc>
          <w:tcPr>
            <w:tcW w:w="450" w:type="dxa"/>
            <w:tcBorders>
              <w:top w:val="nil"/>
              <w:left w:val="nil"/>
              <w:bottom w:val="nil"/>
              <w:right w:val="nil"/>
            </w:tcBorders>
          </w:tcPr>
          <w:p w14:paraId="77A2B7F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86" w:name="BKM_339CDA58_393D_4d06_BB13_F75FD6C168A4"/>
          </w:p>
        </w:tc>
        <w:tc>
          <w:tcPr>
            <w:tcW w:w="2790" w:type="dxa"/>
            <w:gridSpan w:val="2"/>
            <w:tcBorders>
              <w:top w:val="nil"/>
              <w:left w:val="nil"/>
              <w:bottom w:val="nil"/>
              <w:right w:val="nil"/>
            </w:tcBorders>
          </w:tcPr>
          <w:p w14:paraId="3877634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eigenaar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2792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2086"/>
      </w:tr>
    </w:tbl>
    <w:p w14:paraId="0E5BB8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5DA57D9" w14:textId="77777777" w:rsidTr="00847C61">
        <w:tc>
          <w:tcPr>
            <w:tcW w:w="9360" w:type="dxa"/>
            <w:gridSpan w:val="3"/>
            <w:tcBorders>
              <w:top w:val="nil"/>
              <w:left w:val="nil"/>
              <w:bottom w:val="nil"/>
              <w:right w:val="nil"/>
            </w:tcBorders>
          </w:tcPr>
          <w:p w14:paraId="6FC14E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lastRenderedPageBreak/>
              <w:t>Overzicht relaties</w:t>
            </w:r>
          </w:p>
        </w:tc>
      </w:tr>
      <w:tr w:rsidR="00847C61" w:rsidRPr="00474957" w14:paraId="0A8E8A76" w14:textId="77777777" w:rsidTr="00847C61">
        <w:tc>
          <w:tcPr>
            <w:tcW w:w="450" w:type="dxa"/>
            <w:tcBorders>
              <w:top w:val="nil"/>
              <w:left w:val="nil"/>
              <w:bottom w:val="nil"/>
              <w:right w:val="nil"/>
            </w:tcBorders>
          </w:tcPr>
          <w:p w14:paraId="046917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EC299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A7AD8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5E26D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81E67A6" w14:textId="77777777" w:rsidTr="00847C61">
        <w:tc>
          <w:tcPr>
            <w:tcW w:w="450" w:type="dxa"/>
            <w:tcBorders>
              <w:top w:val="nil"/>
              <w:left w:val="nil"/>
              <w:bottom w:val="nil"/>
              <w:right w:val="nil"/>
            </w:tcBorders>
          </w:tcPr>
          <w:p w14:paraId="196279B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1E3C8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4A7CB1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CB2149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MAATSCHAPPELIJKE ACTIVITEIT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6CD2C0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MAATSCHAPPELIJKE ACTIVEIT is een specialisatie van OBJECT.</w:t>
            </w:r>
            <w:r w:rsidRPr="00474957">
              <w:rPr>
                <w:rFonts w:ascii="Arial" w:hAnsi="Arial" w:cs="Arial"/>
                <w:szCs w:val="24"/>
                <w:lang w:val="en-AU" w:eastAsia="en-US"/>
              </w:rPr>
              <w:fldChar w:fldCharType="end"/>
            </w:r>
          </w:p>
        </w:tc>
      </w:tr>
      <w:tr w:rsidR="00847C61" w:rsidRPr="00474957" w14:paraId="32BE8871" w14:textId="77777777" w:rsidTr="00847C61">
        <w:trPr>
          <w:trHeight w:hRule="exact" w:val="128"/>
        </w:trPr>
        <w:tc>
          <w:tcPr>
            <w:tcW w:w="450" w:type="dxa"/>
            <w:tcBorders>
              <w:top w:val="nil"/>
              <w:left w:val="nil"/>
              <w:bottom w:val="nil"/>
              <w:right w:val="nil"/>
            </w:tcBorders>
          </w:tcPr>
          <w:p w14:paraId="517B2F1C"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DCB1C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4210B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28528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8B37A28" w14:textId="77777777" w:rsidTr="00847C61">
        <w:trPr>
          <w:cantSplit/>
        </w:trPr>
        <w:tc>
          <w:tcPr>
            <w:tcW w:w="9360" w:type="dxa"/>
            <w:tcBorders>
              <w:top w:val="nil"/>
              <w:left w:val="nil"/>
              <w:bottom w:val="nil"/>
              <w:right w:val="nil"/>
            </w:tcBorders>
          </w:tcPr>
          <w:p w14:paraId="597AFA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5DE797B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MAATSCHAPPELIJKE ACTIVITEIT die in het RGBZ gebruikt worden bij deze specialisatie van OBJECT. Zie voor de specificaties van deze gegevens het RSGB.</w:t>
            </w:r>
          </w:p>
        </w:tc>
      </w:tr>
    </w:tbl>
    <w:bookmarkStart w:id="2087" w:name="BKM_047FC2BE_A820_4870_9579_56BB85C9DCDF"/>
    <w:bookmarkEnd w:id="2087"/>
    <w:p w14:paraId="386218FD" w14:textId="60319314"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MEDEWERKER</w:t>
      </w:r>
      <w:r w:rsidR="003B6B78">
        <w:fldChar w:fldCharType="end"/>
      </w:r>
      <w:ins w:id="2088" w:author="Arjan Kloosterboer" w:date="2017-09-21T12:45:00Z">
        <w:r w:rsidR="00BB0431">
          <w:rPr>
            <w:rFonts w:ascii="Arial" w:hAnsi="Arial" w:cs="Arial"/>
            <w:lang w:val="en-AU"/>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456986B" w14:textId="77777777" w:rsidTr="00875949">
        <w:trPr>
          <w:trHeight w:val="271"/>
        </w:trPr>
        <w:tc>
          <w:tcPr>
            <w:tcW w:w="2340" w:type="dxa"/>
            <w:gridSpan w:val="2"/>
            <w:tcBorders>
              <w:top w:val="nil"/>
              <w:left w:val="nil"/>
              <w:bottom w:val="nil"/>
              <w:right w:val="nil"/>
            </w:tcBorders>
          </w:tcPr>
          <w:p w14:paraId="26656E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C40FDD5" w14:textId="272C35ED"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MEDEWERKER</w:t>
            </w:r>
            <w:r w:rsidRPr="00474957">
              <w:rPr>
                <w:rFonts w:ascii="Arial" w:hAnsi="Arial" w:cs="Arial"/>
                <w:szCs w:val="24"/>
                <w:lang w:val="en-AU" w:eastAsia="en-US"/>
              </w:rPr>
              <w:fldChar w:fldCharType="end"/>
            </w:r>
            <w:ins w:id="2089" w:author="Arjan Kloosterboer" w:date="2017-09-21T12:45:00Z">
              <w:r w:rsidR="00BB0431">
                <w:rPr>
                  <w:rFonts w:ascii="Arial" w:hAnsi="Arial" w:cs="Arial"/>
                  <w:szCs w:val="24"/>
                  <w:lang w:val="en-AU" w:eastAsia="en-US"/>
                </w:rPr>
                <w:t xml:space="preserve"> (ALS OBJECT)</w:t>
              </w:r>
            </w:ins>
          </w:p>
        </w:tc>
      </w:tr>
      <w:tr w:rsidR="00847C61" w:rsidRPr="00474957" w14:paraId="1C6337B1" w14:textId="77777777" w:rsidTr="00875949">
        <w:trPr>
          <w:trHeight w:hRule="exact" w:val="128"/>
        </w:trPr>
        <w:tc>
          <w:tcPr>
            <w:tcW w:w="2340" w:type="dxa"/>
            <w:gridSpan w:val="2"/>
            <w:tcBorders>
              <w:top w:val="nil"/>
              <w:left w:val="nil"/>
              <w:bottom w:val="nil"/>
              <w:right w:val="nil"/>
            </w:tcBorders>
          </w:tcPr>
          <w:p w14:paraId="0921F1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64050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E9F88A9" w14:textId="77777777" w:rsidTr="00875949">
        <w:trPr>
          <w:trHeight w:val="151"/>
        </w:trPr>
        <w:tc>
          <w:tcPr>
            <w:tcW w:w="2340" w:type="dxa"/>
            <w:gridSpan w:val="2"/>
            <w:tcBorders>
              <w:top w:val="nil"/>
              <w:left w:val="nil"/>
              <w:bottom w:val="nil"/>
              <w:right w:val="nil"/>
            </w:tcBorders>
          </w:tcPr>
          <w:p w14:paraId="255C42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F6130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7D77A94" w14:textId="77777777" w:rsidTr="00875949">
        <w:trPr>
          <w:trHeight w:hRule="exact" w:val="128"/>
        </w:trPr>
        <w:tc>
          <w:tcPr>
            <w:tcW w:w="2340" w:type="dxa"/>
            <w:gridSpan w:val="2"/>
            <w:tcBorders>
              <w:top w:val="nil"/>
              <w:left w:val="nil"/>
              <w:bottom w:val="nil"/>
              <w:right w:val="nil"/>
            </w:tcBorders>
          </w:tcPr>
          <w:p w14:paraId="394A7F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A0D35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56A598" w14:textId="77777777" w:rsidTr="00875949">
        <w:tc>
          <w:tcPr>
            <w:tcW w:w="2340" w:type="dxa"/>
            <w:gridSpan w:val="2"/>
            <w:tcBorders>
              <w:top w:val="nil"/>
              <w:left w:val="nil"/>
              <w:bottom w:val="nil"/>
              <w:right w:val="nil"/>
            </w:tcBorders>
          </w:tcPr>
          <w:p w14:paraId="50867B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23027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8D9D397" w14:textId="77777777" w:rsidTr="00875949">
        <w:trPr>
          <w:trHeight w:hRule="exact" w:val="241"/>
        </w:trPr>
        <w:tc>
          <w:tcPr>
            <w:tcW w:w="2340" w:type="dxa"/>
            <w:gridSpan w:val="2"/>
            <w:tcBorders>
              <w:top w:val="nil"/>
              <w:left w:val="nil"/>
              <w:bottom w:val="nil"/>
              <w:right w:val="nil"/>
            </w:tcBorders>
          </w:tcPr>
          <w:p w14:paraId="431B6E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E69B8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C990C54" w14:textId="77777777" w:rsidTr="00875949">
        <w:tc>
          <w:tcPr>
            <w:tcW w:w="2340" w:type="dxa"/>
            <w:gridSpan w:val="2"/>
            <w:tcBorders>
              <w:top w:val="nil"/>
              <w:left w:val="nil"/>
              <w:bottom w:val="nil"/>
              <w:right w:val="nil"/>
            </w:tcBorders>
          </w:tcPr>
          <w:p w14:paraId="2796FD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68AF9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DEAFBF6" w14:textId="77777777" w:rsidTr="00875949">
        <w:tc>
          <w:tcPr>
            <w:tcW w:w="450" w:type="dxa"/>
            <w:tcBorders>
              <w:top w:val="nil"/>
              <w:left w:val="nil"/>
              <w:bottom w:val="nil"/>
              <w:right w:val="nil"/>
            </w:tcBorders>
          </w:tcPr>
          <w:p w14:paraId="167AF2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090" w:name="BKM_B649CDE5_EF3A_4257_B617_5EAC01882519"/>
          </w:p>
        </w:tc>
        <w:tc>
          <w:tcPr>
            <w:tcW w:w="2790" w:type="dxa"/>
            <w:gridSpan w:val="2"/>
            <w:tcBorders>
              <w:top w:val="nil"/>
              <w:left w:val="nil"/>
              <w:bottom w:val="nil"/>
              <w:right w:val="nil"/>
            </w:tcBorders>
          </w:tcPr>
          <w:p w14:paraId="05AFEF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7CA5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5C7FE31" w14:textId="77777777" w:rsidTr="00875949">
        <w:tc>
          <w:tcPr>
            <w:tcW w:w="450" w:type="dxa"/>
            <w:tcBorders>
              <w:top w:val="nil"/>
              <w:left w:val="nil"/>
              <w:bottom w:val="nil"/>
              <w:right w:val="nil"/>
            </w:tcBorders>
          </w:tcPr>
          <w:p w14:paraId="4AD0EA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C0298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Medewerkeridentificatie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60701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Medewerkeridentificatie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090"/>
      </w:tr>
      <w:tr w:rsidR="00875949" w:rsidRPr="00474957" w14:paraId="1C777513" w14:textId="77777777" w:rsidTr="00875949">
        <w:trPr>
          <w:ins w:id="2091" w:author="Arjan Kloosterboer" w:date="2017-03-13T13:45:00Z"/>
        </w:trPr>
        <w:tc>
          <w:tcPr>
            <w:tcW w:w="450" w:type="dxa"/>
            <w:tcBorders>
              <w:top w:val="nil"/>
              <w:left w:val="nil"/>
              <w:bottom w:val="nil"/>
              <w:right w:val="nil"/>
            </w:tcBorders>
          </w:tcPr>
          <w:p w14:paraId="57D526C1" w14:textId="77777777" w:rsidR="00875949" w:rsidRPr="00474957" w:rsidRDefault="00875949" w:rsidP="00875949">
            <w:pPr>
              <w:widowControl w:val="0"/>
              <w:autoSpaceDE w:val="0"/>
              <w:autoSpaceDN w:val="0"/>
              <w:adjustRightInd w:val="0"/>
              <w:spacing w:line="240" w:lineRule="auto"/>
              <w:contextualSpacing w:val="0"/>
              <w:rPr>
                <w:ins w:id="2092" w:author="Arjan Kloosterboer" w:date="2017-03-13T13:45:00Z"/>
                <w:rFonts w:ascii="Calibri" w:hAnsi="Calibri" w:cs="Arial"/>
                <w:color w:val="0F0F0F"/>
                <w:sz w:val="22"/>
                <w:szCs w:val="24"/>
                <w:lang w:eastAsia="en-US"/>
              </w:rPr>
            </w:pPr>
          </w:p>
        </w:tc>
        <w:tc>
          <w:tcPr>
            <w:tcW w:w="2790" w:type="dxa"/>
            <w:gridSpan w:val="2"/>
            <w:tcBorders>
              <w:top w:val="nil"/>
              <w:left w:val="nil"/>
              <w:bottom w:val="nil"/>
              <w:right w:val="nil"/>
            </w:tcBorders>
          </w:tcPr>
          <w:p w14:paraId="273C8D5C" w14:textId="5578EDC2" w:rsidR="00875949" w:rsidRPr="00474957" w:rsidRDefault="00875949" w:rsidP="00875949">
            <w:pPr>
              <w:widowControl w:val="0"/>
              <w:autoSpaceDE w:val="0"/>
              <w:autoSpaceDN w:val="0"/>
              <w:adjustRightInd w:val="0"/>
              <w:spacing w:line="240" w:lineRule="auto"/>
              <w:contextualSpacing w:val="0"/>
              <w:rPr>
                <w:ins w:id="2093" w:author="Arjan Kloosterboer" w:date="2017-03-13T13:45:00Z"/>
                <w:rFonts w:ascii="Arial" w:hAnsi="Arial" w:cs="Arial"/>
                <w:szCs w:val="24"/>
                <w:lang w:val="en-AU" w:eastAsia="en-US"/>
              </w:rPr>
            </w:pPr>
            <w:ins w:id="2094" w:author="Arjan Kloosterboer" w:date="2017-03-13T13:46: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Organisatie</w:t>
              </w:r>
              <w:r>
                <w:rPr>
                  <w:rFonts w:ascii="Calibri" w:hAnsi="Calibri" w:cs="Arial"/>
                  <w:color w:val="0F0F0F"/>
                  <w:sz w:val="22"/>
                  <w:szCs w:val="24"/>
                  <w:lang w:eastAsia="en-US"/>
                </w:rPr>
                <w:t>-</w:t>
              </w:r>
              <w:r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5907D4B1" w14:textId="67CBE48F" w:rsidR="00875949" w:rsidRPr="00474957" w:rsidRDefault="00875949" w:rsidP="00875949">
            <w:pPr>
              <w:widowControl w:val="0"/>
              <w:autoSpaceDE w:val="0"/>
              <w:autoSpaceDN w:val="0"/>
              <w:adjustRightInd w:val="0"/>
              <w:spacing w:line="240" w:lineRule="auto"/>
              <w:contextualSpacing w:val="0"/>
              <w:rPr>
                <w:ins w:id="2095" w:author="Arjan Kloosterboer" w:date="2017-03-13T13:45:00Z"/>
                <w:rFonts w:ascii="Calibri" w:hAnsi="Calibri" w:cs="Arial"/>
                <w:color w:val="000000"/>
                <w:sz w:val="22"/>
                <w:szCs w:val="24"/>
                <w:lang w:eastAsia="en-US"/>
              </w:rPr>
            </w:pPr>
            <w:ins w:id="2096" w:author="Arjan Kloosterboer" w:date="2017-03-13T13:46: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.(Objecttype)MEDEWERKER.(Attribuutsoort)</w:t>
              </w:r>
              <w:r w:rsidRPr="00474957">
                <w:rPr>
                  <w:rFonts w:ascii="Calibri" w:hAnsi="Calibri" w:cs="Arial"/>
                  <w:color w:val="000000"/>
                  <w:sz w:val="22"/>
                  <w:szCs w:val="24"/>
                  <w:lang w:eastAsia="en-US"/>
                </w:rPr>
                <w:t xml:space="preserve">Organisatie-identificatie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875949" w:rsidRPr="00474957" w14:paraId="421AEB5F" w14:textId="77777777" w:rsidTr="00875949">
        <w:tc>
          <w:tcPr>
            <w:tcW w:w="450" w:type="dxa"/>
            <w:tcBorders>
              <w:top w:val="nil"/>
              <w:left w:val="nil"/>
              <w:bottom w:val="nil"/>
              <w:right w:val="nil"/>
            </w:tcBorders>
          </w:tcPr>
          <w:p w14:paraId="146F8701"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7" w:name="BKM_31A0FCF7_2251_482f_9E39_8FD5B59576B2"/>
          </w:p>
        </w:tc>
        <w:tc>
          <w:tcPr>
            <w:tcW w:w="2790" w:type="dxa"/>
            <w:gridSpan w:val="2"/>
            <w:tcBorders>
              <w:top w:val="nil"/>
              <w:left w:val="nil"/>
              <w:bottom w:val="nil"/>
              <w:right w:val="nil"/>
            </w:tcBorders>
          </w:tcPr>
          <w:p w14:paraId="159AE5BE"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875949">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Achternaam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26C5C39"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Achternaam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097"/>
      </w:tr>
      <w:tr w:rsidR="00875949" w:rsidRPr="00474957" w14:paraId="21DA634D" w14:textId="77777777" w:rsidTr="00875949">
        <w:tc>
          <w:tcPr>
            <w:tcW w:w="450" w:type="dxa"/>
            <w:tcBorders>
              <w:top w:val="nil"/>
              <w:left w:val="nil"/>
              <w:bottom w:val="nil"/>
              <w:right w:val="nil"/>
            </w:tcBorders>
          </w:tcPr>
          <w:p w14:paraId="1DC46E4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8" w:name="BKM_787CF37D_DE7D_48c1_B36A_F694D3009E7B"/>
          </w:p>
        </w:tc>
        <w:tc>
          <w:tcPr>
            <w:tcW w:w="2790" w:type="dxa"/>
            <w:gridSpan w:val="2"/>
            <w:tcBorders>
              <w:top w:val="nil"/>
              <w:left w:val="nil"/>
              <w:bottom w:val="nil"/>
              <w:right w:val="nil"/>
            </w:tcBorders>
          </w:tcPr>
          <w:p w14:paraId="13C89B87"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875949">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uit dienst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20340D2"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uit dienst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098"/>
      </w:tr>
      <w:tr w:rsidR="00875949" w:rsidRPr="00474957" w14:paraId="72831504" w14:textId="77777777" w:rsidTr="00875949">
        <w:tc>
          <w:tcPr>
            <w:tcW w:w="450" w:type="dxa"/>
            <w:tcBorders>
              <w:top w:val="nil"/>
              <w:left w:val="nil"/>
              <w:bottom w:val="nil"/>
              <w:right w:val="nil"/>
            </w:tcBorders>
          </w:tcPr>
          <w:p w14:paraId="52203E7D"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099" w:name="BKM_085C62F1_39CD_4625_BD2E_ED3F162D9351"/>
          </w:p>
        </w:tc>
        <w:tc>
          <w:tcPr>
            <w:tcW w:w="2790" w:type="dxa"/>
            <w:gridSpan w:val="2"/>
            <w:tcBorders>
              <w:top w:val="nil"/>
              <w:left w:val="nil"/>
              <w:bottom w:val="nil"/>
              <w:right w:val="nil"/>
            </w:tcBorders>
          </w:tcPr>
          <w:p w14:paraId="3A0A20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Functie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17F0F8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Functie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099"/>
      </w:tr>
      <w:tr w:rsidR="00875949" w:rsidRPr="00474957" w14:paraId="63BEE56D" w14:textId="77777777" w:rsidTr="00875949">
        <w:tc>
          <w:tcPr>
            <w:tcW w:w="450" w:type="dxa"/>
            <w:tcBorders>
              <w:top w:val="nil"/>
              <w:left w:val="nil"/>
              <w:bottom w:val="nil"/>
              <w:right w:val="nil"/>
            </w:tcBorders>
          </w:tcPr>
          <w:p w14:paraId="29CA2108"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00" w:name="BKM_8ABF8A17_D989_46ac_82EA_DF36E3CFFFBB"/>
          </w:p>
        </w:tc>
        <w:tc>
          <w:tcPr>
            <w:tcW w:w="2790" w:type="dxa"/>
            <w:gridSpan w:val="2"/>
            <w:tcBorders>
              <w:top w:val="nil"/>
              <w:left w:val="nil"/>
              <w:bottom w:val="nil"/>
              <w:right w:val="nil"/>
            </w:tcBorders>
          </w:tcPr>
          <w:p w14:paraId="4A61FD02"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Geslachtsaanduiding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340C0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Geslachtsaanduiding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00"/>
      </w:tr>
      <w:tr w:rsidR="00875949" w:rsidRPr="00474957" w14:paraId="1FC491A4" w14:textId="77777777" w:rsidTr="00875949">
        <w:tc>
          <w:tcPr>
            <w:tcW w:w="450" w:type="dxa"/>
            <w:tcBorders>
              <w:top w:val="nil"/>
              <w:left w:val="nil"/>
              <w:bottom w:val="nil"/>
              <w:right w:val="nil"/>
            </w:tcBorders>
          </w:tcPr>
          <w:p w14:paraId="2D7461DD"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01" w:name="BKM_D7AB8777_14BB_4075_AE5A_21EB996072BE"/>
          </w:p>
        </w:tc>
        <w:tc>
          <w:tcPr>
            <w:tcW w:w="2790" w:type="dxa"/>
            <w:gridSpan w:val="2"/>
            <w:tcBorders>
              <w:top w:val="nil"/>
              <w:left w:val="nil"/>
              <w:bottom w:val="nil"/>
              <w:right w:val="nil"/>
            </w:tcBorders>
          </w:tcPr>
          <w:p w14:paraId="64DB17E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Voorletters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30D0B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Voorletters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01"/>
      </w:tr>
      <w:tr w:rsidR="00875949" w:rsidRPr="00474957" w14:paraId="38687C22" w14:textId="77777777" w:rsidTr="00875949">
        <w:tc>
          <w:tcPr>
            <w:tcW w:w="450" w:type="dxa"/>
            <w:tcBorders>
              <w:top w:val="nil"/>
              <w:left w:val="nil"/>
              <w:bottom w:val="nil"/>
              <w:right w:val="nil"/>
            </w:tcBorders>
          </w:tcPr>
          <w:p w14:paraId="53141625"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02" w:name="BKM_EB339FEF_970A_4501_976D_3D2F47363667"/>
          </w:p>
        </w:tc>
        <w:tc>
          <w:tcPr>
            <w:tcW w:w="2790" w:type="dxa"/>
            <w:gridSpan w:val="2"/>
            <w:tcBorders>
              <w:top w:val="nil"/>
              <w:left w:val="nil"/>
              <w:bottom w:val="nil"/>
              <w:right w:val="nil"/>
            </w:tcBorders>
          </w:tcPr>
          <w:p w14:paraId="44A273EA"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Voorvoegsel achternaam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745B6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MEDEWERKER</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Voorvoegsel achternaam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02"/>
      </w:tr>
      <w:tr w:rsidR="00875949" w:rsidRPr="00474957" w14:paraId="00BFDC92" w14:textId="77777777" w:rsidTr="00875949">
        <w:tc>
          <w:tcPr>
            <w:tcW w:w="450" w:type="dxa"/>
            <w:tcBorders>
              <w:top w:val="nil"/>
              <w:left w:val="nil"/>
              <w:bottom w:val="nil"/>
              <w:right w:val="nil"/>
            </w:tcBorders>
          </w:tcPr>
          <w:p w14:paraId="1B6EF90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103" w:name="BKM_2B0CEB91_40BE_47a3_8A7C_4DADBF9B90AD"/>
          </w:p>
        </w:tc>
        <w:tc>
          <w:tcPr>
            <w:tcW w:w="2790" w:type="dxa"/>
            <w:gridSpan w:val="2"/>
            <w:tcBorders>
              <w:top w:val="nil"/>
              <w:left w:val="nil"/>
              <w:bottom w:val="nil"/>
              <w:right w:val="nil"/>
            </w:tcBorders>
          </w:tcPr>
          <w:p w14:paraId="0B541866"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Identificatie organisatie waar medewerker toebehoort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38C3E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Organisatie-eenheid-identificatie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103"/>
      </w:tr>
    </w:tbl>
    <w:p w14:paraId="5B7D7F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0EEBD6" w14:textId="77777777" w:rsidTr="00847C61">
        <w:tc>
          <w:tcPr>
            <w:tcW w:w="9360" w:type="dxa"/>
            <w:gridSpan w:val="3"/>
            <w:tcBorders>
              <w:top w:val="nil"/>
              <w:left w:val="nil"/>
              <w:bottom w:val="nil"/>
              <w:right w:val="nil"/>
            </w:tcBorders>
          </w:tcPr>
          <w:p w14:paraId="78873B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EE51CCC" w14:textId="77777777" w:rsidTr="00847C61">
        <w:tc>
          <w:tcPr>
            <w:tcW w:w="450" w:type="dxa"/>
            <w:tcBorders>
              <w:top w:val="nil"/>
              <w:left w:val="nil"/>
              <w:bottom w:val="nil"/>
              <w:right w:val="nil"/>
            </w:tcBorders>
          </w:tcPr>
          <w:p w14:paraId="127A57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A6932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30BFA6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36684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036D471" w14:textId="77777777" w:rsidTr="00847C61">
        <w:tc>
          <w:tcPr>
            <w:tcW w:w="450" w:type="dxa"/>
            <w:tcBorders>
              <w:top w:val="nil"/>
              <w:left w:val="nil"/>
              <w:bottom w:val="nil"/>
              <w:right w:val="nil"/>
            </w:tcBorders>
          </w:tcPr>
          <w:p w14:paraId="468EA6C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9A13D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9BB28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BFB137E" w14:textId="73393BAA"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MEDEWERKER</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2104" w:author="Arjan Kloosterboer" w:date="2017-09-21T12:50: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A27B424" w14:textId="10CF02F8"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MEDEWERKER</w:t>
            </w:r>
            <w:ins w:id="2105" w:author="Arjan Kloosterboer" w:date="2017-09-21T12:50: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20A7F476" w14:textId="77777777" w:rsidTr="00847C61">
        <w:trPr>
          <w:trHeight w:hRule="exact" w:val="128"/>
        </w:trPr>
        <w:tc>
          <w:tcPr>
            <w:tcW w:w="450" w:type="dxa"/>
            <w:tcBorders>
              <w:top w:val="nil"/>
              <w:left w:val="nil"/>
              <w:bottom w:val="nil"/>
              <w:right w:val="nil"/>
            </w:tcBorders>
          </w:tcPr>
          <w:p w14:paraId="3280ED8F"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72660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64218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65A1D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A6DDA96" w14:textId="77777777" w:rsidTr="00847C61">
        <w:trPr>
          <w:cantSplit/>
        </w:trPr>
        <w:tc>
          <w:tcPr>
            <w:tcW w:w="9360" w:type="dxa"/>
            <w:tcBorders>
              <w:top w:val="nil"/>
              <w:left w:val="nil"/>
              <w:bottom w:val="nil"/>
              <w:right w:val="nil"/>
            </w:tcBorders>
          </w:tcPr>
          <w:p w14:paraId="2A3307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2AB8DDC"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MEDEWERKER die in het RGBZ gebruikt worden bij deze specialisatie van OBJECT. Zie voor de specificaties van deze gegevens het RGBZ</w:t>
            </w:r>
          </w:p>
        </w:tc>
      </w:tr>
    </w:tbl>
    <w:bookmarkStart w:id="2106" w:name="BKM_DE25F1A4_5791_4cfc_BE00_C4B136F0C57D"/>
    <w:bookmarkEnd w:id="2106"/>
    <w:p w14:paraId="33675FAC" w14:textId="72A00755" w:rsidR="00847C61" w:rsidRPr="00474957" w:rsidDel="00BB0431" w:rsidRDefault="00DE73DB" w:rsidP="00847C61">
      <w:pPr>
        <w:pStyle w:val="Kop3"/>
        <w:rPr>
          <w:del w:id="2107" w:author="Arjan Kloosterboer" w:date="2017-09-21T12:48:00Z"/>
          <w:rFonts w:ascii="Arial" w:hAnsi="Arial"/>
          <w:sz w:val="30"/>
        </w:rPr>
      </w:pPr>
      <w:del w:id="2108" w:author="Arjan Kloosterboer" w:date="2017-09-21T12:48:00Z">
        <w:r w:rsidRPr="00474957" w:rsidDel="00BB0431">
          <w:rPr>
            <w:rFonts w:ascii="Arial" w:hAnsi="Arial"/>
            <w:b w:val="0"/>
            <w:bCs w:val="0"/>
            <w:lang w:val="en-AU"/>
          </w:rPr>
          <w:fldChar w:fldCharType="begin" w:fldLock="1"/>
        </w:r>
        <w:r w:rsidR="00847C61" w:rsidRPr="00474957" w:rsidDel="00BB0431">
          <w:rPr>
            <w:rFonts w:ascii="Arial" w:hAnsi="Arial"/>
            <w:lang w:val="en-AU"/>
          </w:rPr>
          <w:delInstrText xml:space="preserve">MERGEFIELD </w:delInstrText>
        </w:r>
        <w:r w:rsidR="00847C61" w:rsidRPr="00474957" w:rsidDel="00BB0431">
          <w:delInstrText>Element.Stereotype</w:delInstrText>
        </w:r>
        <w:r w:rsidRPr="00474957" w:rsidDel="00BB0431">
          <w:rPr>
            <w:rFonts w:ascii="Arial" w:hAnsi="Arial"/>
            <w:b w:val="0"/>
            <w:bCs w:val="0"/>
            <w:lang w:val="en-AU"/>
          </w:rPr>
          <w:fldChar w:fldCharType="separate"/>
        </w:r>
        <w:r w:rsidR="00847C61" w:rsidDel="00BB0431">
          <w:delText>Objecttype</w:delText>
        </w:r>
        <w:r w:rsidRPr="00474957" w:rsidDel="00BB0431">
          <w:rPr>
            <w:rFonts w:ascii="Arial" w:hAnsi="Arial"/>
            <w:b w:val="0"/>
            <w:bCs w:val="0"/>
            <w:lang w:val="en-AU"/>
          </w:rPr>
          <w:fldChar w:fldCharType="end"/>
        </w:r>
        <w:r w:rsidR="00847C61"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00847C61" w:rsidRPr="00474957" w:rsidDel="00BB0431">
          <w:delText>NIET-INGEZETENE</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770B25D0" w14:textId="4D9BE25F" w:rsidTr="00847C61">
        <w:trPr>
          <w:trHeight w:val="271"/>
          <w:del w:id="2109" w:author="Arjan Kloosterboer" w:date="2017-09-21T12:48:00Z"/>
        </w:trPr>
        <w:tc>
          <w:tcPr>
            <w:tcW w:w="2340" w:type="dxa"/>
            <w:gridSpan w:val="2"/>
            <w:tcBorders>
              <w:top w:val="nil"/>
              <w:left w:val="nil"/>
              <w:bottom w:val="nil"/>
              <w:right w:val="nil"/>
            </w:tcBorders>
          </w:tcPr>
          <w:p w14:paraId="1FCE1647" w14:textId="231FE130" w:rsidR="00847C61" w:rsidRPr="00474957" w:rsidDel="00BB0431" w:rsidRDefault="00847C61" w:rsidP="00847C61">
            <w:pPr>
              <w:widowControl w:val="0"/>
              <w:autoSpaceDE w:val="0"/>
              <w:autoSpaceDN w:val="0"/>
              <w:adjustRightInd w:val="0"/>
              <w:spacing w:line="240" w:lineRule="auto"/>
              <w:contextualSpacing w:val="0"/>
              <w:rPr>
                <w:del w:id="2110" w:author="Arjan Kloosterboer" w:date="2017-09-21T12:48:00Z"/>
                <w:rFonts w:ascii="Calibri" w:hAnsi="Calibri" w:cs="Arial"/>
                <w:color w:val="0F0F0F"/>
                <w:sz w:val="22"/>
                <w:szCs w:val="24"/>
                <w:lang w:eastAsia="en-US"/>
              </w:rPr>
            </w:pPr>
            <w:del w:id="2111" w:author="Arjan Kloosterboer" w:date="2017-09-21T12:48: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4039735A" w14:textId="52CAEABB" w:rsidR="00847C61" w:rsidRPr="00474957" w:rsidDel="00BB0431" w:rsidRDefault="00DE73DB" w:rsidP="00847C61">
            <w:pPr>
              <w:widowControl w:val="0"/>
              <w:autoSpaceDE w:val="0"/>
              <w:autoSpaceDN w:val="0"/>
              <w:adjustRightInd w:val="0"/>
              <w:spacing w:line="240" w:lineRule="auto"/>
              <w:contextualSpacing w:val="0"/>
              <w:rPr>
                <w:del w:id="2112" w:author="Arjan Kloosterboer" w:date="2017-09-21T12:48:00Z"/>
                <w:rFonts w:ascii="Calibri" w:hAnsi="Calibri" w:cs="Arial"/>
                <w:color w:val="0F0F0F"/>
                <w:sz w:val="22"/>
                <w:szCs w:val="24"/>
                <w:lang w:eastAsia="en-US"/>
              </w:rPr>
            </w:pPr>
            <w:del w:id="2113"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NIET-INGEZETENE</w:delText>
              </w:r>
              <w:r w:rsidRPr="00474957" w:rsidDel="00BB0431">
                <w:rPr>
                  <w:rFonts w:ascii="Arial" w:hAnsi="Arial" w:cs="Arial"/>
                  <w:szCs w:val="24"/>
                  <w:lang w:val="en-AU" w:eastAsia="en-US"/>
                </w:rPr>
                <w:fldChar w:fldCharType="end"/>
              </w:r>
            </w:del>
          </w:p>
        </w:tc>
      </w:tr>
      <w:tr w:rsidR="00847C61" w:rsidRPr="00474957" w:rsidDel="00BB0431" w14:paraId="11B6007C" w14:textId="1B2FD62B" w:rsidTr="00847C61">
        <w:trPr>
          <w:trHeight w:hRule="exact" w:val="128"/>
          <w:del w:id="2114" w:author="Arjan Kloosterboer" w:date="2017-09-21T12:48:00Z"/>
        </w:trPr>
        <w:tc>
          <w:tcPr>
            <w:tcW w:w="2340" w:type="dxa"/>
            <w:gridSpan w:val="2"/>
            <w:tcBorders>
              <w:top w:val="nil"/>
              <w:left w:val="nil"/>
              <w:bottom w:val="nil"/>
              <w:right w:val="nil"/>
            </w:tcBorders>
          </w:tcPr>
          <w:p w14:paraId="01B6841E" w14:textId="70483990" w:rsidR="00847C61" w:rsidRPr="00474957" w:rsidDel="00BB0431" w:rsidRDefault="00847C61" w:rsidP="00847C61">
            <w:pPr>
              <w:widowControl w:val="0"/>
              <w:autoSpaceDE w:val="0"/>
              <w:autoSpaceDN w:val="0"/>
              <w:adjustRightInd w:val="0"/>
              <w:spacing w:line="240" w:lineRule="auto"/>
              <w:contextualSpacing w:val="0"/>
              <w:rPr>
                <w:del w:id="2115"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51F72792" w14:textId="1DD54E76" w:rsidR="00847C61" w:rsidRPr="00474957" w:rsidDel="00BB0431" w:rsidRDefault="00847C61" w:rsidP="00847C61">
            <w:pPr>
              <w:widowControl w:val="0"/>
              <w:autoSpaceDE w:val="0"/>
              <w:autoSpaceDN w:val="0"/>
              <w:adjustRightInd w:val="0"/>
              <w:spacing w:line="240" w:lineRule="auto"/>
              <w:contextualSpacing w:val="0"/>
              <w:rPr>
                <w:del w:id="2116" w:author="Arjan Kloosterboer" w:date="2017-09-21T12:48:00Z"/>
                <w:rFonts w:ascii="Calibri" w:hAnsi="Calibri" w:cs="Arial"/>
                <w:color w:val="0F0F0F"/>
                <w:sz w:val="22"/>
                <w:szCs w:val="24"/>
                <w:lang w:eastAsia="en-US"/>
              </w:rPr>
            </w:pPr>
          </w:p>
        </w:tc>
      </w:tr>
      <w:tr w:rsidR="00847C61" w:rsidRPr="00474957" w:rsidDel="00BB0431" w14:paraId="2009B56A" w14:textId="574D4605" w:rsidTr="00847C61">
        <w:trPr>
          <w:trHeight w:val="151"/>
          <w:del w:id="2117" w:author="Arjan Kloosterboer" w:date="2017-09-21T12:48:00Z"/>
        </w:trPr>
        <w:tc>
          <w:tcPr>
            <w:tcW w:w="2340" w:type="dxa"/>
            <w:gridSpan w:val="2"/>
            <w:tcBorders>
              <w:top w:val="nil"/>
              <w:left w:val="nil"/>
              <w:bottom w:val="nil"/>
              <w:right w:val="nil"/>
            </w:tcBorders>
          </w:tcPr>
          <w:p w14:paraId="0E3D4381" w14:textId="1537E62C" w:rsidR="00847C61" w:rsidRPr="00474957" w:rsidDel="00BB0431" w:rsidRDefault="00847C61" w:rsidP="00847C61">
            <w:pPr>
              <w:widowControl w:val="0"/>
              <w:autoSpaceDE w:val="0"/>
              <w:autoSpaceDN w:val="0"/>
              <w:adjustRightInd w:val="0"/>
              <w:spacing w:line="240" w:lineRule="auto"/>
              <w:contextualSpacing w:val="0"/>
              <w:rPr>
                <w:del w:id="2118" w:author="Arjan Kloosterboer" w:date="2017-09-21T12:48:00Z"/>
                <w:rFonts w:ascii="Calibri" w:hAnsi="Calibri" w:cs="Arial"/>
                <w:b/>
                <w:color w:val="0F0F0F"/>
                <w:sz w:val="22"/>
                <w:szCs w:val="24"/>
                <w:lang w:eastAsia="en-US"/>
              </w:rPr>
            </w:pPr>
            <w:del w:id="2119" w:author="Arjan Kloosterboer" w:date="2017-09-21T12:48:00Z">
              <w:r w:rsidRPr="00474957" w:rsidDel="00BB0431">
                <w:rPr>
                  <w:rFonts w:ascii="Calibri" w:hAnsi="Calibri" w:cs="Arial"/>
                  <w:b/>
                  <w:color w:val="0F0F0F"/>
                  <w:sz w:val="22"/>
                  <w:szCs w:val="24"/>
                  <w:lang w:eastAsia="en-US"/>
                </w:rPr>
                <w:lastRenderedPageBreak/>
                <w:delText>Herkomst objecttype</w:delText>
              </w:r>
            </w:del>
          </w:p>
        </w:tc>
        <w:tc>
          <w:tcPr>
            <w:tcW w:w="7020" w:type="dxa"/>
            <w:gridSpan w:val="2"/>
            <w:tcBorders>
              <w:top w:val="nil"/>
              <w:left w:val="nil"/>
              <w:bottom w:val="nil"/>
              <w:right w:val="nil"/>
            </w:tcBorders>
          </w:tcPr>
          <w:p w14:paraId="5F537704" w14:textId="1C85E274" w:rsidR="00847C61" w:rsidRPr="00474957" w:rsidDel="00BB0431" w:rsidRDefault="00847C61" w:rsidP="00847C61">
            <w:pPr>
              <w:widowControl w:val="0"/>
              <w:autoSpaceDE w:val="0"/>
              <w:autoSpaceDN w:val="0"/>
              <w:adjustRightInd w:val="0"/>
              <w:spacing w:line="240" w:lineRule="auto"/>
              <w:contextualSpacing w:val="0"/>
              <w:rPr>
                <w:del w:id="2120" w:author="Arjan Kloosterboer" w:date="2017-09-21T12:48:00Z"/>
                <w:rFonts w:ascii="Calibri" w:hAnsi="Calibri" w:cs="Arial"/>
                <w:b/>
                <w:color w:val="0F0F0F"/>
                <w:sz w:val="22"/>
                <w:szCs w:val="24"/>
                <w:lang w:eastAsia="en-US"/>
              </w:rPr>
            </w:pPr>
            <w:del w:id="2121" w:author="Arjan Kloosterboer" w:date="2017-09-21T12:48:00Z">
              <w:r w:rsidRPr="00474957" w:rsidDel="00BB0431">
                <w:rPr>
                  <w:rFonts w:ascii="Calibri" w:hAnsi="Calibri" w:cs="Arial"/>
                  <w:b/>
                  <w:color w:val="0F0F0F"/>
                  <w:sz w:val="22"/>
                  <w:szCs w:val="24"/>
                  <w:lang w:eastAsia="en-US"/>
                </w:rPr>
                <w:delText>RSGB</w:delText>
              </w:r>
            </w:del>
          </w:p>
        </w:tc>
      </w:tr>
      <w:tr w:rsidR="00847C61" w:rsidRPr="00474957" w:rsidDel="00BB0431" w14:paraId="6BAAFE53" w14:textId="593E4650" w:rsidTr="00847C61">
        <w:trPr>
          <w:trHeight w:hRule="exact" w:val="128"/>
          <w:del w:id="2122" w:author="Arjan Kloosterboer" w:date="2017-09-21T12:48:00Z"/>
        </w:trPr>
        <w:tc>
          <w:tcPr>
            <w:tcW w:w="2340" w:type="dxa"/>
            <w:gridSpan w:val="2"/>
            <w:tcBorders>
              <w:top w:val="nil"/>
              <w:left w:val="nil"/>
              <w:bottom w:val="nil"/>
              <w:right w:val="nil"/>
            </w:tcBorders>
          </w:tcPr>
          <w:p w14:paraId="2F8158A2" w14:textId="4A840B67" w:rsidR="00847C61" w:rsidRPr="00474957" w:rsidDel="00BB0431" w:rsidRDefault="00847C61" w:rsidP="00847C61">
            <w:pPr>
              <w:widowControl w:val="0"/>
              <w:autoSpaceDE w:val="0"/>
              <w:autoSpaceDN w:val="0"/>
              <w:adjustRightInd w:val="0"/>
              <w:spacing w:line="240" w:lineRule="auto"/>
              <w:contextualSpacing w:val="0"/>
              <w:rPr>
                <w:del w:id="2123"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10321060" w14:textId="46B6433D" w:rsidR="00847C61" w:rsidRPr="00474957" w:rsidDel="00BB0431" w:rsidRDefault="00847C61" w:rsidP="00847C61">
            <w:pPr>
              <w:widowControl w:val="0"/>
              <w:autoSpaceDE w:val="0"/>
              <w:autoSpaceDN w:val="0"/>
              <w:adjustRightInd w:val="0"/>
              <w:spacing w:line="240" w:lineRule="auto"/>
              <w:contextualSpacing w:val="0"/>
              <w:rPr>
                <w:del w:id="2124" w:author="Arjan Kloosterboer" w:date="2017-09-21T12:48:00Z"/>
                <w:rFonts w:ascii="Calibri" w:hAnsi="Calibri" w:cs="Arial"/>
                <w:color w:val="0F0F0F"/>
                <w:sz w:val="22"/>
                <w:szCs w:val="24"/>
                <w:lang w:eastAsia="en-US"/>
              </w:rPr>
            </w:pPr>
          </w:p>
        </w:tc>
      </w:tr>
      <w:tr w:rsidR="00847C61" w:rsidRPr="00474957" w:rsidDel="00BB0431" w14:paraId="28120BFD" w14:textId="4F5F7CDB" w:rsidTr="00847C61">
        <w:trPr>
          <w:del w:id="2125" w:author="Arjan Kloosterboer" w:date="2017-09-21T12:48:00Z"/>
        </w:trPr>
        <w:tc>
          <w:tcPr>
            <w:tcW w:w="2340" w:type="dxa"/>
            <w:gridSpan w:val="2"/>
            <w:tcBorders>
              <w:top w:val="nil"/>
              <w:left w:val="nil"/>
              <w:bottom w:val="nil"/>
              <w:right w:val="nil"/>
            </w:tcBorders>
          </w:tcPr>
          <w:p w14:paraId="19EBB2FC" w14:textId="451C4C05" w:rsidR="00847C61" w:rsidRPr="00474957" w:rsidDel="00BB0431" w:rsidRDefault="00847C61" w:rsidP="00847C61">
            <w:pPr>
              <w:widowControl w:val="0"/>
              <w:autoSpaceDE w:val="0"/>
              <w:autoSpaceDN w:val="0"/>
              <w:adjustRightInd w:val="0"/>
              <w:spacing w:line="240" w:lineRule="auto"/>
              <w:contextualSpacing w:val="0"/>
              <w:rPr>
                <w:del w:id="2126" w:author="Arjan Kloosterboer" w:date="2017-09-21T12:48:00Z"/>
                <w:rFonts w:ascii="Calibri" w:hAnsi="Calibri" w:cs="Arial"/>
                <w:b/>
                <w:color w:val="0F0F0F"/>
                <w:sz w:val="22"/>
                <w:szCs w:val="24"/>
                <w:lang w:eastAsia="en-US"/>
              </w:rPr>
            </w:pPr>
            <w:del w:id="2127" w:author="Arjan Kloosterboer" w:date="2017-09-21T12:48: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023E38B4" w14:textId="699D374D" w:rsidR="00847C61" w:rsidRPr="00474957" w:rsidDel="00BB0431" w:rsidRDefault="00847C61" w:rsidP="00847C61">
            <w:pPr>
              <w:widowControl w:val="0"/>
              <w:autoSpaceDE w:val="0"/>
              <w:autoSpaceDN w:val="0"/>
              <w:adjustRightInd w:val="0"/>
              <w:spacing w:line="240" w:lineRule="auto"/>
              <w:contextualSpacing w:val="0"/>
              <w:rPr>
                <w:del w:id="2128" w:author="Arjan Kloosterboer" w:date="2017-09-21T12:48:00Z"/>
                <w:rFonts w:ascii="Calibri" w:hAnsi="Calibri" w:cs="Arial"/>
                <w:color w:val="0F0F0F"/>
                <w:sz w:val="22"/>
                <w:szCs w:val="24"/>
                <w:lang w:eastAsia="en-US"/>
              </w:rPr>
            </w:pPr>
            <w:del w:id="2129" w:author="Arjan Kloosterboer" w:date="2017-09-21T12:48:00Z">
              <w:r w:rsidRPr="00474957" w:rsidDel="00BB0431">
                <w:rPr>
                  <w:rFonts w:ascii="Calibri" w:hAnsi="Calibri" w:cs="Arial"/>
                  <w:color w:val="0F0F0F"/>
                  <w:sz w:val="22"/>
                  <w:szCs w:val="24"/>
                  <w:lang w:eastAsia="en-US"/>
                </w:rPr>
                <w:delText>september 2010</w:delText>
              </w:r>
            </w:del>
          </w:p>
        </w:tc>
      </w:tr>
      <w:tr w:rsidR="00847C61" w:rsidRPr="00474957" w:rsidDel="00BB0431" w14:paraId="5A12FF7F" w14:textId="751636F8" w:rsidTr="00847C61">
        <w:trPr>
          <w:trHeight w:hRule="exact" w:val="241"/>
          <w:del w:id="2130" w:author="Arjan Kloosterboer" w:date="2017-09-21T12:48:00Z"/>
        </w:trPr>
        <w:tc>
          <w:tcPr>
            <w:tcW w:w="2340" w:type="dxa"/>
            <w:gridSpan w:val="2"/>
            <w:tcBorders>
              <w:top w:val="nil"/>
              <w:left w:val="nil"/>
              <w:bottom w:val="nil"/>
              <w:right w:val="nil"/>
            </w:tcBorders>
          </w:tcPr>
          <w:p w14:paraId="57629E09" w14:textId="1D45CF61" w:rsidR="00847C61" w:rsidRPr="00474957" w:rsidDel="00BB0431" w:rsidRDefault="00847C61" w:rsidP="00847C61">
            <w:pPr>
              <w:widowControl w:val="0"/>
              <w:autoSpaceDE w:val="0"/>
              <w:autoSpaceDN w:val="0"/>
              <w:adjustRightInd w:val="0"/>
              <w:spacing w:line="240" w:lineRule="auto"/>
              <w:contextualSpacing w:val="0"/>
              <w:rPr>
                <w:del w:id="2131" w:author="Arjan Kloosterboer" w:date="2017-09-21T12:48:00Z"/>
                <w:rFonts w:ascii="Calibri" w:hAnsi="Calibri" w:cs="Arial"/>
                <w:b/>
                <w:color w:val="0F0F0F"/>
                <w:sz w:val="22"/>
                <w:szCs w:val="24"/>
                <w:lang w:eastAsia="en-US"/>
              </w:rPr>
            </w:pPr>
          </w:p>
        </w:tc>
        <w:tc>
          <w:tcPr>
            <w:tcW w:w="7020" w:type="dxa"/>
            <w:gridSpan w:val="2"/>
            <w:tcBorders>
              <w:top w:val="nil"/>
              <w:left w:val="nil"/>
              <w:bottom w:val="nil"/>
              <w:right w:val="nil"/>
            </w:tcBorders>
          </w:tcPr>
          <w:p w14:paraId="7D55A7CB" w14:textId="1A316C58" w:rsidR="00847C61" w:rsidRPr="00474957" w:rsidDel="00BB0431" w:rsidRDefault="00847C61" w:rsidP="00847C61">
            <w:pPr>
              <w:widowControl w:val="0"/>
              <w:autoSpaceDE w:val="0"/>
              <w:autoSpaceDN w:val="0"/>
              <w:adjustRightInd w:val="0"/>
              <w:spacing w:line="240" w:lineRule="auto"/>
              <w:contextualSpacing w:val="0"/>
              <w:rPr>
                <w:del w:id="2132" w:author="Arjan Kloosterboer" w:date="2017-09-21T12:48:00Z"/>
                <w:rFonts w:ascii="Calibri" w:hAnsi="Calibri" w:cs="Arial"/>
                <w:color w:val="0F0F0F"/>
                <w:sz w:val="22"/>
                <w:szCs w:val="24"/>
                <w:lang w:eastAsia="en-US"/>
              </w:rPr>
            </w:pPr>
          </w:p>
        </w:tc>
      </w:tr>
      <w:tr w:rsidR="00847C61" w:rsidRPr="00474957" w:rsidDel="00BB0431" w14:paraId="25024AAA" w14:textId="36BD4892" w:rsidTr="00847C61">
        <w:trPr>
          <w:del w:id="2133" w:author="Arjan Kloosterboer" w:date="2017-09-21T12:48:00Z"/>
        </w:trPr>
        <w:tc>
          <w:tcPr>
            <w:tcW w:w="2340" w:type="dxa"/>
            <w:gridSpan w:val="2"/>
            <w:tcBorders>
              <w:top w:val="nil"/>
              <w:left w:val="nil"/>
              <w:bottom w:val="nil"/>
              <w:right w:val="nil"/>
            </w:tcBorders>
          </w:tcPr>
          <w:p w14:paraId="25E08294" w14:textId="7047C17A" w:rsidR="00847C61" w:rsidRPr="00474957" w:rsidDel="00BB0431" w:rsidRDefault="00847C61" w:rsidP="00847C61">
            <w:pPr>
              <w:widowControl w:val="0"/>
              <w:autoSpaceDE w:val="0"/>
              <w:autoSpaceDN w:val="0"/>
              <w:adjustRightInd w:val="0"/>
              <w:spacing w:line="240" w:lineRule="auto"/>
              <w:contextualSpacing w:val="0"/>
              <w:rPr>
                <w:del w:id="2134" w:author="Arjan Kloosterboer" w:date="2017-09-21T12:48:00Z"/>
                <w:rFonts w:ascii="Calibri" w:hAnsi="Calibri" w:cs="Arial"/>
                <w:b/>
                <w:color w:val="0F0F0F"/>
                <w:sz w:val="22"/>
                <w:szCs w:val="24"/>
                <w:lang w:eastAsia="en-US"/>
              </w:rPr>
            </w:pPr>
            <w:del w:id="2135" w:author="Arjan Kloosterboer" w:date="2017-09-21T12:48: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30FE40A2" w14:textId="0BD6490E" w:rsidR="00847C61" w:rsidRPr="00474957" w:rsidDel="00BB0431" w:rsidRDefault="00847C61" w:rsidP="00847C61">
            <w:pPr>
              <w:widowControl w:val="0"/>
              <w:autoSpaceDE w:val="0"/>
              <w:autoSpaceDN w:val="0"/>
              <w:adjustRightInd w:val="0"/>
              <w:spacing w:line="240" w:lineRule="auto"/>
              <w:contextualSpacing w:val="0"/>
              <w:rPr>
                <w:del w:id="2136" w:author="Arjan Kloosterboer" w:date="2017-09-21T12:48:00Z"/>
                <w:rFonts w:ascii="Calibri" w:hAnsi="Calibri" w:cs="Arial"/>
                <w:color w:val="0F0F0F"/>
                <w:sz w:val="22"/>
                <w:szCs w:val="24"/>
                <w:lang w:eastAsia="en-US"/>
              </w:rPr>
            </w:pPr>
          </w:p>
        </w:tc>
      </w:tr>
      <w:tr w:rsidR="00847C61" w:rsidRPr="00474957" w:rsidDel="00BB0431" w14:paraId="36151FB8" w14:textId="44AAECC6" w:rsidTr="00847C61">
        <w:trPr>
          <w:del w:id="2137" w:author="Arjan Kloosterboer" w:date="2017-09-21T12:48:00Z"/>
        </w:trPr>
        <w:tc>
          <w:tcPr>
            <w:tcW w:w="450" w:type="dxa"/>
            <w:tcBorders>
              <w:top w:val="nil"/>
              <w:left w:val="nil"/>
              <w:bottom w:val="nil"/>
              <w:right w:val="nil"/>
            </w:tcBorders>
          </w:tcPr>
          <w:p w14:paraId="63F71DFE" w14:textId="1695E282" w:rsidR="00847C61" w:rsidRPr="00474957" w:rsidDel="00BB0431" w:rsidRDefault="00847C61" w:rsidP="00847C61">
            <w:pPr>
              <w:widowControl w:val="0"/>
              <w:autoSpaceDE w:val="0"/>
              <w:autoSpaceDN w:val="0"/>
              <w:adjustRightInd w:val="0"/>
              <w:spacing w:line="240" w:lineRule="auto"/>
              <w:contextualSpacing w:val="0"/>
              <w:rPr>
                <w:del w:id="2138" w:author="Arjan Kloosterboer" w:date="2017-09-21T12:48:00Z"/>
                <w:rFonts w:ascii="Calibri" w:hAnsi="Calibri" w:cs="Arial"/>
                <w:i/>
                <w:color w:val="0F0F0F"/>
                <w:sz w:val="22"/>
                <w:szCs w:val="24"/>
                <w:lang w:eastAsia="en-US"/>
              </w:rPr>
            </w:pPr>
            <w:bookmarkStart w:id="2139" w:name="BKM_4285F00E_7E65_43ae_AAF6_551678F00958"/>
          </w:p>
        </w:tc>
        <w:tc>
          <w:tcPr>
            <w:tcW w:w="2790" w:type="dxa"/>
            <w:gridSpan w:val="2"/>
            <w:tcBorders>
              <w:top w:val="nil"/>
              <w:left w:val="nil"/>
              <w:bottom w:val="nil"/>
              <w:right w:val="nil"/>
            </w:tcBorders>
          </w:tcPr>
          <w:p w14:paraId="1A4688FF" w14:textId="3D82BB15" w:rsidR="00847C61" w:rsidRPr="00474957" w:rsidDel="00BB0431" w:rsidRDefault="00847C61" w:rsidP="00847C61">
            <w:pPr>
              <w:widowControl w:val="0"/>
              <w:autoSpaceDE w:val="0"/>
              <w:autoSpaceDN w:val="0"/>
              <w:adjustRightInd w:val="0"/>
              <w:spacing w:line="240" w:lineRule="auto"/>
              <w:contextualSpacing w:val="0"/>
              <w:rPr>
                <w:del w:id="2140" w:author="Arjan Kloosterboer" w:date="2017-09-21T12:48:00Z"/>
                <w:rFonts w:ascii="Calibri" w:hAnsi="Calibri" w:cs="Arial"/>
                <w:color w:val="0F0F0F"/>
                <w:sz w:val="22"/>
                <w:szCs w:val="24"/>
                <w:lang w:eastAsia="en-US"/>
              </w:rPr>
            </w:pPr>
            <w:del w:id="2141" w:author="Arjan Kloosterboer" w:date="2017-09-21T12:48: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1F024B72" w14:textId="2276DA8C" w:rsidR="00847C61" w:rsidRPr="00474957" w:rsidDel="00BB0431" w:rsidRDefault="00847C61" w:rsidP="00847C61">
            <w:pPr>
              <w:widowControl w:val="0"/>
              <w:autoSpaceDE w:val="0"/>
              <w:autoSpaceDN w:val="0"/>
              <w:adjustRightInd w:val="0"/>
              <w:spacing w:line="240" w:lineRule="auto"/>
              <w:contextualSpacing w:val="0"/>
              <w:rPr>
                <w:del w:id="2142" w:author="Arjan Kloosterboer" w:date="2017-09-21T12:48:00Z"/>
                <w:rFonts w:ascii="Calibri" w:hAnsi="Calibri" w:cs="Arial"/>
                <w:color w:val="0F0F0F"/>
                <w:sz w:val="22"/>
                <w:szCs w:val="24"/>
                <w:lang w:eastAsia="en-US"/>
              </w:rPr>
            </w:pPr>
            <w:del w:id="2143" w:author="Arjan Kloosterboer" w:date="2017-09-21T12:48:00Z">
              <w:r w:rsidRPr="00474957" w:rsidDel="00BB0431">
                <w:rPr>
                  <w:rFonts w:ascii="Calibri" w:hAnsi="Calibri" w:cs="Arial"/>
                  <w:i/>
                  <w:color w:val="000000"/>
                  <w:sz w:val="22"/>
                  <w:szCs w:val="24"/>
                  <w:lang w:eastAsia="en-US"/>
                </w:rPr>
                <w:delText>Herkomst</w:delText>
              </w:r>
            </w:del>
          </w:p>
        </w:tc>
      </w:tr>
      <w:tr w:rsidR="00847C61" w:rsidRPr="00474957" w:rsidDel="00BB0431" w14:paraId="47F8032E" w14:textId="4D19825E" w:rsidTr="00847C61">
        <w:trPr>
          <w:del w:id="2144" w:author="Arjan Kloosterboer" w:date="2017-09-21T12:48:00Z"/>
        </w:trPr>
        <w:tc>
          <w:tcPr>
            <w:tcW w:w="450" w:type="dxa"/>
            <w:tcBorders>
              <w:top w:val="nil"/>
              <w:left w:val="nil"/>
              <w:bottom w:val="nil"/>
              <w:right w:val="nil"/>
            </w:tcBorders>
          </w:tcPr>
          <w:p w14:paraId="636E9E5F" w14:textId="6C4A3F72" w:rsidR="00847C61" w:rsidRPr="00474957" w:rsidDel="00BB0431" w:rsidRDefault="00847C61" w:rsidP="00847C61">
            <w:pPr>
              <w:widowControl w:val="0"/>
              <w:autoSpaceDE w:val="0"/>
              <w:autoSpaceDN w:val="0"/>
              <w:adjustRightInd w:val="0"/>
              <w:spacing w:line="240" w:lineRule="auto"/>
              <w:contextualSpacing w:val="0"/>
              <w:rPr>
                <w:del w:id="214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5BE9C1F" w14:textId="5166FF85" w:rsidR="00847C61" w:rsidRPr="00474957" w:rsidDel="00BB0431" w:rsidRDefault="00DE73DB" w:rsidP="00847C61">
            <w:pPr>
              <w:widowControl w:val="0"/>
              <w:autoSpaceDE w:val="0"/>
              <w:autoSpaceDN w:val="0"/>
              <w:adjustRightInd w:val="0"/>
              <w:spacing w:line="240" w:lineRule="auto"/>
              <w:contextualSpacing w:val="0"/>
              <w:rPr>
                <w:del w:id="2146" w:author="Arjan Kloosterboer" w:date="2017-09-21T12:48:00Z"/>
                <w:rFonts w:ascii="Calibri" w:hAnsi="Calibri" w:cs="Arial"/>
                <w:color w:val="0F0F0F"/>
                <w:sz w:val="22"/>
                <w:szCs w:val="24"/>
                <w:lang w:eastAsia="en-US"/>
              </w:rPr>
            </w:pPr>
            <w:del w:id="2147"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Burgerservicenummer</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C782389" w14:textId="0A0DC3B4" w:rsidR="00847C61" w:rsidRPr="00474957" w:rsidDel="00BB0431" w:rsidRDefault="00847C61" w:rsidP="00847C61">
            <w:pPr>
              <w:widowControl w:val="0"/>
              <w:autoSpaceDE w:val="0"/>
              <w:autoSpaceDN w:val="0"/>
              <w:adjustRightInd w:val="0"/>
              <w:spacing w:line="240" w:lineRule="auto"/>
              <w:contextualSpacing w:val="0"/>
              <w:rPr>
                <w:del w:id="2148" w:author="Arjan Kloosterboer" w:date="2017-09-21T12:48:00Z"/>
                <w:rFonts w:ascii="Calibri" w:hAnsi="Calibri" w:cs="Arial"/>
                <w:color w:val="0F0F0F"/>
                <w:sz w:val="22"/>
                <w:szCs w:val="24"/>
                <w:lang w:eastAsia="en-US"/>
              </w:rPr>
            </w:pPr>
            <w:del w:id="21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Burgerservicenummer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139"/>
      </w:tr>
      <w:tr w:rsidR="00847C61" w:rsidRPr="00474957" w:rsidDel="00BB0431" w14:paraId="4D968E86" w14:textId="53C32217" w:rsidTr="00847C61">
        <w:trPr>
          <w:del w:id="2150" w:author="Arjan Kloosterboer" w:date="2017-09-21T12:48:00Z"/>
        </w:trPr>
        <w:tc>
          <w:tcPr>
            <w:tcW w:w="450" w:type="dxa"/>
            <w:tcBorders>
              <w:top w:val="nil"/>
              <w:left w:val="nil"/>
              <w:bottom w:val="nil"/>
              <w:right w:val="nil"/>
            </w:tcBorders>
          </w:tcPr>
          <w:p w14:paraId="109ECF56" w14:textId="66AB2FE8" w:rsidR="00847C61" w:rsidRPr="00474957" w:rsidDel="00BB0431" w:rsidRDefault="00847C61" w:rsidP="00847C61">
            <w:pPr>
              <w:widowControl w:val="0"/>
              <w:autoSpaceDE w:val="0"/>
              <w:autoSpaceDN w:val="0"/>
              <w:adjustRightInd w:val="0"/>
              <w:spacing w:line="240" w:lineRule="auto"/>
              <w:contextualSpacing w:val="0"/>
              <w:rPr>
                <w:del w:id="2151" w:author="Arjan Kloosterboer" w:date="2017-09-21T12:48:00Z"/>
                <w:rFonts w:ascii="Calibri" w:hAnsi="Calibri" w:cs="Arial"/>
                <w:color w:val="0F0F0F"/>
                <w:sz w:val="22"/>
                <w:szCs w:val="24"/>
                <w:lang w:eastAsia="en-US"/>
              </w:rPr>
            </w:pPr>
            <w:bookmarkStart w:id="2152" w:name="BKM_E00A0822_A5DD_4e84_BBF7_EBC66FE00D48"/>
          </w:p>
        </w:tc>
        <w:tc>
          <w:tcPr>
            <w:tcW w:w="2790" w:type="dxa"/>
            <w:gridSpan w:val="2"/>
            <w:tcBorders>
              <w:top w:val="nil"/>
              <w:left w:val="nil"/>
              <w:bottom w:val="nil"/>
              <w:right w:val="nil"/>
            </w:tcBorders>
          </w:tcPr>
          <w:p w14:paraId="3784BEA1" w14:textId="45460F16" w:rsidR="00847C61" w:rsidRPr="00474957" w:rsidDel="00BB0431" w:rsidRDefault="00DE73DB" w:rsidP="00847C61">
            <w:pPr>
              <w:widowControl w:val="0"/>
              <w:autoSpaceDE w:val="0"/>
              <w:autoSpaceDN w:val="0"/>
              <w:adjustRightInd w:val="0"/>
              <w:spacing w:line="240" w:lineRule="auto"/>
              <w:contextualSpacing w:val="0"/>
              <w:rPr>
                <w:del w:id="2153" w:author="Arjan Kloosterboer" w:date="2017-09-21T12:48:00Z"/>
                <w:rFonts w:ascii="Calibri" w:hAnsi="Calibri" w:cs="Arial"/>
                <w:color w:val="0F0F0F"/>
                <w:sz w:val="22"/>
                <w:szCs w:val="24"/>
                <w:lang w:eastAsia="en-US"/>
              </w:rPr>
            </w:pPr>
            <w:del w:id="2154"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Verblijfadres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A91FCA7" w14:textId="221326C5" w:rsidR="00847C61" w:rsidRPr="00474957" w:rsidDel="00BB0431" w:rsidRDefault="00847C61" w:rsidP="00847C61">
            <w:pPr>
              <w:widowControl w:val="0"/>
              <w:autoSpaceDE w:val="0"/>
              <w:autoSpaceDN w:val="0"/>
              <w:adjustRightInd w:val="0"/>
              <w:spacing w:line="240" w:lineRule="auto"/>
              <w:contextualSpacing w:val="0"/>
              <w:rPr>
                <w:del w:id="2155" w:author="Arjan Kloosterboer" w:date="2017-09-21T12:48:00Z"/>
                <w:rFonts w:ascii="Calibri" w:hAnsi="Calibri" w:cs="Arial"/>
                <w:color w:val="0F0F0F"/>
                <w:sz w:val="22"/>
                <w:szCs w:val="24"/>
                <w:lang w:eastAsia="en-US"/>
              </w:rPr>
            </w:pPr>
            <w:del w:id="2156" w:author="Arjan Kloosterboer" w:date="2017-09-21T12:48:00Z">
              <w:r w:rsidRPr="00474957" w:rsidDel="00BB0431">
                <w:rPr>
                  <w:rFonts w:ascii="Calibri" w:hAnsi="Calibri" w:cs="Arial"/>
                  <w:color w:val="000000"/>
                  <w:sz w:val="22"/>
                  <w:szCs w:val="24"/>
                  <w:lang w:eastAsia="en-US"/>
                </w:rPr>
                <w:delText>Verblijfadres INGESCHREVEN NIET-NATUURLIJK PERSOON</w:delText>
              </w:r>
            </w:del>
          </w:p>
        </w:tc>
        <w:bookmarkEnd w:id="2152"/>
      </w:tr>
      <w:tr w:rsidR="00847C61" w:rsidRPr="00474957" w:rsidDel="00BB0431" w14:paraId="4395748F" w14:textId="5D430D2B" w:rsidTr="00847C61">
        <w:trPr>
          <w:del w:id="2157" w:author="Arjan Kloosterboer" w:date="2017-09-21T12:48:00Z"/>
        </w:trPr>
        <w:tc>
          <w:tcPr>
            <w:tcW w:w="450" w:type="dxa"/>
            <w:tcBorders>
              <w:top w:val="nil"/>
              <w:left w:val="nil"/>
              <w:bottom w:val="nil"/>
              <w:right w:val="nil"/>
            </w:tcBorders>
          </w:tcPr>
          <w:p w14:paraId="23E68E43" w14:textId="7FFFB3FA" w:rsidR="00847C61" w:rsidRPr="00474957" w:rsidDel="00BB0431" w:rsidRDefault="00847C61" w:rsidP="00847C61">
            <w:pPr>
              <w:widowControl w:val="0"/>
              <w:autoSpaceDE w:val="0"/>
              <w:autoSpaceDN w:val="0"/>
              <w:adjustRightInd w:val="0"/>
              <w:spacing w:line="240" w:lineRule="auto"/>
              <w:contextualSpacing w:val="0"/>
              <w:rPr>
                <w:del w:id="215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EEC632D" w14:textId="0FA8860B" w:rsidR="00847C61" w:rsidRPr="00474957" w:rsidDel="00BB0431" w:rsidRDefault="00847C61" w:rsidP="00847C61">
            <w:pPr>
              <w:widowControl w:val="0"/>
              <w:autoSpaceDE w:val="0"/>
              <w:autoSpaceDN w:val="0"/>
              <w:adjustRightInd w:val="0"/>
              <w:spacing w:line="240" w:lineRule="auto"/>
              <w:contextualSpacing w:val="0"/>
              <w:rPr>
                <w:del w:id="2159" w:author="Arjan Kloosterboer" w:date="2017-09-21T12:48:00Z"/>
                <w:rFonts w:ascii="Calibri" w:hAnsi="Calibri" w:cs="Arial"/>
                <w:color w:val="000000"/>
                <w:sz w:val="22"/>
                <w:szCs w:val="24"/>
                <w:lang w:val="en-AU" w:eastAsia="en-US"/>
              </w:rPr>
            </w:pPr>
            <w:del w:id="2160" w:author="Arjan Kloosterboer" w:date="2017-09-21T12:48:00Z">
              <w:r w:rsidRPr="00474957" w:rsidDel="00BB0431">
                <w:rPr>
                  <w:rFonts w:ascii="Calibri" w:hAnsi="Calibri" w:cs="Arial"/>
                  <w:color w:val="000000"/>
                  <w:sz w:val="22"/>
                  <w:szCs w:val="24"/>
                  <w:lang w:val="en-AU" w:eastAsia="en-US"/>
                </w:rPr>
                <w:delText xml:space="preserve">- Huisletter </w:delText>
              </w:r>
            </w:del>
          </w:p>
        </w:tc>
        <w:tc>
          <w:tcPr>
            <w:tcW w:w="6120" w:type="dxa"/>
            <w:tcBorders>
              <w:top w:val="nil"/>
              <w:left w:val="nil"/>
              <w:bottom w:val="nil"/>
              <w:right w:val="nil"/>
            </w:tcBorders>
          </w:tcPr>
          <w:p w14:paraId="2DA59016" w14:textId="16F8AE4A" w:rsidR="00847C61" w:rsidRPr="00474957" w:rsidDel="00BB0431" w:rsidRDefault="00847C61" w:rsidP="00847C61">
            <w:pPr>
              <w:widowControl w:val="0"/>
              <w:autoSpaceDE w:val="0"/>
              <w:autoSpaceDN w:val="0"/>
              <w:adjustRightInd w:val="0"/>
              <w:spacing w:line="240" w:lineRule="auto"/>
              <w:contextualSpacing w:val="0"/>
              <w:rPr>
                <w:del w:id="2161" w:author="Arjan Kloosterboer" w:date="2017-09-21T12:48:00Z"/>
                <w:rFonts w:ascii="Calibri" w:hAnsi="Calibri" w:cs="Arial"/>
                <w:color w:val="000000"/>
                <w:sz w:val="22"/>
                <w:szCs w:val="24"/>
                <w:lang w:eastAsia="en-US"/>
              </w:rPr>
            </w:pPr>
            <w:del w:id="216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1C33E766" w14:textId="6DA401C5" w:rsidTr="00847C61">
        <w:trPr>
          <w:del w:id="2163" w:author="Arjan Kloosterboer" w:date="2017-09-21T12:48:00Z"/>
        </w:trPr>
        <w:tc>
          <w:tcPr>
            <w:tcW w:w="450" w:type="dxa"/>
            <w:tcBorders>
              <w:top w:val="nil"/>
              <w:left w:val="nil"/>
              <w:bottom w:val="nil"/>
              <w:right w:val="nil"/>
            </w:tcBorders>
          </w:tcPr>
          <w:p w14:paraId="57A56040" w14:textId="705D24FA" w:rsidR="00847C61" w:rsidRPr="00474957" w:rsidDel="00BB0431" w:rsidRDefault="00847C61" w:rsidP="00847C61">
            <w:pPr>
              <w:widowControl w:val="0"/>
              <w:autoSpaceDE w:val="0"/>
              <w:autoSpaceDN w:val="0"/>
              <w:adjustRightInd w:val="0"/>
              <w:spacing w:line="240" w:lineRule="auto"/>
              <w:contextualSpacing w:val="0"/>
              <w:rPr>
                <w:del w:id="216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E6A49F8" w14:textId="40607C69" w:rsidR="00847C61" w:rsidRPr="00474957" w:rsidDel="00BB0431" w:rsidRDefault="00847C61" w:rsidP="00847C61">
            <w:pPr>
              <w:widowControl w:val="0"/>
              <w:autoSpaceDE w:val="0"/>
              <w:autoSpaceDN w:val="0"/>
              <w:adjustRightInd w:val="0"/>
              <w:spacing w:line="240" w:lineRule="auto"/>
              <w:contextualSpacing w:val="0"/>
              <w:rPr>
                <w:del w:id="2165" w:author="Arjan Kloosterboer" w:date="2017-09-21T12:48:00Z"/>
                <w:rFonts w:ascii="Calibri" w:hAnsi="Calibri" w:cs="Arial"/>
                <w:color w:val="000000"/>
                <w:sz w:val="22"/>
                <w:szCs w:val="24"/>
                <w:lang w:val="en-AU" w:eastAsia="en-US"/>
              </w:rPr>
            </w:pPr>
            <w:del w:id="2166" w:author="Arjan Kloosterboer" w:date="2017-09-21T12:48:00Z">
              <w:r w:rsidRPr="00474957" w:rsidDel="00BB0431">
                <w:rPr>
                  <w:rFonts w:ascii="Calibri" w:hAnsi="Calibri" w:cs="Arial"/>
                  <w:color w:val="000000"/>
                  <w:sz w:val="22"/>
                  <w:szCs w:val="24"/>
                  <w:lang w:val="en-AU" w:eastAsia="en-US"/>
                </w:rPr>
                <w:delText xml:space="preserve">- Huisnummer </w:delText>
              </w:r>
            </w:del>
          </w:p>
        </w:tc>
        <w:tc>
          <w:tcPr>
            <w:tcW w:w="6120" w:type="dxa"/>
            <w:tcBorders>
              <w:top w:val="nil"/>
              <w:left w:val="nil"/>
              <w:bottom w:val="nil"/>
              <w:right w:val="nil"/>
            </w:tcBorders>
          </w:tcPr>
          <w:p w14:paraId="4EA49D50" w14:textId="29AD04F5" w:rsidR="00847C61" w:rsidRPr="00474957" w:rsidDel="00BB0431" w:rsidRDefault="00847C61" w:rsidP="00847C61">
            <w:pPr>
              <w:widowControl w:val="0"/>
              <w:autoSpaceDE w:val="0"/>
              <w:autoSpaceDN w:val="0"/>
              <w:adjustRightInd w:val="0"/>
              <w:spacing w:line="240" w:lineRule="auto"/>
              <w:contextualSpacing w:val="0"/>
              <w:rPr>
                <w:del w:id="2167" w:author="Arjan Kloosterboer" w:date="2017-09-21T12:48:00Z"/>
                <w:rFonts w:ascii="Calibri" w:hAnsi="Calibri" w:cs="Arial"/>
                <w:color w:val="000000"/>
                <w:sz w:val="22"/>
                <w:szCs w:val="24"/>
                <w:lang w:eastAsia="en-US"/>
              </w:rPr>
            </w:pPr>
            <w:del w:id="216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34F82C30" w14:textId="319402B6" w:rsidTr="00847C61">
        <w:trPr>
          <w:del w:id="2169" w:author="Arjan Kloosterboer" w:date="2017-09-21T12:48:00Z"/>
        </w:trPr>
        <w:tc>
          <w:tcPr>
            <w:tcW w:w="450" w:type="dxa"/>
            <w:tcBorders>
              <w:top w:val="nil"/>
              <w:left w:val="nil"/>
              <w:bottom w:val="nil"/>
              <w:right w:val="nil"/>
            </w:tcBorders>
          </w:tcPr>
          <w:p w14:paraId="0E40E5A9" w14:textId="47E4C971" w:rsidR="00847C61" w:rsidRPr="00474957" w:rsidDel="00BB0431" w:rsidRDefault="00847C61" w:rsidP="00847C61">
            <w:pPr>
              <w:widowControl w:val="0"/>
              <w:autoSpaceDE w:val="0"/>
              <w:autoSpaceDN w:val="0"/>
              <w:adjustRightInd w:val="0"/>
              <w:spacing w:line="240" w:lineRule="auto"/>
              <w:contextualSpacing w:val="0"/>
              <w:rPr>
                <w:del w:id="217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6AB7414F" w14:textId="2F10DD07" w:rsidR="00847C61" w:rsidRPr="00474957" w:rsidDel="00BB0431" w:rsidRDefault="00847C61" w:rsidP="00847C61">
            <w:pPr>
              <w:widowControl w:val="0"/>
              <w:autoSpaceDE w:val="0"/>
              <w:autoSpaceDN w:val="0"/>
              <w:adjustRightInd w:val="0"/>
              <w:spacing w:line="240" w:lineRule="auto"/>
              <w:contextualSpacing w:val="0"/>
              <w:rPr>
                <w:del w:id="2171" w:author="Arjan Kloosterboer" w:date="2017-09-21T12:48:00Z"/>
                <w:rFonts w:ascii="Calibri" w:hAnsi="Calibri" w:cs="Arial"/>
                <w:color w:val="000000"/>
                <w:sz w:val="22"/>
                <w:szCs w:val="24"/>
                <w:lang w:val="en-AU" w:eastAsia="en-US"/>
              </w:rPr>
            </w:pPr>
            <w:del w:id="2172" w:author="Arjan Kloosterboer" w:date="2017-09-21T12:48:00Z">
              <w:r w:rsidRPr="00474957" w:rsidDel="00BB0431">
                <w:rPr>
                  <w:rFonts w:ascii="Calibri" w:hAnsi="Calibri" w:cs="Arial"/>
                  <w:color w:val="000000"/>
                  <w:sz w:val="22"/>
                  <w:szCs w:val="24"/>
                  <w:lang w:val="en-AU" w:eastAsia="en-US"/>
                </w:rPr>
                <w:delText xml:space="preserve">- Huisnummertoevoeging </w:delText>
              </w:r>
            </w:del>
          </w:p>
        </w:tc>
        <w:tc>
          <w:tcPr>
            <w:tcW w:w="6120" w:type="dxa"/>
            <w:tcBorders>
              <w:top w:val="nil"/>
              <w:left w:val="nil"/>
              <w:bottom w:val="nil"/>
              <w:right w:val="nil"/>
            </w:tcBorders>
          </w:tcPr>
          <w:p w14:paraId="13516764" w14:textId="3CC6CC2F" w:rsidR="00847C61" w:rsidRPr="00474957" w:rsidDel="00BB0431" w:rsidRDefault="00847C61" w:rsidP="00847C61">
            <w:pPr>
              <w:widowControl w:val="0"/>
              <w:autoSpaceDE w:val="0"/>
              <w:autoSpaceDN w:val="0"/>
              <w:adjustRightInd w:val="0"/>
              <w:spacing w:line="240" w:lineRule="auto"/>
              <w:contextualSpacing w:val="0"/>
              <w:rPr>
                <w:del w:id="2173" w:author="Arjan Kloosterboer" w:date="2017-09-21T12:48:00Z"/>
                <w:rFonts w:ascii="Calibri" w:hAnsi="Calibri" w:cs="Arial"/>
                <w:color w:val="000000"/>
                <w:sz w:val="22"/>
                <w:szCs w:val="24"/>
                <w:lang w:eastAsia="en-US"/>
              </w:rPr>
            </w:pPr>
            <w:del w:id="217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442E407C" w14:textId="7AB7B9B6" w:rsidTr="00847C61">
        <w:trPr>
          <w:del w:id="2175" w:author="Arjan Kloosterboer" w:date="2017-09-21T12:48:00Z"/>
        </w:trPr>
        <w:tc>
          <w:tcPr>
            <w:tcW w:w="450" w:type="dxa"/>
            <w:tcBorders>
              <w:top w:val="nil"/>
              <w:left w:val="nil"/>
              <w:bottom w:val="nil"/>
              <w:right w:val="nil"/>
            </w:tcBorders>
          </w:tcPr>
          <w:p w14:paraId="2FC40481" w14:textId="1638DF94" w:rsidR="00847C61" w:rsidRPr="00474957" w:rsidDel="00BB0431" w:rsidRDefault="00847C61" w:rsidP="00847C61">
            <w:pPr>
              <w:widowControl w:val="0"/>
              <w:autoSpaceDE w:val="0"/>
              <w:autoSpaceDN w:val="0"/>
              <w:adjustRightInd w:val="0"/>
              <w:spacing w:line="240" w:lineRule="auto"/>
              <w:contextualSpacing w:val="0"/>
              <w:rPr>
                <w:del w:id="217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EDA541" w14:textId="1EE5F3FB" w:rsidR="00847C61" w:rsidRPr="00474957" w:rsidDel="00BB0431" w:rsidRDefault="00847C61" w:rsidP="00847C61">
            <w:pPr>
              <w:widowControl w:val="0"/>
              <w:autoSpaceDE w:val="0"/>
              <w:autoSpaceDN w:val="0"/>
              <w:adjustRightInd w:val="0"/>
              <w:spacing w:line="240" w:lineRule="auto"/>
              <w:contextualSpacing w:val="0"/>
              <w:rPr>
                <w:del w:id="2177" w:author="Arjan Kloosterboer" w:date="2017-09-21T12:48:00Z"/>
                <w:rFonts w:ascii="Calibri" w:hAnsi="Calibri" w:cs="Arial"/>
                <w:color w:val="000000"/>
                <w:sz w:val="22"/>
                <w:szCs w:val="24"/>
                <w:lang w:val="en-AU" w:eastAsia="en-US"/>
              </w:rPr>
            </w:pPr>
            <w:del w:id="2178" w:author="Arjan Kloosterboer" w:date="2017-09-21T12:48:00Z">
              <w:r w:rsidRPr="00474957" w:rsidDel="00BB0431">
                <w:rPr>
                  <w:rFonts w:ascii="Calibri" w:hAnsi="Calibri" w:cs="Arial"/>
                  <w:color w:val="000000"/>
                  <w:sz w:val="22"/>
                  <w:szCs w:val="24"/>
                  <w:lang w:val="en-AU" w:eastAsia="en-US"/>
                </w:rPr>
                <w:delText xml:space="preserve">- Naam openbare ruimte </w:delText>
              </w:r>
            </w:del>
          </w:p>
        </w:tc>
        <w:tc>
          <w:tcPr>
            <w:tcW w:w="6120" w:type="dxa"/>
            <w:tcBorders>
              <w:top w:val="nil"/>
              <w:left w:val="nil"/>
              <w:bottom w:val="nil"/>
              <w:right w:val="nil"/>
            </w:tcBorders>
          </w:tcPr>
          <w:p w14:paraId="70E960AA" w14:textId="7040A2F0" w:rsidR="00847C61" w:rsidRPr="00474957" w:rsidDel="00BB0431" w:rsidRDefault="00847C61" w:rsidP="00847C61">
            <w:pPr>
              <w:widowControl w:val="0"/>
              <w:autoSpaceDE w:val="0"/>
              <w:autoSpaceDN w:val="0"/>
              <w:adjustRightInd w:val="0"/>
              <w:spacing w:line="240" w:lineRule="auto"/>
              <w:contextualSpacing w:val="0"/>
              <w:rPr>
                <w:del w:id="2179" w:author="Arjan Kloosterboer" w:date="2017-09-21T12:48:00Z"/>
                <w:rFonts w:ascii="Calibri" w:hAnsi="Calibri" w:cs="Arial"/>
                <w:color w:val="000000"/>
                <w:sz w:val="22"/>
                <w:szCs w:val="24"/>
                <w:lang w:eastAsia="en-US"/>
              </w:rPr>
            </w:pPr>
            <w:del w:id="218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6FCC0147" w14:textId="21E203C2" w:rsidTr="00847C61">
        <w:trPr>
          <w:del w:id="2181" w:author="Arjan Kloosterboer" w:date="2017-09-21T12:48:00Z"/>
        </w:trPr>
        <w:tc>
          <w:tcPr>
            <w:tcW w:w="450" w:type="dxa"/>
            <w:tcBorders>
              <w:top w:val="nil"/>
              <w:left w:val="nil"/>
              <w:bottom w:val="nil"/>
              <w:right w:val="nil"/>
            </w:tcBorders>
          </w:tcPr>
          <w:p w14:paraId="3D6CB016" w14:textId="755C63F0" w:rsidR="00847C61" w:rsidRPr="00474957" w:rsidDel="00BB0431" w:rsidRDefault="00847C61" w:rsidP="00847C61">
            <w:pPr>
              <w:widowControl w:val="0"/>
              <w:autoSpaceDE w:val="0"/>
              <w:autoSpaceDN w:val="0"/>
              <w:adjustRightInd w:val="0"/>
              <w:spacing w:line="240" w:lineRule="auto"/>
              <w:contextualSpacing w:val="0"/>
              <w:rPr>
                <w:del w:id="218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DAC0A12" w14:textId="7472F2E2" w:rsidR="00847C61" w:rsidRPr="00474957" w:rsidDel="00BB0431" w:rsidRDefault="00847C61" w:rsidP="00847C61">
            <w:pPr>
              <w:widowControl w:val="0"/>
              <w:autoSpaceDE w:val="0"/>
              <w:autoSpaceDN w:val="0"/>
              <w:adjustRightInd w:val="0"/>
              <w:spacing w:line="240" w:lineRule="auto"/>
              <w:contextualSpacing w:val="0"/>
              <w:rPr>
                <w:del w:id="2183" w:author="Arjan Kloosterboer" w:date="2017-09-21T12:48:00Z"/>
                <w:rFonts w:ascii="Calibri" w:hAnsi="Calibri" w:cs="Arial"/>
                <w:color w:val="000000"/>
                <w:sz w:val="22"/>
                <w:szCs w:val="24"/>
                <w:lang w:val="en-AU" w:eastAsia="en-US"/>
              </w:rPr>
            </w:pPr>
            <w:del w:id="2184" w:author="Arjan Kloosterboer" w:date="2017-09-21T12:48:00Z">
              <w:r w:rsidRPr="00474957" w:rsidDel="00BB0431">
                <w:rPr>
                  <w:rFonts w:ascii="Calibri" w:hAnsi="Calibri" w:cs="Arial"/>
                  <w:color w:val="000000"/>
                  <w:sz w:val="22"/>
                  <w:szCs w:val="24"/>
                  <w:lang w:val="en-AU" w:eastAsia="en-US"/>
                </w:rPr>
                <w:delText xml:space="preserve">- Straatnaam </w:delText>
              </w:r>
            </w:del>
          </w:p>
        </w:tc>
        <w:tc>
          <w:tcPr>
            <w:tcW w:w="6120" w:type="dxa"/>
            <w:tcBorders>
              <w:top w:val="nil"/>
              <w:left w:val="nil"/>
              <w:bottom w:val="nil"/>
              <w:right w:val="nil"/>
            </w:tcBorders>
          </w:tcPr>
          <w:p w14:paraId="1C0B125C" w14:textId="6EF7576E" w:rsidR="00847C61" w:rsidRPr="00474957" w:rsidDel="00BB0431" w:rsidRDefault="00847C61" w:rsidP="00847C61">
            <w:pPr>
              <w:widowControl w:val="0"/>
              <w:autoSpaceDE w:val="0"/>
              <w:autoSpaceDN w:val="0"/>
              <w:adjustRightInd w:val="0"/>
              <w:spacing w:line="240" w:lineRule="auto"/>
              <w:contextualSpacing w:val="0"/>
              <w:rPr>
                <w:del w:id="2185" w:author="Arjan Kloosterboer" w:date="2017-09-21T12:48:00Z"/>
                <w:rFonts w:ascii="Calibri" w:hAnsi="Calibri" w:cs="Arial"/>
                <w:color w:val="000000"/>
                <w:sz w:val="22"/>
                <w:szCs w:val="24"/>
                <w:lang w:eastAsia="en-US"/>
              </w:rPr>
            </w:pPr>
            <w:del w:id="218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5993DA0E" w14:textId="7D7737E7" w:rsidTr="00847C61">
        <w:trPr>
          <w:del w:id="2187" w:author="Arjan Kloosterboer" w:date="2017-09-21T12:48:00Z"/>
        </w:trPr>
        <w:tc>
          <w:tcPr>
            <w:tcW w:w="450" w:type="dxa"/>
            <w:tcBorders>
              <w:top w:val="nil"/>
              <w:left w:val="nil"/>
              <w:bottom w:val="nil"/>
              <w:right w:val="nil"/>
            </w:tcBorders>
          </w:tcPr>
          <w:p w14:paraId="0059E0EE" w14:textId="76B6F96C" w:rsidR="00847C61" w:rsidRPr="00474957" w:rsidDel="00BB0431" w:rsidRDefault="00847C61" w:rsidP="00847C61">
            <w:pPr>
              <w:widowControl w:val="0"/>
              <w:autoSpaceDE w:val="0"/>
              <w:autoSpaceDN w:val="0"/>
              <w:adjustRightInd w:val="0"/>
              <w:spacing w:line="240" w:lineRule="auto"/>
              <w:contextualSpacing w:val="0"/>
              <w:rPr>
                <w:del w:id="218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316BFBD" w14:textId="648B9D2B" w:rsidR="00847C61" w:rsidRPr="00474957" w:rsidDel="00BB0431" w:rsidRDefault="00847C61" w:rsidP="00847C61">
            <w:pPr>
              <w:widowControl w:val="0"/>
              <w:autoSpaceDE w:val="0"/>
              <w:autoSpaceDN w:val="0"/>
              <w:adjustRightInd w:val="0"/>
              <w:spacing w:line="240" w:lineRule="auto"/>
              <w:contextualSpacing w:val="0"/>
              <w:rPr>
                <w:del w:id="2189" w:author="Arjan Kloosterboer" w:date="2017-09-21T12:48:00Z"/>
                <w:rFonts w:ascii="Calibri" w:hAnsi="Calibri" w:cs="Arial"/>
                <w:color w:val="000000"/>
                <w:sz w:val="22"/>
                <w:szCs w:val="24"/>
                <w:lang w:val="en-AU" w:eastAsia="en-US"/>
              </w:rPr>
            </w:pPr>
            <w:del w:id="2190" w:author="Arjan Kloosterboer" w:date="2017-09-21T12:48:00Z">
              <w:r w:rsidRPr="00474957" w:rsidDel="00BB0431">
                <w:rPr>
                  <w:rFonts w:ascii="Calibri" w:hAnsi="Calibri" w:cs="Arial"/>
                  <w:color w:val="000000"/>
                  <w:sz w:val="22"/>
                  <w:szCs w:val="24"/>
                  <w:lang w:val="en-AU" w:eastAsia="en-US"/>
                </w:rPr>
                <w:delText xml:space="preserve">- Postcode </w:delText>
              </w:r>
            </w:del>
          </w:p>
        </w:tc>
        <w:tc>
          <w:tcPr>
            <w:tcW w:w="6120" w:type="dxa"/>
            <w:tcBorders>
              <w:top w:val="nil"/>
              <w:left w:val="nil"/>
              <w:bottom w:val="nil"/>
              <w:right w:val="nil"/>
            </w:tcBorders>
          </w:tcPr>
          <w:p w14:paraId="6AC66EC1" w14:textId="520AA560" w:rsidR="00847C61" w:rsidRPr="00474957" w:rsidDel="00BB0431" w:rsidRDefault="00847C61" w:rsidP="00847C61">
            <w:pPr>
              <w:widowControl w:val="0"/>
              <w:autoSpaceDE w:val="0"/>
              <w:autoSpaceDN w:val="0"/>
              <w:adjustRightInd w:val="0"/>
              <w:spacing w:line="240" w:lineRule="auto"/>
              <w:contextualSpacing w:val="0"/>
              <w:rPr>
                <w:del w:id="2191" w:author="Arjan Kloosterboer" w:date="2017-09-21T12:48:00Z"/>
                <w:rFonts w:ascii="Calibri" w:hAnsi="Calibri" w:cs="Arial"/>
                <w:color w:val="000000"/>
                <w:sz w:val="22"/>
                <w:szCs w:val="24"/>
                <w:lang w:eastAsia="en-US"/>
              </w:rPr>
            </w:pPr>
            <w:del w:id="219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52CCFD72" w14:textId="56754988" w:rsidTr="00847C61">
        <w:trPr>
          <w:del w:id="2193" w:author="Arjan Kloosterboer" w:date="2017-09-21T12:48:00Z"/>
        </w:trPr>
        <w:tc>
          <w:tcPr>
            <w:tcW w:w="450" w:type="dxa"/>
            <w:tcBorders>
              <w:top w:val="nil"/>
              <w:left w:val="nil"/>
              <w:bottom w:val="nil"/>
              <w:right w:val="nil"/>
            </w:tcBorders>
          </w:tcPr>
          <w:p w14:paraId="18212561" w14:textId="61A88590" w:rsidR="00847C61" w:rsidRPr="00474957" w:rsidDel="00BB0431" w:rsidRDefault="00847C61" w:rsidP="00847C61">
            <w:pPr>
              <w:widowControl w:val="0"/>
              <w:autoSpaceDE w:val="0"/>
              <w:autoSpaceDN w:val="0"/>
              <w:adjustRightInd w:val="0"/>
              <w:spacing w:line="240" w:lineRule="auto"/>
              <w:contextualSpacing w:val="0"/>
              <w:rPr>
                <w:del w:id="219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AA3A8FE" w14:textId="1918CDD7" w:rsidR="00847C61" w:rsidRPr="00474957" w:rsidDel="00BB0431" w:rsidRDefault="00847C61" w:rsidP="00847C61">
            <w:pPr>
              <w:widowControl w:val="0"/>
              <w:autoSpaceDE w:val="0"/>
              <w:autoSpaceDN w:val="0"/>
              <w:adjustRightInd w:val="0"/>
              <w:spacing w:line="240" w:lineRule="auto"/>
              <w:contextualSpacing w:val="0"/>
              <w:rPr>
                <w:del w:id="2195" w:author="Arjan Kloosterboer" w:date="2017-09-21T12:48:00Z"/>
                <w:rFonts w:ascii="Calibri" w:hAnsi="Calibri" w:cs="Arial"/>
                <w:color w:val="000000"/>
                <w:sz w:val="22"/>
                <w:szCs w:val="24"/>
                <w:lang w:val="en-AU" w:eastAsia="en-US"/>
              </w:rPr>
            </w:pPr>
            <w:del w:id="2196" w:author="Arjan Kloosterboer" w:date="2017-09-21T12:48:00Z">
              <w:r w:rsidRPr="00474957" w:rsidDel="00BB0431">
                <w:rPr>
                  <w:rFonts w:ascii="Calibri" w:hAnsi="Calibri" w:cs="Arial"/>
                  <w:color w:val="000000"/>
                  <w:sz w:val="22"/>
                  <w:szCs w:val="24"/>
                  <w:lang w:val="en-AU" w:eastAsia="en-US"/>
                </w:rPr>
                <w:delText xml:space="preserve">- Locatie beschrijving </w:delText>
              </w:r>
            </w:del>
          </w:p>
        </w:tc>
        <w:tc>
          <w:tcPr>
            <w:tcW w:w="6120" w:type="dxa"/>
            <w:tcBorders>
              <w:top w:val="nil"/>
              <w:left w:val="nil"/>
              <w:bottom w:val="nil"/>
              <w:right w:val="nil"/>
            </w:tcBorders>
          </w:tcPr>
          <w:p w14:paraId="0396FF4E" w14:textId="59B38154" w:rsidR="00847C61" w:rsidRPr="00474957" w:rsidDel="00BB0431" w:rsidRDefault="00847C61" w:rsidP="00847C61">
            <w:pPr>
              <w:widowControl w:val="0"/>
              <w:autoSpaceDE w:val="0"/>
              <w:autoSpaceDN w:val="0"/>
              <w:adjustRightInd w:val="0"/>
              <w:spacing w:line="240" w:lineRule="auto"/>
              <w:contextualSpacing w:val="0"/>
              <w:rPr>
                <w:del w:id="2197" w:author="Arjan Kloosterboer" w:date="2017-09-21T12:48:00Z"/>
                <w:rFonts w:ascii="Calibri" w:hAnsi="Calibri" w:cs="Arial"/>
                <w:color w:val="000000"/>
                <w:sz w:val="22"/>
                <w:szCs w:val="24"/>
                <w:lang w:eastAsia="en-US"/>
              </w:rPr>
            </w:pPr>
            <w:del w:id="219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Verblijfadres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Locatie beschrijving  </w:delText>
              </w:r>
            </w:del>
          </w:p>
        </w:tc>
      </w:tr>
      <w:tr w:rsidR="00847C61" w:rsidRPr="00474957" w:rsidDel="00BB0431" w14:paraId="3CEB6563" w14:textId="55495AAB" w:rsidTr="00847C61">
        <w:trPr>
          <w:del w:id="2199" w:author="Arjan Kloosterboer" w:date="2017-09-21T12:48:00Z"/>
        </w:trPr>
        <w:tc>
          <w:tcPr>
            <w:tcW w:w="450" w:type="dxa"/>
            <w:tcBorders>
              <w:top w:val="nil"/>
              <w:left w:val="nil"/>
              <w:bottom w:val="nil"/>
              <w:right w:val="nil"/>
            </w:tcBorders>
          </w:tcPr>
          <w:p w14:paraId="1D23DB67" w14:textId="6C92D453" w:rsidR="00847C61" w:rsidRPr="00474957" w:rsidDel="00BB0431" w:rsidRDefault="00847C61" w:rsidP="00847C61">
            <w:pPr>
              <w:widowControl w:val="0"/>
              <w:autoSpaceDE w:val="0"/>
              <w:autoSpaceDN w:val="0"/>
              <w:adjustRightInd w:val="0"/>
              <w:spacing w:line="240" w:lineRule="auto"/>
              <w:contextualSpacing w:val="0"/>
              <w:rPr>
                <w:del w:id="220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3A4C1DC" w14:textId="57E85FE6" w:rsidR="00847C61" w:rsidRPr="00474957" w:rsidDel="00BB0431" w:rsidRDefault="00847C61" w:rsidP="00847C61">
            <w:pPr>
              <w:widowControl w:val="0"/>
              <w:autoSpaceDE w:val="0"/>
              <w:autoSpaceDN w:val="0"/>
              <w:adjustRightInd w:val="0"/>
              <w:spacing w:line="240" w:lineRule="auto"/>
              <w:contextualSpacing w:val="0"/>
              <w:rPr>
                <w:del w:id="2201" w:author="Arjan Kloosterboer" w:date="2017-09-21T12:48:00Z"/>
                <w:rFonts w:ascii="Calibri" w:hAnsi="Calibri" w:cs="Arial"/>
                <w:color w:val="000000"/>
                <w:sz w:val="22"/>
                <w:szCs w:val="24"/>
                <w:lang w:val="en-AU" w:eastAsia="en-US"/>
              </w:rPr>
            </w:pPr>
            <w:del w:id="2202"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62ADB451" w14:textId="7E13B666" w:rsidR="00847C61" w:rsidRPr="00474957" w:rsidDel="00BB0431" w:rsidRDefault="00847C61" w:rsidP="00847C61">
            <w:pPr>
              <w:widowControl w:val="0"/>
              <w:autoSpaceDE w:val="0"/>
              <w:autoSpaceDN w:val="0"/>
              <w:adjustRightInd w:val="0"/>
              <w:spacing w:line="240" w:lineRule="auto"/>
              <w:contextualSpacing w:val="0"/>
              <w:rPr>
                <w:del w:id="2203" w:author="Arjan Kloosterboer" w:date="2017-09-21T12:48:00Z"/>
                <w:rFonts w:ascii="Calibri" w:hAnsi="Calibri" w:cs="Arial"/>
                <w:color w:val="000000"/>
                <w:sz w:val="22"/>
                <w:szCs w:val="24"/>
                <w:lang w:eastAsia="en-US"/>
              </w:rPr>
            </w:pPr>
            <w:del w:id="220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27AF5883" w14:textId="5ACE8071" w:rsidTr="00847C61">
        <w:trPr>
          <w:del w:id="2205" w:author="Arjan Kloosterboer" w:date="2017-09-21T12:48:00Z"/>
        </w:trPr>
        <w:tc>
          <w:tcPr>
            <w:tcW w:w="450" w:type="dxa"/>
            <w:tcBorders>
              <w:top w:val="nil"/>
              <w:left w:val="nil"/>
              <w:bottom w:val="nil"/>
              <w:right w:val="nil"/>
            </w:tcBorders>
          </w:tcPr>
          <w:p w14:paraId="2D9D5843" w14:textId="7A283672" w:rsidR="00847C61" w:rsidRPr="00474957" w:rsidDel="00BB0431" w:rsidRDefault="00847C61" w:rsidP="00847C61">
            <w:pPr>
              <w:widowControl w:val="0"/>
              <w:autoSpaceDE w:val="0"/>
              <w:autoSpaceDN w:val="0"/>
              <w:adjustRightInd w:val="0"/>
              <w:spacing w:line="240" w:lineRule="auto"/>
              <w:contextualSpacing w:val="0"/>
              <w:rPr>
                <w:del w:id="2206" w:author="Arjan Kloosterboer" w:date="2017-09-21T12:48:00Z"/>
                <w:rFonts w:ascii="Calibri" w:hAnsi="Calibri" w:cs="Arial"/>
                <w:color w:val="0F0F0F"/>
                <w:sz w:val="22"/>
                <w:szCs w:val="24"/>
                <w:lang w:eastAsia="en-US"/>
              </w:rPr>
            </w:pPr>
            <w:bookmarkStart w:id="2207" w:name="BKM_8AD6D1D0_18BE_47f6_B2D4_0BBC649C961F"/>
          </w:p>
        </w:tc>
        <w:tc>
          <w:tcPr>
            <w:tcW w:w="2790" w:type="dxa"/>
            <w:gridSpan w:val="2"/>
            <w:tcBorders>
              <w:top w:val="nil"/>
              <w:left w:val="nil"/>
              <w:bottom w:val="nil"/>
              <w:right w:val="nil"/>
            </w:tcBorders>
          </w:tcPr>
          <w:p w14:paraId="084FDF41" w14:textId="49CCA100" w:rsidR="00847C61" w:rsidRPr="00474957" w:rsidDel="00BB0431" w:rsidRDefault="00DE73DB" w:rsidP="00847C61">
            <w:pPr>
              <w:widowControl w:val="0"/>
              <w:autoSpaceDE w:val="0"/>
              <w:autoSpaceDN w:val="0"/>
              <w:adjustRightInd w:val="0"/>
              <w:spacing w:line="240" w:lineRule="auto"/>
              <w:contextualSpacing w:val="0"/>
              <w:rPr>
                <w:del w:id="2208" w:author="Arjan Kloosterboer" w:date="2017-09-21T12:48:00Z"/>
                <w:rFonts w:ascii="Calibri" w:hAnsi="Calibri" w:cs="Arial"/>
                <w:color w:val="0F0F0F"/>
                <w:sz w:val="22"/>
                <w:szCs w:val="24"/>
                <w:lang w:eastAsia="en-US"/>
              </w:rPr>
            </w:pPr>
            <w:del w:id="2209"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Geslachtsaanduiding</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B347D14" w14:textId="638E07CF" w:rsidR="00847C61" w:rsidRPr="00474957" w:rsidDel="00BB0431" w:rsidRDefault="00847C61" w:rsidP="00847C61">
            <w:pPr>
              <w:widowControl w:val="0"/>
              <w:autoSpaceDE w:val="0"/>
              <w:autoSpaceDN w:val="0"/>
              <w:adjustRightInd w:val="0"/>
              <w:spacing w:line="240" w:lineRule="auto"/>
              <w:contextualSpacing w:val="0"/>
              <w:rPr>
                <w:del w:id="2210" w:author="Arjan Kloosterboer" w:date="2017-09-21T12:48:00Z"/>
                <w:rFonts w:ascii="Calibri" w:hAnsi="Calibri" w:cs="Arial"/>
                <w:color w:val="0F0F0F"/>
                <w:sz w:val="22"/>
                <w:szCs w:val="24"/>
                <w:lang w:eastAsia="en-US"/>
              </w:rPr>
            </w:pPr>
            <w:del w:id="221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Geslachtsaanduiding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07"/>
      </w:tr>
      <w:tr w:rsidR="00847C61" w:rsidRPr="00474957" w:rsidDel="00BB0431" w14:paraId="27564F7A" w14:textId="384AFEA9" w:rsidTr="00847C61">
        <w:trPr>
          <w:del w:id="2212" w:author="Arjan Kloosterboer" w:date="2017-09-21T12:48:00Z"/>
        </w:trPr>
        <w:tc>
          <w:tcPr>
            <w:tcW w:w="450" w:type="dxa"/>
            <w:tcBorders>
              <w:top w:val="nil"/>
              <w:left w:val="nil"/>
              <w:bottom w:val="nil"/>
              <w:right w:val="nil"/>
            </w:tcBorders>
          </w:tcPr>
          <w:p w14:paraId="0CE350F7" w14:textId="3F224CA3" w:rsidR="00847C61" w:rsidRPr="00474957" w:rsidDel="00BB0431" w:rsidRDefault="00847C61" w:rsidP="00847C61">
            <w:pPr>
              <w:widowControl w:val="0"/>
              <w:autoSpaceDE w:val="0"/>
              <w:autoSpaceDN w:val="0"/>
              <w:adjustRightInd w:val="0"/>
              <w:spacing w:line="240" w:lineRule="auto"/>
              <w:contextualSpacing w:val="0"/>
              <w:rPr>
                <w:del w:id="2213" w:author="Arjan Kloosterboer" w:date="2017-09-21T12:48:00Z"/>
                <w:rFonts w:ascii="Calibri" w:hAnsi="Calibri" w:cs="Arial"/>
                <w:color w:val="0F0F0F"/>
                <w:sz w:val="22"/>
                <w:szCs w:val="24"/>
                <w:lang w:eastAsia="en-US"/>
              </w:rPr>
            </w:pPr>
            <w:bookmarkStart w:id="2214" w:name="BKM_216DC517_C61C_467e_8F4C_6C17E2F3219A"/>
          </w:p>
        </w:tc>
        <w:tc>
          <w:tcPr>
            <w:tcW w:w="2790" w:type="dxa"/>
            <w:gridSpan w:val="2"/>
            <w:tcBorders>
              <w:top w:val="nil"/>
              <w:left w:val="nil"/>
              <w:bottom w:val="nil"/>
              <w:right w:val="nil"/>
            </w:tcBorders>
          </w:tcPr>
          <w:p w14:paraId="07A5D020" w14:textId="3B4E4A44" w:rsidR="00847C61" w:rsidRPr="00474957" w:rsidDel="00BB0431" w:rsidRDefault="00DE73DB" w:rsidP="00847C61">
            <w:pPr>
              <w:widowControl w:val="0"/>
              <w:autoSpaceDE w:val="0"/>
              <w:autoSpaceDN w:val="0"/>
              <w:adjustRightInd w:val="0"/>
              <w:spacing w:line="240" w:lineRule="auto"/>
              <w:contextualSpacing w:val="0"/>
              <w:rPr>
                <w:del w:id="2215" w:author="Arjan Kloosterboer" w:date="2017-09-21T12:48:00Z"/>
                <w:rFonts w:ascii="Calibri" w:hAnsi="Calibri" w:cs="Arial"/>
                <w:color w:val="0F0F0F"/>
                <w:sz w:val="22"/>
                <w:szCs w:val="24"/>
                <w:lang w:eastAsia="en-US"/>
              </w:rPr>
            </w:pPr>
            <w:del w:id="2216"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Naam aanschrijving</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F2E1E88" w14:textId="6EDD3BC6" w:rsidR="00847C61" w:rsidRPr="00474957" w:rsidDel="00BB0431" w:rsidRDefault="00847C61" w:rsidP="00847C61">
            <w:pPr>
              <w:widowControl w:val="0"/>
              <w:autoSpaceDE w:val="0"/>
              <w:autoSpaceDN w:val="0"/>
              <w:adjustRightInd w:val="0"/>
              <w:spacing w:line="240" w:lineRule="auto"/>
              <w:contextualSpacing w:val="0"/>
              <w:rPr>
                <w:del w:id="2217" w:author="Arjan Kloosterboer" w:date="2017-09-21T12:48:00Z"/>
                <w:rFonts w:ascii="Calibri" w:hAnsi="Calibri" w:cs="Arial"/>
                <w:color w:val="0F0F0F"/>
                <w:sz w:val="22"/>
                <w:szCs w:val="24"/>
                <w:lang w:eastAsia="en-US"/>
              </w:rPr>
            </w:pPr>
            <w:del w:id="2218" w:author="Arjan Kloosterboer" w:date="2017-09-21T12:48:00Z">
              <w:r w:rsidRPr="00474957" w:rsidDel="00BB0431">
                <w:rPr>
                  <w:rFonts w:ascii="Calibri" w:hAnsi="Calibri" w:cs="Arial"/>
                  <w:color w:val="000000"/>
                  <w:sz w:val="22"/>
                  <w:szCs w:val="24"/>
                  <w:lang w:eastAsia="en-US"/>
                </w:rPr>
                <w:delText>Naam aanschrijving NATUURLIJK PERSOON</w:delText>
              </w:r>
            </w:del>
          </w:p>
        </w:tc>
        <w:bookmarkEnd w:id="2214"/>
      </w:tr>
      <w:tr w:rsidR="00847C61" w:rsidRPr="00474957" w:rsidDel="00BB0431" w14:paraId="0E0CDECE" w14:textId="36F9054A" w:rsidTr="00847C61">
        <w:trPr>
          <w:del w:id="2219" w:author="Arjan Kloosterboer" w:date="2017-09-21T12:48:00Z"/>
        </w:trPr>
        <w:tc>
          <w:tcPr>
            <w:tcW w:w="450" w:type="dxa"/>
            <w:tcBorders>
              <w:top w:val="nil"/>
              <w:left w:val="nil"/>
              <w:bottom w:val="nil"/>
              <w:right w:val="nil"/>
            </w:tcBorders>
          </w:tcPr>
          <w:p w14:paraId="3533CFC4" w14:textId="30186A3E" w:rsidR="00847C61" w:rsidRPr="00474957" w:rsidDel="00BB0431" w:rsidRDefault="00847C61" w:rsidP="00847C61">
            <w:pPr>
              <w:widowControl w:val="0"/>
              <w:autoSpaceDE w:val="0"/>
              <w:autoSpaceDN w:val="0"/>
              <w:adjustRightInd w:val="0"/>
              <w:spacing w:line="240" w:lineRule="auto"/>
              <w:contextualSpacing w:val="0"/>
              <w:rPr>
                <w:del w:id="222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FB660E1" w14:textId="33B0A5FD" w:rsidR="00847C61" w:rsidRPr="00474957" w:rsidDel="00BB0431" w:rsidRDefault="00847C61" w:rsidP="00847C61">
            <w:pPr>
              <w:widowControl w:val="0"/>
              <w:autoSpaceDE w:val="0"/>
              <w:autoSpaceDN w:val="0"/>
              <w:adjustRightInd w:val="0"/>
              <w:spacing w:line="240" w:lineRule="auto"/>
              <w:contextualSpacing w:val="0"/>
              <w:rPr>
                <w:del w:id="2221" w:author="Arjan Kloosterboer" w:date="2017-09-21T12:48:00Z"/>
                <w:rFonts w:ascii="Calibri" w:hAnsi="Calibri" w:cs="Arial"/>
                <w:color w:val="000000"/>
                <w:sz w:val="22"/>
                <w:szCs w:val="24"/>
                <w:lang w:val="en-AU" w:eastAsia="en-US"/>
              </w:rPr>
            </w:pPr>
            <w:del w:id="2222" w:author="Arjan Kloosterboer" w:date="2017-09-21T12:48:00Z">
              <w:r w:rsidRPr="00474957" w:rsidDel="00BB0431">
                <w:rPr>
                  <w:rFonts w:ascii="Calibri" w:hAnsi="Calibri" w:cs="Arial"/>
                  <w:color w:val="000000"/>
                  <w:sz w:val="22"/>
                  <w:szCs w:val="24"/>
                  <w:lang w:val="en-AU" w:eastAsia="en-US"/>
                </w:rPr>
                <w:delText xml:space="preserve">- Geslachtsnaam aanschrijving </w:delText>
              </w:r>
            </w:del>
          </w:p>
        </w:tc>
        <w:tc>
          <w:tcPr>
            <w:tcW w:w="6120" w:type="dxa"/>
            <w:tcBorders>
              <w:top w:val="nil"/>
              <w:left w:val="nil"/>
              <w:bottom w:val="nil"/>
              <w:right w:val="nil"/>
            </w:tcBorders>
          </w:tcPr>
          <w:p w14:paraId="32AF66F0" w14:textId="622816A1" w:rsidR="00847C61" w:rsidRPr="00474957" w:rsidDel="00BB0431" w:rsidRDefault="00847C61" w:rsidP="00847C61">
            <w:pPr>
              <w:widowControl w:val="0"/>
              <w:autoSpaceDE w:val="0"/>
              <w:autoSpaceDN w:val="0"/>
              <w:adjustRightInd w:val="0"/>
              <w:spacing w:line="240" w:lineRule="auto"/>
              <w:contextualSpacing w:val="0"/>
              <w:rPr>
                <w:del w:id="2223" w:author="Arjan Kloosterboer" w:date="2017-09-21T12:48:00Z"/>
                <w:rFonts w:ascii="Calibri" w:hAnsi="Calibri" w:cs="Arial"/>
                <w:color w:val="000000"/>
                <w:sz w:val="22"/>
                <w:szCs w:val="24"/>
                <w:lang w:eastAsia="en-US"/>
              </w:rPr>
            </w:pPr>
            <w:del w:id="222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Geslachtsnaam aanschrijving  </w:delText>
              </w:r>
            </w:del>
          </w:p>
        </w:tc>
      </w:tr>
      <w:tr w:rsidR="00847C61" w:rsidRPr="00474957" w:rsidDel="00BB0431" w14:paraId="3F0FAE4E" w14:textId="0A211C5B" w:rsidTr="00847C61">
        <w:trPr>
          <w:del w:id="2225" w:author="Arjan Kloosterboer" w:date="2017-09-21T12:48:00Z"/>
        </w:trPr>
        <w:tc>
          <w:tcPr>
            <w:tcW w:w="450" w:type="dxa"/>
            <w:tcBorders>
              <w:top w:val="nil"/>
              <w:left w:val="nil"/>
              <w:bottom w:val="nil"/>
              <w:right w:val="nil"/>
            </w:tcBorders>
          </w:tcPr>
          <w:p w14:paraId="1ECC419B" w14:textId="0A4CC9D1" w:rsidR="00847C61" w:rsidRPr="00474957" w:rsidDel="00BB0431" w:rsidRDefault="00847C61" w:rsidP="00847C61">
            <w:pPr>
              <w:widowControl w:val="0"/>
              <w:autoSpaceDE w:val="0"/>
              <w:autoSpaceDN w:val="0"/>
              <w:adjustRightInd w:val="0"/>
              <w:spacing w:line="240" w:lineRule="auto"/>
              <w:contextualSpacing w:val="0"/>
              <w:rPr>
                <w:del w:id="222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CFD96B3" w14:textId="3EE719E9" w:rsidR="00847C61" w:rsidRPr="00474957" w:rsidDel="00BB0431" w:rsidRDefault="00847C61" w:rsidP="00847C61">
            <w:pPr>
              <w:widowControl w:val="0"/>
              <w:autoSpaceDE w:val="0"/>
              <w:autoSpaceDN w:val="0"/>
              <w:adjustRightInd w:val="0"/>
              <w:spacing w:line="240" w:lineRule="auto"/>
              <w:contextualSpacing w:val="0"/>
              <w:rPr>
                <w:del w:id="2227" w:author="Arjan Kloosterboer" w:date="2017-09-21T12:48:00Z"/>
                <w:rFonts w:ascii="Calibri" w:hAnsi="Calibri" w:cs="Arial"/>
                <w:color w:val="000000"/>
                <w:sz w:val="22"/>
                <w:szCs w:val="24"/>
                <w:lang w:val="en-AU" w:eastAsia="en-US"/>
              </w:rPr>
            </w:pPr>
            <w:del w:id="2228" w:author="Arjan Kloosterboer" w:date="2017-09-21T12:48:00Z">
              <w:r w:rsidRPr="00474957" w:rsidDel="00BB0431">
                <w:rPr>
                  <w:rFonts w:ascii="Calibri" w:hAnsi="Calibri" w:cs="Arial"/>
                  <w:color w:val="000000"/>
                  <w:sz w:val="22"/>
                  <w:szCs w:val="24"/>
                  <w:lang w:val="en-AU" w:eastAsia="en-US"/>
                </w:rPr>
                <w:delText xml:space="preserve">- Voorletters aanschrijving </w:delText>
              </w:r>
            </w:del>
          </w:p>
        </w:tc>
        <w:tc>
          <w:tcPr>
            <w:tcW w:w="6120" w:type="dxa"/>
            <w:tcBorders>
              <w:top w:val="nil"/>
              <w:left w:val="nil"/>
              <w:bottom w:val="nil"/>
              <w:right w:val="nil"/>
            </w:tcBorders>
          </w:tcPr>
          <w:p w14:paraId="478B1E21" w14:textId="089653FF" w:rsidR="00847C61" w:rsidRPr="00474957" w:rsidDel="00BB0431" w:rsidRDefault="00847C61" w:rsidP="00847C61">
            <w:pPr>
              <w:widowControl w:val="0"/>
              <w:autoSpaceDE w:val="0"/>
              <w:autoSpaceDN w:val="0"/>
              <w:adjustRightInd w:val="0"/>
              <w:spacing w:line="240" w:lineRule="auto"/>
              <w:contextualSpacing w:val="0"/>
              <w:rPr>
                <w:del w:id="2229" w:author="Arjan Kloosterboer" w:date="2017-09-21T12:48:00Z"/>
                <w:rFonts w:ascii="Calibri" w:hAnsi="Calibri" w:cs="Arial"/>
                <w:color w:val="000000"/>
                <w:sz w:val="22"/>
                <w:szCs w:val="24"/>
                <w:lang w:eastAsia="en-US"/>
              </w:rPr>
            </w:pPr>
            <w:del w:id="223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Voorletters aanschrijving  </w:delText>
              </w:r>
            </w:del>
          </w:p>
        </w:tc>
      </w:tr>
      <w:tr w:rsidR="00847C61" w:rsidRPr="00474957" w:rsidDel="00BB0431" w14:paraId="39A93E70" w14:textId="3A7C210A" w:rsidTr="00847C61">
        <w:trPr>
          <w:del w:id="2231" w:author="Arjan Kloosterboer" w:date="2017-09-21T12:48:00Z"/>
        </w:trPr>
        <w:tc>
          <w:tcPr>
            <w:tcW w:w="450" w:type="dxa"/>
            <w:tcBorders>
              <w:top w:val="nil"/>
              <w:left w:val="nil"/>
              <w:bottom w:val="nil"/>
              <w:right w:val="nil"/>
            </w:tcBorders>
          </w:tcPr>
          <w:p w14:paraId="579EC9C4" w14:textId="334983CF" w:rsidR="00847C61" w:rsidRPr="00474957" w:rsidDel="00BB0431" w:rsidRDefault="00847C61" w:rsidP="00847C61">
            <w:pPr>
              <w:widowControl w:val="0"/>
              <w:autoSpaceDE w:val="0"/>
              <w:autoSpaceDN w:val="0"/>
              <w:adjustRightInd w:val="0"/>
              <w:spacing w:line="240" w:lineRule="auto"/>
              <w:contextualSpacing w:val="0"/>
              <w:rPr>
                <w:del w:id="223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1AF3F78" w14:textId="2652713F" w:rsidR="00847C61" w:rsidRPr="00474957" w:rsidDel="00BB0431" w:rsidRDefault="00847C61" w:rsidP="00847C61">
            <w:pPr>
              <w:widowControl w:val="0"/>
              <w:autoSpaceDE w:val="0"/>
              <w:autoSpaceDN w:val="0"/>
              <w:adjustRightInd w:val="0"/>
              <w:spacing w:line="240" w:lineRule="auto"/>
              <w:contextualSpacing w:val="0"/>
              <w:rPr>
                <w:del w:id="2233" w:author="Arjan Kloosterboer" w:date="2017-09-21T12:48:00Z"/>
                <w:rFonts w:ascii="Calibri" w:hAnsi="Calibri" w:cs="Arial"/>
                <w:color w:val="000000"/>
                <w:sz w:val="22"/>
                <w:szCs w:val="24"/>
                <w:lang w:val="en-AU" w:eastAsia="en-US"/>
              </w:rPr>
            </w:pPr>
            <w:del w:id="2234" w:author="Arjan Kloosterboer" w:date="2017-09-21T12:48:00Z">
              <w:r w:rsidRPr="00474957" w:rsidDel="00BB0431">
                <w:rPr>
                  <w:rFonts w:ascii="Calibri" w:hAnsi="Calibri" w:cs="Arial"/>
                  <w:color w:val="000000"/>
                  <w:sz w:val="22"/>
                  <w:szCs w:val="24"/>
                  <w:lang w:val="en-AU" w:eastAsia="en-US"/>
                </w:rPr>
                <w:delText xml:space="preserve">- Voornamen aanschrijving </w:delText>
              </w:r>
            </w:del>
          </w:p>
        </w:tc>
        <w:tc>
          <w:tcPr>
            <w:tcW w:w="6120" w:type="dxa"/>
            <w:tcBorders>
              <w:top w:val="nil"/>
              <w:left w:val="nil"/>
              <w:bottom w:val="nil"/>
              <w:right w:val="nil"/>
            </w:tcBorders>
          </w:tcPr>
          <w:p w14:paraId="3B229B36" w14:textId="6FCD8534" w:rsidR="00847C61" w:rsidRPr="00474957" w:rsidDel="00BB0431" w:rsidRDefault="00847C61" w:rsidP="00847C61">
            <w:pPr>
              <w:widowControl w:val="0"/>
              <w:autoSpaceDE w:val="0"/>
              <w:autoSpaceDN w:val="0"/>
              <w:adjustRightInd w:val="0"/>
              <w:spacing w:line="240" w:lineRule="auto"/>
              <w:contextualSpacing w:val="0"/>
              <w:rPr>
                <w:del w:id="2235" w:author="Arjan Kloosterboer" w:date="2017-09-21T12:48:00Z"/>
                <w:rFonts w:ascii="Calibri" w:hAnsi="Calibri" w:cs="Arial"/>
                <w:color w:val="000000"/>
                <w:sz w:val="22"/>
                <w:szCs w:val="24"/>
                <w:lang w:eastAsia="en-US"/>
              </w:rPr>
            </w:pPr>
            <w:del w:id="223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Voornamen aanschrijving  </w:delText>
              </w:r>
            </w:del>
          </w:p>
        </w:tc>
      </w:tr>
      <w:tr w:rsidR="00847C61" w:rsidRPr="00474957" w:rsidDel="00BB0431" w14:paraId="4F1E7881" w14:textId="61F7062E" w:rsidTr="00847C61">
        <w:trPr>
          <w:del w:id="2237" w:author="Arjan Kloosterboer" w:date="2017-09-21T12:48:00Z"/>
        </w:trPr>
        <w:tc>
          <w:tcPr>
            <w:tcW w:w="450" w:type="dxa"/>
            <w:tcBorders>
              <w:top w:val="nil"/>
              <w:left w:val="nil"/>
              <w:bottom w:val="nil"/>
              <w:right w:val="nil"/>
            </w:tcBorders>
          </w:tcPr>
          <w:p w14:paraId="2CCD14AC" w14:textId="470C4DEE" w:rsidR="00847C61" w:rsidRPr="00474957" w:rsidDel="00BB0431" w:rsidRDefault="00847C61" w:rsidP="00847C61">
            <w:pPr>
              <w:widowControl w:val="0"/>
              <w:autoSpaceDE w:val="0"/>
              <w:autoSpaceDN w:val="0"/>
              <w:adjustRightInd w:val="0"/>
              <w:spacing w:line="240" w:lineRule="auto"/>
              <w:contextualSpacing w:val="0"/>
              <w:rPr>
                <w:del w:id="2238"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29ED6FC" w14:textId="3E16805F" w:rsidR="00847C61" w:rsidRPr="00474957" w:rsidDel="00BB0431" w:rsidRDefault="00847C61" w:rsidP="00847C61">
            <w:pPr>
              <w:widowControl w:val="0"/>
              <w:autoSpaceDE w:val="0"/>
              <w:autoSpaceDN w:val="0"/>
              <w:adjustRightInd w:val="0"/>
              <w:spacing w:line="240" w:lineRule="auto"/>
              <w:contextualSpacing w:val="0"/>
              <w:rPr>
                <w:del w:id="2239" w:author="Arjan Kloosterboer" w:date="2017-09-21T12:48:00Z"/>
                <w:rFonts w:ascii="Calibri" w:hAnsi="Calibri" w:cs="Arial"/>
                <w:color w:val="000000"/>
                <w:sz w:val="22"/>
                <w:szCs w:val="24"/>
                <w:lang w:val="en-AU" w:eastAsia="en-US"/>
              </w:rPr>
            </w:pPr>
            <w:del w:id="2240" w:author="Arjan Kloosterboer" w:date="2017-09-21T12:48:00Z">
              <w:r w:rsidRPr="00474957" w:rsidDel="00BB0431">
                <w:rPr>
                  <w:rFonts w:ascii="Calibri" w:hAnsi="Calibri" w:cs="Arial"/>
                  <w:color w:val="000000"/>
                  <w:sz w:val="22"/>
                  <w:szCs w:val="24"/>
                  <w:lang w:val="en-AU" w:eastAsia="en-US"/>
                </w:rPr>
                <w:delText xml:space="preserve">- Aanhef aanschrijving </w:delText>
              </w:r>
            </w:del>
          </w:p>
        </w:tc>
        <w:tc>
          <w:tcPr>
            <w:tcW w:w="6120" w:type="dxa"/>
            <w:tcBorders>
              <w:top w:val="nil"/>
              <w:left w:val="nil"/>
              <w:bottom w:val="nil"/>
              <w:right w:val="nil"/>
            </w:tcBorders>
          </w:tcPr>
          <w:p w14:paraId="32AA6CD8" w14:textId="2E111FA0" w:rsidR="00847C61" w:rsidRPr="00474957" w:rsidDel="00BB0431" w:rsidRDefault="00847C61" w:rsidP="00847C61">
            <w:pPr>
              <w:widowControl w:val="0"/>
              <w:autoSpaceDE w:val="0"/>
              <w:autoSpaceDN w:val="0"/>
              <w:adjustRightInd w:val="0"/>
              <w:spacing w:line="240" w:lineRule="auto"/>
              <w:contextualSpacing w:val="0"/>
              <w:rPr>
                <w:del w:id="2241" w:author="Arjan Kloosterboer" w:date="2017-09-21T12:48:00Z"/>
                <w:rFonts w:ascii="Calibri" w:hAnsi="Calibri" w:cs="Arial"/>
                <w:color w:val="000000"/>
                <w:sz w:val="22"/>
                <w:szCs w:val="24"/>
                <w:lang w:eastAsia="en-US"/>
              </w:rPr>
            </w:pPr>
            <w:del w:id="2242"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Naam aanschrijving NATUURLIJK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Aanhef aanschrijving  </w:delText>
              </w:r>
            </w:del>
          </w:p>
        </w:tc>
      </w:tr>
      <w:tr w:rsidR="00847C61" w:rsidRPr="00474957" w:rsidDel="00BB0431" w14:paraId="058C28DD" w14:textId="364621BA" w:rsidTr="00847C61">
        <w:trPr>
          <w:del w:id="2243" w:author="Arjan Kloosterboer" w:date="2017-09-21T12:48:00Z"/>
        </w:trPr>
        <w:tc>
          <w:tcPr>
            <w:tcW w:w="450" w:type="dxa"/>
            <w:tcBorders>
              <w:top w:val="nil"/>
              <w:left w:val="nil"/>
              <w:bottom w:val="nil"/>
              <w:right w:val="nil"/>
            </w:tcBorders>
          </w:tcPr>
          <w:p w14:paraId="5F01C521" w14:textId="5CB4F05F" w:rsidR="00847C61" w:rsidRPr="00474957" w:rsidDel="00BB0431" w:rsidRDefault="00847C61" w:rsidP="00847C61">
            <w:pPr>
              <w:widowControl w:val="0"/>
              <w:autoSpaceDE w:val="0"/>
              <w:autoSpaceDN w:val="0"/>
              <w:adjustRightInd w:val="0"/>
              <w:spacing w:line="240" w:lineRule="auto"/>
              <w:contextualSpacing w:val="0"/>
              <w:rPr>
                <w:del w:id="2244" w:author="Arjan Kloosterboer" w:date="2017-09-21T12:48:00Z"/>
                <w:rFonts w:ascii="Calibri" w:hAnsi="Calibri" w:cs="Arial"/>
                <w:color w:val="0F0F0F"/>
                <w:sz w:val="22"/>
                <w:szCs w:val="24"/>
                <w:lang w:eastAsia="en-US"/>
              </w:rPr>
            </w:pPr>
            <w:bookmarkStart w:id="2245" w:name="BKM_D6A2DFBF_0859_41e6_988D_C22C5A7CD6B4"/>
          </w:p>
        </w:tc>
        <w:tc>
          <w:tcPr>
            <w:tcW w:w="2790" w:type="dxa"/>
            <w:gridSpan w:val="2"/>
            <w:tcBorders>
              <w:top w:val="nil"/>
              <w:left w:val="nil"/>
              <w:bottom w:val="nil"/>
              <w:right w:val="nil"/>
            </w:tcBorders>
          </w:tcPr>
          <w:p w14:paraId="61F45BC7" w14:textId="19696AED" w:rsidR="00847C61" w:rsidRPr="00474957" w:rsidDel="00BB0431" w:rsidRDefault="00DE73DB" w:rsidP="00847C61">
            <w:pPr>
              <w:widowControl w:val="0"/>
              <w:autoSpaceDE w:val="0"/>
              <w:autoSpaceDN w:val="0"/>
              <w:adjustRightInd w:val="0"/>
              <w:spacing w:line="240" w:lineRule="auto"/>
              <w:contextualSpacing w:val="0"/>
              <w:rPr>
                <w:del w:id="2246" w:author="Arjan Kloosterboer" w:date="2017-09-21T12:48:00Z"/>
                <w:rFonts w:ascii="Calibri" w:hAnsi="Calibri" w:cs="Arial"/>
                <w:color w:val="0F0F0F"/>
                <w:sz w:val="22"/>
                <w:szCs w:val="24"/>
                <w:lang w:eastAsia="en-US"/>
              </w:rPr>
            </w:pPr>
            <w:del w:id="2247"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Geboortedatum</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671C47F" w14:textId="674DFF40" w:rsidR="00847C61" w:rsidRPr="00474957" w:rsidDel="00BB0431" w:rsidRDefault="00847C61" w:rsidP="00847C61">
            <w:pPr>
              <w:widowControl w:val="0"/>
              <w:autoSpaceDE w:val="0"/>
              <w:autoSpaceDN w:val="0"/>
              <w:adjustRightInd w:val="0"/>
              <w:spacing w:line="240" w:lineRule="auto"/>
              <w:contextualSpacing w:val="0"/>
              <w:rPr>
                <w:del w:id="2248" w:author="Arjan Kloosterboer" w:date="2017-09-21T12:48:00Z"/>
                <w:rFonts w:ascii="Calibri" w:hAnsi="Calibri" w:cs="Arial"/>
                <w:color w:val="0F0F0F"/>
                <w:sz w:val="22"/>
                <w:szCs w:val="24"/>
                <w:lang w:eastAsia="en-US"/>
              </w:rPr>
            </w:pPr>
            <w:del w:id="22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Geboorte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Geboortedatum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45"/>
      </w:tr>
      <w:tr w:rsidR="00847C61" w:rsidRPr="00474957" w:rsidDel="00BB0431" w14:paraId="3A6FE6CE" w14:textId="0B291268" w:rsidTr="00847C61">
        <w:trPr>
          <w:del w:id="2250" w:author="Arjan Kloosterboer" w:date="2017-09-21T12:48:00Z"/>
        </w:trPr>
        <w:tc>
          <w:tcPr>
            <w:tcW w:w="450" w:type="dxa"/>
            <w:tcBorders>
              <w:top w:val="nil"/>
              <w:left w:val="nil"/>
              <w:bottom w:val="nil"/>
              <w:right w:val="nil"/>
            </w:tcBorders>
          </w:tcPr>
          <w:p w14:paraId="6D0848F9" w14:textId="3B88B07E" w:rsidR="00847C61" w:rsidRPr="00474957" w:rsidDel="00BB0431" w:rsidRDefault="00847C61" w:rsidP="00847C61">
            <w:pPr>
              <w:widowControl w:val="0"/>
              <w:autoSpaceDE w:val="0"/>
              <w:autoSpaceDN w:val="0"/>
              <w:adjustRightInd w:val="0"/>
              <w:spacing w:line="240" w:lineRule="auto"/>
              <w:contextualSpacing w:val="0"/>
              <w:rPr>
                <w:del w:id="2251" w:author="Arjan Kloosterboer" w:date="2017-09-21T12:48:00Z"/>
                <w:rFonts w:ascii="Calibri" w:hAnsi="Calibri" w:cs="Arial"/>
                <w:color w:val="0F0F0F"/>
                <w:sz w:val="22"/>
                <w:szCs w:val="24"/>
                <w:lang w:eastAsia="en-US"/>
              </w:rPr>
            </w:pPr>
            <w:bookmarkStart w:id="2252" w:name="BKM_00C1DE6D_2711_4f0c_B328_FFBAC668AACF"/>
          </w:p>
        </w:tc>
        <w:tc>
          <w:tcPr>
            <w:tcW w:w="2790" w:type="dxa"/>
            <w:gridSpan w:val="2"/>
            <w:tcBorders>
              <w:top w:val="nil"/>
              <w:left w:val="nil"/>
              <w:bottom w:val="nil"/>
              <w:right w:val="nil"/>
            </w:tcBorders>
          </w:tcPr>
          <w:p w14:paraId="71E47C7A" w14:textId="481B2E18" w:rsidR="00847C61" w:rsidRPr="00474957" w:rsidDel="00BB0431" w:rsidRDefault="00DE73DB" w:rsidP="00847C61">
            <w:pPr>
              <w:widowControl w:val="0"/>
              <w:autoSpaceDE w:val="0"/>
              <w:autoSpaceDN w:val="0"/>
              <w:adjustRightInd w:val="0"/>
              <w:spacing w:line="240" w:lineRule="auto"/>
              <w:contextualSpacing w:val="0"/>
              <w:rPr>
                <w:del w:id="2253" w:author="Arjan Kloosterboer" w:date="2017-09-21T12:48:00Z"/>
                <w:rFonts w:ascii="Calibri" w:hAnsi="Calibri" w:cs="Arial"/>
                <w:color w:val="0F0F0F"/>
                <w:sz w:val="22"/>
                <w:szCs w:val="24"/>
                <w:lang w:eastAsia="en-US"/>
              </w:rPr>
            </w:pPr>
            <w:del w:id="2254"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Overlijdensdatum</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588569E" w14:textId="1AB0C959" w:rsidR="00847C61" w:rsidRPr="00474957" w:rsidDel="00BB0431" w:rsidRDefault="00847C61" w:rsidP="00847C61">
            <w:pPr>
              <w:widowControl w:val="0"/>
              <w:autoSpaceDE w:val="0"/>
              <w:autoSpaceDN w:val="0"/>
              <w:adjustRightInd w:val="0"/>
              <w:spacing w:line="240" w:lineRule="auto"/>
              <w:contextualSpacing w:val="0"/>
              <w:rPr>
                <w:del w:id="2255" w:author="Arjan Kloosterboer" w:date="2017-09-21T12:48:00Z"/>
                <w:rFonts w:ascii="Calibri" w:hAnsi="Calibri" w:cs="Arial"/>
                <w:color w:val="0F0F0F"/>
                <w:sz w:val="22"/>
                <w:szCs w:val="24"/>
                <w:lang w:eastAsia="en-US"/>
              </w:rPr>
            </w:pPr>
            <w:del w:id="225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Overlijden INGESCHREVEN PERSOON</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Overlijdensdatum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2252"/>
      </w:tr>
      <w:tr w:rsidR="00847C61" w:rsidRPr="00474957" w:rsidDel="00BB0431" w14:paraId="658BA5AD" w14:textId="3E002710" w:rsidTr="00847C61">
        <w:trPr>
          <w:del w:id="2257" w:author="Arjan Kloosterboer" w:date="2017-09-21T12:48:00Z"/>
        </w:trPr>
        <w:tc>
          <w:tcPr>
            <w:tcW w:w="450" w:type="dxa"/>
            <w:tcBorders>
              <w:top w:val="nil"/>
              <w:left w:val="nil"/>
              <w:bottom w:val="nil"/>
              <w:right w:val="nil"/>
            </w:tcBorders>
          </w:tcPr>
          <w:p w14:paraId="71F64CE4" w14:textId="41B3E6AA" w:rsidR="00847C61" w:rsidRPr="00474957" w:rsidDel="00BB0431" w:rsidRDefault="00847C61" w:rsidP="00847C61">
            <w:pPr>
              <w:widowControl w:val="0"/>
              <w:autoSpaceDE w:val="0"/>
              <w:autoSpaceDN w:val="0"/>
              <w:adjustRightInd w:val="0"/>
              <w:spacing w:line="240" w:lineRule="auto"/>
              <w:contextualSpacing w:val="0"/>
              <w:rPr>
                <w:del w:id="2258" w:author="Arjan Kloosterboer" w:date="2017-09-21T12:48:00Z"/>
                <w:rFonts w:ascii="Calibri" w:hAnsi="Calibri" w:cs="Arial"/>
                <w:color w:val="0F0F0F"/>
                <w:sz w:val="22"/>
                <w:szCs w:val="24"/>
                <w:lang w:eastAsia="en-US"/>
              </w:rPr>
            </w:pPr>
            <w:bookmarkStart w:id="2259" w:name="BKM_6379C940_5FA7_41b2_884E_BE68A065D9D8"/>
          </w:p>
        </w:tc>
        <w:tc>
          <w:tcPr>
            <w:tcW w:w="2790" w:type="dxa"/>
            <w:gridSpan w:val="2"/>
            <w:tcBorders>
              <w:top w:val="nil"/>
              <w:left w:val="nil"/>
              <w:bottom w:val="nil"/>
              <w:right w:val="nil"/>
            </w:tcBorders>
          </w:tcPr>
          <w:p w14:paraId="10F0C1CA" w14:textId="5FBDD2E7" w:rsidR="00847C61" w:rsidRPr="00474957" w:rsidDel="00BB0431" w:rsidRDefault="00DE73DB" w:rsidP="00847C61">
            <w:pPr>
              <w:widowControl w:val="0"/>
              <w:autoSpaceDE w:val="0"/>
              <w:autoSpaceDN w:val="0"/>
              <w:adjustRightInd w:val="0"/>
              <w:spacing w:line="240" w:lineRule="auto"/>
              <w:contextualSpacing w:val="0"/>
              <w:rPr>
                <w:del w:id="2260" w:author="Arjan Kloosterboer" w:date="2017-09-21T12:48:00Z"/>
                <w:rFonts w:ascii="Calibri" w:hAnsi="Calibri" w:cs="Arial"/>
                <w:color w:val="0F0F0F"/>
                <w:sz w:val="22"/>
                <w:szCs w:val="24"/>
                <w:lang w:eastAsia="en-US"/>
              </w:rPr>
            </w:pPr>
            <w:del w:id="2261"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Correspondentieadres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F4718B4" w14:textId="470FA37F" w:rsidR="00847C61" w:rsidRPr="00474957" w:rsidDel="00BB0431" w:rsidRDefault="00847C61" w:rsidP="00847C61">
            <w:pPr>
              <w:widowControl w:val="0"/>
              <w:autoSpaceDE w:val="0"/>
              <w:autoSpaceDN w:val="0"/>
              <w:adjustRightInd w:val="0"/>
              <w:spacing w:line="240" w:lineRule="auto"/>
              <w:contextualSpacing w:val="0"/>
              <w:rPr>
                <w:del w:id="2262" w:author="Arjan Kloosterboer" w:date="2017-09-21T12:48:00Z"/>
                <w:rFonts w:ascii="Calibri" w:hAnsi="Calibri" w:cs="Arial"/>
                <w:color w:val="0F0F0F"/>
                <w:sz w:val="22"/>
                <w:szCs w:val="24"/>
                <w:lang w:eastAsia="en-US"/>
              </w:rPr>
            </w:pPr>
            <w:del w:id="2263" w:author="Arjan Kloosterboer" w:date="2017-09-21T12:48:00Z">
              <w:r w:rsidRPr="00474957" w:rsidDel="00BB0431">
                <w:rPr>
                  <w:rFonts w:ascii="Calibri" w:hAnsi="Calibri" w:cs="Arial"/>
                  <w:color w:val="000000"/>
                  <w:sz w:val="22"/>
                  <w:szCs w:val="24"/>
                  <w:lang w:eastAsia="en-US"/>
                </w:rPr>
                <w:delText>Correspondentieadres SUBJECT</w:delText>
              </w:r>
            </w:del>
          </w:p>
        </w:tc>
        <w:bookmarkEnd w:id="2259"/>
      </w:tr>
      <w:tr w:rsidR="00847C61" w:rsidRPr="00474957" w:rsidDel="00BB0431" w14:paraId="5CEEB01F" w14:textId="5A530B83" w:rsidTr="00847C61">
        <w:trPr>
          <w:del w:id="2264" w:author="Arjan Kloosterboer" w:date="2017-09-21T12:48:00Z"/>
        </w:trPr>
        <w:tc>
          <w:tcPr>
            <w:tcW w:w="450" w:type="dxa"/>
            <w:tcBorders>
              <w:top w:val="nil"/>
              <w:left w:val="nil"/>
              <w:bottom w:val="nil"/>
              <w:right w:val="nil"/>
            </w:tcBorders>
          </w:tcPr>
          <w:p w14:paraId="395FDA74" w14:textId="26E7682E" w:rsidR="00847C61" w:rsidRPr="00474957" w:rsidDel="00BB0431" w:rsidRDefault="00847C61" w:rsidP="00847C61">
            <w:pPr>
              <w:widowControl w:val="0"/>
              <w:autoSpaceDE w:val="0"/>
              <w:autoSpaceDN w:val="0"/>
              <w:adjustRightInd w:val="0"/>
              <w:spacing w:line="240" w:lineRule="auto"/>
              <w:contextualSpacing w:val="0"/>
              <w:rPr>
                <w:del w:id="226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2D4C709B" w14:textId="16947E9C" w:rsidR="00847C61" w:rsidRPr="00474957" w:rsidDel="00BB0431" w:rsidRDefault="00847C61" w:rsidP="00847C61">
            <w:pPr>
              <w:widowControl w:val="0"/>
              <w:autoSpaceDE w:val="0"/>
              <w:autoSpaceDN w:val="0"/>
              <w:adjustRightInd w:val="0"/>
              <w:spacing w:line="240" w:lineRule="auto"/>
              <w:contextualSpacing w:val="0"/>
              <w:rPr>
                <w:del w:id="2266" w:author="Arjan Kloosterboer" w:date="2017-09-21T12:48:00Z"/>
                <w:rFonts w:ascii="Calibri" w:hAnsi="Calibri" w:cs="Arial"/>
                <w:color w:val="000000"/>
                <w:sz w:val="22"/>
                <w:szCs w:val="24"/>
                <w:lang w:val="en-AU" w:eastAsia="en-US"/>
              </w:rPr>
            </w:pPr>
            <w:del w:id="2267" w:author="Arjan Kloosterboer" w:date="2017-09-21T12:48:00Z">
              <w:r w:rsidRPr="00474957" w:rsidDel="00BB0431">
                <w:rPr>
                  <w:rFonts w:ascii="Calibri" w:hAnsi="Calibri" w:cs="Arial"/>
                  <w:color w:val="000000"/>
                  <w:sz w:val="22"/>
                  <w:szCs w:val="24"/>
                  <w:lang w:val="en-AU" w:eastAsia="en-US"/>
                </w:rPr>
                <w:delText xml:space="preserve">- Huisletter </w:delText>
              </w:r>
            </w:del>
          </w:p>
        </w:tc>
        <w:tc>
          <w:tcPr>
            <w:tcW w:w="6120" w:type="dxa"/>
            <w:tcBorders>
              <w:top w:val="nil"/>
              <w:left w:val="nil"/>
              <w:bottom w:val="nil"/>
              <w:right w:val="nil"/>
            </w:tcBorders>
          </w:tcPr>
          <w:p w14:paraId="6888A354" w14:textId="1E2A5D89" w:rsidR="00847C61" w:rsidRPr="00474957" w:rsidDel="00BB0431" w:rsidRDefault="00847C61" w:rsidP="00847C61">
            <w:pPr>
              <w:widowControl w:val="0"/>
              <w:autoSpaceDE w:val="0"/>
              <w:autoSpaceDN w:val="0"/>
              <w:adjustRightInd w:val="0"/>
              <w:spacing w:line="240" w:lineRule="auto"/>
              <w:contextualSpacing w:val="0"/>
              <w:rPr>
                <w:del w:id="2268" w:author="Arjan Kloosterboer" w:date="2017-09-21T12:48:00Z"/>
                <w:rFonts w:ascii="Calibri" w:hAnsi="Calibri" w:cs="Arial"/>
                <w:color w:val="000000"/>
                <w:sz w:val="22"/>
                <w:szCs w:val="24"/>
                <w:lang w:eastAsia="en-US"/>
              </w:rPr>
            </w:pPr>
            <w:del w:id="226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Huisletter  </w:delText>
              </w:r>
            </w:del>
          </w:p>
        </w:tc>
      </w:tr>
      <w:tr w:rsidR="00847C61" w:rsidRPr="00474957" w:rsidDel="00BB0431" w14:paraId="2CE2FB2A" w14:textId="1DEFAA83" w:rsidTr="00847C61">
        <w:trPr>
          <w:del w:id="2270" w:author="Arjan Kloosterboer" w:date="2017-09-21T12:48:00Z"/>
        </w:trPr>
        <w:tc>
          <w:tcPr>
            <w:tcW w:w="450" w:type="dxa"/>
            <w:tcBorders>
              <w:top w:val="nil"/>
              <w:left w:val="nil"/>
              <w:bottom w:val="nil"/>
              <w:right w:val="nil"/>
            </w:tcBorders>
          </w:tcPr>
          <w:p w14:paraId="4BE77099" w14:textId="3EED8A04" w:rsidR="00847C61" w:rsidRPr="00474957" w:rsidDel="00BB0431" w:rsidRDefault="00847C61" w:rsidP="00847C61">
            <w:pPr>
              <w:widowControl w:val="0"/>
              <w:autoSpaceDE w:val="0"/>
              <w:autoSpaceDN w:val="0"/>
              <w:adjustRightInd w:val="0"/>
              <w:spacing w:line="240" w:lineRule="auto"/>
              <w:contextualSpacing w:val="0"/>
              <w:rPr>
                <w:del w:id="227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8D78789" w14:textId="39D484BC" w:rsidR="00847C61" w:rsidRPr="00474957" w:rsidDel="00BB0431" w:rsidRDefault="00847C61" w:rsidP="00847C61">
            <w:pPr>
              <w:widowControl w:val="0"/>
              <w:autoSpaceDE w:val="0"/>
              <w:autoSpaceDN w:val="0"/>
              <w:adjustRightInd w:val="0"/>
              <w:spacing w:line="240" w:lineRule="auto"/>
              <w:contextualSpacing w:val="0"/>
              <w:rPr>
                <w:del w:id="2272" w:author="Arjan Kloosterboer" w:date="2017-09-21T12:48:00Z"/>
                <w:rFonts w:ascii="Calibri" w:hAnsi="Calibri" w:cs="Arial"/>
                <w:color w:val="000000"/>
                <w:sz w:val="22"/>
                <w:szCs w:val="24"/>
                <w:lang w:val="en-AU" w:eastAsia="en-US"/>
              </w:rPr>
            </w:pPr>
            <w:del w:id="2273" w:author="Arjan Kloosterboer" w:date="2017-09-21T12:48:00Z">
              <w:r w:rsidRPr="00474957" w:rsidDel="00BB0431">
                <w:rPr>
                  <w:rFonts w:ascii="Calibri" w:hAnsi="Calibri" w:cs="Arial"/>
                  <w:color w:val="000000"/>
                  <w:sz w:val="22"/>
                  <w:szCs w:val="24"/>
                  <w:lang w:val="en-AU" w:eastAsia="en-US"/>
                </w:rPr>
                <w:delText xml:space="preserve">- Huisnummer </w:delText>
              </w:r>
            </w:del>
          </w:p>
        </w:tc>
        <w:tc>
          <w:tcPr>
            <w:tcW w:w="6120" w:type="dxa"/>
            <w:tcBorders>
              <w:top w:val="nil"/>
              <w:left w:val="nil"/>
              <w:bottom w:val="nil"/>
              <w:right w:val="nil"/>
            </w:tcBorders>
          </w:tcPr>
          <w:p w14:paraId="4F77401A" w14:textId="087F7D1E" w:rsidR="00847C61" w:rsidRPr="00474957" w:rsidDel="00BB0431" w:rsidRDefault="00847C61" w:rsidP="00847C61">
            <w:pPr>
              <w:widowControl w:val="0"/>
              <w:autoSpaceDE w:val="0"/>
              <w:autoSpaceDN w:val="0"/>
              <w:adjustRightInd w:val="0"/>
              <w:spacing w:line="240" w:lineRule="auto"/>
              <w:contextualSpacing w:val="0"/>
              <w:rPr>
                <w:del w:id="2274" w:author="Arjan Kloosterboer" w:date="2017-09-21T12:48:00Z"/>
                <w:rFonts w:ascii="Calibri" w:hAnsi="Calibri" w:cs="Arial"/>
                <w:color w:val="000000"/>
                <w:sz w:val="22"/>
                <w:szCs w:val="24"/>
                <w:lang w:eastAsia="en-US"/>
              </w:rPr>
            </w:pPr>
            <w:del w:id="227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  </w:delText>
              </w:r>
            </w:del>
          </w:p>
        </w:tc>
      </w:tr>
      <w:tr w:rsidR="00847C61" w:rsidRPr="00474957" w:rsidDel="00BB0431" w14:paraId="136ED301" w14:textId="70ED8A95" w:rsidTr="00847C61">
        <w:trPr>
          <w:del w:id="2276" w:author="Arjan Kloosterboer" w:date="2017-09-21T12:48:00Z"/>
        </w:trPr>
        <w:tc>
          <w:tcPr>
            <w:tcW w:w="450" w:type="dxa"/>
            <w:tcBorders>
              <w:top w:val="nil"/>
              <w:left w:val="nil"/>
              <w:bottom w:val="nil"/>
              <w:right w:val="nil"/>
            </w:tcBorders>
          </w:tcPr>
          <w:p w14:paraId="1ACA4C4F" w14:textId="0E6D296D" w:rsidR="00847C61" w:rsidRPr="00474957" w:rsidDel="00BB0431" w:rsidRDefault="00847C61" w:rsidP="00847C61">
            <w:pPr>
              <w:widowControl w:val="0"/>
              <w:autoSpaceDE w:val="0"/>
              <w:autoSpaceDN w:val="0"/>
              <w:adjustRightInd w:val="0"/>
              <w:spacing w:line="240" w:lineRule="auto"/>
              <w:contextualSpacing w:val="0"/>
              <w:rPr>
                <w:del w:id="227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DDE2234" w14:textId="0CDAF92B" w:rsidR="00847C61" w:rsidRPr="00474957" w:rsidDel="00BB0431" w:rsidRDefault="00847C61" w:rsidP="00847C61">
            <w:pPr>
              <w:widowControl w:val="0"/>
              <w:autoSpaceDE w:val="0"/>
              <w:autoSpaceDN w:val="0"/>
              <w:adjustRightInd w:val="0"/>
              <w:spacing w:line="240" w:lineRule="auto"/>
              <w:contextualSpacing w:val="0"/>
              <w:rPr>
                <w:del w:id="2278" w:author="Arjan Kloosterboer" w:date="2017-09-21T12:48:00Z"/>
                <w:rFonts w:ascii="Calibri" w:hAnsi="Calibri" w:cs="Arial"/>
                <w:color w:val="000000"/>
                <w:sz w:val="22"/>
                <w:szCs w:val="24"/>
                <w:lang w:val="en-AU" w:eastAsia="en-US"/>
              </w:rPr>
            </w:pPr>
            <w:del w:id="2279" w:author="Arjan Kloosterboer" w:date="2017-09-21T12:48:00Z">
              <w:r w:rsidRPr="00474957" w:rsidDel="00BB0431">
                <w:rPr>
                  <w:rFonts w:ascii="Calibri" w:hAnsi="Calibri" w:cs="Arial"/>
                  <w:color w:val="000000"/>
                  <w:sz w:val="22"/>
                  <w:szCs w:val="24"/>
                  <w:lang w:val="en-AU" w:eastAsia="en-US"/>
                </w:rPr>
                <w:delText xml:space="preserve">- Huisnummertoevoeging </w:delText>
              </w:r>
            </w:del>
          </w:p>
        </w:tc>
        <w:tc>
          <w:tcPr>
            <w:tcW w:w="6120" w:type="dxa"/>
            <w:tcBorders>
              <w:top w:val="nil"/>
              <w:left w:val="nil"/>
              <w:bottom w:val="nil"/>
              <w:right w:val="nil"/>
            </w:tcBorders>
          </w:tcPr>
          <w:p w14:paraId="2DD304E0" w14:textId="4A81CEF6" w:rsidR="00847C61" w:rsidRPr="00474957" w:rsidDel="00BB0431" w:rsidRDefault="00847C61" w:rsidP="00847C61">
            <w:pPr>
              <w:widowControl w:val="0"/>
              <w:autoSpaceDE w:val="0"/>
              <w:autoSpaceDN w:val="0"/>
              <w:adjustRightInd w:val="0"/>
              <w:spacing w:line="240" w:lineRule="auto"/>
              <w:contextualSpacing w:val="0"/>
              <w:rPr>
                <w:del w:id="2280" w:author="Arjan Kloosterboer" w:date="2017-09-21T12:48:00Z"/>
                <w:rFonts w:ascii="Calibri" w:hAnsi="Calibri" w:cs="Arial"/>
                <w:color w:val="000000"/>
                <w:sz w:val="22"/>
                <w:szCs w:val="24"/>
                <w:lang w:eastAsia="en-US"/>
              </w:rPr>
            </w:pPr>
            <w:del w:id="228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Huisnummertoevoeging  </w:delText>
              </w:r>
            </w:del>
          </w:p>
        </w:tc>
      </w:tr>
      <w:tr w:rsidR="00847C61" w:rsidRPr="00474957" w:rsidDel="00BB0431" w14:paraId="0B9E8A75" w14:textId="0B639FFE" w:rsidTr="00847C61">
        <w:trPr>
          <w:del w:id="2282" w:author="Arjan Kloosterboer" w:date="2017-09-21T12:48:00Z"/>
        </w:trPr>
        <w:tc>
          <w:tcPr>
            <w:tcW w:w="450" w:type="dxa"/>
            <w:tcBorders>
              <w:top w:val="nil"/>
              <w:left w:val="nil"/>
              <w:bottom w:val="nil"/>
              <w:right w:val="nil"/>
            </w:tcBorders>
          </w:tcPr>
          <w:p w14:paraId="1DA187BC" w14:textId="63EA6073" w:rsidR="00847C61" w:rsidRPr="00474957" w:rsidDel="00BB0431" w:rsidRDefault="00847C61" w:rsidP="00847C61">
            <w:pPr>
              <w:widowControl w:val="0"/>
              <w:autoSpaceDE w:val="0"/>
              <w:autoSpaceDN w:val="0"/>
              <w:adjustRightInd w:val="0"/>
              <w:spacing w:line="240" w:lineRule="auto"/>
              <w:contextualSpacing w:val="0"/>
              <w:rPr>
                <w:del w:id="228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8E0FDE1" w14:textId="31831264" w:rsidR="00847C61" w:rsidRPr="00474957" w:rsidDel="00BB0431" w:rsidRDefault="00847C61" w:rsidP="00847C61">
            <w:pPr>
              <w:widowControl w:val="0"/>
              <w:autoSpaceDE w:val="0"/>
              <w:autoSpaceDN w:val="0"/>
              <w:adjustRightInd w:val="0"/>
              <w:spacing w:line="240" w:lineRule="auto"/>
              <w:contextualSpacing w:val="0"/>
              <w:rPr>
                <w:del w:id="2284" w:author="Arjan Kloosterboer" w:date="2017-09-21T12:48:00Z"/>
                <w:rFonts w:ascii="Calibri" w:hAnsi="Calibri" w:cs="Arial"/>
                <w:color w:val="000000"/>
                <w:sz w:val="22"/>
                <w:szCs w:val="24"/>
                <w:lang w:val="en-AU" w:eastAsia="en-US"/>
              </w:rPr>
            </w:pPr>
            <w:del w:id="2285" w:author="Arjan Kloosterboer" w:date="2017-09-21T12:48:00Z">
              <w:r w:rsidRPr="00474957" w:rsidDel="00BB0431">
                <w:rPr>
                  <w:rFonts w:ascii="Calibri" w:hAnsi="Calibri" w:cs="Arial"/>
                  <w:color w:val="000000"/>
                  <w:sz w:val="22"/>
                  <w:szCs w:val="24"/>
                  <w:lang w:val="en-AU" w:eastAsia="en-US"/>
                </w:rPr>
                <w:delText xml:space="preserve">- Naam openbare ruimte </w:delText>
              </w:r>
            </w:del>
          </w:p>
        </w:tc>
        <w:tc>
          <w:tcPr>
            <w:tcW w:w="6120" w:type="dxa"/>
            <w:tcBorders>
              <w:top w:val="nil"/>
              <w:left w:val="nil"/>
              <w:bottom w:val="nil"/>
              <w:right w:val="nil"/>
            </w:tcBorders>
          </w:tcPr>
          <w:p w14:paraId="4A787EA0" w14:textId="08C1BC5B" w:rsidR="00847C61" w:rsidRPr="00474957" w:rsidDel="00BB0431" w:rsidRDefault="00847C61" w:rsidP="00847C61">
            <w:pPr>
              <w:widowControl w:val="0"/>
              <w:autoSpaceDE w:val="0"/>
              <w:autoSpaceDN w:val="0"/>
              <w:adjustRightInd w:val="0"/>
              <w:spacing w:line="240" w:lineRule="auto"/>
              <w:contextualSpacing w:val="0"/>
              <w:rPr>
                <w:del w:id="2286" w:author="Arjan Kloosterboer" w:date="2017-09-21T12:48:00Z"/>
                <w:rFonts w:ascii="Calibri" w:hAnsi="Calibri" w:cs="Arial"/>
                <w:color w:val="000000"/>
                <w:sz w:val="22"/>
                <w:szCs w:val="24"/>
                <w:lang w:eastAsia="en-US"/>
              </w:rPr>
            </w:pPr>
            <w:del w:id="228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openbare ruimte  </w:delText>
              </w:r>
            </w:del>
          </w:p>
        </w:tc>
      </w:tr>
      <w:tr w:rsidR="00847C61" w:rsidRPr="00474957" w:rsidDel="00BB0431" w14:paraId="73143CF7" w14:textId="2C5CEE6E" w:rsidTr="00847C61">
        <w:trPr>
          <w:del w:id="2288" w:author="Arjan Kloosterboer" w:date="2017-09-21T12:48:00Z"/>
        </w:trPr>
        <w:tc>
          <w:tcPr>
            <w:tcW w:w="450" w:type="dxa"/>
            <w:tcBorders>
              <w:top w:val="nil"/>
              <w:left w:val="nil"/>
              <w:bottom w:val="nil"/>
              <w:right w:val="nil"/>
            </w:tcBorders>
          </w:tcPr>
          <w:p w14:paraId="5C32652C" w14:textId="07FD8358" w:rsidR="00847C61" w:rsidRPr="00474957" w:rsidDel="00BB0431" w:rsidRDefault="00847C61" w:rsidP="00847C61">
            <w:pPr>
              <w:widowControl w:val="0"/>
              <w:autoSpaceDE w:val="0"/>
              <w:autoSpaceDN w:val="0"/>
              <w:adjustRightInd w:val="0"/>
              <w:spacing w:line="240" w:lineRule="auto"/>
              <w:contextualSpacing w:val="0"/>
              <w:rPr>
                <w:del w:id="2289"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4602B71" w14:textId="23A47B4F" w:rsidR="00847C61" w:rsidRPr="00474957" w:rsidDel="00BB0431" w:rsidRDefault="00847C61" w:rsidP="00847C61">
            <w:pPr>
              <w:widowControl w:val="0"/>
              <w:autoSpaceDE w:val="0"/>
              <w:autoSpaceDN w:val="0"/>
              <w:adjustRightInd w:val="0"/>
              <w:spacing w:line="240" w:lineRule="auto"/>
              <w:contextualSpacing w:val="0"/>
              <w:rPr>
                <w:del w:id="2290" w:author="Arjan Kloosterboer" w:date="2017-09-21T12:48:00Z"/>
                <w:rFonts w:ascii="Calibri" w:hAnsi="Calibri" w:cs="Arial"/>
                <w:color w:val="000000"/>
                <w:sz w:val="22"/>
                <w:szCs w:val="24"/>
                <w:lang w:val="en-AU" w:eastAsia="en-US"/>
              </w:rPr>
            </w:pPr>
            <w:del w:id="2291" w:author="Arjan Kloosterboer" w:date="2017-09-21T12:48:00Z">
              <w:r w:rsidRPr="00474957" w:rsidDel="00BB0431">
                <w:rPr>
                  <w:rFonts w:ascii="Calibri" w:hAnsi="Calibri" w:cs="Arial"/>
                  <w:color w:val="000000"/>
                  <w:sz w:val="22"/>
                  <w:szCs w:val="24"/>
                  <w:lang w:val="en-AU" w:eastAsia="en-US"/>
                </w:rPr>
                <w:delText xml:space="preserve">- Straatnaam </w:delText>
              </w:r>
            </w:del>
          </w:p>
        </w:tc>
        <w:tc>
          <w:tcPr>
            <w:tcW w:w="6120" w:type="dxa"/>
            <w:tcBorders>
              <w:top w:val="nil"/>
              <w:left w:val="nil"/>
              <w:bottom w:val="nil"/>
              <w:right w:val="nil"/>
            </w:tcBorders>
          </w:tcPr>
          <w:p w14:paraId="486F5B74" w14:textId="0BFAB776" w:rsidR="00847C61" w:rsidRPr="00474957" w:rsidDel="00BB0431" w:rsidRDefault="00847C61" w:rsidP="00847C61">
            <w:pPr>
              <w:widowControl w:val="0"/>
              <w:autoSpaceDE w:val="0"/>
              <w:autoSpaceDN w:val="0"/>
              <w:adjustRightInd w:val="0"/>
              <w:spacing w:line="240" w:lineRule="auto"/>
              <w:contextualSpacing w:val="0"/>
              <w:rPr>
                <w:del w:id="2292" w:author="Arjan Kloosterboer" w:date="2017-09-21T12:48:00Z"/>
                <w:rFonts w:ascii="Calibri" w:hAnsi="Calibri" w:cs="Arial"/>
                <w:color w:val="000000"/>
                <w:sz w:val="22"/>
                <w:szCs w:val="24"/>
                <w:lang w:eastAsia="en-US"/>
              </w:rPr>
            </w:pPr>
            <w:del w:id="2293"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GEMEENTELIJKE OPENBARE RUIMTE</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Straatnaam  </w:delText>
              </w:r>
            </w:del>
          </w:p>
        </w:tc>
      </w:tr>
      <w:tr w:rsidR="00847C61" w:rsidRPr="00474957" w:rsidDel="00BB0431" w14:paraId="39B99AA8" w14:textId="7D88E2AB" w:rsidTr="00847C61">
        <w:trPr>
          <w:del w:id="2294" w:author="Arjan Kloosterboer" w:date="2017-09-21T12:48:00Z"/>
        </w:trPr>
        <w:tc>
          <w:tcPr>
            <w:tcW w:w="450" w:type="dxa"/>
            <w:tcBorders>
              <w:top w:val="nil"/>
              <w:left w:val="nil"/>
              <w:bottom w:val="nil"/>
              <w:right w:val="nil"/>
            </w:tcBorders>
          </w:tcPr>
          <w:p w14:paraId="6A73C90A" w14:textId="0433AD29" w:rsidR="00847C61" w:rsidRPr="00474957" w:rsidDel="00BB0431" w:rsidRDefault="00847C61" w:rsidP="00847C61">
            <w:pPr>
              <w:widowControl w:val="0"/>
              <w:autoSpaceDE w:val="0"/>
              <w:autoSpaceDN w:val="0"/>
              <w:adjustRightInd w:val="0"/>
              <w:spacing w:line="240" w:lineRule="auto"/>
              <w:contextualSpacing w:val="0"/>
              <w:rPr>
                <w:del w:id="229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6F46177" w14:textId="4D869E0A" w:rsidR="00847C61" w:rsidRPr="00474957" w:rsidDel="00BB0431" w:rsidRDefault="00847C61" w:rsidP="00847C61">
            <w:pPr>
              <w:widowControl w:val="0"/>
              <w:autoSpaceDE w:val="0"/>
              <w:autoSpaceDN w:val="0"/>
              <w:adjustRightInd w:val="0"/>
              <w:spacing w:line="240" w:lineRule="auto"/>
              <w:contextualSpacing w:val="0"/>
              <w:rPr>
                <w:del w:id="2296" w:author="Arjan Kloosterboer" w:date="2017-09-21T12:48:00Z"/>
                <w:rFonts w:ascii="Calibri" w:hAnsi="Calibri" w:cs="Arial"/>
                <w:color w:val="000000"/>
                <w:sz w:val="22"/>
                <w:szCs w:val="24"/>
                <w:lang w:val="en-AU" w:eastAsia="en-US"/>
              </w:rPr>
            </w:pPr>
            <w:del w:id="2297" w:author="Arjan Kloosterboer" w:date="2017-09-21T12:48:00Z">
              <w:r w:rsidRPr="00474957" w:rsidDel="00BB0431">
                <w:rPr>
                  <w:rFonts w:ascii="Calibri" w:hAnsi="Calibri" w:cs="Arial"/>
                  <w:color w:val="000000"/>
                  <w:sz w:val="22"/>
                  <w:szCs w:val="24"/>
                  <w:lang w:val="en-AU" w:eastAsia="en-US"/>
                </w:rPr>
                <w:delText xml:space="preserve">- Postcode </w:delText>
              </w:r>
            </w:del>
          </w:p>
        </w:tc>
        <w:tc>
          <w:tcPr>
            <w:tcW w:w="6120" w:type="dxa"/>
            <w:tcBorders>
              <w:top w:val="nil"/>
              <w:left w:val="nil"/>
              <w:bottom w:val="nil"/>
              <w:right w:val="nil"/>
            </w:tcBorders>
          </w:tcPr>
          <w:p w14:paraId="184C1475" w14:textId="43D28018" w:rsidR="00847C61" w:rsidRPr="00474957" w:rsidDel="00BB0431" w:rsidRDefault="00847C61" w:rsidP="00847C61">
            <w:pPr>
              <w:widowControl w:val="0"/>
              <w:autoSpaceDE w:val="0"/>
              <w:autoSpaceDN w:val="0"/>
              <w:adjustRightInd w:val="0"/>
              <w:spacing w:line="240" w:lineRule="auto"/>
              <w:contextualSpacing w:val="0"/>
              <w:rPr>
                <w:del w:id="2298" w:author="Arjan Kloosterboer" w:date="2017-09-21T12:48:00Z"/>
                <w:rFonts w:ascii="Calibri" w:hAnsi="Calibri" w:cs="Arial"/>
                <w:color w:val="000000"/>
                <w:sz w:val="22"/>
                <w:szCs w:val="24"/>
                <w:lang w:eastAsia="en-US"/>
              </w:rPr>
            </w:pPr>
            <w:del w:id="229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ADRESSEERBAAR OBJECT AANDUIDING</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Postcode  </w:delText>
              </w:r>
            </w:del>
          </w:p>
        </w:tc>
      </w:tr>
      <w:tr w:rsidR="00847C61" w:rsidRPr="00474957" w:rsidDel="00BB0431" w14:paraId="1FCF46FB" w14:textId="6907DA43" w:rsidTr="00847C61">
        <w:trPr>
          <w:del w:id="2300" w:author="Arjan Kloosterboer" w:date="2017-09-21T12:48:00Z"/>
        </w:trPr>
        <w:tc>
          <w:tcPr>
            <w:tcW w:w="450" w:type="dxa"/>
            <w:tcBorders>
              <w:top w:val="nil"/>
              <w:left w:val="nil"/>
              <w:bottom w:val="nil"/>
              <w:right w:val="nil"/>
            </w:tcBorders>
          </w:tcPr>
          <w:p w14:paraId="206EE3D1" w14:textId="076CC50B" w:rsidR="00847C61" w:rsidRPr="00474957" w:rsidDel="00BB0431" w:rsidRDefault="00847C61" w:rsidP="00847C61">
            <w:pPr>
              <w:widowControl w:val="0"/>
              <w:autoSpaceDE w:val="0"/>
              <w:autoSpaceDN w:val="0"/>
              <w:adjustRightInd w:val="0"/>
              <w:spacing w:line="240" w:lineRule="auto"/>
              <w:contextualSpacing w:val="0"/>
              <w:rPr>
                <w:del w:id="230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9269906" w14:textId="72CFE17A" w:rsidR="00847C61" w:rsidRPr="00474957" w:rsidDel="00BB0431" w:rsidRDefault="00847C61" w:rsidP="00847C61">
            <w:pPr>
              <w:widowControl w:val="0"/>
              <w:autoSpaceDE w:val="0"/>
              <w:autoSpaceDN w:val="0"/>
              <w:adjustRightInd w:val="0"/>
              <w:spacing w:line="240" w:lineRule="auto"/>
              <w:contextualSpacing w:val="0"/>
              <w:rPr>
                <w:del w:id="2302" w:author="Arjan Kloosterboer" w:date="2017-09-21T12:48:00Z"/>
                <w:rFonts w:ascii="Calibri" w:hAnsi="Calibri" w:cs="Arial"/>
                <w:color w:val="000000"/>
                <w:sz w:val="22"/>
                <w:szCs w:val="24"/>
                <w:lang w:val="en-AU" w:eastAsia="en-US"/>
              </w:rPr>
            </w:pPr>
            <w:del w:id="2303"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38C95BB0" w14:textId="05F026A9" w:rsidR="00847C61" w:rsidRPr="00474957" w:rsidDel="00BB0431" w:rsidRDefault="00847C61" w:rsidP="00847C61">
            <w:pPr>
              <w:widowControl w:val="0"/>
              <w:autoSpaceDE w:val="0"/>
              <w:autoSpaceDN w:val="0"/>
              <w:adjustRightInd w:val="0"/>
              <w:spacing w:line="240" w:lineRule="auto"/>
              <w:contextualSpacing w:val="0"/>
              <w:rPr>
                <w:del w:id="2304" w:author="Arjan Kloosterboer" w:date="2017-09-21T12:48:00Z"/>
                <w:rFonts w:ascii="Calibri" w:hAnsi="Calibri" w:cs="Arial"/>
                <w:color w:val="000000"/>
                <w:sz w:val="22"/>
                <w:szCs w:val="24"/>
                <w:lang w:eastAsia="en-US"/>
              </w:rPr>
            </w:pPr>
            <w:del w:id="230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0425792E" w14:textId="6618A7F5" w:rsidTr="00847C61">
        <w:trPr>
          <w:del w:id="2306" w:author="Arjan Kloosterboer" w:date="2017-09-21T12:48:00Z"/>
        </w:trPr>
        <w:tc>
          <w:tcPr>
            <w:tcW w:w="450" w:type="dxa"/>
            <w:tcBorders>
              <w:top w:val="nil"/>
              <w:left w:val="nil"/>
              <w:bottom w:val="nil"/>
              <w:right w:val="nil"/>
            </w:tcBorders>
          </w:tcPr>
          <w:p w14:paraId="6DE2CF11" w14:textId="6D4D375F" w:rsidR="00847C61" w:rsidRPr="00474957" w:rsidDel="00BB0431" w:rsidRDefault="00847C61" w:rsidP="00847C61">
            <w:pPr>
              <w:widowControl w:val="0"/>
              <w:autoSpaceDE w:val="0"/>
              <w:autoSpaceDN w:val="0"/>
              <w:adjustRightInd w:val="0"/>
              <w:spacing w:line="240" w:lineRule="auto"/>
              <w:contextualSpacing w:val="0"/>
              <w:rPr>
                <w:del w:id="2307" w:author="Arjan Kloosterboer" w:date="2017-09-21T12:48:00Z"/>
                <w:rFonts w:ascii="Calibri" w:hAnsi="Calibri" w:cs="Arial"/>
                <w:color w:val="0F0F0F"/>
                <w:sz w:val="22"/>
                <w:szCs w:val="24"/>
                <w:lang w:eastAsia="en-US"/>
              </w:rPr>
            </w:pPr>
            <w:bookmarkStart w:id="2308" w:name="BKM_C2EF95ED_F7B6_44ca_9BB2_402C1954A88C"/>
          </w:p>
        </w:tc>
        <w:tc>
          <w:tcPr>
            <w:tcW w:w="2790" w:type="dxa"/>
            <w:gridSpan w:val="2"/>
            <w:tcBorders>
              <w:top w:val="nil"/>
              <w:left w:val="nil"/>
              <w:bottom w:val="nil"/>
              <w:right w:val="nil"/>
            </w:tcBorders>
          </w:tcPr>
          <w:p w14:paraId="312EAEBF" w14:textId="3CA770C3" w:rsidR="00847C61" w:rsidRPr="00474957" w:rsidDel="00BB0431" w:rsidRDefault="00DE73DB" w:rsidP="00847C61">
            <w:pPr>
              <w:widowControl w:val="0"/>
              <w:autoSpaceDE w:val="0"/>
              <w:autoSpaceDN w:val="0"/>
              <w:adjustRightInd w:val="0"/>
              <w:spacing w:line="240" w:lineRule="auto"/>
              <w:contextualSpacing w:val="0"/>
              <w:rPr>
                <w:del w:id="2309" w:author="Arjan Kloosterboer" w:date="2017-09-21T12:48:00Z"/>
                <w:rFonts w:ascii="Calibri" w:hAnsi="Calibri" w:cs="Arial"/>
                <w:color w:val="0F0F0F"/>
                <w:sz w:val="22"/>
                <w:szCs w:val="24"/>
                <w:lang w:eastAsia="en-US"/>
              </w:rPr>
            </w:pPr>
            <w:del w:id="2310"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Postadres</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6F29AB1" w14:textId="056A9D13" w:rsidR="00847C61" w:rsidRPr="00474957" w:rsidDel="00BB0431" w:rsidRDefault="00847C61" w:rsidP="00847C61">
            <w:pPr>
              <w:widowControl w:val="0"/>
              <w:autoSpaceDE w:val="0"/>
              <w:autoSpaceDN w:val="0"/>
              <w:adjustRightInd w:val="0"/>
              <w:spacing w:line="240" w:lineRule="auto"/>
              <w:contextualSpacing w:val="0"/>
              <w:rPr>
                <w:del w:id="2311" w:author="Arjan Kloosterboer" w:date="2017-09-21T12:48:00Z"/>
                <w:rFonts w:ascii="Calibri" w:hAnsi="Calibri" w:cs="Arial"/>
                <w:color w:val="0F0F0F"/>
                <w:sz w:val="22"/>
                <w:szCs w:val="24"/>
                <w:lang w:eastAsia="en-US"/>
              </w:rPr>
            </w:pPr>
            <w:del w:id="2312" w:author="Arjan Kloosterboer" w:date="2017-09-21T12:48:00Z">
              <w:r w:rsidRPr="00474957" w:rsidDel="00BB0431">
                <w:rPr>
                  <w:rFonts w:ascii="Calibri" w:hAnsi="Calibri" w:cs="Arial"/>
                  <w:color w:val="000000"/>
                  <w:sz w:val="22"/>
                  <w:szCs w:val="24"/>
                  <w:lang w:eastAsia="en-US"/>
                </w:rPr>
                <w:delText>Postadres SUBJECT</w:delText>
              </w:r>
            </w:del>
          </w:p>
        </w:tc>
        <w:bookmarkEnd w:id="2308"/>
      </w:tr>
      <w:tr w:rsidR="00847C61" w:rsidRPr="00474957" w:rsidDel="00BB0431" w14:paraId="3AAF2956" w14:textId="6AA9F2F0" w:rsidTr="00847C61">
        <w:trPr>
          <w:del w:id="2313" w:author="Arjan Kloosterboer" w:date="2017-09-21T12:48:00Z"/>
        </w:trPr>
        <w:tc>
          <w:tcPr>
            <w:tcW w:w="450" w:type="dxa"/>
            <w:tcBorders>
              <w:top w:val="nil"/>
              <w:left w:val="nil"/>
              <w:bottom w:val="nil"/>
              <w:right w:val="nil"/>
            </w:tcBorders>
          </w:tcPr>
          <w:p w14:paraId="2CA69D5F" w14:textId="5AF05BD6" w:rsidR="00847C61" w:rsidRPr="00474957" w:rsidDel="00BB0431" w:rsidRDefault="00847C61" w:rsidP="00847C61">
            <w:pPr>
              <w:widowControl w:val="0"/>
              <w:autoSpaceDE w:val="0"/>
              <w:autoSpaceDN w:val="0"/>
              <w:adjustRightInd w:val="0"/>
              <w:spacing w:line="240" w:lineRule="auto"/>
              <w:contextualSpacing w:val="0"/>
              <w:rPr>
                <w:del w:id="2314"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0EF0202E" w14:textId="520007EB" w:rsidR="00847C61" w:rsidRPr="00474957" w:rsidDel="00BB0431" w:rsidRDefault="00847C61" w:rsidP="00847C61">
            <w:pPr>
              <w:widowControl w:val="0"/>
              <w:autoSpaceDE w:val="0"/>
              <w:autoSpaceDN w:val="0"/>
              <w:adjustRightInd w:val="0"/>
              <w:spacing w:line="240" w:lineRule="auto"/>
              <w:contextualSpacing w:val="0"/>
              <w:rPr>
                <w:del w:id="2315" w:author="Arjan Kloosterboer" w:date="2017-09-21T12:48:00Z"/>
                <w:rFonts w:ascii="Calibri" w:hAnsi="Calibri" w:cs="Arial"/>
                <w:color w:val="000000"/>
                <w:sz w:val="22"/>
                <w:szCs w:val="24"/>
                <w:lang w:val="en-AU" w:eastAsia="en-US"/>
              </w:rPr>
            </w:pPr>
            <w:del w:id="2316" w:author="Arjan Kloosterboer" w:date="2017-09-21T12:48:00Z">
              <w:r w:rsidRPr="00474957" w:rsidDel="00BB0431">
                <w:rPr>
                  <w:rFonts w:ascii="Calibri" w:hAnsi="Calibri" w:cs="Arial"/>
                  <w:color w:val="000000"/>
                  <w:sz w:val="22"/>
                  <w:szCs w:val="24"/>
                  <w:lang w:val="en-AU" w:eastAsia="en-US"/>
                </w:rPr>
                <w:delText xml:space="preserve">- Postadres postcode </w:delText>
              </w:r>
            </w:del>
          </w:p>
        </w:tc>
        <w:tc>
          <w:tcPr>
            <w:tcW w:w="6120" w:type="dxa"/>
            <w:tcBorders>
              <w:top w:val="nil"/>
              <w:left w:val="nil"/>
              <w:bottom w:val="nil"/>
              <w:right w:val="nil"/>
            </w:tcBorders>
          </w:tcPr>
          <w:p w14:paraId="2D0F2FF2" w14:textId="29422C4B" w:rsidR="00847C61" w:rsidRPr="00474957" w:rsidDel="00BB0431" w:rsidRDefault="00847C61" w:rsidP="00847C61">
            <w:pPr>
              <w:widowControl w:val="0"/>
              <w:autoSpaceDE w:val="0"/>
              <w:autoSpaceDN w:val="0"/>
              <w:adjustRightInd w:val="0"/>
              <w:spacing w:line="240" w:lineRule="auto"/>
              <w:contextualSpacing w:val="0"/>
              <w:rPr>
                <w:del w:id="2317" w:author="Arjan Kloosterboer" w:date="2017-09-21T12:48:00Z"/>
                <w:rFonts w:ascii="Calibri" w:hAnsi="Calibri" w:cs="Arial"/>
                <w:color w:val="000000"/>
                <w:sz w:val="22"/>
                <w:szCs w:val="24"/>
                <w:lang w:eastAsia="en-US"/>
              </w:rPr>
            </w:pPr>
            <w:del w:id="2318"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 postcode  </w:delText>
              </w:r>
            </w:del>
          </w:p>
        </w:tc>
      </w:tr>
      <w:tr w:rsidR="00847C61" w:rsidRPr="00474957" w:rsidDel="00BB0431" w14:paraId="066B397B" w14:textId="7C143E10" w:rsidTr="00847C61">
        <w:trPr>
          <w:del w:id="2319" w:author="Arjan Kloosterboer" w:date="2017-09-21T12:48:00Z"/>
        </w:trPr>
        <w:tc>
          <w:tcPr>
            <w:tcW w:w="450" w:type="dxa"/>
            <w:tcBorders>
              <w:top w:val="nil"/>
              <w:left w:val="nil"/>
              <w:bottom w:val="nil"/>
              <w:right w:val="nil"/>
            </w:tcBorders>
          </w:tcPr>
          <w:p w14:paraId="6CD19A96" w14:textId="14D9DC26" w:rsidR="00847C61" w:rsidRPr="00474957" w:rsidDel="00BB0431" w:rsidRDefault="00847C61" w:rsidP="00847C61">
            <w:pPr>
              <w:widowControl w:val="0"/>
              <w:autoSpaceDE w:val="0"/>
              <w:autoSpaceDN w:val="0"/>
              <w:adjustRightInd w:val="0"/>
              <w:spacing w:line="240" w:lineRule="auto"/>
              <w:contextualSpacing w:val="0"/>
              <w:rPr>
                <w:del w:id="2320"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0245E3C" w14:textId="04DF540F" w:rsidR="00847C61" w:rsidRPr="00474957" w:rsidDel="00BB0431" w:rsidRDefault="00847C61" w:rsidP="00847C61">
            <w:pPr>
              <w:widowControl w:val="0"/>
              <w:autoSpaceDE w:val="0"/>
              <w:autoSpaceDN w:val="0"/>
              <w:adjustRightInd w:val="0"/>
              <w:spacing w:line="240" w:lineRule="auto"/>
              <w:contextualSpacing w:val="0"/>
              <w:rPr>
                <w:del w:id="2321" w:author="Arjan Kloosterboer" w:date="2017-09-21T12:48:00Z"/>
                <w:rFonts w:ascii="Calibri" w:hAnsi="Calibri" w:cs="Arial"/>
                <w:color w:val="000000"/>
                <w:sz w:val="22"/>
                <w:szCs w:val="24"/>
                <w:lang w:val="en-AU" w:eastAsia="en-US"/>
              </w:rPr>
            </w:pPr>
            <w:del w:id="2322" w:author="Arjan Kloosterboer" w:date="2017-09-21T12:48:00Z">
              <w:r w:rsidRPr="00474957" w:rsidDel="00BB0431">
                <w:rPr>
                  <w:rFonts w:ascii="Calibri" w:hAnsi="Calibri" w:cs="Arial"/>
                  <w:color w:val="000000"/>
                  <w:sz w:val="22"/>
                  <w:szCs w:val="24"/>
                  <w:lang w:val="en-AU" w:eastAsia="en-US"/>
                </w:rPr>
                <w:delText xml:space="preserve">- Postadrestype </w:delText>
              </w:r>
            </w:del>
          </w:p>
        </w:tc>
        <w:tc>
          <w:tcPr>
            <w:tcW w:w="6120" w:type="dxa"/>
            <w:tcBorders>
              <w:top w:val="nil"/>
              <w:left w:val="nil"/>
              <w:bottom w:val="nil"/>
              <w:right w:val="nil"/>
            </w:tcBorders>
          </w:tcPr>
          <w:p w14:paraId="4E3FF372" w14:textId="5D82C033" w:rsidR="00847C61" w:rsidRPr="00474957" w:rsidDel="00BB0431" w:rsidRDefault="00847C61" w:rsidP="00847C61">
            <w:pPr>
              <w:widowControl w:val="0"/>
              <w:autoSpaceDE w:val="0"/>
              <w:autoSpaceDN w:val="0"/>
              <w:adjustRightInd w:val="0"/>
              <w:spacing w:line="240" w:lineRule="auto"/>
              <w:contextualSpacing w:val="0"/>
              <w:rPr>
                <w:del w:id="2323" w:author="Arjan Kloosterboer" w:date="2017-09-21T12:48:00Z"/>
                <w:rFonts w:ascii="Calibri" w:hAnsi="Calibri" w:cs="Arial"/>
                <w:color w:val="000000"/>
                <w:sz w:val="22"/>
                <w:szCs w:val="24"/>
                <w:lang w:eastAsia="en-US"/>
              </w:rPr>
            </w:pPr>
            <w:del w:id="2324"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Postadrestype  </w:delText>
              </w:r>
            </w:del>
          </w:p>
        </w:tc>
      </w:tr>
      <w:tr w:rsidR="00847C61" w:rsidRPr="00474957" w:rsidDel="00BB0431" w14:paraId="1E53EDA2" w14:textId="3242C085" w:rsidTr="00847C61">
        <w:trPr>
          <w:del w:id="2325" w:author="Arjan Kloosterboer" w:date="2017-09-21T12:48:00Z"/>
        </w:trPr>
        <w:tc>
          <w:tcPr>
            <w:tcW w:w="450" w:type="dxa"/>
            <w:tcBorders>
              <w:top w:val="nil"/>
              <w:left w:val="nil"/>
              <w:bottom w:val="nil"/>
              <w:right w:val="nil"/>
            </w:tcBorders>
          </w:tcPr>
          <w:p w14:paraId="5A88C7B9" w14:textId="2F9DEE57" w:rsidR="00847C61" w:rsidRPr="00474957" w:rsidDel="00BB0431" w:rsidRDefault="00847C61" w:rsidP="00847C61">
            <w:pPr>
              <w:widowControl w:val="0"/>
              <w:autoSpaceDE w:val="0"/>
              <w:autoSpaceDN w:val="0"/>
              <w:adjustRightInd w:val="0"/>
              <w:spacing w:line="240" w:lineRule="auto"/>
              <w:contextualSpacing w:val="0"/>
              <w:rPr>
                <w:del w:id="2326"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4C62EC35" w14:textId="58CD4344" w:rsidR="00847C61" w:rsidRPr="00474957" w:rsidDel="00BB0431" w:rsidRDefault="00847C61" w:rsidP="00847C61">
            <w:pPr>
              <w:widowControl w:val="0"/>
              <w:autoSpaceDE w:val="0"/>
              <w:autoSpaceDN w:val="0"/>
              <w:adjustRightInd w:val="0"/>
              <w:spacing w:line="240" w:lineRule="auto"/>
              <w:contextualSpacing w:val="0"/>
              <w:rPr>
                <w:del w:id="2327" w:author="Arjan Kloosterboer" w:date="2017-09-21T12:48:00Z"/>
                <w:rFonts w:ascii="Calibri" w:hAnsi="Calibri" w:cs="Arial"/>
                <w:color w:val="000000"/>
                <w:sz w:val="22"/>
                <w:szCs w:val="24"/>
                <w:lang w:val="en-AU" w:eastAsia="en-US"/>
              </w:rPr>
            </w:pPr>
            <w:del w:id="2328" w:author="Arjan Kloosterboer" w:date="2017-09-21T12:48:00Z">
              <w:r w:rsidRPr="00474957" w:rsidDel="00BB0431">
                <w:rPr>
                  <w:rFonts w:ascii="Calibri" w:hAnsi="Calibri" w:cs="Arial"/>
                  <w:color w:val="000000"/>
                  <w:sz w:val="22"/>
                  <w:szCs w:val="24"/>
                  <w:lang w:val="en-AU" w:eastAsia="en-US"/>
                </w:rPr>
                <w:delText xml:space="preserve">- Postbus- of antwoordnummer </w:delText>
              </w:r>
            </w:del>
          </w:p>
        </w:tc>
        <w:tc>
          <w:tcPr>
            <w:tcW w:w="6120" w:type="dxa"/>
            <w:tcBorders>
              <w:top w:val="nil"/>
              <w:left w:val="nil"/>
              <w:bottom w:val="nil"/>
              <w:right w:val="nil"/>
            </w:tcBorders>
          </w:tcPr>
          <w:p w14:paraId="0A0C8B98" w14:textId="30C936A9" w:rsidR="00847C61" w:rsidRPr="00474957" w:rsidDel="00BB0431" w:rsidRDefault="00847C61" w:rsidP="00847C61">
            <w:pPr>
              <w:widowControl w:val="0"/>
              <w:autoSpaceDE w:val="0"/>
              <w:autoSpaceDN w:val="0"/>
              <w:adjustRightInd w:val="0"/>
              <w:spacing w:line="240" w:lineRule="auto"/>
              <w:contextualSpacing w:val="0"/>
              <w:rPr>
                <w:del w:id="2329" w:author="Arjan Kloosterboer" w:date="2017-09-21T12:48:00Z"/>
                <w:rFonts w:ascii="Calibri" w:hAnsi="Calibri" w:cs="Arial"/>
                <w:color w:val="000000"/>
                <w:sz w:val="22"/>
                <w:szCs w:val="24"/>
                <w:lang w:eastAsia="en-US"/>
              </w:rPr>
            </w:pPr>
            <w:del w:id="2330"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Postadres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Postbus- of antwoordnummer  </w:delText>
              </w:r>
            </w:del>
          </w:p>
        </w:tc>
      </w:tr>
      <w:tr w:rsidR="00847C61" w:rsidRPr="00474957" w:rsidDel="00BB0431" w14:paraId="4072549C" w14:textId="23C5421D" w:rsidTr="00847C61">
        <w:trPr>
          <w:del w:id="2331" w:author="Arjan Kloosterboer" w:date="2017-09-21T12:48:00Z"/>
        </w:trPr>
        <w:tc>
          <w:tcPr>
            <w:tcW w:w="450" w:type="dxa"/>
            <w:tcBorders>
              <w:top w:val="nil"/>
              <w:left w:val="nil"/>
              <w:bottom w:val="nil"/>
              <w:right w:val="nil"/>
            </w:tcBorders>
          </w:tcPr>
          <w:p w14:paraId="14D02829" w14:textId="45E080F6" w:rsidR="00847C61" w:rsidRPr="00474957" w:rsidDel="00BB0431" w:rsidRDefault="00847C61" w:rsidP="00847C61">
            <w:pPr>
              <w:widowControl w:val="0"/>
              <w:autoSpaceDE w:val="0"/>
              <w:autoSpaceDN w:val="0"/>
              <w:adjustRightInd w:val="0"/>
              <w:spacing w:line="240" w:lineRule="auto"/>
              <w:contextualSpacing w:val="0"/>
              <w:rPr>
                <w:del w:id="2332"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10A16B3D" w14:textId="50C0449E" w:rsidR="00847C61" w:rsidRPr="00474957" w:rsidDel="00BB0431" w:rsidRDefault="00847C61" w:rsidP="00847C61">
            <w:pPr>
              <w:widowControl w:val="0"/>
              <w:autoSpaceDE w:val="0"/>
              <w:autoSpaceDN w:val="0"/>
              <w:adjustRightInd w:val="0"/>
              <w:spacing w:line="240" w:lineRule="auto"/>
              <w:contextualSpacing w:val="0"/>
              <w:rPr>
                <w:del w:id="2333" w:author="Arjan Kloosterboer" w:date="2017-09-21T12:48:00Z"/>
                <w:rFonts w:ascii="Calibri" w:hAnsi="Calibri" w:cs="Arial"/>
                <w:color w:val="000000"/>
                <w:sz w:val="22"/>
                <w:szCs w:val="24"/>
                <w:lang w:val="en-AU" w:eastAsia="en-US"/>
              </w:rPr>
            </w:pPr>
            <w:del w:id="2334" w:author="Arjan Kloosterboer" w:date="2017-09-21T12:48:00Z">
              <w:r w:rsidRPr="00474957" w:rsidDel="00BB0431">
                <w:rPr>
                  <w:rFonts w:ascii="Calibri" w:hAnsi="Calibri" w:cs="Arial"/>
                  <w:color w:val="000000"/>
                  <w:sz w:val="22"/>
                  <w:szCs w:val="24"/>
                  <w:lang w:val="en-AU" w:eastAsia="en-US"/>
                </w:rPr>
                <w:delText xml:space="preserve">- Woonplaatsnaam </w:delText>
              </w:r>
            </w:del>
          </w:p>
        </w:tc>
        <w:tc>
          <w:tcPr>
            <w:tcW w:w="6120" w:type="dxa"/>
            <w:tcBorders>
              <w:top w:val="nil"/>
              <w:left w:val="nil"/>
              <w:bottom w:val="nil"/>
              <w:right w:val="nil"/>
            </w:tcBorders>
          </w:tcPr>
          <w:p w14:paraId="1B9BBB6F" w14:textId="6263A531" w:rsidR="00847C61" w:rsidRPr="00474957" w:rsidDel="00BB0431" w:rsidRDefault="00847C61" w:rsidP="00847C61">
            <w:pPr>
              <w:widowControl w:val="0"/>
              <w:autoSpaceDE w:val="0"/>
              <w:autoSpaceDN w:val="0"/>
              <w:adjustRightInd w:val="0"/>
              <w:spacing w:line="240" w:lineRule="auto"/>
              <w:contextualSpacing w:val="0"/>
              <w:rPr>
                <w:del w:id="2335" w:author="Arjan Kloosterboer" w:date="2017-09-21T12:48:00Z"/>
                <w:rFonts w:ascii="Calibri" w:hAnsi="Calibri" w:cs="Arial"/>
                <w:color w:val="000000"/>
                <w:sz w:val="22"/>
                <w:szCs w:val="24"/>
                <w:lang w:eastAsia="en-US"/>
              </w:rPr>
            </w:pPr>
            <w:del w:id="2336"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WOONPLAATS</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Woonplaatsnaam  </w:delText>
              </w:r>
            </w:del>
          </w:p>
        </w:tc>
      </w:tr>
      <w:tr w:rsidR="00847C61" w:rsidRPr="00474957" w:rsidDel="00BB0431" w14:paraId="65FE77EB" w14:textId="43EB2A4F" w:rsidTr="00847C61">
        <w:trPr>
          <w:del w:id="2337" w:author="Arjan Kloosterboer" w:date="2017-09-21T12:48:00Z"/>
        </w:trPr>
        <w:tc>
          <w:tcPr>
            <w:tcW w:w="450" w:type="dxa"/>
            <w:tcBorders>
              <w:top w:val="nil"/>
              <w:left w:val="nil"/>
              <w:bottom w:val="nil"/>
              <w:right w:val="nil"/>
            </w:tcBorders>
          </w:tcPr>
          <w:p w14:paraId="7D24C2DA" w14:textId="618608EE" w:rsidR="00847C61" w:rsidRPr="00474957" w:rsidDel="00BB0431" w:rsidRDefault="00847C61" w:rsidP="00847C61">
            <w:pPr>
              <w:widowControl w:val="0"/>
              <w:autoSpaceDE w:val="0"/>
              <w:autoSpaceDN w:val="0"/>
              <w:adjustRightInd w:val="0"/>
              <w:spacing w:line="240" w:lineRule="auto"/>
              <w:contextualSpacing w:val="0"/>
              <w:rPr>
                <w:del w:id="2338" w:author="Arjan Kloosterboer" w:date="2017-09-21T12:48:00Z"/>
                <w:rFonts w:ascii="Calibri" w:hAnsi="Calibri" w:cs="Arial"/>
                <w:color w:val="0F0F0F"/>
                <w:sz w:val="22"/>
                <w:szCs w:val="24"/>
                <w:lang w:eastAsia="en-US"/>
              </w:rPr>
            </w:pPr>
            <w:bookmarkStart w:id="2339" w:name="BKM_E4291F24_F12A_4eed_82A2_CD15755F7100"/>
          </w:p>
        </w:tc>
        <w:tc>
          <w:tcPr>
            <w:tcW w:w="2790" w:type="dxa"/>
            <w:gridSpan w:val="2"/>
            <w:tcBorders>
              <w:top w:val="nil"/>
              <w:left w:val="nil"/>
              <w:bottom w:val="nil"/>
              <w:right w:val="nil"/>
            </w:tcBorders>
          </w:tcPr>
          <w:p w14:paraId="065431C4" w14:textId="21ACF0A8" w:rsidR="00847C61" w:rsidRPr="00474957" w:rsidDel="00BB0431" w:rsidRDefault="00DE73DB" w:rsidP="00847C61">
            <w:pPr>
              <w:widowControl w:val="0"/>
              <w:autoSpaceDE w:val="0"/>
              <w:autoSpaceDN w:val="0"/>
              <w:adjustRightInd w:val="0"/>
              <w:spacing w:line="240" w:lineRule="auto"/>
              <w:contextualSpacing w:val="0"/>
              <w:rPr>
                <w:del w:id="2340" w:author="Arjan Kloosterboer" w:date="2017-09-21T12:48:00Z"/>
                <w:rFonts w:ascii="Calibri" w:hAnsi="Calibri" w:cs="Arial"/>
                <w:color w:val="0F0F0F"/>
                <w:sz w:val="22"/>
                <w:szCs w:val="24"/>
                <w:lang w:eastAsia="en-US"/>
              </w:rPr>
            </w:pPr>
            <w:del w:id="2341"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Verblijf buitenland</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6705D663" w14:textId="45FE32AE" w:rsidR="00847C61" w:rsidRPr="00474957" w:rsidDel="00BB0431" w:rsidRDefault="00847C61" w:rsidP="00847C61">
            <w:pPr>
              <w:widowControl w:val="0"/>
              <w:autoSpaceDE w:val="0"/>
              <w:autoSpaceDN w:val="0"/>
              <w:adjustRightInd w:val="0"/>
              <w:spacing w:line="240" w:lineRule="auto"/>
              <w:contextualSpacing w:val="0"/>
              <w:rPr>
                <w:del w:id="2342" w:author="Arjan Kloosterboer" w:date="2017-09-21T12:48:00Z"/>
                <w:rFonts w:ascii="Calibri" w:hAnsi="Calibri" w:cs="Arial"/>
                <w:color w:val="0F0F0F"/>
                <w:sz w:val="22"/>
                <w:szCs w:val="24"/>
                <w:lang w:eastAsia="en-US"/>
              </w:rPr>
            </w:pPr>
            <w:del w:id="2343" w:author="Arjan Kloosterboer" w:date="2017-09-21T12:48:00Z">
              <w:r w:rsidRPr="00474957" w:rsidDel="00BB0431">
                <w:rPr>
                  <w:rFonts w:ascii="Calibri" w:hAnsi="Calibri" w:cs="Arial"/>
                  <w:color w:val="000000"/>
                  <w:sz w:val="22"/>
                  <w:szCs w:val="24"/>
                  <w:lang w:eastAsia="en-US"/>
                </w:rPr>
                <w:delText>Verblijf buitenland SUBJECT</w:delText>
              </w:r>
            </w:del>
          </w:p>
        </w:tc>
        <w:bookmarkEnd w:id="2339"/>
      </w:tr>
      <w:tr w:rsidR="00847C61" w:rsidRPr="00474957" w:rsidDel="00BB0431" w14:paraId="32CB68B1" w14:textId="3424D370" w:rsidTr="00847C61">
        <w:trPr>
          <w:del w:id="2344" w:author="Arjan Kloosterboer" w:date="2017-09-21T12:48:00Z"/>
        </w:trPr>
        <w:tc>
          <w:tcPr>
            <w:tcW w:w="450" w:type="dxa"/>
            <w:tcBorders>
              <w:top w:val="nil"/>
              <w:left w:val="nil"/>
              <w:bottom w:val="nil"/>
              <w:right w:val="nil"/>
            </w:tcBorders>
          </w:tcPr>
          <w:p w14:paraId="6E4B580C" w14:textId="2FC2F529" w:rsidR="00847C61" w:rsidRPr="00474957" w:rsidDel="00BB0431" w:rsidRDefault="00847C61" w:rsidP="00847C61">
            <w:pPr>
              <w:widowControl w:val="0"/>
              <w:autoSpaceDE w:val="0"/>
              <w:autoSpaceDN w:val="0"/>
              <w:adjustRightInd w:val="0"/>
              <w:spacing w:line="240" w:lineRule="auto"/>
              <w:contextualSpacing w:val="0"/>
              <w:rPr>
                <w:del w:id="2345"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B7DB0DB" w14:textId="65440547" w:rsidR="00847C61" w:rsidRPr="00474957" w:rsidDel="00BB0431" w:rsidRDefault="00847C61" w:rsidP="00847C61">
            <w:pPr>
              <w:widowControl w:val="0"/>
              <w:autoSpaceDE w:val="0"/>
              <w:autoSpaceDN w:val="0"/>
              <w:adjustRightInd w:val="0"/>
              <w:spacing w:line="240" w:lineRule="auto"/>
              <w:contextualSpacing w:val="0"/>
              <w:rPr>
                <w:del w:id="2346" w:author="Arjan Kloosterboer" w:date="2017-09-21T12:48:00Z"/>
                <w:rFonts w:ascii="Calibri" w:hAnsi="Calibri" w:cs="Arial"/>
                <w:color w:val="000000"/>
                <w:sz w:val="22"/>
                <w:szCs w:val="24"/>
                <w:lang w:val="en-AU" w:eastAsia="en-US"/>
              </w:rPr>
            </w:pPr>
            <w:del w:id="2347" w:author="Arjan Kloosterboer" w:date="2017-09-21T12:48:00Z">
              <w:r w:rsidRPr="00474957" w:rsidDel="00BB0431">
                <w:rPr>
                  <w:rFonts w:ascii="Calibri" w:hAnsi="Calibri" w:cs="Arial"/>
                  <w:color w:val="000000"/>
                  <w:sz w:val="22"/>
                  <w:szCs w:val="24"/>
                  <w:lang w:val="en-AU" w:eastAsia="en-US"/>
                </w:rPr>
                <w:delText xml:space="preserve">- Adres buitenland 1 </w:delText>
              </w:r>
            </w:del>
          </w:p>
        </w:tc>
        <w:tc>
          <w:tcPr>
            <w:tcW w:w="6120" w:type="dxa"/>
            <w:tcBorders>
              <w:top w:val="nil"/>
              <w:left w:val="nil"/>
              <w:bottom w:val="nil"/>
              <w:right w:val="nil"/>
            </w:tcBorders>
          </w:tcPr>
          <w:p w14:paraId="7FF69BFE" w14:textId="133D5CFB" w:rsidR="00847C61" w:rsidRPr="00474957" w:rsidDel="00BB0431" w:rsidRDefault="00847C61" w:rsidP="00847C61">
            <w:pPr>
              <w:widowControl w:val="0"/>
              <w:autoSpaceDE w:val="0"/>
              <w:autoSpaceDN w:val="0"/>
              <w:adjustRightInd w:val="0"/>
              <w:spacing w:line="240" w:lineRule="auto"/>
              <w:contextualSpacing w:val="0"/>
              <w:rPr>
                <w:del w:id="2348" w:author="Arjan Kloosterboer" w:date="2017-09-21T12:48:00Z"/>
                <w:rFonts w:ascii="Calibri" w:hAnsi="Calibri" w:cs="Arial"/>
                <w:color w:val="000000"/>
                <w:sz w:val="22"/>
                <w:szCs w:val="24"/>
                <w:lang w:eastAsia="en-US"/>
              </w:rPr>
            </w:pPr>
            <w:del w:id="2349"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1  </w:delText>
              </w:r>
            </w:del>
          </w:p>
        </w:tc>
      </w:tr>
      <w:tr w:rsidR="00847C61" w:rsidRPr="00474957" w:rsidDel="00BB0431" w14:paraId="3DE7722B" w14:textId="3465E540" w:rsidTr="00847C61">
        <w:trPr>
          <w:del w:id="2350" w:author="Arjan Kloosterboer" w:date="2017-09-21T12:48:00Z"/>
        </w:trPr>
        <w:tc>
          <w:tcPr>
            <w:tcW w:w="450" w:type="dxa"/>
            <w:tcBorders>
              <w:top w:val="nil"/>
              <w:left w:val="nil"/>
              <w:bottom w:val="nil"/>
              <w:right w:val="nil"/>
            </w:tcBorders>
          </w:tcPr>
          <w:p w14:paraId="407C2D3C" w14:textId="03D049C1" w:rsidR="00847C61" w:rsidRPr="00474957" w:rsidDel="00BB0431" w:rsidRDefault="00847C61" w:rsidP="00847C61">
            <w:pPr>
              <w:widowControl w:val="0"/>
              <w:autoSpaceDE w:val="0"/>
              <w:autoSpaceDN w:val="0"/>
              <w:adjustRightInd w:val="0"/>
              <w:spacing w:line="240" w:lineRule="auto"/>
              <w:contextualSpacing w:val="0"/>
              <w:rPr>
                <w:del w:id="2351"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76E035F4" w14:textId="68AA3153" w:rsidR="00847C61" w:rsidRPr="00474957" w:rsidDel="00BB0431" w:rsidRDefault="00847C61" w:rsidP="00847C61">
            <w:pPr>
              <w:widowControl w:val="0"/>
              <w:autoSpaceDE w:val="0"/>
              <w:autoSpaceDN w:val="0"/>
              <w:adjustRightInd w:val="0"/>
              <w:spacing w:line="240" w:lineRule="auto"/>
              <w:contextualSpacing w:val="0"/>
              <w:rPr>
                <w:del w:id="2352" w:author="Arjan Kloosterboer" w:date="2017-09-21T12:48:00Z"/>
                <w:rFonts w:ascii="Calibri" w:hAnsi="Calibri" w:cs="Arial"/>
                <w:color w:val="000000"/>
                <w:sz w:val="22"/>
                <w:szCs w:val="24"/>
                <w:lang w:val="en-AU" w:eastAsia="en-US"/>
              </w:rPr>
            </w:pPr>
            <w:del w:id="2353" w:author="Arjan Kloosterboer" w:date="2017-09-21T12:48:00Z">
              <w:r w:rsidRPr="00474957" w:rsidDel="00BB0431">
                <w:rPr>
                  <w:rFonts w:ascii="Calibri" w:hAnsi="Calibri" w:cs="Arial"/>
                  <w:color w:val="000000"/>
                  <w:sz w:val="22"/>
                  <w:szCs w:val="24"/>
                  <w:lang w:val="en-AU" w:eastAsia="en-US"/>
                </w:rPr>
                <w:delText xml:space="preserve">- Adres buitenland 2 </w:delText>
              </w:r>
            </w:del>
          </w:p>
        </w:tc>
        <w:tc>
          <w:tcPr>
            <w:tcW w:w="6120" w:type="dxa"/>
            <w:tcBorders>
              <w:top w:val="nil"/>
              <w:left w:val="nil"/>
              <w:bottom w:val="nil"/>
              <w:right w:val="nil"/>
            </w:tcBorders>
          </w:tcPr>
          <w:p w14:paraId="1282C5B5" w14:textId="7F4926E4" w:rsidR="00847C61" w:rsidRPr="00474957" w:rsidDel="00BB0431" w:rsidRDefault="00847C61" w:rsidP="00847C61">
            <w:pPr>
              <w:widowControl w:val="0"/>
              <w:autoSpaceDE w:val="0"/>
              <w:autoSpaceDN w:val="0"/>
              <w:adjustRightInd w:val="0"/>
              <w:spacing w:line="240" w:lineRule="auto"/>
              <w:contextualSpacing w:val="0"/>
              <w:rPr>
                <w:del w:id="2354" w:author="Arjan Kloosterboer" w:date="2017-09-21T12:48:00Z"/>
                <w:rFonts w:ascii="Calibri" w:hAnsi="Calibri" w:cs="Arial"/>
                <w:color w:val="000000"/>
                <w:sz w:val="22"/>
                <w:szCs w:val="24"/>
                <w:lang w:eastAsia="en-US"/>
              </w:rPr>
            </w:pPr>
            <w:del w:id="2355"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2  </w:delText>
              </w:r>
            </w:del>
          </w:p>
        </w:tc>
      </w:tr>
      <w:tr w:rsidR="00847C61" w:rsidRPr="00474957" w:rsidDel="00BB0431" w14:paraId="41503A5F" w14:textId="3BD815D5" w:rsidTr="00847C61">
        <w:trPr>
          <w:del w:id="2356" w:author="Arjan Kloosterboer" w:date="2017-09-21T12:48:00Z"/>
        </w:trPr>
        <w:tc>
          <w:tcPr>
            <w:tcW w:w="450" w:type="dxa"/>
            <w:tcBorders>
              <w:top w:val="nil"/>
              <w:left w:val="nil"/>
              <w:bottom w:val="nil"/>
              <w:right w:val="nil"/>
            </w:tcBorders>
          </w:tcPr>
          <w:p w14:paraId="7313A50C" w14:textId="44189BCC" w:rsidR="00847C61" w:rsidRPr="00474957" w:rsidDel="00BB0431" w:rsidRDefault="00847C61" w:rsidP="00847C61">
            <w:pPr>
              <w:widowControl w:val="0"/>
              <w:autoSpaceDE w:val="0"/>
              <w:autoSpaceDN w:val="0"/>
              <w:adjustRightInd w:val="0"/>
              <w:spacing w:line="240" w:lineRule="auto"/>
              <w:contextualSpacing w:val="0"/>
              <w:rPr>
                <w:del w:id="2357"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53AFBDDC" w14:textId="7F1DA8E3" w:rsidR="00847C61" w:rsidRPr="00474957" w:rsidDel="00BB0431" w:rsidRDefault="00847C61" w:rsidP="00847C61">
            <w:pPr>
              <w:widowControl w:val="0"/>
              <w:autoSpaceDE w:val="0"/>
              <w:autoSpaceDN w:val="0"/>
              <w:adjustRightInd w:val="0"/>
              <w:spacing w:line="240" w:lineRule="auto"/>
              <w:contextualSpacing w:val="0"/>
              <w:rPr>
                <w:del w:id="2358" w:author="Arjan Kloosterboer" w:date="2017-09-21T12:48:00Z"/>
                <w:rFonts w:ascii="Calibri" w:hAnsi="Calibri" w:cs="Arial"/>
                <w:color w:val="000000"/>
                <w:sz w:val="22"/>
                <w:szCs w:val="24"/>
                <w:lang w:val="en-AU" w:eastAsia="en-US"/>
              </w:rPr>
            </w:pPr>
            <w:del w:id="2359" w:author="Arjan Kloosterboer" w:date="2017-09-21T12:48:00Z">
              <w:r w:rsidRPr="00474957" w:rsidDel="00BB0431">
                <w:rPr>
                  <w:rFonts w:ascii="Calibri" w:hAnsi="Calibri" w:cs="Arial"/>
                  <w:color w:val="000000"/>
                  <w:sz w:val="22"/>
                  <w:szCs w:val="24"/>
                  <w:lang w:val="en-AU" w:eastAsia="en-US"/>
                </w:rPr>
                <w:delText xml:space="preserve">- Adres buitenland 3 </w:delText>
              </w:r>
            </w:del>
          </w:p>
        </w:tc>
        <w:tc>
          <w:tcPr>
            <w:tcW w:w="6120" w:type="dxa"/>
            <w:tcBorders>
              <w:top w:val="nil"/>
              <w:left w:val="nil"/>
              <w:bottom w:val="nil"/>
              <w:right w:val="nil"/>
            </w:tcBorders>
          </w:tcPr>
          <w:p w14:paraId="18138E8B" w14:textId="2BB43814" w:rsidR="00847C61" w:rsidRPr="00474957" w:rsidDel="00BB0431" w:rsidRDefault="00847C61" w:rsidP="00847C61">
            <w:pPr>
              <w:widowControl w:val="0"/>
              <w:autoSpaceDE w:val="0"/>
              <w:autoSpaceDN w:val="0"/>
              <w:adjustRightInd w:val="0"/>
              <w:spacing w:line="240" w:lineRule="auto"/>
              <w:contextualSpacing w:val="0"/>
              <w:rPr>
                <w:del w:id="2360" w:author="Arjan Kloosterboer" w:date="2017-09-21T12:48:00Z"/>
                <w:rFonts w:ascii="Calibri" w:hAnsi="Calibri" w:cs="Arial"/>
                <w:color w:val="000000"/>
                <w:sz w:val="22"/>
                <w:szCs w:val="24"/>
                <w:lang w:eastAsia="en-US"/>
              </w:rPr>
            </w:pPr>
            <w:del w:id="2361"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Adres buitenland 3  </w:delText>
              </w:r>
            </w:del>
          </w:p>
        </w:tc>
      </w:tr>
      <w:tr w:rsidR="00847C61" w:rsidRPr="00474957" w:rsidDel="00BB0431" w14:paraId="128ACED6" w14:textId="41E4A424" w:rsidTr="00847C61">
        <w:trPr>
          <w:del w:id="2362" w:author="Arjan Kloosterboer" w:date="2017-09-21T12:48:00Z"/>
        </w:trPr>
        <w:tc>
          <w:tcPr>
            <w:tcW w:w="450" w:type="dxa"/>
            <w:tcBorders>
              <w:top w:val="nil"/>
              <w:left w:val="nil"/>
              <w:bottom w:val="nil"/>
              <w:right w:val="nil"/>
            </w:tcBorders>
          </w:tcPr>
          <w:p w14:paraId="3DDC1A1D" w14:textId="6BCA67F0" w:rsidR="00847C61" w:rsidRPr="00474957" w:rsidDel="00BB0431" w:rsidRDefault="00847C61" w:rsidP="00847C61">
            <w:pPr>
              <w:widowControl w:val="0"/>
              <w:autoSpaceDE w:val="0"/>
              <w:autoSpaceDN w:val="0"/>
              <w:adjustRightInd w:val="0"/>
              <w:spacing w:line="240" w:lineRule="auto"/>
              <w:contextualSpacing w:val="0"/>
              <w:rPr>
                <w:del w:id="2363" w:author="Arjan Kloosterboer" w:date="2017-09-21T12:48:00Z"/>
                <w:rFonts w:ascii="Calibri" w:hAnsi="Calibri" w:cs="Arial"/>
                <w:color w:val="0F0F0F"/>
                <w:sz w:val="22"/>
                <w:szCs w:val="24"/>
                <w:lang w:eastAsia="en-US"/>
              </w:rPr>
            </w:pPr>
          </w:p>
        </w:tc>
        <w:tc>
          <w:tcPr>
            <w:tcW w:w="2790" w:type="dxa"/>
            <w:gridSpan w:val="2"/>
            <w:tcBorders>
              <w:top w:val="nil"/>
              <w:left w:val="nil"/>
              <w:bottom w:val="nil"/>
              <w:right w:val="nil"/>
            </w:tcBorders>
          </w:tcPr>
          <w:p w14:paraId="3FE2AEF0" w14:textId="4F02610A" w:rsidR="00847C61" w:rsidRPr="00474957" w:rsidDel="00BB0431" w:rsidRDefault="00847C61" w:rsidP="00847C61">
            <w:pPr>
              <w:widowControl w:val="0"/>
              <w:autoSpaceDE w:val="0"/>
              <w:autoSpaceDN w:val="0"/>
              <w:adjustRightInd w:val="0"/>
              <w:spacing w:line="240" w:lineRule="auto"/>
              <w:contextualSpacing w:val="0"/>
              <w:rPr>
                <w:del w:id="2364" w:author="Arjan Kloosterboer" w:date="2017-09-21T12:48:00Z"/>
                <w:rFonts w:ascii="Calibri" w:hAnsi="Calibri" w:cs="Arial"/>
                <w:color w:val="000000"/>
                <w:sz w:val="22"/>
                <w:szCs w:val="24"/>
                <w:lang w:val="en-AU" w:eastAsia="en-US"/>
              </w:rPr>
            </w:pPr>
            <w:del w:id="2365" w:author="Arjan Kloosterboer" w:date="2017-09-21T12:48:00Z">
              <w:r w:rsidRPr="00474957" w:rsidDel="00BB0431">
                <w:rPr>
                  <w:rFonts w:ascii="Calibri" w:hAnsi="Calibri" w:cs="Arial"/>
                  <w:color w:val="000000"/>
                  <w:sz w:val="22"/>
                  <w:szCs w:val="24"/>
                  <w:lang w:val="en-AU" w:eastAsia="en-US"/>
                </w:rPr>
                <w:delText xml:space="preserve">- Land </w:delText>
              </w:r>
            </w:del>
          </w:p>
        </w:tc>
        <w:tc>
          <w:tcPr>
            <w:tcW w:w="6120" w:type="dxa"/>
            <w:tcBorders>
              <w:top w:val="nil"/>
              <w:left w:val="nil"/>
              <w:bottom w:val="nil"/>
              <w:right w:val="nil"/>
            </w:tcBorders>
          </w:tcPr>
          <w:p w14:paraId="765E164F" w14:textId="763A9EA2" w:rsidR="00847C61" w:rsidRPr="00474957" w:rsidDel="00BB0431" w:rsidRDefault="00847C61" w:rsidP="00847C61">
            <w:pPr>
              <w:widowControl w:val="0"/>
              <w:autoSpaceDE w:val="0"/>
              <w:autoSpaceDN w:val="0"/>
              <w:adjustRightInd w:val="0"/>
              <w:spacing w:line="240" w:lineRule="auto"/>
              <w:contextualSpacing w:val="0"/>
              <w:rPr>
                <w:del w:id="2366" w:author="Arjan Kloosterboer" w:date="2017-09-21T12:48:00Z"/>
                <w:rFonts w:ascii="Calibri" w:hAnsi="Calibri" w:cs="Arial"/>
                <w:color w:val="000000"/>
                <w:sz w:val="22"/>
                <w:szCs w:val="24"/>
                <w:lang w:eastAsia="en-US"/>
              </w:rPr>
            </w:pPr>
            <w:del w:id="2367" w:author="Arjan Kloosterboer" w:date="2017-09-21T12:48: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.(Groepattribuutsoort)</w:delText>
              </w:r>
              <w:r w:rsidRPr="00474957" w:rsidDel="00BB0431">
                <w:rPr>
                  <w:rFonts w:ascii="Calibri" w:hAnsi="Calibri" w:cs="Arial"/>
                  <w:color w:val="000000"/>
                  <w:sz w:val="22"/>
                  <w:szCs w:val="24"/>
                  <w:lang w:eastAsia="en-US"/>
                </w:rPr>
                <w:delText>Verblijf buitenland SUBJECT</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Land verblijfadres  </w:delText>
              </w:r>
            </w:del>
          </w:p>
        </w:tc>
      </w:tr>
    </w:tbl>
    <w:p w14:paraId="722D9E36" w14:textId="7B79BEAF" w:rsidR="00847C61" w:rsidRPr="00474957" w:rsidDel="00BB0431" w:rsidRDefault="00847C61" w:rsidP="00847C61">
      <w:pPr>
        <w:widowControl w:val="0"/>
        <w:autoSpaceDE w:val="0"/>
        <w:autoSpaceDN w:val="0"/>
        <w:adjustRightInd w:val="0"/>
        <w:spacing w:line="240" w:lineRule="auto"/>
        <w:contextualSpacing w:val="0"/>
        <w:rPr>
          <w:del w:id="2368"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49044F9E" w14:textId="4D8A5B71" w:rsidTr="00847C61">
        <w:trPr>
          <w:del w:id="2369" w:author="Arjan Kloosterboer" w:date="2017-09-21T12:48:00Z"/>
        </w:trPr>
        <w:tc>
          <w:tcPr>
            <w:tcW w:w="9360" w:type="dxa"/>
            <w:gridSpan w:val="3"/>
            <w:tcBorders>
              <w:top w:val="nil"/>
              <w:left w:val="nil"/>
              <w:bottom w:val="nil"/>
              <w:right w:val="nil"/>
            </w:tcBorders>
          </w:tcPr>
          <w:p w14:paraId="5B1B7FD7" w14:textId="5F43F7E8" w:rsidR="00847C61" w:rsidRPr="00474957" w:rsidDel="00BB0431" w:rsidRDefault="00847C61" w:rsidP="00847C61">
            <w:pPr>
              <w:widowControl w:val="0"/>
              <w:autoSpaceDE w:val="0"/>
              <w:autoSpaceDN w:val="0"/>
              <w:adjustRightInd w:val="0"/>
              <w:spacing w:line="240" w:lineRule="auto"/>
              <w:contextualSpacing w:val="0"/>
              <w:rPr>
                <w:del w:id="2370" w:author="Arjan Kloosterboer" w:date="2017-09-21T12:48:00Z"/>
                <w:rFonts w:ascii="Calibri" w:hAnsi="Calibri" w:cs="Arial"/>
                <w:color w:val="0F0F0F"/>
                <w:sz w:val="22"/>
                <w:szCs w:val="24"/>
                <w:lang w:eastAsia="en-US"/>
              </w:rPr>
            </w:pPr>
            <w:del w:id="2371" w:author="Arjan Kloosterboer" w:date="2017-09-21T12:48:00Z">
              <w:r w:rsidRPr="00474957" w:rsidDel="00BB0431">
                <w:rPr>
                  <w:rFonts w:ascii="Calibri" w:hAnsi="Calibri" w:cs="Arial"/>
                  <w:b/>
                  <w:color w:val="0F0F0F"/>
                  <w:sz w:val="22"/>
                  <w:szCs w:val="24"/>
                  <w:lang w:eastAsia="en-US"/>
                </w:rPr>
                <w:delText>Overzicht relaties</w:delText>
              </w:r>
            </w:del>
          </w:p>
        </w:tc>
      </w:tr>
      <w:tr w:rsidR="00847C61" w:rsidRPr="00474957" w:rsidDel="00BB0431" w14:paraId="29D3BBBD" w14:textId="05300A1C" w:rsidTr="00847C61">
        <w:trPr>
          <w:del w:id="2372" w:author="Arjan Kloosterboer" w:date="2017-09-21T12:48:00Z"/>
        </w:trPr>
        <w:tc>
          <w:tcPr>
            <w:tcW w:w="450" w:type="dxa"/>
            <w:tcBorders>
              <w:top w:val="nil"/>
              <w:left w:val="nil"/>
              <w:bottom w:val="nil"/>
              <w:right w:val="nil"/>
            </w:tcBorders>
          </w:tcPr>
          <w:p w14:paraId="456F4B8C" w14:textId="4FE2E7EC" w:rsidR="00847C61" w:rsidRPr="00474957" w:rsidDel="00BB0431" w:rsidRDefault="00847C61" w:rsidP="00847C61">
            <w:pPr>
              <w:widowControl w:val="0"/>
              <w:autoSpaceDE w:val="0"/>
              <w:autoSpaceDN w:val="0"/>
              <w:adjustRightInd w:val="0"/>
              <w:spacing w:line="240" w:lineRule="auto"/>
              <w:contextualSpacing w:val="0"/>
              <w:rPr>
                <w:del w:id="2373" w:author="Arjan Kloosterboer" w:date="2017-09-21T12:48:00Z"/>
                <w:rFonts w:ascii="Calibri" w:hAnsi="Calibri" w:cs="Arial"/>
                <w:i/>
                <w:color w:val="0F0F0F"/>
                <w:sz w:val="22"/>
                <w:szCs w:val="24"/>
                <w:lang w:eastAsia="en-US"/>
              </w:rPr>
            </w:pPr>
          </w:p>
        </w:tc>
        <w:tc>
          <w:tcPr>
            <w:tcW w:w="2790" w:type="dxa"/>
            <w:tcBorders>
              <w:top w:val="nil"/>
              <w:left w:val="nil"/>
              <w:bottom w:val="nil"/>
              <w:right w:val="nil"/>
            </w:tcBorders>
          </w:tcPr>
          <w:p w14:paraId="59B209F5" w14:textId="4EE83BD3" w:rsidR="00847C61" w:rsidRPr="00474957" w:rsidDel="00BB0431" w:rsidRDefault="00847C61" w:rsidP="00847C61">
            <w:pPr>
              <w:widowControl w:val="0"/>
              <w:autoSpaceDE w:val="0"/>
              <w:autoSpaceDN w:val="0"/>
              <w:adjustRightInd w:val="0"/>
              <w:spacing w:line="240" w:lineRule="auto"/>
              <w:contextualSpacing w:val="0"/>
              <w:rPr>
                <w:del w:id="2374" w:author="Arjan Kloosterboer" w:date="2017-09-21T12:48:00Z"/>
                <w:rFonts w:ascii="Calibri" w:hAnsi="Calibri" w:cs="Arial"/>
                <w:i/>
                <w:color w:val="0F0F0F"/>
                <w:sz w:val="22"/>
                <w:szCs w:val="24"/>
                <w:lang w:eastAsia="en-US"/>
              </w:rPr>
            </w:pPr>
            <w:del w:id="2375" w:author="Arjan Kloosterboer" w:date="2017-09-21T12:48:00Z">
              <w:r w:rsidRPr="00474957" w:rsidDel="00BB0431">
                <w:rPr>
                  <w:rFonts w:ascii="Calibri" w:hAnsi="Calibri" w:cs="Arial"/>
                  <w:i/>
                  <w:color w:val="0F0F0F"/>
                  <w:sz w:val="22"/>
                  <w:szCs w:val="24"/>
                  <w:lang w:eastAsia="en-US"/>
                </w:rPr>
                <w:delText>Relatienaam met</w:delText>
              </w:r>
            </w:del>
          </w:p>
          <w:p w14:paraId="1E34DC84" w14:textId="00FC9E73" w:rsidR="00847C61" w:rsidRPr="00474957" w:rsidDel="00BB0431" w:rsidRDefault="00847C61" w:rsidP="00847C61">
            <w:pPr>
              <w:widowControl w:val="0"/>
              <w:autoSpaceDE w:val="0"/>
              <w:autoSpaceDN w:val="0"/>
              <w:adjustRightInd w:val="0"/>
              <w:spacing w:line="240" w:lineRule="auto"/>
              <w:contextualSpacing w:val="0"/>
              <w:rPr>
                <w:del w:id="2376" w:author="Arjan Kloosterboer" w:date="2017-09-21T12:48:00Z"/>
                <w:rFonts w:ascii="Calibri" w:hAnsi="Calibri" w:cs="Arial"/>
                <w:color w:val="0F0F0F"/>
                <w:sz w:val="22"/>
                <w:szCs w:val="24"/>
                <w:lang w:eastAsia="en-US"/>
              </w:rPr>
            </w:pPr>
            <w:del w:id="2377" w:author="Arjan Kloosterboer" w:date="2017-09-21T12:48: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6CFC65A1" w14:textId="0F5D3111" w:rsidR="00847C61" w:rsidRPr="00474957" w:rsidDel="00BB0431" w:rsidRDefault="00847C61" w:rsidP="00847C61">
            <w:pPr>
              <w:widowControl w:val="0"/>
              <w:autoSpaceDE w:val="0"/>
              <w:autoSpaceDN w:val="0"/>
              <w:adjustRightInd w:val="0"/>
              <w:spacing w:line="240" w:lineRule="auto"/>
              <w:contextualSpacing w:val="0"/>
              <w:rPr>
                <w:del w:id="2378" w:author="Arjan Kloosterboer" w:date="2017-09-21T12:48:00Z"/>
                <w:rFonts w:ascii="Calibri" w:hAnsi="Calibri" w:cs="Arial"/>
                <w:color w:val="0F0F0F"/>
                <w:sz w:val="22"/>
                <w:szCs w:val="24"/>
                <w:lang w:eastAsia="en-US"/>
              </w:rPr>
            </w:pPr>
            <w:del w:id="2379" w:author="Arjan Kloosterboer" w:date="2017-09-21T12:48:00Z">
              <w:r w:rsidRPr="00474957" w:rsidDel="00BB0431">
                <w:rPr>
                  <w:rFonts w:ascii="Calibri" w:hAnsi="Calibri" w:cs="Arial"/>
                  <w:i/>
                  <w:color w:val="0F0F0F"/>
                  <w:sz w:val="22"/>
                  <w:szCs w:val="24"/>
                  <w:lang w:eastAsia="en-US"/>
                </w:rPr>
                <w:delText>Definitie</w:delText>
              </w:r>
            </w:del>
          </w:p>
        </w:tc>
      </w:tr>
      <w:tr w:rsidR="00847C61" w:rsidRPr="00474957" w:rsidDel="00BB0431" w14:paraId="0AE3EB17" w14:textId="1AAC9BA6" w:rsidTr="00847C61">
        <w:trPr>
          <w:del w:id="2380" w:author="Arjan Kloosterboer" w:date="2017-09-21T12:48:00Z"/>
        </w:trPr>
        <w:tc>
          <w:tcPr>
            <w:tcW w:w="450" w:type="dxa"/>
            <w:tcBorders>
              <w:top w:val="nil"/>
              <w:left w:val="nil"/>
              <w:bottom w:val="nil"/>
              <w:right w:val="nil"/>
            </w:tcBorders>
          </w:tcPr>
          <w:p w14:paraId="3AD60B04" w14:textId="1F0078BD" w:rsidR="00847C61" w:rsidRPr="00474957" w:rsidDel="00BB0431" w:rsidRDefault="00847C61" w:rsidP="00847C61">
            <w:pPr>
              <w:widowControl w:val="0"/>
              <w:autoSpaceDE w:val="0"/>
              <w:autoSpaceDN w:val="0"/>
              <w:adjustRightInd w:val="0"/>
              <w:spacing w:line="240" w:lineRule="auto"/>
              <w:contextualSpacing w:val="0"/>
              <w:rPr>
                <w:del w:id="2381"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0716BA0" w14:textId="3C9BA94B" w:rsidR="00847C61" w:rsidRPr="00474957" w:rsidDel="00BB0431" w:rsidRDefault="00DE73DB" w:rsidP="00847C61">
            <w:pPr>
              <w:widowControl w:val="0"/>
              <w:autoSpaceDE w:val="0"/>
              <w:autoSpaceDN w:val="0"/>
              <w:adjustRightInd w:val="0"/>
              <w:spacing w:line="240" w:lineRule="auto"/>
              <w:contextualSpacing w:val="0"/>
              <w:rPr>
                <w:del w:id="2382" w:author="Arjan Kloosterboer" w:date="2017-09-21T12:48:00Z"/>
                <w:rFonts w:ascii="Calibri" w:hAnsi="Calibri" w:cs="Arial"/>
                <w:color w:val="0F0F0F"/>
                <w:sz w:val="22"/>
                <w:szCs w:val="24"/>
                <w:lang w:eastAsia="en-US"/>
              </w:rPr>
            </w:pPr>
            <w:del w:id="2383"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OBJECT</w:delText>
              </w:r>
              <w:r w:rsidRPr="00474957" w:rsidDel="00BB0431">
                <w:rPr>
                  <w:rFonts w:ascii="Arial" w:hAnsi="Arial" w:cs="Arial"/>
                  <w:szCs w:val="24"/>
                  <w:lang w:val="en-AU"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ConnSource.Cardinality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0..1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p w14:paraId="5A3AA46D" w14:textId="0A3A9589" w:rsidR="00847C61" w:rsidRPr="00474957" w:rsidDel="00BB0431" w:rsidRDefault="00847C61" w:rsidP="00847C61">
            <w:pPr>
              <w:widowControl w:val="0"/>
              <w:autoSpaceDE w:val="0"/>
              <w:autoSpaceDN w:val="0"/>
              <w:adjustRightInd w:val="0"/>
              <w:spacing w:line="240" w:lineRule="auto"/>
              <w:contextualSpacing w:val="0"/>
              <w:rPr>
                <w:del w:id="2384" w:author="Arjan Kloosterboer" w:date="2017-09-21T12:48:00Z"/>
                <w:rFonts w:ascii="Calibri" w:hAnsi="Calibri" w:cs="Arial"/>
                <w:color w:val="0F0F0F"/>
                <w:sz w:val="22"/>
                <w:szCs w:val="24"/>
                <w:lang w:eastAsia="en-US"/>
              </w:rPr>
            </w:pPr>
            <w:del w:id="2385" w:author="Arjan Kloosterboer" w:date="2017-09-21T12:48:00Z">
              <w:r w:rsidRPr="00474957" w:rsidDel="00BB0431">
                <w:rPr>
                  <w:rFonts w:ascii="Calibri" w:hAnsi="Calibri" w:cs="Arial"/>
                  <w:color w:val="0F0F0F"/>
                  <w:sz w:val="22"/>
                  <w:szCs w:val="24"/>
                  <w:lang w:eastAsia="en-US"/>
                </w:rPr>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16C2D87F" w14:textId="5A22451A" w:rsidR="00847C61" w:rsidRPr="00474957" w:rsidDel="00BB0431" w:rsidRDefault="00DE73DB" w:rsidP="00847C61">
            <w:pPr>
              <w:widowControl w:val="0"/>
              <w:autoSpaceDE w:val="0"/>
              <w:autoSpaceDN w:val="0"/>
              <w:adjustRightInd w:val="0"/>
              <w:spacing w:line="240" w:lineRule="auto"/>
              <w:contextualSpacing w:val="0"/>
              <w:rPr>
                <w:del w:id="2386" w:author="Arjan Kloosterboer" w:date="2017-09-21T12:48:00Z"/>
                <w:rFonts w:ascii="Calibri" w:hAnsi="Calibri" w:cs="Arial"/>
                <w:color w:val="0F0F0F"/>
                <w:sz w:val="22"/>
                <w:szCs w:val="24"/>
                <w:lang w:eastAsia="en-US"/>
              </w:rPr>
            </w:pPr>
            <w:del w:id="2387" w:author="Arjan Kloosterboer" w:date="2017-09-21T12:48: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NIET-INGEZETENE</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4BF82D05" w14:textId="5AFF9965" w:rsidR="00847C61" w:rsidRPr="00474957" w:rsidDel="00BB0431" w:rsidRDefault="00DE73DB" w:rsidP="00847C61">
            <w:pPr>
              <w:widowControl w:val="0"/>
              <w:autoSpaceDE w:val="0"/>
              <w:autoSpaceDN w:val="0"/>
              <w:adjustRightInd w:val="0"/>
              <w:spacing w:line="240" w:lineRule="auto"/>
              <w:contextualSpacing w:val="0"/>
              <w:rPr>
                <w:del w:id="2388" w:author="Arjan Kloosterboer" w:date="2017-09-21T12:48:00Z"/>
                <w:rFonts w:ascii="Calibri" w:hAnsi="Calibri" w:cs="Arial"/>
                <w:color w:val="0F0F0F"/>
                <w:sz w:val="22"/>
                <w:szCs w:val="24"/>
                <w:lang w:eastAsia="en-US"/>
              </w:rPr>
            </w:pPr>
            <w:del w:id="2389" w:author="Arjan Kloosterboer" w:date="2017-09-21T12:48: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NIET-INGEZETENE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069A09AA" w14:textId="0996698C" w:rsidTr="00847C61">
        <w:trPr>
          <w:trHeight w:hRule="exact" w:val="128"/>
          <w:del w:id="2390" w:author="Arjan Kloosterboer" w:date="2017-09-21T12:48:00Z"/>
        </w:trPr>
        <w:tc>
          <w:tcPr>
            <w:tcW w:w="450" w:type="dxa"/>
            <w:tcBorders>
              <w:top w:val="nil"/>
              <w:left w:val="nil"/>
              <w:bottom w:val="nil"/>
              <w:right w:val="nil"/>
            </w:tcBorders>
          </w:tcPr>
          <w:p w14:paraId="64BE95C3" w14:textId="6ADBEE9E" w:rsidR="00847C61" w:rsidRPr="00474957" w:rsidDel="00BB0431" w:rsidRDefault="00847C61" w:rsidP="00847C61">
            <w:pPr>
              <w:widowControl w:val="0"/>
              <w:autoSpaceDE w:val="0"/>
              <w:autoSpaceDN w:val="0"/>
              <w:adjustRightInd w:val="0"/>
              <w:spacing w:line="240" w:lineRule="auto"/>
              <w:contextualSpacing w:val="0"/>
              <w:rPr>
                <w:del w:id="2391" w:author="Arjan Kloosterboer" w:date="2017-09-21T12:48: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E8453D2" w14:textId="125E0FE6" w:rsidR="00847C61" w:rsidRPr="00474957" w:rsidDel="00BB0431" w:rsidRDefault="00847C61" w:rsidP="00847C61">
            <w:pPr>
              <w:widowControl w:val="0"/>
              <w:autoSpaceDE w:val="0"/>
              <w:autoSpaceDN w:val="0"/>
              <w:adjustRightInd w:val="0"/>
              <w:spacing w:line="240" w:lineRule="auto"/>
              <w:contextualSpacing w:val="0"/>
              <w:rPr>
                <w:del w:id="2392" w:author="Arjan Kloosterboer" w:date="2017-09-21T12:48:00Z"/>
                <w:rFonts w:ascii="Calibri" w:hAnsi="Calibri" w:cs="Arial"/>
                <w:color w:val="0F0F0F"/>
                <w:sz w:val="22"/>
                <w:szCs w:val="24"/>
                <w:lang w:eastAsia="en-US"/>
              </w:rPr>
            </w:pPr>
          </w:p>
        </w:tc>
        <w:tc>
          <w:tcPr>
            <w:tcW w:w="6120" w:type="dxa"/>
            <w:tcBorders>
              <w:top w:val="nil"/>
              <w:left w:val="nil"/>
              <w:bottom w:val="nil"/>
              <w:right w:val="nil"/>
            </w:tcBorders>
          </w:tcPr>
          <w:p w14:paraId="35909467" w14:textId="3D949EA1" w:rsidR="00847C61" w:rsidRPr="00474957" w:rsidDel="00BB0431" w:rsidRDefault="00847C61" w:rsidP="00847C61">
            <w:pPr>
              <w:widowControl w:val="0"/>
              <w:autoSpaceDE w:val="0"/>
              <w:autoSpaceDN w:val="0"/>
              <w:adjustRightInd w:val="0"/>
              <w:spacing w:line="240" w:lineRule="auto"/>
              <w:contextualSpacing w:val="0"/>
              <w:rPr>
                <w:del w:id="2393" w:author="Arjan Kloosterboer" w:date="2017-09-21T12:48:00Z"/>
                <w:rFonts w:ascii="Calibri" w:hAnsi="Calibri" w:cs="Arial"/>
                <w:color w:val="0F0F0F"/>
                <w:sz w:val="22"/>
                <w:szCs w:val="24"/>
                <w:lang w:eastAsia="en-US"/>
              </w:rPr>
            </w:pPr>
          </w:p>
        </w:tc>
      </w:tr>
    </w:tbl>
    <w:p w14:paraId="5E7174DB" w14:textId="6A5BD847" w:rsidR="00847C61" w:rsidRPr="00474957" w:rsidDel="00BB0431" w:rsidRDefault="00847C61" w:rsidP="00847C61">
      <w:pPr>
        <w:widowControl w:val="0"/>
        <w:autoSpaceDE w:val="0"/>
        <w:autoSpaceDN w:val="0"/>
        <w:adjustRightInd w:val="0"/>
        <w:spacing w:line="240" w:lineRule="auto"/>
        <w:contextualSpacing w:val="0"/>
        <w:rPr>
          <w:del w:id="2394" w:author="Arjan Kloosterboer" w:date="2017-09-21T12:48: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3A864DDF" w14:textId="428AF86A" w:rsidTr="00847C61">
        <w:trPr>
          <w:cantSplit/>
          <w:del w:id="2395" w:author="Arjan Kloosterboer" w:date="2017-09-21T12:48:00Z"/>
        </w:trPr>
        <w:tc>
          <w:tcPr>
            <w:tcW w:w="9360" w:type="dxa"/>
            <w:tcBorders>
              <w:top w:val="nil"/>
              <w:left w:val="nil"/>
              <w:bottom w:val="nil"/>
              <w:right w:val="nil"/>
            </w:tcBorders>
          </w:tcPr>
          <w:p w14:paraId="419CD4F1" w14:textId="60851360" w:rsidR="00847C61" w:rsidRPr="00474957" w:rsidDel="00BB0431" w:rsidRDefault="00847C61" w:rsidP="00847C61">
            <w:pPr>
              <w:widowControl w:val="0"/>
              <w:autoSpaceDE w:val="0"/>
              <w:autoSpaceDN w:val="0"/>
              <w:adjustRightInd w:val="0"/>
              <w:spacing w:line="240" w:lineRule="auto"/>
              <w:contextualSpacing w:val="0"/>
              <w:rPr>
                <w:del w:id="2396" w:author="Arjan Kloosterboer" w:date="2017-09-21T12:48:00Z"/>
                <w:rFonts w:ascii="Calibri" w:hAnsi="Calibri" w:cs="Arial"/>
                <w:b/>
                <w:color w:val="0F0F0F"/>
                <w:sz w:val="22"/>
                <w:szCs w:val="24"/>
                <w:lang w:eastAsia="en-US"/>
              </w:rPr>
            </w:pPr>
            <w:del w:id="2397" w:author="Arjan Kloosterboer" w:date="2017-09-21T12:48:00Z">
              <w:r w:rsidRPr="00474957" w:rsidDel="00BB0431">
                <w:rPr>
                  <w:rFonts w:ascii="Calibri" w:hAnsi="Calibri" w:cs="Arial"/>
                  <w:b/>
                  <w:color w:val="0F0F0F"/>
                  <w:sz w:val="22"/>
                  <w:szCs w:val="24"/>
                  <w:lang w:eastAsia="en-US"/>
                </w:rPr>
                <w:delText>Toelichting objecttype</w:delText>
              </w:r>
            </w:del>
          </w:p>
          <w:p w14:paraId="38A20428" w14:textId="38A239AA" w:rsidR="00847C61" w:rsidRPr="00474957" w:rsidDel="00BB0431" w:rsidRDefault="00847C61" w:rsidP="00847C61">
            <w:pPr>
              <w:widowControl w:val="0"/>
              <w:autoSpaceDE w:val="0"/>
              <w:autoSpaceDN w:val="0"/>
              <w:adjustRightInd w:val="0"/>
              <w:spacing w:line="240" w:lineRule="auto"/>
              <w:ind w:left="720"/>
              <w:contextualSpacing w:val="0"/>
              <w:rPr>
                <w:del w:id="2398" w:author="Arjan Kloosterboer" w:date="2017-09-21T12:48:00Z"/>
                <w:rFonts w:ascii="Calibri" w:hAnsi="Calibri" w:cs="Arial"/>
                <w:color w:val="0F0F0F"/>
                <w:sz w:val="22"/>
                <w:szCs w:val="24"/>
                <w:lang w:eastAsia="en-US"/>
              </w:rPr>
            </w:pPr>
            <w:del w:id="2399" w:author="Arjan Kloosterboer" w:date="2017-09-21T12:48:00Z">
              <w:r w:rsidRPr="00474957" w:rsidDel="00BB0431">
                <w:rPr>
                  <w:rFonts w:ascii="Calibri" w:hAnsi="Calibri" w:cs="Arial"/>
                  <w:color w:val="0F0F0F"/>
                  <w:sz w:val="22"/>
                  <w:szCs w:val="24"/>
                  <w:lang w:eastAsia="en-US"/>
                </w:rPr>
                <w:delText>De aan het RSGB ontleende gegevens van een NIET-INGEZETENE die in het RGBZ gebruikt worden bij deze specialisatie van OBJECT. Zie voor de specificaties van deze gegevens het RSGB.</w:delText>
              </w:r>
            </w:del>
          </w:p>
        </w:tc>
      </w:tr>
    </w:tbl>
    <w:bookmarkStart w:id="2400" w:name="BKM_142FAF87_FE69_46e6_9CCF_AEDA5513AF3C"/>
    <w:bookmarkEnd w:id="2400"/>
    <w:p w14:paraId="4D662799"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NUMMERAANDUIDING</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8A3B4A4" w14:textId="77777777" w:rsidTr="00847C61">
        <w:trPr>
          <w:trHeight w:val="271"/>
        </w:trPr>
        <w:tc>
          <w:tcPr>
            <w:tcW w:w="2340" w:type="dxa"/>
            <w:gridSpan w:val="2"/>
            <w:tcBorders>
              <w:top w:val="nil"/>
              <w:left w:val="nil"/>
              <w:bottom w:val="nil"/>
              <w:right w:val="nil"/>
            </w:tcBorders>
          </w:tcPr>
          <w:p w14:paraId="6309EC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EBA358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NUMMERAANDUIDING</w:t>
            </w:r>
            <w:r w:rsidRPr="00474957">
              <w:rPr>
                <w:rFonts w:ascii="Arial" w:hAnsi="Arial" w:cs="Arial"/>
                <w:szCs w:val="24"/>
                <w:lang w:val="en-AU" w:eastAsia="en-US"/>
              </w:rPr>
              <w:fldChar w:fldCharType="end"/>
            </w:r>
          </w:p>
        </w:tc>
      </w:tr>
      <w:tr w:rsidR="00847C61" w:rsidRPr="00474957" w14:paraId="5C3F44A9" w14:textId="77777777" w:rsidTr="00847C61">
        <w:trPr>
          <w:trHeight w:hRule="exact" w:val="128"/>
        </w:trPr>
        <w:tc>
          <w:tcPr>
            <w:tcW w:w="2340" w:type="dxa"/>
            <w:gridSpan w:val="2"/>
            <w:tcBorders>
              <w:top w:val="nil"/>
              <w:left w:val="nil"/>
              <w:bottom w:val="nil"/>
              <w:right w:val="nil"/>
            </w:tcBorders>
          </w:tcPr>
          <w:p w14:paraId="5B55A7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FF7B0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9A1BEEE" w14:textId="77777777" w:rsidTr="00847C61">
        <w:trPr>
          <w:trHeight w:val="151"/>
        </w:trPr>
        <w:tc>
          <w:tcPr>
            <w:tcW w:w="2340" w:type="dxa"/>
            <w:gridSpan w:val="2"/>
            <w:tcBorders>
              <w:top w:val="nil"/>
              <w:left w:val="nil"/>
              <w:bottom w:val="nil"/>
              <w:right w:val="nil"/>
            </w:tcBorders>
          </w:tcPr>
          <w:p w14:paraId="0239E8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28B00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D6DA0C8" w14:textId="77777777" w:rsidTr="00847C61">
        <w:trPr>
          <w:trHeight w:hRule="exact" w:val="128"/>
        </w:trPr>
        <w:tc>
          <w:tcPr>
            <w:tcW w:w="2340" w:type="dxa"/>
            <w:gridSpan w:val="2"/>
            <w:tcBorders>
              <w:top w:val="nil"/>
              <w:left w:val="nil"/>
              <w:bottom w:val="nil"/>
              <w:right w:val="nil"/>
            </w:tcBorders>
          </w:tcPr>
          <w:p w14:paraId="3D266B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5F404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A9E1016" w14:textId="77777777" w:rsidTr="00847C61">
        <w:tc>
          <w:tcPr>
            <w:tcW w:w="2340" w:type="dxa"/>
            <w:gridSpan w:val="2"/>
            <w:tcBorders>
              <w:top w:val="nil"/>
              <w:left w:val="nil"/>
              <w:bottom w:val="nil"/>
              <w:right w:val="nil"/>
            </w:tcBorders>
          </w:tcPr>
          <w:p w14:paraId="71BE0A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2AD3A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2331224D" w14:textId="77777777" w:rsidTr="00847C61">
        <w:trPr>
          <w:trHeight w:hRule="exact" w:val="241"/>
        </w:trPr>
        <w:tc>
          <w:tcPr>
            <w:tcW w:w="2340" w:type="dxa"/>
            <w:gridSpan w:val="2"/>
            <w:tcBorders>
              <w:top w:val="nil"/>
              <w:left w:val="nil"/>
              <w:bottom w:val="nil"/>
              <w:right w:val="nil"/>
            </w:tcBorders>
          </w:tcPr>
          <w:p w14:paraId="4CDC15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22727D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8AC78FF" w14:textId="77777777" w:rsidTr="00847C61">
        <w:tc>
          <w:tcPr>
            <w:tcW w:w="2340" w:type="dxa"/>
            <w:gridSpan w:val="2"/>
            <w:tcBorders>
              <w:top w:val="nil"/>
              <w:left w:val="nil"/>
              <w:bottom w:val="nil"/>
              <w:right w:val="nil"/>
            </w:tcBorders>
          </w:tcPr>
          <w:p w14:paraId="2EFDB5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563134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D228106" w14:textId="77777777" w:rsidTr="00847C61">
        <w:tc>
          <w:tcPr>
            <w:tcW w:w="450" w:type="dxa"/>
            <w:tcBorders>
              <w:top w:val="nil"/>
              <w:left w:val="nil"/>
              <w:bottom w:val="nil"/>
              <w:right w:val="nil"/>
            </w:tcBorders>
          </w:tcPr>
          <w:p w14:paraId="4BAA9AC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401" w:name="BKM_BE4AD826_AE7D_416b_9807_2A901CFB3A19"/>
          </w:p>
        </w:tc>
        <w:tc>
          <w:tcPr>
            <w:tcW w:w="2790" w:type="dxa"/>
            <w:gridSpan w:val="2"/>
            <w:tcBorders>
              <w:top w:val="nil"/>
              <w:left w:val="nil"/>
              <w:bottom w:val="nil"/>
              <w:right w:val="nil"/>
            </w:tcBorders>
          </w:tcPr>
          <w:p w14:paraId="6B0019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DE534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847076D" w14:textId="77777777" w:rsidTr="00847C61">
        <w:tc>
          <w:tcPr>
            <w:tcW w:w="450" w:type="dxa"/>
            <w:tcBorders>
              <w:top w:val="nil"/>
              <w:left w:val="nil"/>
              <w:bottom w:val="nil"/>
              <w:right w:val="nil"/>
            </w:tcBorders>
          </w:tcPr>
          <w:p w14:paraId="0FBCBB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67565B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Indicatie 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0CC4A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NUMMERAANDUIDING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Indicatie hoofdadres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01"/>
      </w:tr>
      <w:tr w:rsidR="00847C61" w:rsidRPr="00474957" w14:paraId="49593271" w14:textId="77777777" w:rsidTr="00847C61">
        <w:tc>
          <w:tcPr>
            <w:tcW w:w="450" w:type="dxa"/>
            <w:tcBorders>
              <w:top w:val="nil"/>
              <w:left w:val="nil"/>
              <w:bottom w:val="nil"/>
              <w:right w:val="nil"/>
            </w:tcBorders>
          </w:tcPr>
          <w:p w14:paraId="07F4C1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02" w:name="BKM_97692D8C_EBBD_4879_848E_65DCF6FC7487"/>
          </w:p>
        </w:tc>
        <w:tc>
          <w:tcPr>
            <w:tcW w:w="2790" w:type="dxa"/>
            <w:gridSpan w:val="2"/>
            <w:tcBorders>
              <w:top w:val="nil"/>
              <w:left w:val="nil"/>
              <w:bottom w:val="nil"/>
              <w:right w:val="nil"/>
            </w:tcBorders>
          </w:tcPr>
          <w:p w14:paraId="53A9A076" w14:textId="7CA3DA2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Identificatiecode </w:t>
            </w:r>
            <w:del w:id="2403" w:author="Arjan Kloosterboer" w:date="2017-03-13T13:59:00Z">
              <w:r w:rsidR="00847C61" w:rsidRPr="00474957" w:rsidDel="00AA51A6">
                <w:rPr>
                  <w:rFonts w:ascii="Calibri" w:hAnsi="Calibri" w:cs="Arial"/>
                  <w:color w:val="0F0F0F"/>
                  <w:sz w:val="22"/>
                  <w:szCs w:val="24"/>
                  <w:lang w:eastAsia="en-US"/>
                </w:rPr>
                <w:delText xml:space="preserve">adresseerbaar object </w:delText>
              </w:r>
            </w:del>
            <w:ins w:id="2404" w:author="Arjan Kloosterboer" w:date="2017-03-13T13:59:00Z">
              <w:r w:rsidR="00AA51A6">
                <w:rPr>
                  <w:rFonts w:ascii="Calibri" w:hAnsi="Calibri" w:cs="Arial"/>
                  <w:color w:val="0F0F0F"/>
                  <w:sz w:val="22"/>
                  <w:szCs w:val="24"/>
                  <w:lang w:eastAsia="en-US"/>
                </w:rPr>
                <w:t>nummer</w:t>
              </w:r>
            </w:ins>
            <w:r w:rsidR="00847C61" w:rsidRPr="00474957">
              <w:rPr>
                <w:rFonts w:ascii="Calibri" w:hAnsi="Calibri" w:cs="Arial"/>
                <w:color w:val="0F0F0F"/>
                <w:sz w:val="22"/>
                <w:szCs w:val="24"/>
                <w:lang w:eastAsia="en-US"/>
              </w:rPr>
              <w:t>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D7DACC1" w14:textId="00B2901B"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t>
            </w:r>
            <w:del w:id="2405" w:author="Arjan Kloosterboer" w:date="2017-03-13T13:59:00Z">
              <w:r w:rsidRPr="00474957" w:rsidDel="00AA51A6">
                <w:rPr>
                  <w:rFonts w:ascii="Calibri" w:hAnsi="Calibri" w:cs="Arial"/>
                  <w:color w:val="000000"/>
                  <w:sz w:val="22"/>
                  <w:szCs w:val="24"/>
                  <w:lang w:eastAsia="en-US"/>
                </w:rPr>
                <w:delText>adresseerbaar object</w:delText>
              </w:r>
            </w:del>
            <w:ins w:id="2406" w:author="Arjan Kloosterboer" w:date="2017-03-13T13:59:00Z">
              <w:r w:rsidR="00AA51A6">
                <w:rPr>
                  <w:rFonts w:ascii="Calibri" w:hAnsi="Calibri" w:cs="Arial"/>
                  <w:color w:val="000000"/>
                  <w:sz w:val="22"/>
                  <w:szCs w:val="24"/>
                  <w:lang w:eastAsia="en-US"/>
                </w:rPr>
                <w:t>nummer</w:t>
              </w:r>
            </w:ins>
            <w:del w:id="2407" w:author="Arjan Kloosterboer" w:date="2017-03-13T13:59:00Z">
              <w:r w:rsidRPr="00474957" w:rsidDel="00AA51A6">
                <w:rPr>
                  <w:rFonts w:ascii="Calibri" w:hAnsi="Calibri" w:cs="Arial"/>
                  <w:color w:val="000000"/>
                  <w:sz w:val="22"/>
                  <w:szCs w:val="24"/>
                  <w:lang w:eastAsia="en-US"/>
                </w:rPr>
                <w:delText xml:space="preserve"> </w:delText>
              </w:r>
            </w:del>
            <w:r w:rsidRPr="00474957">
              <w:rPr>
                <w:rFonts w:ascii="Calibri" w:hAnsi="Calibri" w:cs="Arial"/>
                <w:color w:val="000000"/>
                <w:sz w:val="22"/>
                <w:szCs w:val="24"/>
                <w:lang w:eastAsia="en-US"/>
              </w:rPr>
              <w:t xml:space="preserve">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02"/>
      </w:tr>
      <w:tr w:rsidR="00847C61" w:rsidRPr="00474957" w14:paraId="2833ED43" w14:textId="77777777" w:rsidTr="00847C61">
        <w:tc>
          <w:tcPr>
            <w:tcW w:w="450" w:type="dxa"/>
            <w:tcBorders>
              <w:top w:val="nil"/>
              <w:left w:val="nil"/>
              <w:bottom w:val="nil"/>
              <w:right w:val="nil"/>
            </w:tcBorders>
          </w:tcPr>
          <w:p w14:paraId="7DF0FA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08" w:name="BKM_DCCF4F7C_3E6E_493d_B3B5_9222B01D70EE"/>
          </w:p>
        </w:tc>
        <w:tc>
          <w:tcPr>
            <w:tcW w:w="2790" w:type="dxa"/>
            <w:gridSpan w:val="2"/>
            <w:tcBorders>
              <w:top w:val="nil"/>
              <w:left w:val="nil"/>
              <w:bottom w:val="nil"/>
              <w:right w:val="nil"/>
            </w:tcBorders>
          </w:tcPr>
          <w:p w14:paraId="20B6DA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1D94B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08"/>
      </w:tr>
      <w:tr w:rsidR="00847C61" w:rsidRPr="00474957" w14:paraId="3655D48A" w14:textId="77777777" w:rsidTr="00847C61">
        <w:tc>
          <w:tcPr>
            <w:tcW w:w="450" w:type="dxa"/>
            <w:tcBorders>
              <w:top w:val="nil"/>
              <w:left w:val="nil"/>
              <w:bottom w:val="nil"/>
              <w:right w:val="nil"/>
            </w:tcBorders>
          </w:tcPr>
          <w:p w14:paraId="6B21EE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09" w:name="BKM_890D24A6_E870_4cf2_92B3_38F1B26444B6"/>
          </w:p>
        </w:tc>
        <w:tc>
          <w:tcPr>
            <w:tcW w:w="2790" w:type="dxa"/>
            <w:gridSpan w:val="2"/>
            <w:tcBorders>
              <w:top w:val="nil"/>
              <w:left w:val="nil"/>
              <w:bottom w:val="nil"/>
              <w:right w:val="nil"/>
            </w:tcBorders>
          </w:tcPr>
          <w:p w14:paraId="0FB5F98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Huisletter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31BE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 xml:space="preserve">ADRESSEERBAAR OBJECT </w:t>
            </w:r>
            <w:r w:rsidRPr="00474957">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09"/>
      </w:tr>
      <w:tr w:rsidR="00847C61" w:rsidRPr="00474957" w14:paraId="5B7CB1B6" w14:textId="77777777" w:rsidTr="00847C61">
        <w:tc>
          <w:tcPr>
            <w:tcW w:w="450" w:type="dxa"/>
            <w:tcBorders>
              <w:top w:val="nil"/>
              <w:left w:val="nil"/>
              <w:bottom w:val="nil"/>
              <w:right w:val="nil"/>
            </w:tcBorders>
          </w:tcPr>
          <w:p w14:paraId="15C792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0" w:name="BKM_2C699808_E36F_4879_B9E4_0FF50DF00EAD"/>
          </w:p>
        </w:tc>
        <w:tc>
          <w:tcPr>
            <w:tcW w:w="2790" w:type="dxa"/>
            <w:gridSpan w:val="2"/>
            <w:tcBorders>
              <w:top w:val="nil"/>
              <w:left w:val="nil"/>
              <w:bottom w:val="nil"/>
              <w:right w:val="nil"/>
            </w:tcBorders>
          </w:tcPr>
          <w:p w14:paraId="2454557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Huisnummertoevoeging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26082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0"/>
      </w:tr>
      <w:tr w:rsidR="00847C61" w:rsidRPr="00474957" w14:paraId="78834AE8" w14:textId="77777777" w:rsidTr="00847C61">
        <w:tc>
          <w:tcPr>
            <w:tcW w:w="450" w:type="dxa"/>
            <w:tcBorders>
              <w:top w:val="nil"/>
              <w:left w:val="nil"/>
              <w:bottom w:val="nil"/>
              <w:right w:val="nil"/>
            </w:tcBorders>
          </w:tcPr>
          <w:p w14:paraId="59BA7B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1" w:name="BKM_42C03F16_F24B_450d_BEC9_15996D395D8E"/>
          </w:p>
        </w:tc>
        <w:tc>
          <w:tcPr>
            <w:tcW w:w="2790" w:type="dxa"/>
            <w:gridSpan w:val="2"/>
            <w:tcBorders>
              <w:top w:val="nil"/>
              <w:left w:val="nil"/>
              <w:bottom w:val="nil"/>
              <w:right w:val="nil"/>
            </w:tcBorders>
          </w:tcPr>
          <w:p w14:paraId="6214EC1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B291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1"/>
      </w:tr>
      <w:tr w:rsidR="00847C61" w:rsidRPr="00474957" w14:paraId="194379C9" w14:textId="77777777" w:rsidTr="00847C61">
        <w:tc>
          <w:tcPr>
            <w:tcW w:w="450" w:type="dxa"/>
            <w:tcBorders>
              <w:top w:val="nil"/>
              <w:left w:val="nil"/>
              <w:bottom w:val="nil"/>
              <w:right w:val="nil"/>
            </w:tcBorders>
          </w:tcPr>
          <w:p w14:paraId="5FDDAD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2" w:name="BKM_E5ECE2D3_0F17_45a3_A158_29DDAEFBFD57"/>
          </w:p>
        </w:tc>
        <w:tc>
          <w:tcPr>
            <w:tcW w:w="2790" w:type="dxa"/>
            <w:gridSpan w:val="2"/>
            <w:tcBorders>
              <w:top w:val="nil"/>
              <w:left w:val="nil"/>
              <w:bottom w:val="nil"/>
              <w:right w:val="nil"/>
            </w:tcBorders>
          </w:tcPr>
          <w:p w14:paraId="5662681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4139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2"/>
      </w:tr>
      <w:tr w:rsidR="00847C61" w:rsidRPr="00474957" w14:paraId="6E940C32" w14:textId="77777777" w:rsidTr="00847C61">
        <w:tc>
          <w:tcPr>
            <w:tcW w:w="450" w:type="dxa"/>
            <w:tcBorders>
              <w:top w:val="nil"/>
              <w:left w:val="nil"/>
              <w:bottom w:val="nil"/>
              <w:right w:val="nil"/>
            </w:tcBorders>
          </w:tcPr>
          <w:p w14:paraId="4CA3E0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3" w:name="BKM_F1F54C59_A7B3_47bc_A35B_D860155BE9F7"/>
          </w:p>
        </w:tc>
        <w:tc>
          <w:tcPr>
            <w:tcW w:w="2790" w:type="dxa"/>
            <w:gridSpan w:val="2"/>
            <w:tcBorders>
              <w:top w:val="nil"/>
              <w:left w:val="nil"/>
              <w:bottom w:val="nil"/>
              <w:right w:val="nil"/>
            </w:tcBorders>
          </w:tcPr>
          <w:p w14:paraId="45E09A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480DC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3"/>
      </w:tr>
      <w:tr w:rsidR="00847C61" w:rsidRPr="00474957" w14:paraId="2E412527" w14:textId="77777777" w:rsidTr="00847C61">
        <w:tc>
          <w:tcPr>
            <w:tcW w:w="450" w:type="dxa"/>
            <w:tcBorders>
              <w:top w:val="nil"/>
              <w:left w:val="nil"/>
              <w:bottom w:val="nil"/>
              <w:right w:val="nil"/>
            </w:tcBorders>
          </w:tcPr>
          <w:p w14:paraId="40A4BD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4" w:name="BKM_6FF8C48E_ADD4_4a6b_8EDE_71AC5D8D8D08"/>
          </w:p>
        </w:tc>
        <w:tc>
          <w:tcPr>
            <w:tcW w:w="2790" w:type="dxa"/>
            <w:gridSpan w:val="2"/>
            <w:tcBorders>
              <w:top w:val="nil"/>
              <w:left w:val="nil"/>
              <w:bottom w:val="nil"/>
              <w:right w:val="nil"/>
            </w:tcBorders>
          </w:tcPr>
          <w:p w14:paraId="0B076BC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BDE6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4"/>
      </w:tr>
      <w:tr w:rsidR="00847C61" w:rsidRPr="00474957" w14:paraId="576F8A08" w14:textId="77777777" w:rsidTr="00847C61">
        <w:tc>
          <w:tcPr>
            <w:tcW w:w="450" w:type="dxa"/>
            <w:tcBorders>
              <w:top w:val="nil"/>
              <w:left w:val="nil"/>
              <w:bottom w:val="nil"/>
              <w:right w:val="nil"/>
            </w:tcBorders>
          </w:tcPr>
          <w:p w14:paraId="143B22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415" w:name="BKM_CC34BB30_6B02_4079_ACEA_EDBF598285C8"/>
          </w:p>
        </w:tc>
        <w:tc>
          <w:tcPr>
            <w:tcW w:w="2790" w:type="dxa"/>
            <w:gridSpan w:val="2"/>
            <w:tcBorders>
              <w:top w:val="nil"/>
              <w:left w:val="nil"/>
              <w:bottom w:val="nil"/>
              <w:right w:val="nil"/>
            </w:tcBorders>
          </w:tcPr>
          <w:p w14:paraId="3BB235C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C645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415"/>
      </w:tr>
    </w:tbl>
    <w:p w14:paraId="6D0F2B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8D6D30E" w14:textId="77777777" w:rsidTr="00847C61">
        <w:tc>
          <w:tcPr>
            <w:tcW w:w="9360" w:type="dxa"/>
            <w:gridSpan w:val="3"/>
            <w:tcBorders>
              <w:top w:val="nil"/>
              <w:left w:val="nil"/>
              <w:bottom w:val="nil"/>
              <w:right w:val="nil"/>
            </w:tcBorders>
          </w:tcPr>
          <w:p w14:paraId="79FA0D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9424EF6" w14:textId="77777777" w:rsidTr="00847C61">
        <w:tc>
          <w:tcPr>
            <w:tcW w:w="450" w:type="dxa"/>
            <w:tcBorders>
              <w:top w:val="nil"/>
              <w:left w:val="nil"/>
              <w:bottom w:val="nil"/>
              <w:right w:val="nil"/>
            </w:tcBorders>
          </w:tcPr>
          <w:p w14:paraId="346B83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BAA11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665CF1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6A2A9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CCE38E9" w14:textId="77777777" w:rsidTr="00847C61">
        <w:tc>
          <w:tcPr>
            <w:tcW w:w="450" w:type="dxa"/>
            <w:tcBorders>
              <w:top w:val="nil"/>
              <w:left w:val="nil"/>
              <w:bottom w:val="nil"/>
              <w:right w:val="nil"/>
            </w:tcBorders>
          </w:tcPr>
          <w:p w14:paraId="7FDC25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8872D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CA9BF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72189F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NUMMERAANDUIDING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CB6D31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NUMMERAANDUIDING is een specialisatie van OBJECT.</w:t>
            </w:r>
            <w:r w:rsidRPr="00474957">
              <w:rPr>
                <w:rFonts w:ascii="Arial" w:hAnsi="Arial" w:cs="Arial"/>
                <w:szCs w:val="24"/>
                <w:lang w:val="en-AU" w:eastAsia="en-US"/>
              </w:rPr>
              <w:fldChar w:fldCharType="end"/>
            </w:r>
          </w:p>
        </w:tc>
      </w:tr>
      <w:tr w:rsidR="00847C61" w:rsidRPr="00474957" w14:paraId="4C81A9F3" w14:textId="77777777" w:rsidTr="00847C61">
        <w:trPr>
          <w:trHeight w:hRule="exact" w:val="128"/>
        </w:trPr>
        <w:tc>
          <w:tcPr>
            <w:tcW w:w="450" w:type="dxa"/>
            <w:tcBorders>
              <w:top w:val="nil"/>
              <w:left w:val="nil"/>
              <w:bottom w:val="nil"/>
              <w:right w:val="nil"/>
            </w:tcBorders>
          </w:tcPr>
          <w:p w14:paraId="5E6A04C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4473B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BC5C0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5619B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A1553E0" w14:textId="77777777" w:rsidTr="00B34EAC">
        <w:trPr>
          <w:cantSplit/>
        </w:trPr>
        <w:tc>
          <w:tcPr>
            <w:tcW w:w="9360" w:type="dxa"/>
            <w:tcBorders>
              <w:top w:val="nil"/>
              <w:left w:val="nil"/>
              <w:bottom w:val="nil"/>
              <w:right w:val="nil"/>
            </w:tcBorders>
          </w:tcPr>
          <w:p w14:paraId="2C90CD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A235F8C"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NUMMERAANDUIDING die in het RGBZ gebruikt worden bij deze specialisatie van OBJECT. Zie voor de specificaties van deze gegevens het RSGB.</w:t>
            </w:r>
          </w:p>
        </w:tc>
      </w:tr>
    </w:tbl>
    <w:p w14:paraId="034381BA" w14:textId="77777777" w:rsidR="00B34EAC" w:rsidRDefault="00B34EAC" w:rsidP="00AB30C2">
      <w:pPr>
        <w:pStyle w:val="Kop3"/>
        <w:rPr>
          <w:ins w:id="2416" w:author="Arjan Kloosterboer" w:date="2017-09-21T14:50:00Z"/>
          <w:rFonts w:eastAsia="Times New Roman"/>
          <w:color w:val="0F0F0F"/>
        </w:rPr>
      </w:pPr>
      <w:bookmarkStart w:id="2417" w:name="BKM_7E931A9F_23DF_4042_8B14_40BC4139BD86"/>
      <w:bookmarkStart w:id="2418" w:name="BKM_ECDEBDA3_FE71_4DA4_8B3A_CE9E0500D809"/>
      <w:bookmarkEnd w:id="2417"/>
      <w:ins w:id="2419" w:author="Arjan Kloosterboer" w:date="2017-09-21T14:50:00Z">
        <w:r>
          <w:rPr>
            <w:rFonts w:ascii="Calibri" w:eastAsia="Times New Roman" w:hAnsi="Calibri" w:cs="Calibri"/>
            <w:color w:val="0F0F0F"/>
            <w:sz w:val="28"/>
            <w:szCs w:val="28"/>
          </w:rPr>
          <w:t>«Objecttype_proxy» ONBEGROEID TERREINDEEL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34EAC" w14:paraId="1F5BAA26" w14:textId="77777777" w:rsidTr="00B34EAC">
        <w:trPr>
          <w:trHeight w:val="271"/>
          <w:ins w:id="2420"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4FD477B0" w14:textId="77777777" w:rsidR="00B34EAC" w:rsidRDefault="00B34EAC" w:rsidP="00B34EAC">
            <w:pPr>
              <w:rPr>
                <w:ins w:id="2421" w:author="Arjan Kloosterboer" w:date="2017-09-21T14:50:00Z"/>
                <w:rFonts w:ascii="Calibri" w:hAnsi="Calibri" w:cs="Calibri"/>
                <w:color w:val="0F0F0F"/>
                <w:sz w:val="22"/>
                <w:szCs w:val="22"/>
              </w:rPr>
            </w:pPr>
            <w:ins w:id="2422" w:author="Arjan Kloosterboer" w:date="2017-09-21T14:5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50080D8" w14:textId="77777777" w:rsidR="00B34EAC" w:rsidRDefault="00B34EAC" w:rsidP="00B34EAC">
            <w:pPr>
              <w:rPr>
                <w:ins w:id="2423" w:author="Arjan Kloosterboer" w:date="2017-09-21T14:50:00Z"/>
                <w:rFonts w:ascii="Calibri" w:hAnsi="Calibri" w:cs="Calibri"/>
                <w:color w:val="0F0F0F"/>
                <w:sz w:val="22"/>
                <w:szCs w:val="22"/>
              </w:rPr>
            </w:pPr>
            <w:ins w:id="2424" w:author="Arjan Kloosterboer" w:date="2017-09-21T14:50:00Z">
              <w:r>
                <w:rPr>
                  <w:rFonts w:ascii="Calibri" w:hAnsi="Calibri" w:cs="Calibri"/>
                  <w:color w:val="0F0F0F"/>
                  <w:sz w:val="22"/>
                  <w:szCs w:val="22"/>
                </w:rPr>
                <w:t>ONBEGROEID TERREINDEEL</w:t>
              </w:r>
            </w:ins>
          </w:p>
        </w:tc>
      </w:tr>
      <w:tr w:rsidR="00B34EAC" w14:paraId="48BB56D2" w14:textId="77777777" w:rsidTr="00B34EAC">
        <w:trPr>
          <w:trHeight w:hRule="exact" w:val="128"/>
          <w:ins w:id="2425"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1A9B38D1" w14:textId="77777777" w:rsidR="00B34EAC" w:rsidRDefault="00B34EAC" w:rsidP="00B34EAC">
            <w:pPr>
              <w:rPr>
                <w:ins w:id="2426"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FDF6891" w14:textId="77777777" w:rsidR="00B34EAC" w:rsidRDefault="00B34EAC" w:rsidP="00B34EAC">
            <w:pPr>
              <w:rPr>
                <w:ins w:id="2427" w:author="Arjan Kloosterboer" w:date="2017-09-21T14:50:00Z"/>
                <w:rFonts w:ascii="Calibri" w:hAnsi="Calibri" w:cs="Calibri"/>
                <w:color w:val="0F0F0F"/>
                <w:sz w:val="22"/>
                <w:szCs w:val="22"/>
              </w:rPr>
            </w:pPr>
          </w:p>
        </w:tc>
      </w:tr>
      <w:tr w:rsidR="00B34EAC" w14:paraId="18415AC5" w14:textId="77777777" w:rsidTr="00B34EAC">
        <w:trPr>
          <w:ins w:id="2428"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5FE8F74" w14:textId="77777777" w:rsidR="00B34EAC" w:rsidRDefault="00B34EAC" w:rsidP="00B34EAC">
            <w:pPr>
              <w:rPr>
                <w:ins w:id="2429" w:author="Arjan Kloosterboer" w:date="2017-09-21T14:50:00Z"/>
                <w:rFonts w:ascii="Calibri" w:hAnsi="Calibri" w:cs="Calibri"/>
                <w:b/>
                <w:bCs/>
                <w:color w:val="0F0F0F"/>
                <w:sz w:val="22"/>
                <w:szCs w:val="22"/>
              </w:rPr>
            </w:pPr>
            <w:ins w:id="2430" w:author="Arjan Kloosterboer" w:date="2017-09-21T14:5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21D234D4" w14:textId="77777777" w:rsidR="00B34EAC" w:rsidRDefault="00B34EAC" w:rsidP="00B34EAC">
            <w:pPr>
              <w:rPr>
                <w:ins w:id="2431" w:author="Arjan Kloosterboer" w:date="2017-09-21T14:50:00Z"/>
                <w:rFonts w:ascii="Calibri" w:hAnsi="Calibri" w:cs="Calibri"/>
                <w:color w:val="0F0F0F"/>
                <w:sz w:val="22"/>
                <w:szCs w:val="22"/>
              </w:rPr>
            </w:pPr>
            <w:ins w:id="2432" w:author="Arjan Kloosterboer" w:date="2017-09-21T14:50:00Z">
              <w:r>
                <w:rPr>
                  <w:rFonts w:ascii="Calibri" w:hAnsi="Calibri" w:cs="Calibri"/>
                  <w:color w:val="0F0F0F"/>
                  <w:sz w:val="22"/>
                  <w:szCs w:val="22"/>
                </w:rPr>
                <w:t>RSGB</w:t>
              </w:r>
            </w:ins>
          </w:p>
        </w:tc>
      </w:tr>
      <w:tr w:rsidR="00B34EAC" w14:paraId="37B54566" w14:textId="77777777" w:rsidTr="00B34EAC">
        <w:trPr>
          <w:trHeight w:hRule="exact" w:val="128"/>
          <w:ins w:id="2433"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1E44026C" w14:textId="77777777" w:rsidR="00B34EAC" w:rsidRDefault="00B34EAC" w:rsidP="00B34EAC">
            <w:pPr>
              <w:rPr>
                <w:ins w:id="2434"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21DAE52" w14:textId="77777777" w:rsidR="00B34EAC" w:rsidRDefault="00B34EAC" w:rsidP="00B34EAC">
            <w:pPr>
              <w:rPr>
                <w:ins w:id="2435" w:author="Arjan Kloosterboer" w:date="2017-09-21T14:50:00Z"/>
                <w:rFonts w:ascii="Calibri" w:hAnsi="Calibri" w:cs="Calibri"/>
                <w:color w:val="0F0F0F"/>
                <w:sz w:val="22"/>
                <w:szCs w:val="22"/>
              </w:rPr>
            </w:pPr>
          </w:p>
        </w:tc>
      </w:tr>
      <w:tr w:rsidR="00B34EAC" w14:paraId="0BF42D00" w14:textId="77777777" w:rsidTr="00B34EAC">
        <w:trPr>
          <w:ins w:id="2436"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40342A14" w14:textId="77777777" w:rsidR="00B34EAC" w:rsidRDefault="00B34EAC" w:rsidP="00B34EAC">
            <w:pPr>
              <w:rPr>
                <w:ins w:id="2437" w:author="Arjan Kloosterboer" w:date="2017-09-21T14:50:00Z"/>
                <w:rFonts w:ascii="Calibri" w:hAnsi="Calibri" w:cs="Calibri"/>
                <w:b/>
                <w:bCs/>
                <w:color w:val="0F0F0F"/>
                <w:sz w:val="22"/>
                <w:szCs w:val="22"/>
              </w:rPr>
            </w:pPr>
            <w:ins w:id="2438" w:author="Arjan Kloosterboer" w:date="2017-09-21T14:5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2C3F1ACE" w14:textId="77777777" w:rsidR="00B34EAC" w:rsidRDefault="00B34EAC" w:rsidP="00B34EAC">
            <w:pPr>
              <w:rPr>
                <w:ins w:id="2439" w:author="Arjan Kloosterboer" w:date="2017-09-21T14:50:00Z"/>
                <w:rFonts w:ascii="Calibri" w:hAnsi="Calibri" w:cs="Calibri"/>
                <w:color w:val="0F0F0F"/>
                <w:sz w:val="22"/>
                <w:szCs w:val="22"/>
              </w:rPr>
            </w:pPr>
            <w:ins w:id="2440" w:author="Arjan Kloosterboer" w:date="2017-09-21T14:50:00Z">
              <w:r>
                <w:rPr>
                  <w:rFonts w:ascii="Calibri" w:hAnsi="Calibri" w:cs="Calibri"/>
                  <w:color w:val="0F0F0F"/>
                  <w:sz w:val="22"/>
                  <w:szCs w:val="22"/>
                </w:rPr>
                <w:t>1 april 2017</w:t>
              </w:r>
            </w:ins>
          </w:p>
        </w:tc>
      </w:tr>
      <w:tr w:rsidR="00B34EAC" w14:paraId="021DEF45" w14:textId="77777777" w:rsidTr="00B34EAC">
        <w:trPr>
          <w:trHeight w:hRule="exact" w:val="128"/>
          <w:ins w:id="2441"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316F1C83" w14:textId="77777777" w:rsidR="00B34EAC" w:rsidRDefault="00B34EAC" w:rsidP="00B34EAC">
            <w:pPr>
              <w:rPr>
                <w:ins w:id="2442"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EA59A52" w14:textId="77777777" w:rsidR="00B34EAC" w:rsidRDefault="00B34EAC" w:rsidP="00B34EAC">
            <w:pPr>
              <w:rPr>
                <w:ins w:id="2443" w:author="Arjan Kloosterboer" w:date="2017-09-21T14:50:00Z"/>
                <w:rFonts w:ascii="Calibri" w:hAnsi="Calibri" w:cs="Calibri"/>
                <w:color w:val="0F0F0F"/>
                <w:sz w:val="22"/>
                <w:szCs w:val="22"/>
              </w:rPr>
            </w:pPr>
          </w:p>
        </w:tc>
      </w:tr>
      <w:tr w:rsidR="00B34EAC" w14:paraId="28BC1EEF" w14:textId="77777777" w:rsidTr="00B34EAC">
        <w:trPr>
          <w:trHeight w:hRule="exact" w:val="256"/>
          <w:ins w:id="2444"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170D560" w14:textId="77777777" w:rsidR="00B34EAC" w:rsidRDefault="00B34EAC" w:rsidP="00B34EAC">
            <w:pPr>
              <w:rPr>
                <w:ins w:id="2445" w:author="Arjan Kloosterboer" w:date="2017-09-21T14:5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0B69D44" w14:textId="77777777" w:rsidR="00B34EAC" w:rsidRDefault="00B34EAC" w:rsidP="00B34EAC">
            <w:pPr>
              <w:rPr>
                <w:ins w:id="2446" w:author="Arjan Kloosterboer" w:date="2017-09-21T14:50:00Z"/>
                <w:rFonts w:ascii="Calibri" w:hAnsi="Calibri" w:cs="Calibri"/>
                <w:color w:val="0F0F0F"/>
                <w:sz w:val="22"/>
                <w:szCs w:val="22"/>
              </w:rPr>
            </w:pPr>
          </w:p>
        </w:tc>
      </w:tr>
      <w:tr w:rsidR="00B34EAC" w14:paraId="14453E07" w14:textId="77777777" w:rsidTr="00B34EAC">
        <w:trPr>
          <w:ins w:id="2447" w:author="Arjan Kloosterboer" w:date="2017-09-21T14:50:00Z"/>
        </w:trPr>
        <w:tc>
          <w:tcPr>
            <w:tcW w:w="2340" w:type="dxa"/>
            <w:gridSpan w:val="2"/>
            <w:tcBorders>
              <w:top w:val="nil"/>
              <w:left w:val="nil"/>
              <w:bottom w:val="nil"/>
              <w:right w:val="nil"/>
            </w:tcBorders>
            <w:tcMar>
              <w:top w:w="0" w:type="dxa"/>
              <w:left w:w="60" w:type="dxa"/>
              <w:bottom w:w="0" w:type="dxa"/>
              <w:right w:w="60" w:type="dxa"/>
            </w:tcMar>
          </w:tcPr>
          <w:p w14:paraId="53FB7996" w14:textId="77777777" w:rsidR="00B34EAC" w:rsidRDefault="00B34EAC" w:rsidP="00B34EAC">
            <w:pPr>
              <w:rPr>
                <w:ins w:id="2448" w:author="Arjan Kloosterboer" w:date="2017-09-21T14:50:00Z"/>
                <w:rFonts w:ascii="Calibri" w:hAnsi="Calibri" w:cs="Calibri"/>
                <w:b/>
                <w:bCs/>
                <w:color w:val="0F0F0F"/>
                <w:sz w:val="22"/>
                <w:szCs w:val="22"/>
              </w:rPr>
            </w:pPr>
            <w:ins w:id="2449" w:author="Arjan Kloosterboer" w:date="2017-09-21T14:5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71744342" w14:textId="77777777" w:rsidR="00B34EAC" w:rsidRDefault="00B34EAC" w:rsidP="00B34EAC">
            <w:pPr>
              <w:rPr>
                <w:ins w:id="2450" w:author="Arjan Kloosterboer" w:date="2017-09-21T14:50:00Z"/>
                <w:rFonts w:ascii="Calibri" w:hAnsi="Calibri" w:cs="Calibri"/>
                <w:b/>
                <w:bCs/>
                <w:color w:val="0F0F0F"/>
                <w:sz w:val="22"/>
                <w:szCs w:val="22"/>
              </w:rPr>
            </w:pPr>
          </w:p>
        </w:tc>
      </w:tr>
      <w:tr w:rsidR="00B34EAC" w14:paraId="7549A569" w14:textId="77777777" w:rsidTr="00B34EAC">
        <w:trPr>
          <w:ins w:id="2451" w:author="Arjan Kloosterboer" w:date="2017-09-21T14:50:00Z"/>
        </w:trPr>
        <w:tc>
          <w:tcPr>
            <w:tcW w:w="450" w:type="dxa"/>
            <w:tcBorders>
              <w:top w:val="nil"/>
              <w:left w:val="nil"/>
              <w:bottom w:val="nil"/>
              <w:right w:val="nil"/>
            </w:tcBorders>
            <w:tcMar>
              <w:top w:w="0" w:type="dxa"/>
              <w:left w:w="60" w:type="dxa"/>
              <w:bottom w:w="0" w:type="dxa"/>
              <w:right w:w="60" w:type="dxa"/>
            </w:tcMar>
          </w:tcPr>
          <w:p w14:paraId="3F69608B" w14:textId="77777777" w:rsidR="00B34EAC" w:rsidRDefault="00B34EAC" w:rsidP="00B34EAC">
            <w:pPr>
              <w:rPr>
                <w:ins w:id="2452" w:author="Arjan Kloosterboer" w:date="2017-09-21T14:50:00Z"/>
                <w:rFonts w:ascii="Calibri" w:hAnsi="Calibri" w:cs="Calibri"/>
                <w:i/>
                <w:iCs/>
                <w:color w:val="0F0F0F"/>
                <w:sz w:val="22"/>
                <w:szCs w:val="22"/>
              </w:rPr>
            </w:pPr>
            <w:bookmarkStart w:id="2453" w:name="BKM_DEE9FF89_1858_4213_BC92_67D931885BB4"/>
          </w:p>
        </w:tc>
        <w:tc>
          <w:tcPr>
            <w:tcW w:w="2790" w:type="dxa"/>
            <w:gridSpan w:val="2"/>
            <w:tcBorders>
              <w:top w:val="nil"/>
              <w:left w:val="nil"/>
              <w:bottom w:val="nil"/>
              <w:right w:val="nil"/>
            </w:tcBorders>
            <w:tcMar>
              <w:top w:w="0" w:type="dxa"/>
              <w:left w:w="60" w:type="dxa"/>
              <w:bottom w:w="0" w:type="dxa"/>
              <w:right w:w="60" w:type="dxa"/>
            </w:tcMar>
          </w:tcPr>
          <w:p w14:paraId="48A991B5" w14:textId="77777777" w:rsidR="00B34EAC" w:rsidRDefault="00B34EAC" w:rsidP="00B34EAC">
            <w:pPr>
              <w:rPr>
                <w:ins w:id="2454" w:author="Arjan Kloosterboer" w:date="2017-09-21T14:50:00Z"/>
                <w:rFonts w:ascii="Calibri" w:hAnsi="Calibri" w:cs="Calibri"/>
                <w:color w:val="0F0F0F"/>
                <w:sz w:val="22"/>
                <w:szCs w:val="22"/>
              </w:rPr>
            </w:pPr>
            <w:ins w:id="2455" w:author="Arjan Kloosterboer" w:date="2017-09-21T14:5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C47A519" w14:textId="77777777" w:rsidR="00B34EAC" w:rsidRDefault="00B34EAC" w:rsidP="00B34EAC">
            <w:pPr>
              <w:rPr>
                <w:ins w:id="2456" w:author="Arjan Kloosterboer" w:date="2017-09-21T14:50:00Z"/>
                <w:rFonts w:ascii="Calibri" w:hAnsi="Calibri" w:cs="Calibri"/>
                <w:color w:val="0F0F0F"/>
                <w:sz w:val="22"/>
                <w:szCs w:val="22"/>
              </w:rPr>
            </w:pPr>
            <w:ins w:id="2457" w:author="Arjan Kloosterboer" w:date="2017-09-21T14:5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5395697A" w14:textId="77777777" w:rsidR="00B34EAC" w:rsidRDefault="00B34EAC" w:rsidP="00B34EAC">
            <w:pPr>
              <w:rPr>
                <w:ins w:id="2458" w:author="Arjan Kloosterboer" w:date="2017-09-21T14:50:00Z"/>
                <w:rFonts w:ascii="Calibri" w:hAnsi="Calibri" w:cs="Calibri"/>
                <w:color w:val="0F0F0F"/>
                <w:sz w:val="22"/>
                <w:szCs w:val="22"/>
              </w:rPr>
            </w:pPr>
            <w:ins w:id="2459" w:author="Arjan Kloosterboer" w:date="2017-09-21T14:5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25FC4C68" w14:textId="77777777" w:rsidR="00B34EAC" w:rsidRDefault="00B34EAC" w:rsidP="00B34EAC">
            <w:pPr>
              <w:rPr>
                <w:ins w:id="2460" w:author="Arjan Kloosterboer" w:date="2017-09-21T14:50:00Z"/>
                <w:rFonts w:ascii="Calibri" w:hAnsi="Calibri" w:cs="Calibri"/>
                <w:i/>
                <w:iCs/>
                <w:color w:val="0F0F0F"/>
                <w:sz w:val="22"/>
                <w:szCs w:val="22"/>
              </w:rPr>
            </w:pPr>
            <w:ins w:id="2461" w:author="Arjan Kloosterboer" w:date="2017-09-21T14:50:00Z">
              <w:r>
                <w:rPr>
                  <w:rFonts w:ascii="Calibri" w:hAnsi="Calibri" w:cs="Calibri"/>
                  <w:i/>
                  <w:iCs/>
                  <w:color w:val="0F0F0F"/>
                  <w:sz w:val="22"/>
                  <w:szCs w:val="22"/>
                </w:rPr>
                <w:t>Kardi-</w:t>
              </w:r>
            </w:ins>
          </w:p>
          <w:p w14:paraId="5B0BF883" w14:textId="77777777" w:rsidR="00B34EAC" w:rsidRDefault="00B34EAC" w:rsidP="00B34EAC">
            <w:pPr>
              <w:rPr>
                <w:ins w:id="2462" w:author="Arjan Kloosterboer" w:date="2017-09-21T14:50:00Z"/>
                <w:rFonts w:ascii="Calibri" w:hAnsi="Calibri" w:cs="Calibri"/>
                <w:color w:val="0F0F0F"/>
                <w:sz w:val="22"/>
                <w:szCs w:val="22"/>
              </w:rPr>
            </w:pPr>
            <w:ins w:id="2463" w:author="Arjan Kloosterboer" w:date="2017-09-21T14:50:00Z">
              <w:r>
                <w:rPr>
                  <w:rFonts w:ascii="Calibri" w:hAnsi="Calibri" w:cs="Calibri"/>
                  <w:i/>
                  <w:iCs/>
                  <w:color w:val="0F0F0F"/>
                  <w:sz w:val="22"/>
                  <w:szCs w:val="22"/>
                </w:rPr>
                <w:t>naliteit</w:t>
              </w:r>
            </w:ins>
          </w:p>
        </w:tc>
      </w:tr>
      <w:tr w:rsidR="00B34EAC" w14:paraId="18A7A1CC" w14:textId="77777777" w:rsidTr="00B34EAC">
        <w:trPr>
          <w:ins w:id="2464" w:author="Arjan Kloosterboer" w:date="2017-09-21T14:50:00Z"/>
        </w:trPr>
        <w:tc>
          <w:tcPr>
            <w:tcW w:w="450" w:type="dxa"/>
            <w:tcBorders>
              <w:top w:val="nil"/>
              <w:left w:val="nil"/>
              <w:bottom w:val="nil"/>
              <w:right w:val="nil"/>
            </w:tcBorders>
            <w:tcMar>
              <w:top w:w="0" w:type="dxa"/>
              <w:left w:w="60" w:type="dxa"/>
              <w:bottom w:w="0" w:type="dxa"/>
              <w:right w:w="60" w:type="dxa"/>
            </w:tcMar>
          </w:tcPr>
          <w:p w14:paraId="255B9599" w14:textId="77777777" w:rsidR="00B34EAC" w:rsidRDefault="00B34EAC" w:rsidP="00B34EAC">
            <w:pPr>
              <w:rPr>
                <w:ins w:id="2465" w:author="Arjan Kloosterboer" w:date="2017-09-21T14:5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586CA26" w14:textId="77777777" w:rsidR="00B34EAC" w:rsidRDefault="00B34EAC" w:rsidP="00B34EAC">
            <w:pPr>
              <w:rPr>
                <w:ins w:id="2466" w:author="Arjan Kloosterboer" w:date="2017-09-21T14:50:00Z"/>
                <w:rFonts w:ascii="Calibri" w:hAnsi="Calibri" w:cs="Calibri"/>
                <w:color w:val="0F0F0F"/>
                <w:sz w:val="22"/>
                <w:szCs w:val="22"/>
              </w:rPr>
            </w:pPr>
            <w:ins w:id="2467" w:author="Arjan Kloosterboer" w:date="2017-09-21T14:50:00Z">
              <w:r>
                <w:rPr>
                  <w:rFonts w:ascii="Calibri" w:hAnsi="Calibri" w:cs="Calibri"/>
                  <w:color w:val="0F0F0F"/>
                  <w:sz w:val="22"/>
                  <w:szCs w:val="22"/>
                </w:rPr>
                <w:t>Identificatie onbegroeid terreindeel</w:t>
              </w:r>
            </w:ins>
          </w:p>
        </w:tc>
        <w:tc>
          <w:tcPr>
            <w:tcW w:w="4230" w:type="dxa"/>
            <w:tcBorders>
              <w:top w:val="nil"/>
              <w:left w:val="nil"/>
              <w:bottom w:val="nil"/>
              <w:right w:val="nil"/>
            </w:tcBorders>
            <w:tcMar>
              <w:top w:w="0" w:type="dxa"/>
              <w:left w:w="60" w:type="dxa"/>
              <w:bottom w:w="0" w:type="dxa"/>
              <w:right w:w="60" w:type="dxa"/>
            </w:tcMar>
          </w:tcPr>
          <w:p w14:paraId="5F05FD27" w14:textId="77777777" w:rsidR="00B34EAC" w:rsidRDefault="00B34EAC" w:rsidP="00B34EAC">
            <w:pPr>
              <w:rPr>
                <w:ins w:id="2468"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3CDA9D9" w14:textId="77777777" w:rsidR="00B34EAC" w:rsidRDefault="00B34EAC" w:rsidP="00B34EAC">
            <w:pPr>
              <w:rPr>
                <w:ins w:id="2469"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3F993CC" w14:textId="77777777" w:rsidR="00B34EAC" w:rsidRDefault="00B34EAC" w:rsidP="00B34EAC">
            <w:pPr>
              <w:rPr>
                <w:ins w:id="2470" w:author="Arjan Kloosterboer" w:date="2017-09-21T14:50:00Z"/>
                <w:rFonts w:ascii="Calibri" w:hAnsi="Calibri" w:cs="Calibri"/>
                <w:color w:val="0F0F0F"/>
                <w:sz w:val="22"/>
                <w:szCs w:val="22"/>
              </w:rPr>
            </w:pPr>
            <w:ins w:id="2471" w:author="Arjan Kloosterboer" w:date="2017-09-21T14:50:00Z">
              <w:r>
                <w:rPr>
                  <w:rFonts w:ascii="Calibri" w:hAnsi="Calibri" w:cs="Calibri"/>
                  <w:color w:val="0F0F0F"/>
                  <w:sz w:val="22"/>
                  <w:szCs w:val="22"/>
                </w:rPr>
                <w:t>1 - 1</w:t>
              </w:r>
            </w:ins>
          </w:p>
        </w:tc>
        <w:bookmarkEnd w:id="2453"/>
      </w:tr>
      <w:tr w:rsidR="00B34EAC" w14:paraId="49FAFCEE" w14:textId="77777777" w:rsidTr="00B34EAC">
        <w:trPr>
          <w:ins w:id="2472" w:author="Arjan Kloosterboer" w:date="2017-09-21T14:50:00Z"/>
        </w:trPr>
        <w:tc>
          <w:tcPr>
            <w:tcW w:w="450" w:type="dxa"/>
            <w:tcBorders>
              <w:top w:val="nil"/>
              <w:left w:val="nil"/>
              <w:bottom w:val="nil"/>
              <w:right w:val="nil"/>
            </w:tcBorders>
            <w:tcMar>
              <w:top w:w="0" w:type="dxa"/>
              <w:left w:w="60" w:type="dxa"/>
              <w:bottom w:w="0" w:type="dxa"/>
              <w:right w:w="60" w:type="dxa"/>
            </w:tcMar>
          </w:tcPr>
          <w:p w14:paraId="71F6DAC9" w14:textId="77777777" w:rsidR="00B34EAC" w:rsidRDefault="00B34EAC" w:rsidP="00B34EAC">
            <w:pPr>
              <w:rPr>
                <w:ins w:id="2473" w:author="Arjan Kloosterboer" w:date="2017-09-21T14:50:00Z"/>
                <w:rFonts w:ascii="Calibri" w:hAnsi="Calibri" w:cs="Calibri"/>
                <w:color w:val="0F0F0F"/>
                <w:sz w:val="22"/>
                <w:szCs w:val="22"/>
              </w:rPr>
            </w:pPr>
            <w:bookmarkStart w:id="2474" w:name="BKM_0123A750_8A7F_4CBD_BD6A_AFFE178E6A34"/>
          </w:p>
        </w:tc>
        <w:tc>
          <w:tcPr>
            <w:tcW w:w="2790" w:type="dxa"/>
            <w:gridSpan w:val="2"/>
            <w:tcBorders>
              <w:top w:val="nil"/>
              <w:left w:val="nil"/>
              <w:bottom w:val="nil"/>
              <w:right w:val="nil"/>
            </w:tcBorders>
            <w:tcMar>
              <w:top w:w="0" w:type="dxa"/>
              <w:left w:w="60" w:type="dxa"/>
              <w:bottom w:w="0" w:type="dxa"/>
              <w:right w:w="60" w:type="dxa"/>
            </w:tcMar>
          </w:tcPr>
          <w:p w14:paraId="26343C65" w14:textId="77777777" w:rsidR="00B34EAC" w:rsidRDefault="00B34EAC" w:rsidP="00B34EAC">
            <w:pPr>
              <w:rPr>
                <w:ins w:id="2475" w:author="Arjan Kloosterboer" w:date="2017-09-21T14:50:00Z"/>
                <w:rFonts w:ascii="Calibri" w:hAnsi="Calibri" w:cs="Calibri"/>
                <w:color w:val="0F0F0F"/>
                <w:sz w:val="22"/>
                <w:szCs w:val="22"/>
              </w:rPr>
            </w:pPr>
            <w:ins w:id="2476" w:author="Arjan Kloosterboer" w:date="2017-09-21T14:50:00Z">
              <w:r>
                <w:rPr>
                  <w:rFonts w:ascii="Calibri" w:hAnsi="Calibri" w:cs="Calibri"/>
                  <w:color w:val="0F0F0F"/>
                  <w:sz w:val="22"/>
                  <w:szCs w:val="22"/>
                </w:rPr>
                <w:t>Geometrie onbegroeid terreindeel</w:t>
              </w:r>
            </w:ins>
          </w:p>
        </w:tc>
        <w:tc>
          <w:tcPr>
            <w:tcW w:w="4230" w:type="dxa"/>
            <w:tcBorders>
              <w:top w:val="nil"/>
              <w:left w:val="nil"/>
              <w:bottom w:val="nil"/>
              <w:right w:val="nil"/>
            </w:tcBorders>
            <w:tcMar>
              <w:top w:w="0" w:type="dxa"/>
              <w:left w:w="60" w:type="dxa"/>
              <w:bottom w:w="0" w:type="dxa"/>
              <w:right w:w="60" w:type="dxa"/>
            </w:tcMar>
          </w:tcPr>
          <w:p w14:paraId="3CFDAD68" w14:textId="77777777" w:rsidR="00B34EAC" w:rsidRDefault="00B34EAC" w:rsidP="00B34EAC">
            <w:pPr>
              <w:rPr>
                <w:ins w:id="2477"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AF249E4" w14:textId="77777777" w:rsidR="00B34EAC" w:rsidRDefault="00B34EAC" w:rsidP="00B34EAC">
            <w:pPr>
              <w:rPr>
                <w:ins w:id="2478"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09AB3C" w14:textId="77777777" w:rsidR="00B34EAC" w:rsidRDefault="00B34EAC" w:rsidP="00B34EAC">
            <w:pPr>
              <w:rPr>
                <w:ins w:id="2479" w:author="Arjan Kloosterboer" w:date="2017-09-21T14:50:00Z"/>
                <w:rFonts w:ascii="Calibri" w:hAnsi="Calibri" w:cs="Calibri"/>
                <w:color w:val="0F0F0F"/>
                <w:sz w:val="22"/>
                <w:szCs w:val="22"/>
              </w:rPr>
            </w:pPr>
            <w:ins w:id="2480" w:author="Arjan Kloosterboer" w:date="2017-09-21T14:50:00Z">
              <w:r>
                <w:rPr>
                  <w:rFonts w:ascii="Calibri" w:hAnsi="Calibri" w:cs="Calibri"/>
                  <w:color w:val="0F0F0F"/>
                  <w:sz w:val="22"/>
                  <w:szCs w:val="22"/>
                </w:rPr>
                <w:t>1 - 1</w:t>
              </w:r>
            </w:ins>
          </w:p>
        </w:tc>
        <w:bookmarkEnd w:id="2474"/>
      </w:tr>
      <w:tr w:rsidR="00B34EAC" w14:paraId="7F9DDE0A" w14:textId="77777777" w:rsidTr="00B34EAC">
        <w:trPr>
          <w:ins w:id="2481" w:author="Arjan Kloosterboer" w:date="2017-09-21T14:50:00Z"/>
        </w:trPr>
        <w:tc>
          <w:tcPr>
            <w:tcW w:w="450" w:type="dxa"/>
            <w:tcBorders>
              <w:top w:val="nil"/>
              <w:left w:val="nil"/>
              <w:bottom w:val="nil"/>
              <w:right w:val="nil"/>
            </w:tcBorders>
            <w:tcMar>
              <w:top w:w="0" w:type="dxa"/>
              <w:left w:w="60" w:type="dxa"/>
              <w:bottom w:w="0" w:type="dxa"/>
              <w:right w:w="60" w:type="dxa"/>
            </w:tcMar>
          </w:tcPr>
          <w:p w14:paraId="3CC61219" w14:textId="77777777" w:rsidR="00B34EAC" w:rsidRDefault="00B34EAC" w:rsidP="00B34EAC">
            <w:pPr>
              <w:rPr>
                <w:ins w:id="2482" w:author="Arjan Kloosterboer" w:date="2017-09-21T14:50:00Z"/>
                <w:rFonts w:ascii="Calibri" w:hAnsi="Calibri" w:cs="Calibri"/>
                <w:color w:val="0F0F0F"/>
                <w:sz w:val="22"/>
                <w:szCs w:val="22"/>
              </w:rPr>
            </w:pPr>
            <w:bookmarkStart w:id="2483" w:name="BKM_9C638DF1_DEB4_4042_B0CE_282D7B7DFFF2"/>
          </w:p>
        </w:tc>
        <w:tc>
          <w:tcPr>
            <w:tcW w:w="2790" w:type="dxa"/>
            <w:gridSpan w:val="2"/>
            <w:tcBorders>
              <w:top w:val="nil"/>
              <w:left w:val="nil"/>
              <w:bottom w:val="nil"/>
              <w:right w:val="nil"/>
            </w:tcBorders>
            <w:tcMar>
              <w:top w:w="0" w:type="dxa"/>
              <w:left w:w="60" w:type="dxa"/>
              <w:bottom w:w="0" w:type="dxa"/>
              <w:right w:w="60" w:type="dxa"/>
            </w:tcMar>
          </w:tcPr>
          <w:p w14:paraId="15B1288B" w14:textId="77777777" w:rsidR="00B34EAC" w:rsidRDefault="00B34EAC" w:rsidP="00B34EAC">
            <w:pPr>
              <w:rPr>
                <w:ins w:id="2484" w:author="Arjan Kloosterboer" w:date="2017-09-21T14:50:00Z"/>
                <w:rFonts w:ascii="Calibri" w:hAnsi="Calibri" w:cs="Calibri"/>
                <w:color w:val="0F0F0F"/>
                <w:sz w:val="22"/>
                <w:szCs w:val="22"/>
              </w:rPr>
            </w:pPr>
            <w:ins w:id="2485" w:author="Arjan Kloosterboer" w:date="2017-09-21T14:50:00Z">
              <w:r>
                <w:rPr>
                  <w:rFonts w:ascii="Calibri" w:hAnsi="Calibri" w:cs="Calibri"/>
                  <w:color w:val="0F0F0F"/>
                  <w:sz w:val="22"/>
                  <w:szCs w:val="22"/>
                </w:rPr>
                <w:t>Fysiek voorkomen onbegroeid terreindeel</w:t>
              </w:r>
            </w:ins>
          </w:p>
        </w:tc>
        <w:tc>
          <w:tcPr>
            <w:tcW w:w="4230" w:type="dxa"/>
            <w:tcBorders>
              <w:top w:val="nil"/>
              <w:left w:val="nil"/>
              <w:bottom w:val="nil"/>
              <w:right w:val="nil"/>
            </w:tcBorders>
            <w:tcMar>
              <w:top w:w="0" w:type="dxa"/>
              <w:left w:w="60" w:type="dxa"/>
              <w:bottom w:w="0" w:type="dxa"/>
              <w:right w:w="60" w:type="dxa"/>
            </w:tcMar>
          </w:tcPr>
          <w:p w14:paraId="486D1FB5" w14:textId="77777777" w:rsidR="00B34EAC" w:rsidRDefault="00B34EAC" w:rsidP="00B34EAC">
            <w:pPr>
              <w:rPr>
                <w:ins w:id="2486"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D6639F9" w14:textId="77777777" w:rsidR="00B34EAC" w:rsidRDefault="00B34EAC" w:rsidP="00B34EAC">
            <w:pPr>
              <w:rPr>
                <w:ins w:id="2487"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CAC96A" w14:textId="77777777" w:rsidR="00B34EAC" w:rsidRDefault="00B34EAC" w:rsidP="00B34EAC">
            <w:pPr>
              <w:rPr>
                <w:ins w:id="2488" w:author="Arjan Kloosterboer" w:date="2017-09-21T14:50:00Z"/>
                <w:rFonts w:ascii="Calibri" w:hAnsi="Calibri" w:cs="Calibri"/>
                <w:color w:val="0F0F0F"/>
                <w:sz w:val="22"/>
                <w:szCs w:val="22"/>
              </w:rPr>
            </w:pPr>
            <w:ins w:id="2489" w:author="Arjan Kloosterboer" w:date="2017-09-21T14:50:00Z">
              <w:r>
                <w:rPr>
                  <w:rFonts w:ascii="Calibri" w:hAnsi="Calibri" w:cs="Calibri"/>
                  <w:color w:val="0F0F0F"/>
                  <w:sz w:val="22"/>
                  <w:szCs w:val="22"/>
                </w:rPr>
                <w:t>1 - 1</w:t>
              </w:r>
            </w:ins>
          </w:p>
        </w:tc>
        <w:bookmarkEnd w:id="2483"/>
      </w:tr>
      <w:tr w:rsidR="00B34EAC" w14:paraId="4695E60F" w14:textId="77777777" w:rsidTr="00B34EAC">
        <w:trPr>
          <w:ins w:id="2490" w:author="Arjan Kloosterboer" w:date="2017-09-21T14:50:00Z"/>
        </w:trPr>
        <w:tc>
          <w:tcPr>
            <w:tcW w:w="450" w:type="dxa"/>
            <w:tcBorders>
              <w:top w:val="nil"/>
              <w:left w:val="nil"/>
              <w:bottom w:val="nil"/>
              <w:right w:val="nil"/>
            </w:tcBorders>
            <w:tcMar>
              <w:top w:w="0" w:type="dxa"/>
              <w:left w:w="60" w:type="dxa"/>
              <w:bottom w:w="0" w:type="dxa"/>
              <w:right w:w="60" w:type="dxa"/>
            </w:tcMar>
          </w:tcPr>
          <w:p w14:paraId="665C339F" w14:textId="77777777" w:rsidR="00B34EAC" w:rsidRDefault="00B34EAC" w:rsidP="00B34EAC">
            <w:pPr>
              <w:rPr>
                <w:ins w:id="2491" w:author="Arjan Kloosterboer" w:date="2017-09-21T14:50:00Z"/>
                <w:rFonts w:ascii="Calibri" w:hAnsi="Calibri" w:cs="Calibri"/>
                <w:color w:val="0F0F0F"/>
                <w:sz w:val="22"/>
                <w:szCs w:val="22"/>
              </w:rPr>
            </w:pPr>
            <w:bookmarkStart w:id="2492" w:name="BKM_9E4699A6_EB31_498F_BAFE_859B394682E4"/>
          </w:p>
        </w:tc>
        <w:tc>
          <w:tcPr>
            <w:tcW w:w="2790" w:type="dxa"/>
            <w:gridSpan w:val="2"/>
            <w:tcBorders>
              <w:top w:val="nil"/>
              <w:left w:val="nil"/>
              <w:bottom w:val="nil"/>
              <w:right w:val="nil"/>
            </w:tcBorders>
            <w:tcMar>
              <w:top w:w="0" w:type="dxa"/>
              <w:left w:w="60" w:type="dxa"/>
              <w:bottom w:w="0" w:type="dxa"/>
              <w:right w:w="60" w:type="dxa"/>
            </w:tcMar>
          </w:tcPr>
          <w:p w14:paraId="7A353CB1" w14:textId="77777777" w:rsidR="00B34EAC" w:rsidRDefault="00B34EAC" w:rsidP="00B34EAC">
            <w:pPr>
              <w:rPr>
                <w:ins w:id="2493" w:author="Arjan Kloosterboer" w:date="2017-09-21T14:50:00Z"/>
                <w:rFonts w:ascii="Calibri" w:hAnsi="Calibri" w:cs="Calibri"/>
                <w:color w:val="0F0F0F"/>
                <w:sz w:val="22"/>
                <w:szCs w:val="22"/>
              </w:rPr>
            </w:pPr>
            <w:ins w:id="2494" w:author="Arjan Kloosterboer" w:date="2017-09-21T14:50:00Z">
              <w:r>
                <w:rPr>
                  <w:rFonts w:ascii="Calibri" w:hAnsi="Calibri" w:cs="Calibri"/>
                  <w:color w:val="0F0F0F"/>
                  <w:sz w:val="22"/>
                  <w:szCs w:val="22"/>
                </w:rPr>
                <w:t>Plus fysiek voorkomen onbegroeid terreinddeel</w:t>
              </w:r>
            </w:ins>
          </w:p>
        </w:tc>
        <w:tc>
          <w:tcPr>
            <w:tcW w:w="4230" w:type="dxa"/>
            <w:tcBorders>
              <w:top w:val="nil"/>
              <w:left w:val="nil"/>
              <w:bottom w:val="nil"/>
              <w:right w:val="nil"/>
            </w:tcBorders>
            <w:tcMar>
              <w:top w:w="0" w:type="dxa"/>
              <w:left w:w="60" w:type="dxa"/>
              <w:bottom w:w="0" w:type="dxa"/>
              <w:right w:w="60" w:type="dxa"/>
            </w:tcMar>
          </w:tcPr>
          <w:p w14:paraId="67663BA6" w14:textId="77777777" w:rsidR="00B34EAC" w:rsidRDefault="00B34EAC" w:rsidP="00B34EAC">
            <w:pPr>
              <w:rPr>
                <w:ins w:id="2495"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80B3821" w14:textId="77777777" w:rsidR="00B34EAC" w:rsidRDefault="00B34EAC" w:rsidP="00B34EAC">
            <w:pPr>
              <w:rPr>
                <w:ins w:id="2496"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1752840" w14:textId="77777777" w:rsidR="00B34EAC" w:rsidRDefault="00B34EAC" w:rsidP="00B34EAC">
            <w:pPr>
              <w:rPr>
                <w:ins w:id="2497" w:author="Arjan Kloosterboer" w:date="2017-09-21T14:50:00Z"/>
                <w:rFonts w:ascii="Calibri" w:hAnsi="Calibri" w:cs="Calibri"/>
                <w:color w:val="0F0F0F"/>
                <w:sz w:val="22"/>
                <w:szCs w:val="22"/>
              </w:rPr>
            </w:pPr>
            <w:ins w:id="2498" w:author="Arjan Kloosterboer" w:date="2017-09-21T14:50:00Z">
              <w:r>
                <w:rPr>
                  <w:rFonts w:ascii="Calibri" w:hAnsi="Calibri" w:cs="Calibri"/>
                  <w:color w:val="0F0F0F"/>
                  <w:sz w:val="22"/>
                  <w:szCs w:val="22"/>
                </w:rPr>
                <w:t>0 - 1</w:t>
              </w:r>
            </w:ins>
          </w:p>
        </w:tc>
        <w:bookmarkEnd w:id="2492"/>
      </w:tr>
      <w:tr w:rsidR="00B34EAC" w14:paraId="0C897435" w14:textId="77777777" w:rsidTr="00B34EAC">
        <w:trPr>
          <w:ins w:id="2499" w:author="Arjan Kloosterboer" w:date="2017-09-21T14:50:00Z"/>
        </w:trPr>
        <w:tc>
          <w:tcPr>
            <w:tcW w:w="450" w:type="dxa"/>
            <w:tcBorders>
              <w:top w:val="nil"/>
              <w:left w:val="nil"/>
              <w:bottom w:val="nil"/>
              <w:right w:val="nil"/>
            </w:tcBorders>
            <w:tcMar>
              <w:top w:w="0" w:type="dxa"/>
              <w:left w:w="60" w:type="dxa"/>
              <w:bottom w:w="0" w:type="dxa"/>
              <w:right w:w="60" w:type="dxa"/>
            </w:tcMar>
          </w:tcPr>
          <w:p w14:paraId="7FA799DF" w14:textId="77777777" w:rsidR="00B34EAC" w:rsidRDefault="00B34EAC" w:rsidP="00B34EAC">
            <w:pPr>
              <w:rPr>
                <w:ins w:id="2500" w:author="Arjan Kloosterboer" w:date="2017-09-21T14:50:00Z"/>
                <w:rFonts w:ascii="Calibri" w:hAnsi="Calibri" w:cs="Calibri"/>
                <w:color w:val="0F0F0F"/>
                <w:sz w:val="22"/>
                <w:szCs w:val="22"/>
              </w:rPr>
            </w:pPr>
            <w:bookmarkStart w:id="2501" w:name="BKM_16B5C3DC_6AC0_43AC_8CA0_84948ECA2078"/>
          </w:p>
        </w:tc>
        <w:tc>
          <w:tcPr>
            <w:tcW w:w="2790" w:type="dxa"/>
            <w:gridSpan w:val="2"/>
            <w:tcBorders>
              <w:top w:val="nil"/>
              <w:left w:val="nil"/>
              <w:bottom w:val="nil"/>
              <w:right w:val="nil"/>
            </w:tcBorders>
            <w:tcMar>
              <w:top w:w="0" w:type="dxa"/>
              <w:left w:w="60" w:type="dxa"/>
              <w:bottom w:w="0" w:type="dxa"/>
              <w:right w:w="60" w:type="dxa"/>
            </w:tcMar>
          </w:tcPr>
          <w:p w14:paraId="5BC70AB4" w14:textId="77777777" w:rsidR="00B34EAC" w:rsidRDefault="00B34EAC" w:rsidP="00B34EAC">
            <w:pPr>
              <w:rPr>
                <w:ins w:id="2502" w:author="Arjan Kloosterboer" w:date="2017-09-21T14:50:00Z"/>
                <w:rFonts w:ascii="Calibri" w:hAnsi="Calibri" w:cs="Calibri"/>
                <w:color w:val="0F0F0F"/>
                <w:sz w:val="22"/>
                <w:szCs w:val="22"/>
              </w:rPr>
            </w:pPr>
            <w:ins w:id="2503" w:author="Arjan Kloosterboer" w:date="2017-09-21T14:50:00Z">
              <w:r>
                <w:rPr>
                  <w:rFonts w:ascii="Calibri" w:hAnsi="Calibri" w:cs="Calibri"/>
                  <w:color w:val="0F0F0F"/>
                  <w:sz w:val="22"/>
                  <w:szCs w:val="22"/>
                </w:rPr>
                <w:t>Datum begin geldigheid onbegroeid terreindeel</w:t>
              </w:r>
            </w:ins>
          </w:p>
        </w:tc>
        <w:tc>
          <w:tcPr>
            <w:tcW w:w="4230" w:type="dxa"/>
            <w:tcBorders>
              <w:top w:val="nil"/>
              <w:left w:val="nil"/>
              <w:bottom w:val="nil"/>
              <w:right w:val="nil"/>
            </w:tcBorders>
            <w:tcMar>
              <w:top w:w="0" w:type="dxa"/>
              <w:left w:w="60" w:type="dxa"/>
              <w:bottom w:w="0" w:type="dxa"/>
              <w:right w:w="60" w:type="dxa"/>
            </w:tcMar>
          </w:tcPr>
          <w:p w14:paraId="7DF27D9E" w14:textId="77777777" w:rsidR="00B34EAC" w:rsidRDefault="00B34EAC" w:rsidP="00B34EAC">
            <w:pPr>
              <w:rPr>
                <w:ins w:id="2504"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ACA1B9F" w14:textId="77777777" w:rsidR="00B34EAC" w:rsidRDefault="00B34EAC" w:rsidP="00B34EAC">
            <w:pPr>
              <w:rPr>
                <w:ins w:id="2505"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6927B1B" w14:textId="77777777" w:rsidR="00B34EAC" w:rsidRDefault="00B34EAC" w:rsidP="00B34EAC">
            <w:pPr>
              <w:rPr>
                <w:ins w:id="2506" w:author="Arjan Kloosterboer" w:date="2017-09-21T14:50:00Z"/>
                <w:rFonts w:ascii="Calibri" w:hAnsi="Calibri" w:cs="Calibri"/>
                <w:color w:val="0F0F0F"/>
                <w:sz w:val="22"/>
                <w:szCs w:val="22"/>
              </w:rPr>
            </w:pPr>
            <w:ins w:id="2507" w:author="Arjan Kloosterboer" w:date="2017-09-21T14:50:00Z">
              <w:r>
                <w:rPr>
                  <w:rFonts w:ascii="Calibri" w:hAnsi="Calibri" w:cs="Calibri"/>
                  <w:color w:val="0F0F0F"/>
                  <w:sz w:val="22"/>
                  <w:szCs w:val="22"/>
                </w:rPr>
                <w:t>1 - 1</w:t>
              </w:r>
            </w:ins>
          </w:p>
        </w:tc>
        <w:bookmarkEnd w:id="2501"/>
      </w:tr>
      <w:tr w:rsidR="00B34EAC" w14:paraId="022E69A8" w14:textId="77777777" w:rsidTr="00B34EAC">
        <w:trPr>
          <w:ins w:id="2508" w:author="Arjan Kloosterboer" w:date="2017-09-21T14:50:00Z"/>
        </w:trPr>
        <w:tc>
          <w:tcPr>
            <w:tcW w:w="450" w:type="dxa"/>
            <w:tcBorders>
              <w:top w:val="nil"/>
              <w:left w:val="nil"/>
              <w:bottom w:val="nil"/>
              <w:right w:val="nil"/>
            </w:tcBorders>
            <w:tcMar>
              <w:top w:w="0" w:type="dxa"/>
              <w:left w:w="60" w:type="dxa"/>
              <w:bottom w:w="0" w:type="dxa"/>
              <w:right w:w="60" w:type="dxa"/>
            </w:tcMar>
          </w:tcPr>
          <w:p w14:paraId="103BCDFA" w14:textId="77777777" w:rsidR="00B34EAC" w:rsidRDefault="00B34EAC" w:rsidP="00B34EAC">
            <w:pPr>
              <w:rPr>
                <w:ins w:id="2509" w:author="Arjan Kloosterboer" w:date="2017-09-21T14:50:00Z"/>
                <w:rFonts w:ascii="Calibri" w:hAnsi="Calibri" w:cs="Calibri"/>
                <w:color w:val="0F0F0F"/>
                <w:sz w:val="22"/>
                <w:szCs w:val="22"/>
              </w:rPr>
            </w:pPr>
            <w:bookmarkStart w:id="2510" w:name="BKM_DA23E146_A774_4284_80DA_FB3534F9EB5C"/>
          </w:p>
        </w:tc>
        <w:tc>
          <w:tcPr>
            <w:tcW w:w="2790" w:type="dxa"/>
            <w:gridSpan w:val="2"/>
            <w:tcBorders>
              <w:top w:val="nil"/>
              <w:left w:val="nil"/>
              <w:bottom w:val="nil"/>
              <w:right w:val="nil"/>
            </w:tcBorders>
            <w:tcMar>
              <w:top w:w="0" w:type="dxa"/>
              <w:left w:w="60" w:type="dxa"/>
              <w:bottom w:w="0" w:type="dxa"/>
              <w:right w:w="60" w:type="dxa"/>
            </w:tcMar>
          </w:tcPr>
          <w:p w14:paraId="6159B68D" w14:textId="77777777" w:rsidR="00B34EAC" w:rsidRDefault="00B34EAC" w:rsidP="00B34EAC">
            <w:pPr>
              <w:rPr>
                <w:ins w:id="2511" w:author="Arjan Kloosterboer" w:date="2017-09-21T14:50:00Z"/>
                <w:rFonts w:ascii="Calibri" w:hAnsi="Calibri" w:cs="Calibri"/>
                <w:color w:val="0F0F0F"/>
                <w:sz w:val="22"/>
                <w:szCs w:val="22"/>
              </w:rPr>
            </w:pPr>
            <w:ins w:id="2512" w:author="Arjan Kloosterboer" w:date="2017-09-21T14:50:00Z">
              <w:r>
                <w:rPr>
                  <w:rFonts w:ascii="Calibri" w:hAnsi="Calibri" w:cs="Calibri"/>
                  <w:color w:val="0F0F0F"/>
                  <w:sz w:val="22"/>
                  <w:szCs w:val="22"/>
                </w:rPr>
                <w:t>Datum einde geldigheid onbegroeid terreindeel</w:t>
              </w:r>
            </w:ins>
          </w:p>
        </w:tc>
        <w:tc>
          <w:tcPr>
            <w:tcW w:w="4230" w:type="dxa"/>
            <w:tcBorders>
              <w:top w:val="nil"/>
              <w:left w:val="nil"/>
              <w:bottom w:val="nil"/>
              <w:right w:val="nil"/>
            </w:tcBorders>
            <w:tcMar>
              <w:top w:w="0" w:type="dxa"/>
              <w:left w:w="60" w:type="dxa"/>
              <w:bottom w:w="0" w:type="dxa"/>
              <w:right w:w="60" w:type="dxa"/>
            </w:tcMar>
          </w:tcPr>
          <w:p w14:paraId="49BD2B0B" w14:textId="77777777" w:rsidR="00B34EAC" w:rsidRDefault="00B34EAC" w:rsidP="00B34EAC">
            <w:pPr>
              <w:rPr>
                <w:ins w:id="2513" w:author="Arjan Kloosterboer" w:date="2017-09-21T14:5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9292D71" w14:textId="77777777" w:rsidR="00B34EAC" w:rsidRDefault="00B34EAC" w:rsidP="00B34EAC">
            <w:pPr>
              <w:rPr>
                <w:ins w:id="2514" w:author="Arjan Kloosterboer" w:date="2017-09-21T14:5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BC15032" w14:textId="77777777" w:rsidR="00B34EAC" w:rsidRDefault="00B34EAC" w:rsidP="00B34EAC">
            <w:pPr>
              <w:rPr>
                <w:ins w:id="2515" w:author="Arjan Kloosterboer" w:date="2017-09-21T14:50:00Z"/>
                <w:rFonts w:ascii="Calibri" w:hAnsi="Calibri" w:cs="Calibri"/>
                <w:color w:val="0F0F0F"/>
                <w:sz w:val="22"/>
                <w:szCs w:val="22"/>
              </w:rPr>
            </w:pPr>
            <w:ins w:id="2516" w:author="Arjan Kloosterboer" w:date="2017-09-21T14:50:00Z">
              <w:r>
                <w:rPr>
                  <w:rFonts w:ascii="Calibri" w:hAnsi="Calibri" w:cs="Calibri"/>
                  <w:color w:val="0F0F0F"/>
                  <w:sz w:val="22"/>
                  <w:szCs w:val="22"/>
                </w:rPr>
                <w:t>0 - 1</w:t>
              </w:r>
            </w:ins>
          </w:p>
        </w:tc>
        <w:bookmarkEnd w:id="2510"/>
      </w:tr>
    </w:tbl>
    <w:p w14:paraId="4997FD31" w14:textId="77777777" w:rsidR="00B34EAC" w:rsidRDefault="00B34EAC" w:rsidP="00B34EAC">
      <w:pPr>
        <w:rPr>
          <w:ins w:id="2517" w:author="Arjan Kloosterboer" w:date="2017-09-21T14:5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34EAC" w14:paraId="2FB80716" w14:textId="77777777" w:rsidTr="00B34EAC">
        <w:trPr>
          <w:ins w:id="2518" w:author="Arjan Kloosterboer" w:date="2017-09-21T14:50:00Z"/>
        </w:trPr>
        <w:tc>
          <w:tcPr>
            <w:tcW w:w="9360" w:type="dxa"/>
            <w:gridSpan w:val="3"/>
            <w:tcBorders>
              <w:top w:val="nil"/>
              <w:left w:val="nil"/>
              <w:bottom w:val="nil"/>
              <w:right w:val="nil"/>
            </w:tcBorders>
            <w:tcMar>
              <w:top w:w="0" w:type="dxa"/>
              <w:left w:w="60" w:type="dxa"/>
              <w:bottom w:w="0" w:type="dxa"/>
              <w:right w:w="60" w:type="dxa"/>
            </w:tcMar>
          </w:tcPr>
          <w:p w14:paraId="66D90C41" w14:textId="77777777" w:rsidR="00B34EAC" w:rsidRDefault="00B34EAC" w:rsidP="00B34EAC">
            <w:pPr>
              <w:rPr>
                <w:ins w:id="2519" w:author="Arjan Kloosterboer" w:date="2017-09-21T14:50:00Z"/>
                <w:rFonts w:ascii="Calibri" w:hAnsi="Calibri" w:cs="Calibri"/>
                <w:color w:val="0F0F0F"/>
                <w:sz w:val="22"/>
                <w:szCs w:val="22"/>
              </w:rPr>
            </w:pPr>
            <w:ins w:id="2520" w:author="Arjan Kloosterboer" w:date="2017-09-21T14:50:00Z">
              <w:r>
                <w:rPr>
                  <w:rFonts w:ascii="Calibri" w:hAnsi="Calibri" w:cs="Calibri"/>
                  <w:b/>
                  <w:bCs/>
                  <w:color w:val="0F0F0F"/>
                  <w:sz w:val="22"/>
                  <w:szCs w:val="22"/>
                </w:rPr>
                <w:t>Overzicht relaties</w:t>
              </w:r>
            </w:ins>
          </w:p>
        </w:tc>
      </w:tr>
      <w:tr w:rsidR="00B34EAC" w14:paraId="26F200F6" w14:textId="77777777" w:rsidTr="00B34EAC">
        <w:trPr>
          <w:ins w:id="2521" w:author="Arjan Kloosterboer" w:date="2017-09-21T14:50:00Z"/>
        </w:trPr>
        <w:tc>
          <w:tcPr>
            <w:tcW w:w="450" w:type="dxa"/>
            <w:tcBorders>
              <w:top w:val="nil"/>
              <w:left w:val="nil"/>
              <w:bottom w:val="nil"/>
              <w:right w:val="nil"/>
            </w:tcBorders>
            <w:tcMar>
              <w:top w:w="0" w:type="dxa"/>
              <w:left w:w="60" w:type="dxa"/>
              <w:bottom w:w="0" w:type="dxa"/>
              <w:right w:w="60" w:type="dxa"/>
            </w:tcMar>
          </w:tcPr>
          <w:p w14:paraId="41F498EE" w14:textId="77777777" w:rsidR="00B34EAC" w:rsidRDefault="00B34EAC" w:rsidP="00B34EAC">
            <w:pPr>
              <w:rPr>
                <w:ins w:id="2522" w:author="Arjan Kloosterboer" w:date="2017-09-21T14:5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5F9BB64E" w14:textId="77777777" w:rsidR="00B34EAC" w:rsidRDefault="00B34EAC" w:rsidP="00B34EAC">
            <w:pPr>
              <w:rPr>
                <w:ins w:id="2523" w:author="Arjan Kloosterboer" w:date="2017-09-21T14:50:00Z"/>
                <w:rFonts w:ascii="Calibri" w:hAnsi="Calibri" w:cs="Calibri"/>
                <w:i/>
                <w:iCs/>
                <w:color w:val="0F0F0F"/>
                <w:sz w:val="22"/>
                <w:szCs w:val="22"/>
              </w:rPr>
            </w:pPr>
            <w:ins w:id="2524" w:author="Arjan Kloosterboer" w:date="2017-09-21T14:50:00Z">
              <w:r>
                <w:rPr>
                  <w:rFonts w:ascii="Calibri" w:hAnsi="Calibri" w:cs="Calibri"/>
                  <w:i/>
                  <w:iCs/>
                  <w:color w:val="0F0F0F"/>
                  <w:sz w:val="22"/>
                  <w:szCs w:val="22"/>
                </w:rPr>
                <w:t>Relatienaam met</w:t>
              </w:r>
            </w:ins>
          </w:p>
          <w:p w14:paraId="73ADB1FD" w14:textId="77777777" w:rsidR="00B34EAC" w:rsidRDefault="00B34EAC" w:rsidP="00B34EAC">
            <w:pPr>
              <w:rPr>
                <w:ins w:id="2525" w:author="Arjan Kloosterboer" w:date="2017-09-21T14:50:00Z"/>
                <w:rFonts w:ascii="Calibri" w:hAnsi="Calibri" w:cs="Calibri"/>
                <w:color w:val="0F0F0F"/>
                <w:sz w:val="22"/>
                <w:szCs w:val="22"/>
              </w:rPr>
            </w:pPr>
            <w:ins w:id="2526" w:author="Arjan Kloosterboer" w:date="2017-09-21T14:5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9922713" w14:textId="77777777" w:rsidR="00B34EAC" w:rsidRDefault="00B34EAC" w:rsidP="00B34EAC">
            <w:pPr>
              <w:rPr>
                <w:ins w:id="2527" w:author="Arjan Kloosterboer" w:date="2017-09-21T14:50:00Z"/>
                <w:rFonts w:ascii="Calibri" w:hAnsi="Calibri" w:cs="Calibri"/>
                <w:color w:val="0F0F0F"/>
                <w:sz w:val="22"/>
                <w:szCs w:val="22"/>
              </w:rPr>
            </w:pPr>
            <w:ins w:id="2528" w:author="Arjan Kloosterboer" w:date="2017-09-21T14:50:00Z">
              <w:r>
                <w:rPr>
                  <w:rFonts w:ascii="Calibri" w:hAnsi="Calibri" w:cs="Calibri"/>
                  <w:i/>
                  <w:iCs/>
                  <w:color w:val="0F0F0F"/>
                  <w:sz w:val="22"/>
                  <w:szCs w:val="22"/>
                </w:rPr>
                <w:t>Definitie</w:t>
              </w:r>
            </w:ins>
          </w:p>
        </w:tc>
      </w:tr>
      <w:tr w:rsidR="00B34EAC" w14:paraId="116AD866" w14:textId="77777777" w:rsidTr="00B34EAC">
        <w:trPr>
          <w:ins w:id="2529" w:author="Arjan Kloosterboer" w:date="2017-09-21T14:50:00Z"/>
        </w:trPr>
        <w:tc>
          <w:tcPr>
            <w:tcW w:w="450" w:type="dxa"/>
            <w:tcBorders>
              <w:top w:val="nil"/>
              <w:left w:val="nil"/>
              <w:bottom w:val="nil"/>
              <w:right w:val="nil"/>
            </w:tcBorders>
            <w:tcMar>
              <w:top w:w="0" w:type="dxa"/>
              <w:left w:w="60" w:type="dxa"/>
              <w:bottom w:w="0" w:type="dxa"/>
              <w:right w:w="60" w:type="dxa"/>
            </w:tcMar>
          </w:tcPr>
          <w:p w14:paraId="2D1B96EA" w14:textId="77777777" w:rsidR="00B34EAC" w:rsidRDefault="00B34EAC" w:rsidP="00B34EAC">
            <w:pPr>
              <w:rPr>
                <w:ins w:id="2530"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67955AB" w14:textId="77777777" w:rsidR="00B34EAC" w:rsidRDefault="00B34EAC" w:rsidP="00B34EAC">
            <w:pPr>
              <w:rPr>
                <w:ins w:id="2531" w:author="Arjan Kloosterboer" w:date="2017-09-21T14:50:00Z"/>
                <w:rFonts w:ascii="Calibri" w:hAnsi="Calibri" w:cs="Calibri"/>
                <w:color w:val="0F0F0F"/>
                <w:sz w:val="22"/>
                <w:szCs w:val="22"/>
              </w:rPr>
            </w:pPr>
            <w:ins w:id="2532" w:author="Arjan Kloosterboer" w:date="2017-09-21T14:50:00Z">
              <w:r>
                <w:rPr>
                  <w:rFonts w:ascii="Calibri" w:hAnsi="Calibri" w:cs="Calibri"/>
                  <w:color w:val="0F0F0F"/>
                  <w:sz w:val="22"/>
                  <w:szCs w:val="22"/>
                </w:rPr>
                <w:t>ONBEGROEID TERREINDEEL  []</w:t>
              </w:r>
            </w:ins>
          </w:p>
          <w:p w14:paraId="47D83F9C" w14:textId="77777777" w:rsidR="00B34EAC" w:rsidRDefault="00B34EAC" w:rsidP="00B34EAC">
            <w:pPr>
              <w:rPr>
                <w:ins w:id="2533" w:author="Arjan Kloosterboer" w:date="2017-09-21T14:50:00Z"/>
                <w:rFonts w:ascii="Calibri" w:hAnsi="Calibri" w:cs="Calibri"/>
                <w:color w:val="0F0F0F"/>
                <w:sz w:val="22"/>
                <w:szCs w:val="22"/>
              </w:rPr>
            </w:pPr>
            <w:ins w:id="2534" w:author="Arjan Kloosterboer" w:date="2017-09-21T14:50:00Z">
              <w:r>
                <w:rPr>
                  <w:rFonts w:ascii="Calibri" w:hAnsi="Calibri" w:cs="Calibri"/>
                  <w:color w:val="0F0F0F"/>
                  <w:sz w:val="22"/>
                  <w:szCs w:val="22"/>
                </w:rPr>
                <w:t xml:space="preserve">  </w:t>
              </w:r>
            </w:ins>
          </w:p>
          <w:p w14:paraId="4E0D303E" w14:textId="77777777" w:rsidR="00B34EAC" w:rsidRDefault="00B34EAC" w:rsidP="00B34EAC">
            <w:pPr>
              <w:rPr>
                <w:ins w:id="2535" w:author="Arjan Kloosterboer" w:date="2017-09-21T14:50:00Z"/>
                <w:rFonts w:ascii="Calibri" w:hAnsi="Calibri" w:cs="Calibri"/>
                <w:color w:val="0F0F0F"/>
                <w:sz w:val="22"/>
                <w:szCs w:val="22"/>
              </w:rPr>
            </w:pPr>
            <w:ins w:id="2536" w:author="Arjan Kloosterboer" w:date="2017-09-21T14:50:00Z">
              <w:r>
                <w:rPr>
                  <w:rFonts w:ascii="Calibri" w:hAnsi="Calibri" w:cs="Calibri"/>
                  <w:color w:val="0F0F0F"/>
                  <w:sz w:val="22"/>
                  <w:szCs w:val="22"/>
                </w:rPr>
                <w:t>ONBEGROEID TERREINDEEL  []</w:t>
              </w:r>
            </w:ins>
          </w:p>
        </w:tc>
        <w:tc>
          <w:tcPr>
            <w:tcW w:w="6120" w:type="dxa"/>
            <w:tcBorders>
              <w:top w:val="nil"/>
              <w:left w:val="nil"/>
              <w:bottom w:val="nil"/>
              <w:right w:val="nil"/>
            </w:tcBorders>
            <w:tcMar>
              <w:top w:w="0" w:type="dxa"/>
              <w:left w:w="60" w:type="dxa"/>
              <w:bottom w:w="0" w:type="dxa"/>
              <w:right w:w="60" w:type="dxa"/>
            </w:tcMar>
          </w:tcPr>
          <w:p w14:paraId="6B009BEE" w14:textId="77777777" w:rsidR="00B34EAC" w:rsidRDefault="00B34EAC" w:rsidP="00B34EAC">
            <w:pPr>
              <w:rPr>
                <w:ins w:id="2537" w:author="Arjan Kloosterboer" w:date="2017-09-21T14:50:00Z"/>
                <w:rFonts w:ascii="Calibri" w:hAnsi="Calibri" w:cs="Calibri"/>
                <w:color w:val="0F0F0F"/>
                <w:sz w:val="22"/>
                <w:szCs w:val="22"/>
              </w:rPr>
            </w:pPr>
          </w:p>
        </w:tc>
      </w:tr>
      <w:tr w:rsidR="00B34EAC" w14:paraId="61B450DB" w14:textId="77777777" w:rsidTr="00B34EAC">
        <w:trPr>
          <w:trHeight w:hRule="exact" w:val="128"/>
          <w:ins w:id="2538" w:author="Arjan Kloosterboer" w:date="2017-09-21T14:50:00Z"/>
        </w:trPr>
        <w:tc>
          <w:tcPr>
            <w:tcW w:w="450" w:type="dxa"/>
            <w:tcBorders>
              <w:top w:val="nil"/>
              <w:left w:val="nil"/>
              <w:bottom w:val="nil"/>
              <w:right w:val="nil"/>
            </w:tcBorders>
            <w:tcMar>
              <w:top w:w="0" w:type="dxa"/>
              <w:left w:w="60" w:type="dxa"/>
              <w:bottom w:w="0" w:type="dxa"/>
              <w:right w:w="60" w:type="dxa"/>
            </w:tcMar>
          </w:tcPr>
          <w:p w14:paraId="4AFC79ED" w14:textId="77777777" w:rsidR="00B34EAC" w:rsidRDefault="00B34EAC" w:rsidP="00B34EAC">
            <w:pPr>
              <w:rPr>
                <w:ins w:id="2539"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2DE4DC4" w14:textId="77777777" w:rsidR="00B34EAC" w:rsidRDefault="00B34EAC" w:rsidP="00B34EAC">
            <w:pPr>
              <w:rPr>
                <w:ins w:id="2540" w:author="Arjan Kloosterboer" w:date="2017-09-21T14:5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55A3BC9" w14:textId="77777777" w:rsidR="00B34EAC" w:rsidRDefault="00B34EAC" w:rsidP="00B34EAC">
            <w:pPr>
              <w:rPr>
                <w:ins w:id="2541" w:author="Arjan Kloosterboer" w:date="2017-09-21T14:50:00Z"/>
                <w:rFonts w:ascii="Calibri" w:hAnsi="Calibri" w:cs="Calibri"/>
                <w:color w:val="0F0F0F"/>
                <w:sz w:val="22"/>
                <w:szCs w:val="22"/>
              </w:rPr>
            </w:pPr>
          </w:p>
        </w:tc>
      </w:tr>
      <w:tr w:rsidR="00B34EAC" w14:paraId="763D7D4F" w14:textId="77777777" w:rsidTr="00B34EAC">
        <w:trPr>
          <w:ins w:id="2542" w:author="Arjan Kloosterboer" w:date="2017-09-21T14:50:00Z"/>
        </w:trPr>
        <w:tc>
          <w:tcPr>
            <w:tcW w:w="450" w:type="dxa"/>
            <w:tcBorders>
              <w:top w:val="nil"/>
              <w:left w:val="nil"/>
              <w:bottom w:val="nil"/>
              <w:right w:val="nil"/>
            </w:tcBorders>
            <w:tcMar>
              <w:top w:w="0" w:type="dxa"/>
              <w:left w:w="60" w:type="dxa"/>
              <w:bottom w:w="0" w:type="dxa"/>
              <w:right w:w="60" w:type="dxa"/>
            </w:tcMar>
          </w:tcPr>
          <w:p w14:paraId="5D8EBC4C" w14:textId="77777777" w:rsidR="00B34EAC" w:rsidRDefault="00B34EAC" w:rsidP="00B34EAC">
            <w:pPr>
              <w:rPr>
                <w:ins w:id="2543"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7DA882D" w14:textId="77777777" w:rsidR="00B34EAC" w:rsidRDefault="00B34EAC" w:rsidP="00B34EAC">
            <w:pPr>
              <w:rPr>
                <w:ins w:id="2544" w:author="Arjan Kloosterboer" w:date="2017-09-21T14:50:00Z"/>
                <w:rFonts w:ascii="Calibri" w:hAnsi="Calibri" w:cs="Calibri"/>
                <w:color w:val="0F0F0F"/>
                <w:sz w:val="22"/>
                <w:szCs w:val="22"/>
              </w:rPr>
            </w:pPr>
            <w:ins w:id="2545" w:author="Arjan Kloosterboer" w:date="2017-09-21T14:50:00Z">
              <w:r>
                <w:rPr>
                  <w:rFonts w:ascii="Calibri" w:hAnsi="Calibri" w:cs="Calibri"/>
                  <w:color w:val="0F0F0F"/>
                  <w:sz w:val="22"/>
                  <w:szCs w:val="22"/>
                </w:rPr>
                <w:t>OBJECT  []</w:t>
              </w:r>
            </w:ins>
          </w:p>
          <w:p w14:paraId="25A6F4A6" w14:textId="77777777" w:rsidR="00B34EAC" w:rsidRDefault="00B34EAC" w:rsidP="00B34EAC">
            <w:pPr>
              <w:rPr>
                <w:ins w:id="2546" w:author="Arjan Kloosterboer" w:date="2017-09-21T14:50:00Z"/>
                <w:rFonts w:ascii="Calibri" w:hAnsi="Calibri" w:cs="Calibri"/>
                <w:color w:val="0F0F0F"/>
                <w:sz w:val="22"/>
                <w:szCs w:val="22"/>
              </w:rPr>
            </w:pPr>
            <w:ins w:id="2547" w:author="Arjan Kloosterboer" w:date="2017-09-21T14:50:00Z">
              <w:r>
                <w:rPr>
                  <w:rFonts w:ascii="Calibri" w:hAnsi="Calibri" w:cs="Calibri"/>
                  <w:color w:val="0F0F0F"/>
                  <w:sz w:val="22"/>
                  <w:szCs w:val="22"/>
                </w:rPr>
                <w:t xml:space="preserve">  is</w:t>
              </w:r>
            </w:ins>
          </w:p>
          <w:p w14:paraId="11045707" w14:textId="77777777" w:rsidR="00B34EAC" w:rsidRDefault="00B34EAC" w:rsidP="00B34EAC">
            <w:pPr>
              <w:rPr>
                <w:ins w:id="2548" w:author="Arjan Kloosterboer" w:date="2017-09-21T14:50:00Z"/>
                <w:rFonts w:ascii="Calibri" w:hAnsi="Calibri" w:cs="Calibri"/>
                <w:color w:val="0F0F0F"/>
                <w:sz w:val="22"/>
                <w:szCs w:val="22"/>
              </w:rPr>
            </w:pPr>
            <w:ins w:id="2549" w:author="Arjan Kloosterboer" w:date="2017-09-21T14:50:00Z">
              <w:r>
                <w:rPr>
                  <w:rFonts w:ascii="Calibri" w:hAnsi="Calibri" w:cs="Calibri"/>
                  <w:color w:val="0F0F0F"/>
                  <w:sz w:val="22"/>
                  <w:szCs w:val="22"/>
                </w:rPr>
                <w:t>ONBEGROEID TERREINDEEL  []</w:t>
              </w:r>
            </w:ins>
          </w:p>
        </w:tc>
        <w:tc>
          <w:tcPr>
            <w:tcW w:w="6120" w:type="dxa"/>
            <w:tcBorders>
              <w:top w:val="nil"/>
              <w:left w:val="nil"/>
              <w:bottom w:val="nil"/>
              <w:right w:val="nil"/>
            </w:tcBorders>
            <w:tcMar>
              <w:top w:w="0" w:type="dxa"/>
              <w:left w:w="60" w:type="dxa"/>
              <w:bottom w:w="0" w:type="dxa"/>
              <w:right w:w="60" w:type="dxa"/>
            </w:tcMar>
          </w:tcPr>
          <w:p w14:paraId="6E8B6F66" w14:textId="77777777" w:rsidR="00B34EAC" w:rsidRDefault="00B34EAC" w:rsidP="00B34EAC">
            <w:pPr>
              <w:rPr>
                <w:ins w:id="2550" w:author="Arjan Kloosterboer" w:date="2017-09-21T14:50:00Z"/>
                <w:rFonts w:ascii="Calibri" w:hAnsi="Calibri" w:cs="Calibri"/>
                <w:color w:val="0F0F0F"/>
                <w:sz w:val="22"/>
                <w:szCs w:val="22"/>
              </w:rPr>
            </w:pPr>
            <w:ins w:id="2551" w:author="Arjan Kloosterboer" w:date="2017-09-21T14:50:00Z">
              <w:r>
                <w:rPr>
                  <w:rFonts w:ascii="Calibri" w:hAnsi="Calibri" w:cs="Calibri"/>
                  <w:color w:val="000000"/>
                  <w:sz w:val="22"/>
                  <w:szCs w:val="22"/>
                </w:rPr>
                <w:t>Een  ONBEGROEID TERREINDEEL komt voor in de hoedanigheid van een OBJECT bij een zaak</w:t>
              </w:r>
            </w:ins>
          </w:p>
        </w:tc>
      </w:tr>
      <w:tr w:rsidR="00B34EAC" w14:paraId="0F23057C" w14:textId="77777777" w:rsidTr="00B34EAC">
        <w:trPr>
          <w:trHeight w:hRule="exact" w:val="128"/>
          <w:ins w:id="2552" w:author="Arjan Kloosterboer" w:date="2017-09-21T14:50:00Z"/>
        </w:trPr>
        <w:tc>
          <w:tcPr>
            <w:tcW w:w="450" w:type="dxa"/>
            <w:tcBorders>
              <w:top w:val="nil"/>
              <w:left w:val="nil"/>
              <w:bottom w:val="nil"/>
              <w:right w:val="nil"/>
            </w:tcBorders>
            <w:tcMar>
              <w:top w:w="0" w:type="dxa"/>
              <w:left w:w="60" w:type="dxa"/>
              <w:bottom w:w="0" w:type="dxa"/>
              <w:right w:w="60" w:type="dxa"/>
            </w:tcMar>
          </w:tcPr>
          <w:p w14:paraId="2FFD3736" w14:textId="77777777" w:rsidR="00B34EAC" w:rsidRDefault="00B34EAC" w:rsidP="00B34EAC">
            <w:pPr>
              <w:rPr>
                <w:ins w:id="2553" w:author="Arjan Kloosterboer" w:date="2017-09-21T14:5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03BE1AB" w14:textId="77777777" w:rsidR="00B34EAC" w:rsidRDefault="00B34EAC" w:rsidP="00B34EAC">
            <w:pPr>
              <w:rPr>
                <w:ins w:id="2554" w:author="Arjan Kloosterboer" w:date="2017-09-21T14:5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44D28CD" w14:textId="77777777" w:rsidR="00B34EAC" w:rsidRDefault="00B34EAC" w:rsidP="00B34EAC">
            <w:pPr>
              <w:rPr>
                <w:ins w:id="2555" w:author="Arjan Kloosterboer" w:date="2017-09-21T14:50:00Z"/>
                <w:rFonts w:ascii="Calibri" w:hAnsi="Calibri" w:cs="Calibri"/>
                <w:color w:val="0F0F0F"/>
                <w:sz w:val="22"/>
                <w:szCs w:val="22"/>
              </w:rPr>
            </w:pPr>
          </w:p>
        </w:tc>
      </w:tr>
    </w:tbl>
    <w:p w14:paraId="4D9624B0" w14:textId="77777777" w:rsidR="00B34EAC" w:rsidRPr="00E072A0" w:rsidRDefault="00B34EAC" w:rsidP="00B34EAC">
      <w:pPr>
        <w:rPr>
          <w:ins w:id="2556" w:author="Arjan Kloosterboer" w:date="2017-09-21T14:50:00Z"/>
          <w:rFonts w:ascii="Calibri" w:hAnsi="Calibri" w:cs="Calibri"/>
          <w:color w:val="0F0F0F"/>
          <w:sz w:val="22"/>
          <w:szCs w:val="22"/>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B34EAC" w14:paraId="5AE9196E" w14:textId="77777777" w:rsidTr="00AB30C2">
        <w:trPr>
          <w:ins w:id="2557" w:author="Arjan Kloosterboer" w:date="2017-09-21T14:50:00Z"/>
        </w:trPr>
        <w:tc>
          <w:tcPr>
            <w:tcW w:w="9360" w:type="dxa"/>
            <w:tcBorders>
              <w:top w:val="nil"/>
              <w:left w:val="nil"/>
              <w:bottom w:val="nil"/>
              <w:right w:val="nil"/>
            </w:tcBorders>
            <w:tcMar>
              <w:top w:w="0" w:type="dxa"/>
              <w:left w:w="60" w:type="dxa"/>
              <w:bottom w:w="0" w:type="dxa"/>
              <w:right w:w="60" w:type="dxa"/>
            </w:tcMar>
          </w:tcPr>
          <w:p w14:paraId="140A4816" w14:textId="77777777" w:rsidR="00B34EAC" w:rsidRDefault="00B34EAC" w:rsidP="00B34EAC">
            <w:pPr>
              <w:rPr>
                <w:ins w:id="2558" w:author="Arjan Kloosterboer" w:date="2017-09-21T14:50:00Z"/>
                <w:rFonts w:ascii="Calibri" w:hAnsi="Calibri" w:cs="Calibri"/>
                <w:b/>
                <w:bCs/>
                <w:color w:val="0F0F0F"/>
                <w:sz w:val="22"/>
                <w:szCs w:val="22"/>
              </w:rPr>
            </w:pPr>
            <w:ins w:id="2559" w:author="Arjan Kloosterboer" w:date="2017-09-21T14:50:00Z">
              <w:r>
                <w:rPr>
                  <w:rFonts w:ascii="Calibri" w:hAnsi="Calibri" w:cs="Calibri"/>
                  <w:b/>
                  <w:bCs/>
                  <w:color w:val="0F0F0F"/>
                  <w:sz w:val="22"/>
                  <w:szCs w:val="22"/>
                </w:rPr>
                <w:t>Toelichting objecttype</w:t>
              </w:r>
            </w:ins>
          </w:p>
          <w:p w14:paraId="697C26CB" w14:textId="77777777" w:rsidR="00B34EAC" w:rsidRDefault="00B34EAC" w:rsidP="00B34EAC">
            <w:pPr>
              <w:ind w:left="720"/>
              <w:rPr>
                <w:ins w:id="2560" w:author="Arjan Kloosterboer" w:date="2017-09-21T14:50:00Z"/>
                <w:rFonts w:ascii="Calibri" w:hAnsi="Calibri" w:cs="Calibri"/>
                <w:color w:val="0F0F0F"/>
                <w:sz w:val="22"/>
                <w:szCs w:val="22"/>
              </w:rPr>
            </w:pPr>
          </w:p>
        </w:tc>
        <w:bookmarkEnd w:id="2418"/>
      </w:tr>
    </w:tbl>
    <w:p w14:paraId="1D34F568" w14:textId="77777777" w:rsidR="00AB30C2" w:rsidRDefault="00AB30C2" w:rsidP="00AB30C2">
      <w:pPr>
        <w:pStyle w:val="Kop3"/>
        <w:rPr>
          <w:ins w:id="2561" w:author="Arjan Kloosterboer" w:date="2017-09-21T15:00:00Z"/>
          <w:rFonts w:eastAsia="Times New Roman"/>
          <w:color w:val="0F0F0F"/>
        </w:rPr>
      </w:pPr>
      <w:bookmarkStart w:id="2562" w:name="BKM_863DB861_8ECD_4F28_8D81_FE0541E0F22F"/>
      <w:ins w:id="2563" w:author="Arjan Kloosterboer" w:date="2017-09-21T15:00:00Z">
        <w:r>
          <w:rPr>
            <w:rFonts w:ascii="Calibri" w:eastAsia="Times New Roman" w:hAnsi="Calibri" w:cs="Calibri"/>
            <w:color w:val="0F0F0F"/>
            <w:sz w:val="28"/>
            <w:szCs w:val="28"/>
          </w:rPr>
          <w:t>«Objecttype_proxy» ONDERSTEUNEND WEGDEEL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305B687A" w14:textId="77777777" w:rsidTr="00F9498E">
        <w:trPr>
          <w:trHeight w:val="271"/>
          <w:ins w:id="2564"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13B74A69" w14:textId="77777777" w:rsidR="00AB30C2" w:rsidRDefault="00AB30C2" w:rsidP="00F9498E">
            <w:pPr>
              <w:rPr>
                <w:ins w:id="2565" w:author="Arjan Kloosterboer" w:date="2017-09-21T15:00:00Z"/>
                <w:rFonts w:ascii="Calibri" w:hAnsi="Calibri" w:cs="Calibri"/>
                <w:color w:val="0F0F0F"/>
                <w:sz w:val="22"/>
                <w:szCs w:val="22"/>
              </w:rPr>
            </w:pPr>
            <w:ins w:id="2566"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79AE5763" w14:textId="77777777" w:rsidR="00AB30C2" w:rsidRDefault="00AB30C2" w:rsidP="00F9498E">
            <w:pPr>
              <w:rPr>
                <w:ins w:id="2567" w:author="Arjan Kloosterboer" w:date="2017-09-21T15:00:00Z"/>
                <w:rFonts w:ascii="Calibri" w:hAnsi="Calibri" w:cs="Calibri"/>
                <w:color w:val="0F0F0F"/>
                <w:sz w:val="22"/>
                <w:szCs w:val="22"/>
              </w:rPr>
            </w:pPr>
            <w:ins w:id="2568" w:author="Arjan Kloosterboer" w:date="2017-09-21T15:00:00Z">
              <w:r>
                <w:rPr>
                  <w:rFonts w:ascii="Calibri" w:hAnsi="Calibri" w:cs="Calibri"/>
                  <w:color w:val="0F0F0F"/>
                  <w:sz w:val="22"/>
                  <w:szCs w:val="22"/>
                </w:rPr>
                <w:t>ONDERSTEUNEND WEGDEEL</w:t>
              </w:r>
            </w:ins>
          </w:p>
        </w:tc>
      </w:tr>
      <w:tr w:rsidR="00AB30C2" w14:paraId="72831BCF" w14:textId="77777777" w:rsidTr="00F9498E">
        <w:trPr>
          <w:trHeight w:hRule="exact" w:val="128"/>
          <w:ins w:id="2569"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3DC3DF5F" w14:textId="77777777" w:rsidR="00AB30C2" w:rsidRDefault="00AB30C2" w:rsidP="00F9498E">
            <w:pPr>
              <w:rPr>
                <w:ins w:id="2570"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E5D0B31" w14:textId="77777777" w:rsidR="00AB30C2" w:rsidRDefault="00AB30C2" w:rsidP="00F9498E">
            <w:pPr>
              <w:rPr>
                <w:ins w:id="2571" w:author="Arjan Kloosterboer" w:date="2017-09-21T15:00:00Z"/>
                <w:rFonts w:ascii="Calibri" w:hAnsi="Calibri" w:cs="Calibri"/>
                <w:color w:val="0F0F0F"/>
                <w:sz w:val="22"/>
                <w:szCs w:val="22"/>
              </w:rPr>
            </w:pPr>
          </w:p>
        </w:tc>
      </w:tr>
      <w:tr w:rsidR="00AB30C2" w14:paraId="430A366F" w14:textId="77777777" w:rsidTr="00F9498E">
        <w:trPr>
          <w:ins w:id="257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ACEB934" w14:textId="77777777" w:rsidR="00AB30C2" w:rsidRDefault="00AB30C2" w:rsidP="00F9498E">
            <w:pPr>
              <w:rPr>
                <w:ins w:id="2573" w:author="Arjan Kloosterboer" w:date="2017-09-21T15:00:00Z"/>
                <w:rFonts w:ascii="Calibri" w:hAnsi="Calibri" w:cs="Calibri"/>
                <w:b/>
                <w:bCs/>
                <w:color w:val="0F0F0F"/>
                <w:sz w:val="22"/>
                <w:szCs w:val="22"/>
              </w:rPr>
            </w:pPr>
            <w:ins w:id="2574"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57A3D409" w14:textId="77777777" w:rsidR="00AB30C2" w:rsidRDefault="00AB30C2" w:rsidP="00F9498E">
            <w:pPr>
              <w:rPr>
                <w:ins w:id="2575" w:author="Arjan Kloosterboer" w:date="2017-09-21T15:00:00Z"/>
                <w:rFonts w:ascii="Calibri" w:hAnsi="Calibri" w:cs="Calibri"/>
                <w:color w:val="0F0F0F"/>
                <w:sz w:val="22"/>
                <w:szCs w:val="22"/>
              </w:rPr>
            </w:pPr>
            <w:ins w:id="2576" w:author="Arjan Kloosterboer" w:date="2017-09-21T15:00:00Z">
              <w:r>
                <w:rPr>
                  <w:rFonts w:ascii="Calibri" w:hAnsi="Calibri" w:cs="Calibri"/>
                  <w:color w:val="0F0F0F"/>
                  <w:sz w:val="22"/>
                  <w:szCs w:val="22"/>
                </w:rPr>
                <w:t>RSGB</w:t>
              </w:r>
            </w:ins>
          </w:p>
        </w:tc>
      </w:tr>
      <w:tr w:rsidR="00AB30C2" w14:paraId="3ED35D53" w14:textId="77777777" w:rsidTr="00F9498E">
        <w:trPr>
          <w:trHeight w:hRule="exact" w:val="128"/>
          <w:ins w:id="257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9D72001" w14:textId="77777777" w:rsidR="00AB30C2" w:rsidRDefault="00AB30C2" w:rsidP="00F9498E">
            <w:pPr>
              <w:rPr>
                <w:ins w:id="2578"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CF3C4D7" w14:textId="77777777" w:rsidR="00AB30C2" w:rsidRDefault="00AB30C2" w:rsidP="00F9498E">
            <w:pPr>
              <w:rPr>
                <w:ins w:id="2579" w:author="Arjan Kloosterboer" w:date="2017-09-21T15:00:00Z"/>
                <w:rFonts w:ascii="Calibri" w:hAnsi="Calibri" w:cs="Calibri"/>
                <w:color w:val="0F0F0F"/>
                <w:sz w:val="22"/>
                <w:szCs w:val="22"/>
              </w:rPr>
            </w:pPr>
          </w:p>
        </w:tc>
      </w:tr>
      <w:tr w:rsidR="00AB30C2" w14:paraId="226A6898" w14:textId="77777777" w:rsidTr="00F9498E">
        <w:trPr>
          <w:ins w:id="258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DAFFE3C" w14:textId="77777777" w:rsidR="00AB30C2" w:rsidRDefault="00AB30C2" w:rsidP="00F9498E">
            <w:pPr>
              <w:rPr>
                <w:ins w:id="2581" w:author="Arjan Kloosterboer" w:date="2017-09-21T15:00:00Z"/>
                <w:rFonts w:ascii="Calibri" w:hAnsi="Calibri" w:cs="Calibri"/>
                <w:b/>
                <w:bCs/>
                <w:color w:val="0F0F0F"/>
                <w:sz w:val="22"/>
                <w:szCs w:val="22"/>
              </w:rPr>
            </w:pPr>
            <w:ins w:id="2582"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73B92FC4" w14:textId="77777777" w:rsidR="00AB30C2" w:rsidRDefault="00AB30C2" w:rsidP="00F9498E">
            <w:pPr>
              <w:rPr>
                <w:ins w:id="2583" w:author="Arjan Kloosterboer" w:date="2017-09-21T15:00:00Z"/>
                <w:rFonts w:ascii="Calibri" w:hAnsi="Calibri" w:cs="Calibri"/>
                <w:color w:val="0F0F0F"/>
                <w:sz w:val="22"/>
                <w:szCs w:val="22"/>
              </w:rPr>
            </w:pPr>
            <w:ins w:id="2584" w:author="Arjan Kloosterboer" w:date="2017-09-21T15:00:00Z">
              <w:r>
                <w:rPr>
                  <w:rFonts w:ascii="Calibri" w:hAnsi="Calibri" w:cs="Calibri"/>
                  <w:color w:val="0F0F0F"/>
                  <w:sz w:val="22"/>
                  <w:szCs w:val="22"/>
                </w:rPr>
                <w:t>1 april 2017</w:t>
              </w:r>
            </w:ins>
          </w:p>
        </w:tc>
      </w:tr>
      <w:tr w:rsidR="00AB30C2" w14:paraId="274DAD12" w14:textId="77777777" w:rsidTr="00F9498E">
        <w:trPr>
          <w:trHeight w:hRule="exact" w:val="128"/>
          <w:ins w:id="2585"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73B4265" w14:textId="77777777" w:rsidR="00AB30C2" w:rsidRDefault="00AB30C2" w:rsidP="00F9498E">
            <w:pPr>
              <w:rPr>
                <w:ins w:id="2586"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76EF8DA" w14:textId="77777777" w:rsidR="00AB30C2" w:rsidRDefault="00AB30C2" w:rsidP="00F9498E">
            <w:pPr>
              <w:rPr>
                <w:ins w:id="2587" w:author="Arjan Kloosterboer" w:date="2017-09-21T15:00:00Z"/>
                <w:rFonts w:ascii="Calibri" w:hAnsi="Calibri" w:cs="Calibri"/>
                <w:color w:val="0F0F0F"/>
                <w:sz w:val="22"/>
                <w:szCs w:val="22"/>
              </w:rPr>
            </w:pPr>
          </w:p>
        </w:tc>
      </w:tr>
      <w:tr w:rsidR="00AB30C2" w14:paraId="5996602B" w14:textId="77777777" w:rsidTr="00F9498E">
        <w:trPr>
          <w:trHeight w:hRule="exact" w:val="256"/>
          <w:ins w:id="2588"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9F55843" w14:textId="77777777" w:rsidR="00AB30C2" w:rsidRDefault="00AB30C2" w:rsidP="00F9498E">
            <w:pPr>
              <w:rPr>
                <w:ins w:id="2589"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448028C" w14:textId="77777777" w:rsidR="00AB30C2" w:rsidRDefault="00AB30C2" w:rsidP="00F9498E">
            <w:pPr>
              <w:rPr>
                <w:ins w:id="2590" w:author="Arjan Kloosterboer" w:date="2017-09-21T15:00:00Z"/>
                <w:rFonts w:ascii="Calibri" w:hAnsi="Calibri" w:cs="Calibri"/>
                <w:color w:val="0F0F0F"/>
                <w:sz w:val="22"/>
                <w:szCs w:val="22"/>
              </w:rPr>
            </w:pPr>
          </w:p>
        </w:tc>
      </w:tr>
      <w:tr w:rsidR="00AB30C2" w14:paraId="37044F2E" w14:textId="77777777" w:rsidTr="00F9498E">
        <w:trPr>
          <w:ins w:id="2591"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8F42B02" w14:textId="77777777" w:rsidR="00AB30C2" w:rsidRDefault="00AB30C2" w:rsidP="00F9498E">
            <w:pPr>
              <w:rPr>
                <w:ins w:id="2592" w:author="Arjan Kloosterboer" w:date="2017-09-21T15:00:00Z"/>
                <w:rFonts w:ascii="Calibri" w:hAnsi="Calibri" w:cs="Calibri"/>
                <w:b/>
                <w:bCs/>
                <w:color w:val="0F0F0F"/>
                <w:sz w:val="22"/>
                <w:szCs w:val="22"/>
              </w:rPr>
            </w:pPr>
            <w:ins w:id="2593"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4A22E051" w14:textId="77777777" w:rsidR="00AB30C2" w:rsidRDefault="00AB30C2" w:rsidP="00F9498E">
            <w:pPr>
              <w:rPr>
                <w:ins w:id="2594" w:author="Arjan Kloosterboer" w:date="2017-09-21T15:00:00Z"/>
                <w:rFonts w:ascii="Calibri" w:hAnsi="Calibri" w:cs="Calibri"/>
                <w:b/>
                <w:bCs/>
                <w:color w:val="0F0F0F"/>
                <w:sz w:val="22"/>
                <w:szCs w:val="22"/>
              </w:rPr>
            </w:pPr>
          </w:p>
        </w:tc>
      </w:tr>
      <w:tr w:rsidR="00AB30C2" w14:paraId="0AD73C7C" w14:textId="77777777" w:rsidTr="00F9498E">
        <w:trPr>
          <w:ins w:id="2595" w:author="Arjan Kloosterboer" w:date="2017-09-21T15:00:00Z"/>
        </w:trPr>
        <w:tc>
          <w:tcPr>
            <w:tcW w:w="450" w:type="dxa"/>
            <w:tcBorders>
              <w:top w:val="nil"/>
              <w:left w:val="nil"/>
              <w:bottom w:val="nil"/>
              <w:right w:val="nil"/>
            </w:tcBorders>
            <w:tcMar>
              <w:top w:w="0" w:type="dxa"/>
              <w:left w:w="60" w:type="dxa"/>
              <w:bottom w:w="0" w:type="dxa"/>
              <w:right w:w="60" w:type="dxa"/>
            </w:tcMar>
          </w:tcPr>
          <w:p w14:paraId="3B5E63B0" w14:textId="77777777" w:rsidR="00AB30C2" w:rsidRDefault="00AB30C2" w:rsidP="00F9498E">
            <w:pPr>
              <w:rPr>
                <w:ins w:id="2596" w:author="Arjan Kloosterboer" w:date="2017-09-21T15:00:00Z"/>
                <w:rFonts w:ascii="Calibri" w:hAnsi="Calibri" w:cs="Calibri"/>
                <w:i/>
                <w:iCs/>
                <w:color w:val="0F0F0F"/>
                <w:sz w:val="22"/>
                <w:szCs w:val="22"/>
              </w:rPr>
            </w:pPr>
            <w:bookmarkStart w:id="2597" w:name="BKM_A64099E4_87D6_4A09_B6F5_0BC1DFD7B73E"/>
          </w:p>
        </w:tc>
        <w:tc>
          <w:tcPr>
            <w:tcW w:w="2790" w:type="dxa"/>
            <w:gridSpan w:val="2"/>
            <w:tcBorders>
              <w:top w:val="nil"/>
              <w:left w:val="nil"/>
              <w:bottom w:val="nil"/>
              <w:right w:val="nil"/>
            </w:tcBorders>
            <w:tcMar>
              <w:top w:w="0" w:type="dxa"/>
              <w:left w:w="60" w:type="dxa"/>
              <w:bottom w:w="0" w:type="dxa"/>
              <w:right w:w="60" w:type="dxa"/>
            </w:tcMar>
          </w:tcPr>
          <w:p w14:paraId="2F2337D2" w14:textId="77777777" w:rsidR="00AB30C2" w:rsidRDefault="00AB30C2" w:rsidP="00F9498E">
            <w:pPr>
              <w:rPr>
                <w:ins w:id="2598" w:author="Arjan Kloosterboer" w:date="2017-09-21T15:00:00Z"/>
                <w:rFonts w:ascii="Calibri" w:hAnsi="Calibri" w:cs="Calibri"/>
                <w:color w:val="0F0F0F"/>
                <w:sz w:val="22"/>
                <w:szCs w:val="22"/>
              </w:rPr>
            </w:pPr>
            <w:ins w:id="2599"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52147CE" w14:textId="77777777" w:rsidR="00AB30C2" w:rsidRDefault="00AB30C2" w:rsidP="00F9498E">
            <w:pPr>
              <w:rPr>
                <w:ins w:id="2600" w:author="Arjan Kloosterboer" w:date="2017-09-21T15:00:00Z"/>
                <w:rFonts w:ascii="Calibri" w:hAnsi="Calibri" w:cs="Calibri"/>
                <w:color w:val="0F0F0F"/>
                <w:sz w:val="22"/>
                <w:szCs w:val="22"/>
              </w:rPr>
            </w:pPr>
            <w:ins w:id="2601"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8CCA5D8" w14:textId="77777777" w:rsidR="00AB30C2" w:rsidRDefault="00AB30C2" w:rsidP="00F9498E">
            <w:pPr>
              <w:rPr>
                <w:ins w:id="2602" w:author="Arjan Kloosterboer" w:date="2017-09-21T15:00:00Z"/>
                <w:rFonts w:ascii="Calibri" w:hAnsi="Calibri" w:cs="Calibri"/>
                <w:color w:val="0F0F0F"/>
                <w:sz w:val="22"/>
                <w:szCs w:val="22"/>
              </w:rPr>
            </w:pPr>
            <w:ins w:id="2603"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E031A9E" w14:textId="77777777" w:rsidR="00AB30C2" w:rsidRDefault="00AB30C2" w:rsidP="00F9498E">
            <w:pPr>
              <w:rPr>
                <w:ins w:id="2604" w:author="Arjan Kloosterboer" w:date="2017-09-21T15:00:00Z"/>
                <w:rFonts w:ascii="Calibri" w:hAnsi="Calibri" w:cs="Calibri"/>
                <w:i/>
                <w:iCs/>
                <w:color w:val="0F0F0F"/>
                <w:sz w:val="22"/>
                <w:szCs w:val="22"/>
              </w:rPr>
            </w:pPr>
            <w:ins w:id="2605" w:author="Arjan Kloosterboer" w:date="2017-09-21T15:00:00Z">
              <w:r>
                <w:rPr>
                  <w:rFonts w:ascii="Calibri" w:hAnsi="Calibri" w:cs="Calibri"/>
                  <w:i/>
                  <w:iCs/>
                  <w:color w:val="0F0F0F"/>
                  <w:sz w:val="22"/>
                  <w:szCs w:val="22"/>
                </w:rPr>
                <w:t>Kardi-</w:t>
              </w:r>
            </w:ins>
          </w:p>
          <w:p w14:paraId="582126B8" w14:textId="77777777" w:rsidR="00AB30C2" w:rsidRDefault="00AB30C2" w:rsidP="00F9498E">
            <w:pPr>
              <w:rPr>
                <w:ins w:id="2606" w:author="Arjan Kloosterboer" w:date="2017-09-21T15:00:00Z"/>
                <w:rFonts w:ascii="Calibri" w:hAnsi="Calibri" w:cs="Calibri"/>
                <w:color w:val="0F0F0F"/>
                <w:sz w:val="22"/>
                <w:szCs w:val="22"/>
              </w:rPr>
            </w:pPr>
            <w:ins w:id="2607" w:author="Arjan Kloosterboer" w:date="2017-09-21T15:00:00Z">
              <w:r>
                <w:rPr>
                  <w:rFonts w:ascii="Calibri" w:hAnsi="Calibri" w:cs="Calibri"/>
                  <w:i/>
                  <w:iCs/>
                  <w:color w:val="0F0F0F"/>
                  <w:sz w:val="22"/>
                  <w:szCs w:val="22"/>
                </w:rPr>
                <w:t>naliteit</w:t>
              </w:r>
            </w:ins>
          </w:p>
        </w:tc>
      </w:tr>
      <w:tr w:rsidR="00AB30C2" w14:paraId="18AF473F" w14:textId="77777777" w:rsidTr="00F9498E">
        <w:trPr>
          <w:ins w:id="2608" w:author="Arjan Kloosterboer" w:date="2017-09-21T15:00:00Z"/>
        </w:trPr>
        <w:tc>
          <w:tcPr>
            <w:tcW w:w="450" w:type="dxa"/>
            <w:tcBorders>
              <w:top w:val="nil"/>
              <w:left w:val="nil"/>
              <w:bottom w:val="nil"/>
              <w:right w:val="nil"/>
            </w:tcBorders>
            <w:tcMar>
              <w:top w:w="0" w:type="dxa"/>
              <w:left w:w="60" w:type="dxa"/>
              <w:bottom w:w="0" w:type="dxa"/>
              <w:right w:w="60" w:type="dxa"/>
            </w:tcMar>
          </w:tcPr>
          <w:p w14:paraId="7E381A24" w14:textId="77777777" w:rsidR="00AB30C2" w:rsidRDefault="00AB30C2" w:rsidP="00F9498E">
            <w:pPr>
              <w:rPr>
                <w:ins w:id="2609"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94FC0A7" w14:textId="77777777" w:rsidR="00AB30C2" w:rsidRDefault="00AB30C2" w:rsidP="00F9498E">
            <w:pPr>
              <w:rPr>
                <w:ins w:id="2610" w:author="Arjan Kloosterboer" w:date="2017-09-21T15:00:00Z"/>
                <w:rFonts w:ascii="Calibri" w:hAnsi="Calibri" w:cs="Calibri"/>
                <w:color w:val="0F0F0F"/>
                <w:sz w:val="22"/>
                <w:szCs w:val="22"/>
              </w:rPr>
            </w:pPr>
            <w:ins w:id="2611" w:author="Arjan Kloosterboer" w:date="2017-09-21T15:00:00Z">
              <w:r>
                <w:rPr>
                  <w:rFonts w:ascii="Calibri" w:hAnsi="Calibri" w:cs="Calibri"/>
                  <w:color w:val="0F0F0F"/>
                  <w:sz w:val="22"/>
                  <w:szCs w:val="22"/>
                </w:rPr>
                <w:t>Identificatie ondersteunend wegdeel</w:t>
              </w:r>
            </w:ins>
          </w:p>
        </w:tc>
        <w:tc>
          <w:tcPr>
            <w:tcW w:w="4230" w:type="dxa"/>
            <w:tcBorders>
              <w:top w:val="nil"/>
              <w:left w:val="nil"/>
              <w:bottom w:val="nil"/>
              <w:right w:val="nil"/>
            </w:tcBorders>
            <w:tcMar>
              <w:top w:w="0" w:type="dxa"/>
              <w:left w:w="60" w:type="dxa"/>
              <w:bottom w:w="0" w:type="dxa"/>
              <w:right w:w="60" w:type="dxa"/>
            </w:tcMar>
          </w:tcPr>
          <w:p w14:paraId="139E9DF6" w14:textId="77777777" w:rsidR="00AB30C2" w:rsidRDefault="00AB30C2" w:rsidP="00F9498E">
            <w:pPr>
              <w:rPr>
                <w:ins w:id="2612"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71EB14C" w14:textId="77777777" w:rsidR="00AB30C2" w:rsidRDefault="00AB30C2" w:rsidP="00F9498E">
            <w:pPr>
              <w:rPr>
                <w:ins w:id="2613"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F847CA8" w14:textId="77777777" w:rsidR="00AB30C2" w:rsidRDefault="00AB30C2" w:rsidP="00F9498E">
            <w:pPr>
              <w:rPr>
                <w:ins w:id="2614" w:author="Arjan Kloosterboer" w:date="2017-09-21T15:00:00Z"/>
                <w:rFonts w:ascii="Calibri" w:hAnsi="Calibri" w:cs="Calibri"/>
                <w:color w:val="0F0F0F"/>
                <w:sz w:val="22"/>
                <w:szCs w:val="22"/>
              </w:rPr>
            </w:pPr>
            <w:ins w:id="2615" w:author="Arjan Kloosterboer" w:date="2017-09-21T15:00:00Z">
              <w:r>
                <w:rPr>
                  <w:rFonts w:ascii="Calibri" w:hAnsi="Calibri" w:cs="Calibri"/>
                  <w:color w:val="0F0F0F"/>
                  <w:sz w:val="22"/>
                  <w:szCs w:val="22"/>
                </w:rPr>
                <w:t>1 - 1</w:t>
              </w:r>
            </w:ins>
          </w:p>
        </w:tc>
        <w:bookmarkEnd w:id="2597"/>
      </w:tr>
      <w:tr w:rsidR="00AB30C2" w14:paraId="7C0699F7" w14:textId="77777777" w:rsidTr="00F9498E">
        <w:trPr>
          <w:ins w:id="2616" w:author="Arjan Kloosterboer" w:date="2017-09-21T15:00:00Z"/>
        </w:trPr>
        <w:tc>
          <w:tcPr>
            <w:tcW w:w="450" w:type="dxa"/>
            <w:tcBorders>
              <w:top w:val="nil"/>
              <w:left w:val="nil"/>
              <w:bottom w:val="nil"/>
              <w:right w:val="nil"/>
            </w:tcBorders>
            <w:tcMar>
              <w:top w:w="0" w:type="dxa"/>
              <w:left w:w="60" w:type="dxa"/>
              <w:bottom w:w="0" w:type="dxa"/>
              <w:right w:w="60" w:type="dxa"/>
            </w:tcMar>
          </w:tcPr>
          <w:p w14:paraId="174D0C70" w14:textId="77777777" w:rsidR="00AB30C2" w:rsidRDefault="00AB30C2" w:rsidP="00F9498E">
            <w:pPr>
              <w:rPr>
                <w:ins w:id="2617" w:author="Arjan Kloosterboer" w:date="2017-09-21T15:00:00Z"/>
                <w:rFonts w:ascii="Calibri" w:hAnsi="Calibri" w:cs="Calibri"/>
                <w:color w:val="0F0F0F"/>
                <w:sz w:val="22"/>
                <w:szCs w:val="22"/>
              </w:rPr>
            </w:pPr>
            <w:bookmarkStart w:id="2618" w:name="BKM_6E631DBA_C8B2_4761_AD88_C17A65313355"/>
          </w:p>
        </w:tc>
        <w:tc>
          <w:tcPr>
            <w:tcW w:w="2790" w:type="dxa"/>
            <w:gridSpan w:val="2"/>
            <w:tcBorders>
              <w:top w:val="nil"/>
              <w:left w:val="nil"/>
              <w:bottom w:val="nil"/>
              <w:right w:val="nil"/>
            </w:tcBorders>
            <w:tcMar>
              <w:top w:w="0" w:type="dxa"/>
              <w:left w:w="60" w:type="dxa"/>
              <w:bottom w:w="0" w:type="dxa"/>
              <w:right w:w="60" w:type="dxa"/>
            </w:tcMar>
          </w:tcPr>
          <w:p w14:paraId="01E2E248" w14:textId="77777777" w:rsidR="00AB30C2" w:rsidRDefault="00AB30C2" w:rsidP="00F9498E">
            <w:pPr>
              <w:rPr>
                <w:ins w:id="2619" w:author="Arjan Kloosterboer" w:date="2017-09-21T15:00:00Z"/>
                <w:rFonts w:ascii="Calibri" w:hAnsi="Calibri" w:cs="Calibri"/>
                <w:color w:val="0F0F0F"/>
                <w:sz w:val="22"/>
                <w:szCs w:val="22"/>
              </w:rPr>
            </w:pPr>
            <w:ins w:id="2620" w:author="Arjan Kloosterboer" w:date="2017-09-21T15:00:00Z">
              <w:r>
                <w:rPr>
                  <w:rFonts w:ascii="Calibri" w:hAnsi="Calibri" w:cs="Calibri"/>
                  <w:color w:val="0F0F0F"/>
                  <w:sz w:val="22"/>
                  <w:szCs w:val="22"/>
                </w:rPr>
                <w:t>Geometrie ondersteunend wegdeel</w:t>
              </w:r>
            </w:ins>
          </w:p>
        </w:tc>
        <w:tc>
          <w:tcPr>
            <w:tcW w:w="4230" w:type="dxa"/>
            <w:tcBorders>
              <w:top w:val="nil"/>
              <w:left w:val="nil"/>
              <w:bottom w:val="nil"/>
              <w:right w:val="nil"/>
            </w:tcBorders>
            <w:tcMar>
              <w:top w:w="0" w:type="dxa"/>
              <w:left w:w="60" w:type="dxa"/>
              <w:bottom w:w="0" w:type="dxa"/>
              <w:right w:w="60" w:type="dxa"/>
            </w:tcMar>
          </w:tcPr>
          <w:p w14:paraId="780FA378" w14:textId="77777777" w:rsidR="00AB30C2" w:rsidRDefault="00AB30C2" w:rsidP="00F9498E">
            <w:pPr>
              <w:rPr>
                <w:ins w:id="2621"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AFF1F19" w14:textId="77777777" w:rsidR="00AB30C2" w:rsidRDefault="00AB30C2" w:rsidP="00F9498E">
            <w:pPr>
              <w:rPr>
                <w:ins w:id="2622"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858A6DE" w14:textId="77777777" w:rsidR="00AB30C2" w:rsidRDefault="00AB30C2" w:rsidP="00F9498E">
            <w:pPr>
              <w:rPr>
                <w:ins w:id="2623" w:author="Arjan Kloosterboer" w:date="2017-09-21T15:00:00Z"/>
                <w:rFonts w:ascii="Calibri" w:hAnsi="Calibri" w:cs="Calibri"/>
                <w:color w:val="0F0F0F"/>
                <w:sz w:val="22"/>
                <w:szCs w:val="22"/>
              </w:rPr>
            </w:pPr>
            <w:ins w:id="2624" w:author="Arjan Kloosterboer" w:date="2017-09-21T15:00:00Z">
              <w:r>
                <w:rPr>
                  <w:rFonts w:ascii="Calibri" w:hAnsi="Calibri" w:cs="Calibri"/>
                  <w:color w:val="0F0F0F"/>
                  <w:sz w:val="22"/>
                  <w:szCs w:val="22"/>
                </w:rPr>
                <w:t>1 - 1</w:t>
              </w:r>
            </w:ins>
          </w:p>
        </w:tc>
        <w:bookmarkEnd w:id="2618"/>
      </w:tr>
      <w:tr w:rsidR="00AB30C2" w14:paraId="672B2B63" w14:textId="77777777" w:rsidTr="00F9498E">
        <w:trPr>
          <w:ins w:id="2625" w:author="Arjan Kloosterboer" w:date="2017-09-21T15:00:00Z"/>
        </w:trPr>
        <w:tc>
          <w:tcPr>
            <w:tcW w:w="450" w:type="dxa"/>
            <w:tcBorders>
              <w:top w:val="nil"/>
              <w:left w:val="nil"/>
              <w:bottom w:val="nil"/>
              <w:right w:val="nil"/>
            </w:tcBorders>
            <w:tcMar>
              <w:top w:w="0" w:type="dxa"/>
              <w:left w:w="60" w:type="dxa"/>
              <w:bottom w:w="0" w:type="dxa"/>
              <w:right w:w="60" w:type="dxa"/>
            </w:tcMar>
          </w:tcPr>
          <w:p w14:paraId="244D9ABC" w14:textId="77777777" w:rsidR="00AB30C2" w:rsidRDefault="00AB30C2" w:rsidP="00F9498E">
            <w:pPr>
              <w:rPr>
                <w:ins w:id="2626" w:author="Arjan Kloosterboer" w:date="2017-09-21T15:00:00Z"/>
                <w:rFonts w:ascii="Calibri" w:hAnsi="Calibri" w:cs="Calibri"/>
                <w:color w:val="0F0F0F"/>
                <w:sz w:val="22"/>
                <w:szCs w:val="22"/>
              </w:rPr>
            </w:pPr>
            <w:bookmarkStart w:id="2627" w:name="BKM_6B41511A_7F9B_4670_88BF_1B83602F9FBB"/>
          </w:p>
        </w:tc>
        <w:tc>
          <w:tcPr>
            <w:tcW w:w="2790" w:type="dxa"/>
            <w:gridSpan w:val="2"/>
            <w:tcBorders>
              <w:top w:val="nil"/>
              <w:left w:val="nil"/>
              <w:bottom w:val="nil"/>
              <w:right w:val="nil"/>
            </w:tcBorders>
            <w:tcMar>
              <w:top w:w="0" w:type="dxa"/>
              <w:left w:w="60" w:type="dxa"/>
              <w:bottom w:w="0" w:type="dxa"/>
              <w:right w:w="60" w:type="dxa"/>
            </w:tcMar>
          </w:tcPr>
          <w:p w14:paraId="5035D777" w14:textId="77777777" w:rsidR="00AB30C2" w:rsidRDefault="00AB30C2" w:rsidP="00F9498E">
            <w:pPr>
              <w:rPr>
                <w:ins w:id="2628" w:author="Arjan Kloosterboer" w:date="2017-09-21T15:00:00Z"/>
                <w:rFonts w:ascii="Calibri" w:hAnsi="Calibri" w:cs="Calibri"/>
                <w:color w:val="0F0F0F"/>
                <w:sz w:val="22"/>
                <w:szCs w:val="22"/>
              </w:rPr>
            </w:pPr>
            <w:ins w:id="2629" w:author="Arjan Kloosterboer" w:date="2017-09-21T15:00:00Z">
              <w:r>
                <w:rPr>
                  <w:rFonts w:ascii="Calibri" w:hAnsi="Calibri" w:cs="Calibri"/>
                  <w:color w:val="0F0F0F"/>
                  <w:sz w:val="22"/>
                  <w:szCs w:val="22"/>
                </w:rPr>
                <w:t>Functie ondersteunend wegdeel</w:t>
              </w:r>
            </w:ins>
          </w:p>
        </w:tc>
        <w:tc>
          <w:tcPr>
            <w:tcW w:w="4230" w:type="dxa"/>
            <w:tcBorders>
              <w:top w:val="nil"/>
              <w:left w:val="nil"/>
              <w:bottom w:val="nil"/>
              <w:right w:val="nil"/>
            </w:tcBorders>
            <w:tcMar>
              <w:top w:w="0" w:type="dxa"/>
              <w:left w:w="60" w:type="dxa"/>
              <w:bottom w:w="0" w:type="dxa"/>
              <w:right w:w="60" w:type="dxa"/>
            </w:tcMar>
          </w:tcPr>
          <w:p w14:paraId="3C97E0C6" w14:textId="77777777" w:rsidR="00AB30C2" w:rsidRDefault="00AB30C2" w:rsidP="00F9498E">
            <w:pPr>
              <w:rPr>
                <w:ins w:id="2630"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996DF07" w14:textId="77777777" w:rsidR="00AB30C2" w:rsidRDefault="00AB30C2" w:rsidP="00F9498E">
            <w:pPr>
              <w:rPr>
                <w:ins w:id="2631"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BF6D3E1" w14:textId="77777777" w:rsidR="00AB30C2" w:rsidRDefault="00AB30C2" w:rsidP="00F9498E">
            <w:pPr>
              <w:rPr>
                <w:ins w:id="2632" w:author="Arjan Kloosterboer" w:date="2017-09-21T15:00:00Z"/>
                <w:rFonts w:ascii="Calibri" w:hAnsi="Calibri" w:cs="Calibri"/>
                <w:color w:val="0F0F0F"/>
                <w:sz w:val="22"/>
                <w:szCs w:val="22"/>
              </w:rPr>
            </w:pPr>
            <w:ins w:id="2633" w:author="Arjan Kloosterboer" w:date="2017-09-21T15:00:00Z">
              <w:r>
                <w:rPr>
                  <w:rFonts w:ascii="Calibri" w:hAnsi="Calibri" w:cs="Calibri"/>
                  <w:color w:val="0F0F0F"/>
                  <w:sz w:val="22"/>
                  <w:szCs w:val="22"/>
                </w:rPr>
                <w:t>1 - 1</w:t>
              </w:r>
            </w:ins>
          </w:p>
        </w:tc>
        <w:bookmarkEnd w:id="2627"/>
      </w:tr>
      <w:tr w:rsidR="00AB30C2" w14:paraId="16F003CB" w14:textId="77777777" w:rsidTr="00F9498E">
        <w:trPr>
          <w:ins w:id="2634" w:author="Arjan Kloosterboer" w:date="2017-09-21T15:00:00Z"/>
        </w:trPr>
        <w:tc>
          <w:tcPr>
            <w:tcW w:w="450" w:type="dxa"/>
            <w:tcBorders>
              <w:top w:val="nil"/>
              <w:left w:val="nil"/>
              <w:bottom w:val="nil"/>
              <w:right w:val="nil"/>
            </w:tcBorders>
            <w:tcMar>
              <w:top w:w="0" w:type="dxa"/>
              <w:left w:w="60" w:type="dxa"/>
              <w:bottom w:w="0" w:type="dxa"/>
              <w:right w:w="60" w:type="dxa"/>
            </w:tcMar>
          </w:tcPr>
          <w:p w14:paraId="7E2C6E32" w14:textId="77777777" w:rsidR="00AB30C2" w:rsidRDefault="00AB30C2" w:rsidP="00F9498E">
            <w:pPr>
              <w:rPr>
                <w:ins w:id="2635" w:author="Arjan Kloosterboer" w:date="2017-09-21T15:00:00Z"/>
                <w:rFonts w:ascii="Calibri" w:hAnsi="Calibri" w:cs="Calibri"/>
                <w:color w:val="0F0F0F"/>
                <w:sz w:val="22"/>
                <w:szCs w:val="22"/>
              </w:rPr>
            </w:pPr>
            <w:bookmarkStart w:id="2636" w:name="BKM_9624BC3B_1075_4D61_9412_79B15C70C835"/>
          </w:p>
        </w:tc>
        <w:tc>
          <w:tcPr>
            <w:tcW w:w="2790" w:type="dxa"/>
            <w:gridSpan w:val="2"/>
            <w:tcBorders>
              <w:top w:val="nil"/>
              <w:left w:val="nil"/>
              <w:bottom w:val="nil"/>
              <w:right w:val="nil"/>
            </w:tcBorders>
            <w:tcMar>
              <w:top w:w="0" w:type="dxa"/>
              <w:left w:w="60" w:type="dxa"/>
              <w:bottom w:w="0" w:type="dxa"/>
              <w:right w:w="60" w:type="dxa"/>
            </w:tcMar>
          </w:tcPr>
          <w:p w14:paraId="098C7053" w14:textId="77777777" w:rsidR="00AB30C2" w:rsidRDefault="00AB30C2" w:rsidP="00F9498E">
            <w:pPr>
              <w:rPr>
                <w:ins w:id="2637" w:author="Arjan Kloosterboer" w:date="2017-09-21T15:00:00Z"/>
                <w:rFonts w:ascii="Calibri" w:hAnsi="Calibri" w:cs="Calibri"/>
                <w:color w:val="0F0F0F"/>
                <w:sz w:val="22"/>
                <w:szCs w:val="22"/>
              </w:rPr>
            </w:pPr>
            <w:ins w:id="2638" w:author="Arjan Kloosterboer" w:date="2017-09-21T15:00:00Z">
              <w:r>
                <w:rPr>
                  <w:rFonts w:ascii="Calibri" w:hAnsi="Calibri" w:cs="Calibri"/>
                  <w:color w:val="0F0F0F"/>
                  <w:sz w:val="22"/>
                  <w:szCs w:val="22"/>
                </w:rPr>
                <w:t>Plus functie ondersteunend wegdeel</w:t>
              </w:r>
            </w:ins>
          </w:p>
        </w:tc>
        <w:tc>
          <w:tcPr>
            <w:tcW w:w="4230" w:type="dxa"/>
            <w:tcBorders>
              <w:top w:val="nil"/>
              <w:left w:val="nil"/>
              <w:bottom w:val="nil"/>
              <w:right w:val="nil"/>
            </w:tcBorders>
            <w:tcMar>
              <w:top w:w="0" w:type="dxa"/>
              <w:left w:w="60" w:type="dxa"/>
              <w:bottom w:w="0" w:type="dxa"/>
              <w:right w:w="60" w:type="dxa"/>
            </w:tcMar>
          </w:tcPr>
          <w:p w14:paraId="6BBDD2E0" w14:textId="77777777" w:rsidR="00AB30C2" w:rsidRDefault="00AB30C2" w:rsidP="00F9498E">
            <w:pPr>
              <w:rPr>
                <w:ins w:id="2639"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C4FDA73" w14:textId="77777777" w:rsidR="00AB30C2" w:rsidRDefault="00AB30C2" w:rsidP="00F9498E">
            <w:pPr>
              <w:rPr>
                <w:ins w:id="2640"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E7C7060" w14:textId="77777777" w:rsidR="00AB30C2" w:rsidRDefault="00AB30C2" w:rsidP="00F9498E">
            <w:pPr>
              <w:rPr>
                <w:ins w:id="2641" w:author="Arjan Kloosterboer" w:date="2017-09-21T15:00:00Z"/>
                <w:rFonts w:ascii="Calibri" w:hAnsi="Calibri" w:cs="Calibri"/>
                <w:color w:val="0F0F0F"/>
                <w:sz w:val="22"/>
                <w:szCs w:val="22"/>
              </w:rPr>
            </w:pPr>
            <w:ins w:id="2642" w:author="Arjan Kloosterboer" w:date="2017-09-21T15:00:00Z">
              <w:r>
                <w:rPr>
                  <w:rFonts w:ascii="Calibri" w:hAnsi="Calibri" w:cs="Calibri"/>
                  <w:color w:val="0F0F0F"/>
                  <w:sz w:val="22"/>
                  <w:szCs w:val="22"/>
                </w:rPr>
                <w:t>0 - 1</w:t>
              </w:r>
            </w:ins>
          </w:p>
        </w:tc>
        <w:bookmarkEnd w:id="2636"/>
      </w:tr>
      <w:tr w:rsidR="00AB30C2" w14:paraId="3DA005D7" w14:textId="77777777" w:rsidTr="00F9498E">
        <w:trPr>
          <w:ins w:id="2643" w:author="Arjan Kloosterboer" w:date="2017-09-21T15:00:00Z"/>
        </w:trPr>
        <w:tc>
          <w:tcPr>
            <w:tcW w:w="450" w:type="dxa"/>
            <w:tcBorders>
              <w:top w:val="nil"/>
              <w:left w:val="nil"/>
              <w:bottom w:val="nil"/>
              <w:right w:val="nil"/>
            </w:tcBorders>
            <w:tcMar>
              <w:top w:w="0" w:type="dxa"/>
              <w:left w:w="60" w:type="dxa"/>
              <w:bottom w:w="0" w:type="dxa"/>
              <w:right w:w="60" w:type="dxa"/>
            </w:tcMar>
          </w:tcPr>
          <w:p w14:paraId="10CE5253" w14:textId="77777777" w:rsidR="00AB30C2" w:rsidRDefault="00AB30C2" w:rsidP="00F9498E">
            <w:pPr>
              <w:rPr>
                <w:ins w:id="2644" w:author="Arjan Kloosterboer" w:date="2017-09-21T15:00:00Z"/>
                <w:rFonts w:ascii="Calibri" w:hAnsi="Calibri" w:cs="Calibri"/>
                <w:color w:val="0F0F0F"/>
                <w:sz w:val="22"/>
                <w:szCs w:val="22"/>
              </w:rPr>
            </w:pPr>
            <w:bookmarkStart w:id="2645" w:name="BKM_5AAD8329_6208_4909_B6C8_871477546FED"/>
          </w:p>
        </w:tc>
        <w:tc>
          <w:tcPr>
            <w:tcW w:w="2790" w:type="dxa"/>
            <w:gridSpan w:val="2"/>
            <w:tcBorders>
              <w:top w:val="nil"/>
              <w:left w:val="nil"/>
              <w:bottom w:val="nil"/>
              <w:right w:val="nil"/>
            </w:tcBorders>
            <w:tcMar>
              <w:top w:w="0" w:type="dxa"/>
              <w:left w:w="60" w:type="dxa"/>
              <w:bottom w:w="0" w:type="dxa"/>
              <w:right w:w="60" w:type="dxa"/>
            </w:tcMar>
          </w:tcPr>
          <w:p w14:paraId="5638E9E1" w14:textId="77777777" w:rsidR="00AB30C2" w:rsidRDefault="00AB30C2" w:rsidP="00F9498E">
            <w:pPr>
              <w:rPr>
                <w:ins w:id="2646" w:author="Arjan Kloosterboer" w:date="2017-09-21T15:00:00Z"/>
                <w:rFonts w:ascii="Calibri" w:hAnsi="Calibri" w:cs="Calibri"/>
                <w:color w:val="0F0F0F"/>
                <w:sz w:val="22"/>
                <w:szCs w:val="22"/>
              </w:rPr>
            </w:pPr>
            <w:ins w:id="2647" w:author="Arjan Kloosterboer" w:date="2017-09-21T15:00:00Z">
              <w:r>
                <w:rPr>
                  <w:rFonts w:ascii="Calibri" w:hAnsi="Calibri" w:cs="Calibri"/>
                  <w:color w:val="0F0F0F"/>
                  <w:sz w:val="22"/>
                  <w:szCs w:val="22"/>
                </w:rPr>
                <w:t>Datum begin geldigheid ondersteunend wegdeel</w:t>
              </w:r>
            </w:ins>
          </w:p>
        </w:tc>
        <w:tc>
          <w:tcPr>
            <w:tcW w:w="4230" w:type="dxa"/>
            <w:tcBorders>
              <w:top w:val="nil"/>
              <w:left w:val="nil"/>
              <w:bottom w:val="nil"/>
              <w:right w:val="nil"/>
            </w:tcBorders>
            <w:tcMar>
              <w:top w:w="0" w:type="dxa"/>
              <w:left w:w="60" w:type="dxa"/>
              <w:bottom w:w="0" w:type="dxa"/>
              <w:right w:w="60" w:type="dxa"/>
            </w:tcMar>
          </w:tcPr>
          <w:p w14:paraId="607151A0" w14:textId="77777777" w:rsidR="00AB30C2" w:rsidRDefault="00AB30C2" w:rsidP="00F9498E">
            <w:pPr>
              <w:rPr>
                <w:ins w:id="2648"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6554EBF" w14:textId="77777777" w:rsidR="00AB30C2" w:rsidRDefault="00AB30C2" w:rsidP="00F9498E">
            <w:pPr>
              <w:rPr>
                <w:ins w:id="2649"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1BAFD9B" w14:textId="77777777" w:rsidR="00AB30C2" w:rsidRDefault="00AB30C2" w:rsidP="00F9498E">
            <w:pPr>
              <w:rPr>
                <w:ins w:id="2650" w:author="Arjan Kloosterboer" w:date="2017-09-21T15:00:00Z"/>
                <w:rFonts w:ascii="Calibri" w:hAnsi="Calibri" w:cs="Calibri"/>
                <w:color w:val="0F0F0F"/>
                <w:sz w:val="22"/>
                <w:szCs w:val="22"/>
              </w:rPr>
            </w:pPr>
            <w:ins w:id="2651" w:author="Arjan Kloosterboer" w:date="2017-09-21T15:00:00Z">
              <w:r>
                <w:rPr>
                  <w:rFonts w:ascii="Calibri" w:hAnsi="Calibri" w:cs="Calibri"/>
                  <w:color w:val="0F0F0F"/>
                  <w:sz w:val="22"/>
                  <w:szCs w:val="22"/>
                </w:rPr>
                <w:t>1 - 1</w:t>
              </w:r>
            </w:ins>
          </w:p>
        </w:tc>
        <w:bookmarkEnd w:id="2645"/>
      </w:tr>
      <w:tr w:rsidR="00AB30C2" w14:paraId="404992BF" w14:textId="77777777" w:rsidTr="00F9498E">
        <w:trPr>
          <w:ins w:id="2652" w:author="Arjan Kloosterboer" w:date="2017-09-21T15:00:00Z"/>
        </w:trPr>
        <w:tc>
          <w:tcPr>
            <w:tcW w:w="450" w:type="dxa"/>
            <w:tcBorders>
              <w:top w:val="nil"/>
              <w:left w:val="nil"/>
              <w:bottom w:val="nil"/>
              <w:right w:val="nil"/>
            </w:tcBorders>
            <w:tcMar>
              <w:top w:w="0" w:type="dxa"/>
              <w:left w:w="60" w:type="dxa"/>
              <w:bottom w:w="0" w:type="dxa"/>
              <w:right w:w="60" w:type="dxa"/>
            </w:tcMar>
          </w:tcPr>
          <w:p w14:paraId="3F0CDD7A" w14:textId="77777777" w:rsidR="00AB30C2" w:rsidRDefault="00AB30C2" w:rsidP="00F9498E">
            <w:pPr>
              <w:rPr>
                <w:ins w:id="2653" w:author="Arjan Kloosterboer" w:date="2017-09-21T15:00:00Z"/>
                <w:rFonts w:ascii="Calibri" w:hAnsi="Calibri" w:cs="Calibri"/>
                <w:color w:val="0F0F0F"/>
                <w:sz w:val="22"/>
                <w:szCs w:val="22"/>
              </w:rPr>
            </w:pPr>
            <w:bookmarkStart w:id="2654" w:name="BKM_AB870ED4_DDCE_4648_8C42_6831AD1ECDC5"/>
          </w:p>
        </w:tc>
        <w:tc>
          <w:tcPr>
            <w:tcW w:w="2790" w:type="dxa"/>
            <w:gridSpan w:val="2"/>
            <w:tcBorders>
              <w:top w:val="nil"/>
              <w:left w:val="nil"/>
              <w:bottom w:val="nil"/>
              <w:right w:val="nil"/>
            </w:tcBorders>
            <w:tcMar>
              <w:top w:w="0" w:type="dxa"/>
              <w:left w:w="60" w:type="dxa"/>
              <w:bottom w:w="0" w:type="dxa"/>
              <w:right w:w="60" w:type="dxa"/>
            </w:tcMar>
          </w:tcPr>
          <w:p w14:paraId="6B995906" w14:textId="77777777" w:rsidR="00AB30C2" w:rsidRDefault="00AB30C2" w:rsidP="00F9498E">
            <w:pPr>
              <w:rPr>
                <w:ins w:id="2655" w:author="Arjan Kloosterboer" w:date="2017-09-21T15:00:00Z"/>
                <w:rFonts w:ascii="Calibri" w:hAnsi="Calibri" w:cs="Calibri"/>
                <w:color w:val="0F0F0F"/>
                <w:sz w:val="22"/>
                <w:szCs w:val="22"/>
              </w:rPr>
            </w:pPr>
            <w:ins w:id="2656" w:author="Arjan Kloosterboer" w:date="2017-09-21T15:00:00Z">
              <w:r>
                <w:rPr>
                  <w:rFonts w:ascii="Calibri" w:hAnsi="Calibri" w:cs="Calibri"/>
                  <w:color w:val="0F0F0F"/>
                  <w:sz w:val="22"/>
                  <w:szCs w:val="22"/>
                </w:rPr>
                <w:t>Datum einde geldigheid ondersteunend wegdeel</w:t>
              </w:r>
            </w:ins>
          </w:p>
        </w:tc>
        <w:tc>
          <w:tcPr>
            <w:tcW w:w="4230" w:type="dxa"/>
            <w:tcBorders>
              <w:top w:val="nil"/>
              <w:left w:val="nil"/>
              <w:bottom w:val="nil"/>
              <w:right w:val="nil"/>
            </w:tcBorders>
            <w:tcMar>
              <w:top w:w="0" w:type="dxa"/>
              <w:left w:w="60" w:type="dxa"/>
              <w:bottom w:w="0" w:type="dxa"/>
              <w:right w:w="60" w:type="dxa"/>
            </w:tcMar>
          </w:tcPr>
          <w:p w14:paraId="74F934DC" w14:textId="77777777" w:rsidR="00AB30C2" w:rsidRDefault="00AB30C2" w:rsidP="00F9498E">
            <w:pPr>
              <w:rPr>
                <w:ins w:id="2657"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6DDB87" w14:textId="77777777" w:rsidR="00AB30C2" w:rsidRDefault="00AB30C2" w:rsidP="00F9498E">
            <w:pPr>
              <w:rPr>
                <w:ins w:id="2658"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8B8A67" w14:textId="77777777" w:rsidR="00AB30C2" w:rsidRDefault="00AB30C2" w:rsidP="00F9498E">
            <w:pPr>
              <w:rPr>
                <w:ins w:id="2659" w:author="Arjan Kloosterboer" w:date="2017-09-21T15:00:00Z"/>
                <w:rFonts w:ascii="Calibri" w:hAnsi="Calibri" w:cs="Calibri"/>
                <w:color w:val="0F0F0F"/>
                <w:sz w:val="22"/>
                <w:szCs w:val="22"/>
              </w:rPr>
            </w:pPr>
            <w:ins w:id="2660" w:author="Arjan Kloosterboer" w:date="2017-09-21T15:00:00Z">
              <w:r>
                <w:rPr>
                  <w:rFonts w:ascii="Calibri" w:hAnsi="Calibri" w:cs="Calibri"/>
                  <w:color w:val="0F0F0F"/>
                  <w:sz w:val="22"/>
                  <w:szCs w:val="22"/>
                </w:rPr>
                <w:t>0 - 1</w:t>
              </w:r>
            </w:ins>
          </w:p>
        </w:tc>
        <w:bookmarkEnd w:id="2654"/>
      </w:tr>
    </w:tbl>
    <w:p w14:paraId="618F70A4" w14:textId="77777777" w:rsidR="00AB30C2" w:rsidRDefault="00AB30C2" w:rsidP="00AB30C2">
      <w:pPr>
        <w:rPr>
          <w:ins w:id="2661"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1973D288" w14:textId="77777777" w:rsidTr="00F9498E">
        <w:trPr>
          <w:ins w:id="2662"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56E139D0" w14:textId="77777777" w:rsidR="00AB30C2" w:rsidRDefault="00AB30C2" w:rsidP="00F9498E">
            <w:pPr>
              <w:rPr>
                <w:ins w:id="2663" w:author="Arjan Kloosterboer" w:date="2017-09-21T15:00:00Z"/>
                <w:rFonts w:ascii="Calibri" w:hAnsi="Calibri" w:cs="Calibri"/>
                <w:color w:val="0F0F0F"/>
                <w:sz w:val="22"/>
                <w:szCs w:val="22"/>
              </w:rPr>
            </w:pPr>
            <w:ins w:id="2664" w:author="Arjan Kloosterboer" w:date="2017-09-21T15:00:00Z">
              <w:r>
                <w:rPr>
                  <w:rFonts w:ascii="Calibri" w:hAnsi="Calibri" w:cs="Calibri"/>
                  <w:b/>
                  <w:bCs/>
                  <w:color w:val="0F0F0F"/>
                  <w:sz w:val="22"/>
                  <w:szCs w:val="22"/>
                </w:rPr>
                <w:t>Overzicht relaties</w:t>
              </w:r>
            </w:ins>
          </w:p>
        </w:tc>
      </w:tr>
      <w:tr w:rsidR="00AB30C2" w14:paraId="5405523C" w14:textId="77777777" w:rsidTr="00F9498E">
        <w:trPr>
          <w:ins w:id="2665" w:author="Arjan Kloosterboer" w:date="2017-09-21T15:00:00Z"/>
        </w:trPr>
        <w:tc>
          <w:tcPr>
            <w:tcW w:w="450" w:type="dxa"/>
            <w:tcBorders>
              <w:top w:val="nil"/>
              <w:left w:val="nil"/>
              <w:bottom w:val="nil"/>
              <w:right w:val="nil"/>
            </w:tcBorders>
            <w:tcMar>
              <w:top w:w="0" w:type="dxa"/>
              <w:left w:w="60" w:type="dxa"/>
              <w:bottom w:w="0" w:type="dxa"/>
              <w:right w:w="60" w:type="dxa"/>
            </w:tcMar>
          </w:tcPr>
          <w:p w14:paraId="0B606973" w14:textId="77777777" w:rsidR="00AB30C2" w:rsidRDefault="00AB30C2" w:rsidP="00F9498E">
            <w:pPr>
              <w:rPr>
                <w:ins w:id="2666"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0CBA238B" w14:textId="77777777" w:rsidR="00AB30C2" w:rsidRDefault="00AB30C2" w:rsidP="00F9498E">
            <w:pPr>
              <w:rPr>
                <w:ins w:id="2667" w:author="Arjan Kloosterboer" w:date="2017-09-21T15:00:00Z"/>
                <w:rFonts w:ascii="Calibri" w:hAnsi="Calibri" w:cs="Calibri"/>
                <w:i/>
                <w:iCs/>
                <w:color w:val="0F0F0F"/>
                <w:sz w:val="22"/>
                <w:szCs w:val="22"/>
              </w:rPr>
            </w:pPr>
            <w:ins w:id="2668" w:author="Arjan Kloosterboer" w:date="2017-09-21T15:00:00Z">
              <w:r>
                <w:rPr>
                  <w:rFonts w:ascii="Calibri" w:hAnsi="Calibri" w:cs="Calibri"/>
                  <w:i/>
                  <w:iCs/>
                  <w:color w:val="0F0F0F"/>
                  <w:sz w:val="22"/>
                  <w:szCs w:val="22"/>
                </w:rPr>
                <w:t>Relatienaam met</w:t>
              </w:r>
            </w:ins>
          </w:p>
          <w:p w14:paraId="5BF238E7" w14:textId="77777777" w:rsidR="00AB30C2" w:rsidRDefault="00AB30C2" w:rsidP="00F9498E">
            <w:pPr>
              <w:rPr>
                <w:ins w:id="2669" w:author="Arjan Kloosterboer" w:date="2017-09-21T15:00:00Z"/>
                <w:rFonts w:ascii="Calibri" w:hAnsi="Calibri" w:cs="Calibri"/>
                <w:color w:val="0F0F0F"/>
                <w:sz w:val="22"/>
                <w:szCs w:val="22"/>
              </w:rPr>
            </w:pPr>
            <w:ins w:id="2670"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767DD29A" w14:textId="77777777" w:rsidR="00AB30C2" w:rsidRDefault="00AB30C2" w:rsidP="00F9498E">
            <w:pPr>
              <w:rPr>
                <w:ins w:id="2671" w:author="Arjan Kloosterboer" w:date="2017-09-21T15:00:00Z"/>
                <w:rFonts w:ascii="Calibri" w:hAnsi="Calibri" w:cs="Calibri"/>
                <w:color w:val="0F0F0F"/>
                <w:sz w:val="22"/>
                <w:szCs w:val="22"/>
              </w:rPr>
            </w:pPr>
            <w:ins w:id="2672" w:author="Arjan Kloosterboer" w:date="2017-09-21T15:00:00Z">
              <w:r>
                <w:rPr>
                  <w:rFonts w:ascii="Calibri" w:hAnsi="Calibri" w:cs="Calibri"/>
                  <w:i/>
                  <w:iCs/>
                  <w:color w:val="0F0F0F"/>
                  <w:sz w:val="22"/>
                  <w:szCs w:val="22"/>
                </w:rPr>
                <w:t>Definitie</w:t>
              </w:r>
            </w:ins>
          </w:p>
        </w:tc>
      </w:tr>
      <w:tr w:rsidR="00AB30C2" w14:paraId="034B6D4F" w14:textId="77777777" w:rsidTr="00F9498E">
        <w:trPr>
          <w:ins w:id="2673" w:author="Arjan Kloosterboer" w:date="2017-09-21T15:00:00Z"/>
        </w:trPr>
        <w:tc>
          <w:tcPr>
            <w:tcW w:w="450" w:type="dxa"/>
            <w:tcBorders>
              <w:top w:val="nil"/>
              <w:left w:val="nil"/>
              <w:bottom w:val="nil"/>
              <w:right w:val="nil"/>
            </w:tcBorders>
            <w:tcMar>
              <w:top w:w="0" w:type="dxa"/>
              <w:left w:w="60" w:type="dxa"/>
              <w:bottom w:w="0" w:type="dxa"/>
              <w:right w:w="60" w:type="dxa"/>
            </w:tcMar>
          </w:tcPr>
          <w:p w14:paraId="6B309E09" w14:textId="77777777" w:rsidR="00AB30C2" w:rsidRDefault="00AB30C2" w:rsidP="00F9498E">
            <w:pPr>
              <w:rPr>
                <w:ins w:id="2674"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32BC218" w14:textId="77777777" w:rsidR="00AB30C2" w:rsidRDefault="00AB30C2" w:rsidP="00F9498E">
            <w:pPr>
              <w:rPr>
                <w:ins w:id="2675" w:author="Arjan Kloosterboer" w:date="2017-09-21T15:00:00Z"/>
                <w:rFonts w:ascii="Calibri" w:hAnsi="Calibri" w:cs="Calibri"/>
                <w:color w:val="0F0F0F"/>
                <w:sz w:val="22"/>
                <w:szCs w:val="22"/>
              </w:rPr>
            </w:pPr>
            <w:ins w:id="2676" w:author="Arjan Kloosterboer" w:date="2017-09-21T15:00:00Z">
              <w:r>
                <w:rPr>
                  <w:rFonts w:ascii="Calibri" w:hAnsi="Calibri" w:cs="Calibri"/>
                  <w:color w:val="0F0F0F"/>
                  <w:sz w:val="22"/>
                  <w:szCs w:val="22"/>
                </w:rPr>
                <w:t>ONDERSTEUNEND WEGDEEL  []</w:t>
              </w:r>
            </w:ins>
          </w:p>
          <w:p w14:paraId="00C1F242" w14:textId="77777777" w:rsidR="00AB30C2" w:rsidRDefault="00AB30C2" w:rsidP="00F9498E">
            <w:pPr>
              <w:rPr>
                <w:ins w:id="2677" w:author="Arjan Kloosterboer" w:date="2017-09-21T15:00:00Z"/>
                <w:rFonts w:ascii="Calibri" w:hAnsi="Calibri" w:cs="Calibri"/>
                <w:color w:val="0F0F0F"/>
                <w:sz w:val="22"/>
                <w:szCs w:val="22"/>
              </w:rPr>
            </w:pPr>
            <w:ins w:id="2678" w:author="Arjan Kloosterboer" w:date="2017-09-21T15:00:00Z">
              <w:r>
                <w:rPr>
                  <w:rFonts w:ascii="Calibri" w:hAnsi="Calibri" w:cs="Calibri"/>
                  <w:color w:val="0F0F0F"/>
                  <w:sz w:val="22"/>
                  <w:szCs w:val="22"/>
                </w:rPr>
                <w:t xml:space="preserve">  </w:t>
              </w:r>
            </w:ins>
          </w:p>
          <w:p w14:paraId="2B7771CB" w14:textId="77777777" w:rsidR="00AB30C2" w:rsidRDefault="00AB30C2" w:rsidP="00F9498E">
            <w:pPr>
              <w:rPr>
                <w:ins w:id="2679" w:author="Arjan Kloosterboer" w:date="2017-09-21T15:00:00Z"/>
                <w:rFonts w:ascii="Calibri" w:hAnsi="Calibri" w:cs="Calibri"/>
                <w:color w:val="0F0F0F"/>
                <w:sz w:val="22"/>
                <w:szCs w:val="22"/>
              </w:rPr>
            </w:pPr>
            <w:ins w:id="2680" w:author="Arjan Kloosterboer" w:date="2017-09-21T15:00:00Z">
              <w:r>
                <w:rPr>
                  <w:rFonts w:ascii="Calibri" w:hAnsi="Calibri" w:cs="Calibri"/>
                  <w:color w:val="0F0F0F"/>
                  <w:sz w:val="22"/>
                  <w:szCs w:val="22"/>
                </w:rPr>
                <w:t>ONDERSTEUNEND WEGDEEL  []</w:t>
              </w:r>
            </w:ins>
          </w:p>
        </w:tc>
        <w:tc>
          <w:tcPr>
            <w:tcW w:w="6120" w:type="dxa"/>
            <w:tcBorders>
              <w:top w:val="nil"/>
              <w:left w:val="nil"/>
              <w:bottom w:val="nil"/>
              <w:right w:val="nil"/>
            </w:tcBorders>
            <w:tcMar>
              <w:top w:w="0" w:type="dxa"/>
              <w:left w:w="60" w:type="dxa"/>
              <w:bottom w:w="0" w:type="dxa"/>
              <w:right w:w="60" w:type="dxa"/>
            </w:tcMar>
          </w:tcPr>
          <w:p w14:paraId="20554BD8" w14:textId="77777777" w:rsidR="00AB30C2" w:rsidRDefault="00AB30C2" w:rsidP="00F9498E">
            <w:pPr>
              <w:rPr>
                <w:ins w:id="2681" w:author="Arjan Kloosterboer" w:date="2017-09-21T15:00:00Z"/>
                <w:rFonts w:ascii="Calibri" w:hAnsi="Calibri" w:cs="Calibri"/>
                <w:color w:val="0F0F0F"/>
                <w:sz w:val="22"/>
                <w:szCs w:val="22"/>
              </w:rPr>
            </w:pPr>
          </w:p>
        </w:tc>
      </w:tr>
      <w:tr w:rsidR="00AB30C2" w14:paraId="35E7F789" w14:textId="77777777" w:rsidTr="00F9498E">
        <w:trPr>
          <w:trHeight w:hRule="exact" w:val="128"/>
          <w:ins w:id="2682" w:author="Arjan Kloosterboer" w:date="2017-09-21T15:00:00Z"/>
        </w:trPr>
        <w:tc>
          <w:tcPr>
            <w:tcW w:w="450" w:type="dxa"/>
            <w:tcBorders>
              <w:top w:val="nil"/>
              <w:left w:val="nil"/>
              <w:bottom w:val="nil"/>
              <w:right w:val="nil"/>
            </w:tcBorders>
            <w:tcMar>
              <w:top w:w="0" w:type="dxa"/>
              <w:left w:w="60" w:type="dxa"/>
              <w:bottom w:w="0" w:type="dxa"/>
              <w:right w:w="60" w:type="dxa"/>
            </w:tcMar>
          </w:tcPr>
          <w:p w14:paraId="7FAD24A2" w14:textId="77777777" w:rsidR="00AB30C2" w:rsidRDefault="00AB30C2" w:rsidP="00F9498E">
            <w:pPr>
              <w:rPr>
                <w:ins w:id="2683"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0635480" w14:textId="77777777" w:rsidR="00AB30C2" w:rsidRDefault="00AB30C2" w:rsidP="00F9498E">
            <w:pPr>
              <w:rPr>
                <w:ins w:id="2684"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6DAD8C30" w14:textId="77777777" w:rsidR="00AB30C2" w:rsidRDefault="00AB30C2" w:rsidP="00F9498E">
            <w:pPr>
              <w:rPr>
                <w:ins w:id="2685" w:author="Arjan Kloosterboer" w:date="2017-09-21T15:00:00Z"/>
                <w:rFonts w:ascii="Calibri" w:hAnsi="Calibri" w:cs="Calibri"/>
                <w:color w:val="0F0F0F"/>
                <w:sz w:val="22"/>
                <w:szCs w:val="22"/>
              </w:rPr>
            </w:pPr>
          </w:p>
        </w:tc>
      </w:tr>
      <w:tr w:rsidR="00AB30C2" w14:paraId="791EA38A" w14:textId="77777777" w:rsidTr="00F9498E">
        <w:trPr>
          <w:ins w:id="2686" w:author="Arjan Kloosterboer" w:date="2017-09-21T15:00:00Z"/>
        </w:trPr>
        <w:tc>
          <w:tcPr>
            <w:tcW w:w="450" w:type="dxa"/>
            <w:tcBorders>
              <w:top w:val="nil"/>
              <w:left w:val="nil"/>
              <w:bottom w:val="nil"/>
              <w:right w:val="nil"/>
            </w:tcBorders>
            <w:tcMar>
              <w:top w:w="0" w:type="dxa"/>
              <w:left w:w="60" w:type="dxa"/>
              <w:bottom w:w="0" w:type="dxa"/>
              <w:right w:w="60" w:type="dxa"/>
            </w:tcMar>
          </w:tcPr>
          <w:p w14:paraId="1F102467" w14:textId="77777777" w:rsidR="00AB30C2" w:rsidRDefault="00AB30C2" w:rsidP="00F9498E">
            <w:pPr>
              <w:rPr>
                <w:ins w:id="2687"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95150E5" w14:textId="77777777" w:rsidR="00AB30C2" w:rsidRDefault="00AB30C2" w:rsidP="00F9498E">
            <w:pPr>
              <w:rPr>
                <w:ins w:id="2688" w:author="Arjan Kloosterboer" w:date="2017-09-21T15:00:00Z"/>
                <w:rFonts w:ascii="Calibri" w:hAnsi="Calibri" w:cs="Calibri"/>
                <w:color w:val="0F0F0F"/>
                <w:sz w:val="22"/>
                <w:szCs w:val="22"/>
              </w:rPr>
            </w:pPr>
            <w:ins w:id="2689" w:author="Arjan Kloosterboer" w:date="2017-09-21T15:00:00Z">
              <w:r>
                <w:rPr>
                  <w:rFonts w:ascii="Calibri" w:hAnsi="Calibri" w:cs="Calibri"/>
                  <w:color w:val="0F0F0F"/>
                  <w:sz w:val="22"/>
                  <w:szCs w:val="22"/>
                </w:rPr>
                <w:t>OBJECT  [0..1]</w:t>
              </w:r>
            </w:ins>
          </w:p>
          <w:p w14:paraId="4F9933FD" w14:textId="77777777" w:rsidR="00AB30C2" w:rsidRDefault="00AB30C2" w:rsidP="00F9498E">
            <w:pPr>
              <w:rPr>
                <w:ins w:id="2690" w:author="Arjan Kloosterboer" w:date="2017-09-21T15:00:00Z"/>
                <w:rFonts w:ascii="Calibri" w:hAnsi="Calibri" w:cs="Calibri"/>
                <w:color w:val="0F0F0F"/>
                <w:sz w:val="22"/>
                <w:szCs w:val="22"/>
              </w:rPr>
            </w:pPr>
            <w:ins w:id="2691" w:author="Arjan Kloosterboer" w:date="2017-09-21T15:00:00Z">
              <w:r>
                <w:rPr>
                  <w:rFonts w:ascii="Calibri" w:hAnsi="Calibri" w:cs="Calibri"/>
                  <w:color w:val="0F0F0F"/>
                  <w:sz w:val="22"/>
                  <w:szCs w:val="22"/>
                </w:rPr>
                <w:t xml:space="preserve">  is</w:t>
              </w:r>
            </w:ins>
          </w:p>
          <w:p w14:paraId="436C3FBC" w14:textId="77777777" w:rsidR="00AB30C2" w:rsidRDefault="00AB30C2" w:rsidP="00F9498E">
            <w:pPr>
              <w:rPr>
                <w:ins w:id="2692" w:author="Arjan Kloosterboer" w:date="2017-09-21T15:00:00Z"/>
                <w:rFonts w:ascii="Calibri" w:hAnsi="Calibri" w:cs="Calibri"/>
                <w:color w:val="0F0F0F"/>
                <w:sz w:val="22"/>
                <w:szCs w:val="22"/>
              </w:rPr>
            </w:pPr>
            <w:ins w:id="2693" w:author="Arjan Kloosterboer" w:date="2017-09-21T15:00:00Z">
              <w:r>
                <w:rPr>
                  <w:rFonts w:ascii="Calibri" w:hAnsi="Calibri" w:cs="Calibri"/>
                  <w:color w:val="0F0F0F"/>
                  <w:sz w:val="22"/>
                  <w:szCs w:val="22"/>
                </w:rPr>
                <w:t>ONDERSTEUNEND WEGDEEL  [1]</w:t>
              </w:r>
            </w:ins>
          </w:p>
        </w:tc>
        <w:tc>
          <w:tcPr>
            <w:tcW w:w="6120" w:type="dxa"/>
            <w:tcBorders>
              <w:top w:val="nil"/>
              <w:left w:val="nil"/>
              <w:bottom w:val="nil"/>
              <w:right w:val="nil"/>
            </w:tcBorders>
            <w:tcMar>
              <w:top w:w="0" w:type="dxa"/>
              <w:left w:w="60" w:type="dxa"/>
              <w:bottom w:w="0" w:type="dxa"/>
              <w:right w:w="60" w:type="dxa"/>
            </w:tcMar>
          </w:tcPr>
          <w:p w14:paraId="2AD5EC6F" w14:textId="77777777" w:rsidR="00AB30C2" w:rsidRDefault="00AB30C2" w:rsidP="00F9498E">
            <w:pPr>
              <w:rPr>
                <w:ins w:id="2694" w:author="Arjan Kloosterboer" w:date="2017-09-21T15:00:00Z"/>
                <w:rFonts w:ascii="Calibri" w:hAnsi="Calibri" w:cs="Calibri"/>
                <w:color w:val="000000"/>
                <w:sz w:val="22"/>
                <w:szCs w:val="22"/>
              </w:rPr>
            </w:pPr>
            <w:ins w:id="2695" w:author="Arjan Kloosterboer" w:date="2017-09-21T15:00:00Z">
              <w:r>
                <w:rPr>
                  <w:rFonts w:ascii="Calibri" w:hAnsi="Calibri" w:cs="Calibri"/>
                  <w:color w:val="000000"/>
                  <w:sz w:val="22"/>
                  <w:szCs w:val="22"/>
                </w:rPr>
                <w:t>Een  ONDERSTEUNEND WEGDEEL komt voor in de hoedanigheid van een OBJECT bij een zaak</w:t>
              </w:r>
            </w:ins>
          </w:p>
          <w:p w14:paraId="6BDC2FB2" w14:textId="77777777" w:rsidR="00AB30C2" w:rsidRDefault="00AB30C2" w:rsidP="00F9498E">
            <w:pPr>
              <w:rPr>
                <w:ins w:id="2696" w:author="Arjan Kloosterboer" w:date="2017-09-21T15:00:00Z"/>
                <w:rFonts w:ascii="Calibri" w:hAnsi="Calibri" w:cs="Calibri"/>
                <w:color w:val="0F0F0F"/>
                <w:sz w:val="22"/>
                <w:szCs w:val="22"/>
              </w:rPr>
            </w:pPr>
          </w:p>
        </w:tc>
      </w:tr>
      <w:tr w:rsidR="00AB30C2" w14:paraId="4475FD8E" w14:textId="77777777" w:rsidTr="00F9498E">
        <w:trPr>
          <w:trHeight w:hRule="exact" w:val="128"/>
          <w:ins w:id="2697" w:author="Arjan Kloosterboer" w:date="2017-09-21T15:00:00Z"/>
        </w:trPr>
        <w:tc>
          <w:tcPr>
            <w:tcW w:w="450" w:type="dxa"/>
            <w:tcBorders>
              <w:top w:val="nil"/>
              <w:left w:val="nil"/>
              <w:bottom w:val="nil"/>
              <w:right w:val="nil"/>
            </w:tcBorders>
            <w:tcMar>
              <w:top w:w="0" w:type="dxa"/>
              <w:left w:w="60" w:type="dxa"/>
              <w:bottom w:w="0" w:type="dxa"/>
              <w:right w:w="60" w:type="dxa"/>
            </w:tcMar>
          </w:tcPr>
          <w:p w14:paraId="2774EA48" w14:textId="77777777" w:rsidR="00AB30C2" w:rsidRDefault="00AB30C2" w:rsidP="00F9498E">
            <w:pPr>
              <w:rPr>
                <w:ins w:id="2698"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B4C9D74" w14:textId="77777777" w:rsidR="00AB30C2" w:rsidRDefault="00AB30C2" w:rsidP="00F9498E">
            <w:pPr>
              <w:rPr>
                <w:ins w:id="2699"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541480D" w14:textId="77777777" w:rsidR="00AB30C2" w:rsidRDefault="00AB30C2" w:rsidP="00F9498E">
            <w:pPr>
              <w:rPr>
                <w:ins w:id="2700" w:author="Arjan Kloosterboer" w:date="2017-09-21T15:00:00Z"/>
                <w:rFonts w:ascii="Calibri" w:hAnsi="Calibri" w:cs="Calibri"/>
                <w:color w:val="0F0F0F"/>
                <w:sz w:val="22"/>
                <w:szCs w:val="22"/>
              </w:rPr>
            </w:pPr>
          </w:p>
        </w:tc>
      </w:tr>
    </w:tbl>
    <w:p w14:paraId="7D8CFA76" w14:textId="77777777" w:rsidR="00AB30C2" w:rsidRPr="00E072A0" w:rsidRDefault="00AB30C2" w:rsidP="00AB30C2">
      <w:pPr>
        <w:rPr>
          <w:ins w:id="2701"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AB30C2" w14:paraId="6F6EBC68" w14:textId="77777777" w:rsidTr="00F9498E">
        <w:trPr>
          <w:ins w:id="2702" w:author="Arjan Kloosterboer" w:date="2017-09-21T15:00:00Z"/>
        </w:trPr>
        <w:tc>
          <w:tcPr>
            <w:tcW w:w="9360" w:type="dxa"/>
            <w:tcBorders>
              <w:top w:val="nil"/>
              <w:left w:val="nil"/>
              <w:bottom w:val="nil"/>
              <w:right w:val="nil"/>
            </w:tcBorders>
            <w:tcMar>
              <w:top w:w="0" w:type="dxa"/>
              <w:left w:w="60" w:type="dxa"/>
              <w:bottom w:w="0" w:type="dxa"/>
              <w:right w:w="60" w:type="dxa"/>
            </w:tcMar>
          </w:tcPr>
          <w:p w14:paraId="247184D1" w14:textId="77777777" w:rsidR="00AB30C2" w:rsidRDefault="00AB30C2" w:rsidP="00F9498E">
            <w:pPr>
              <w:rPr>
                <w:ins w:id="2703" w:author="Arjan Kloosterboer" w:date="2017-09-21T15:00:00Z"/>
                <w:rFonts w:ascii="Calibri" w:hAnsi="Calibri" w:cs="Calibri"/>
                <w:b/>
                <w:bCs/>
                <w:color w:val="0F0F0F"/>
                <w:sz w:val="22"/>
                <w:szCs w:val="22"/>
              </w:rPr>
            </w:pPr>
            <w:ins w:id="2704" w:author="Arjan Kloosterboer" w:date="2017-09-21T15:00:00Z">
              <w:r>
                <w:rPr>
                  <w:rFonts w:ascii="Calibri" w:hAnsi="Calibri" w:cs="Calibri"/>
                  <w:b/>
                  <w:bCs/>
                  <w:color w:val="0F0F0F"/>
                  <w:sz w:val="22"/>
                  <w:szCs w:val="22"/>
                </w:rPr>
                <w:t>Toelichting objecttype</w:t>
              </w:r>
            </w:ins>
          </w:p>
          <w:p w14:paraId="32011AD2" w14:textId="77777777" w:rsidR="00AB30C2" w:rsidRDefault="00AB30C2" w:rsidP="00F9498E">
            <w:pPr>
              <w:ind w:left="720"/>
              <w:rPr>
                <w:ins w:id="2705" w:author="Arjan Kloosterboer" w:date="2017-09-21T15:00:00Z"/>
                <w:rFonts w:ascii="Calibri" w:hAnsi="Calibri" w:cs="Calibri"/>
                <w:color w:val="0F0F0F"/>
                <w:sz w:val="22"/>
                <w:szCs w:val="22"/>
              </w:rPr>
            </w:pPr>
          </w:p>
        </w:tc>
        <w:bookmarkEnd w:id="2562"/>
      </w:tr>
    </w:tbl>
    <w:p w14:paraId="063EE4FC" w14:textId="77777777" w:rsidR="00AB30C2" w:rsidRDefault="00AB30C2" w:rsidP="00AB30C2">
      <w:pPr>
        <w:pStyle w:val="Kop3"/>
        <w:rPr>
          <w:ins w:id="2706" w:author="Arjan Kloosterboer" w:date="2017-09-21T15:00:00Z"/>
          <w:rFonts w:eastAsia="Times New Roman"/>
          <w:color w:val="0F0F0F"/>
        </w:rPr>
      </w:pPr>
      <w:bookmarkStart w:id="2707" w:name="BKM_ED685511_758B_41B2_BBCF_6E87E0C9B3FE"/>
      <w:ins w:id="2708" w:author="Arjan Kloosterboer" w:date="2017-09-21T15:00:00Z">
        <w:r>
          <w:rPr>
            <w:rFonts w:ascii="Calibri" w:eastAsia="Times New Roman" w:hAnsi="Calibri" w:cs="Calibri"/>
            <w:color w:val="0F0F0F"/>
            <w:sz w:val="28"/>
            <w:szCs w:val="28"/>
          </w:rPr>
          <w:t>«Objecttype_proxy» ONDERSTEUNEND WATERDEEL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1ADB7787" w14:textId="77777777" w:rsidTr="00F9498E">
        <w:trPr>
          <w:trHeight w:val="271"/>
          <w:ins w:id="2709"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35E34D1F" w14:textId="77777777" w:rsidR="00AB30C2" w:rsidRDefault="00AB30C2" w:rsidP="00F9498E">
            <w:pPr>
              <w:rPr>
                <w:ins w:id="2710" w:author="Arjan Kloosterboer" w:date="2017-09-21T15:00:00Z"/>
                <w:rFonts w:ascii="Calibri" w:hAnsi="Calibri" w:cs="Calibri"/>
                <w:color w:val="0F0F0F"/>
                <w:sz w:val="22"/>
                <w:szCs w:val="22"/>
              </w:rPr>
            </w:pPr>
            <w:ins w:id="2711"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C12733A" w14:textId="77777777" w:rsidR="00AB30C2" w:rsidRDefault="00AB30C2" w:rsidP="00F9498E">
            <w:pPr>
              <w:rPr>
                <w:ins w:id="2712" w:author="Arjan Kloosterboer" w:date="2017-09-21T15:00:00Z"/>
                <w:rFonts w:ascii="Calibri" w:hAnsi="Calibri" w:cs="Calibri"/>
                <w:color w:val="0F0F0F"/>
                <w:sz w:val="22"/>
                <w:szCs w:val="22"/>
              </w:rPr>
            </w:pPr>
            <w:ins w:id="2713" w:author="Arjan Kloosterboer" w:date="2017-09-21T15:00:00Z">
              <w:r>
                <w:rPr>
                  <w:rFonts w:ascii="Calibri" w:hAnsi="Calibri" w:cs="Calibri"/>
                  <w:color w:val="0F0F0F"/>
                  <w:sz w:val="22"/>
                  <w:szCs w:val="22"/>
                </w:rPr>
                <w:t>ONDERSTEUNEND WATERDEEL</w:t>
              </w:r>
            </w:ins>
          </w:p>
        </w:tc>
      </w:tr>
      <w:tr w:rsidR="00AB30C2" w14:paraId="096A8CD5" w14:textId="77777777" w:rsidTr="00F9498E">
        <w:trPr>
          <w:trHeight w:hRule="exact" w:val="128"/>
          <w:ins w:id="2714"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0852878" w14:textId="77777777" w:rsidR="00AB30C2" w:rsidRDefault="00AB30C2" w:rsidP="00F9498E">
            <w:pPr>
              <w:rPr>
                <w:ins w:id="2715"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F6E66CD" w14:textId="77777777" w:rsidR="00AB30C2" w:rsidRDefault="00AB30C2" w:rsidP="00F9498E">
            <w:pPr>
              <w:rPr>
                <w:ins w:id="2716" w:author="Arjan Kloosterboer" w:date="2017-09-21T15:00:00Z"/>
                <w:rFonts w:ascii="Calibri" w:hAnsi="Calibri" w:cs="Calibri"/>
                <w:color w:val="0F0F0F"/>
                <w:sz w:val="22"/>
                <w:szCs w:val="22"/>
              </w:rPr>
            </w:pPr>
          </w:p>
        </w:tc>
      </w:tr>
      <w:tr w:rsidR="00AB30C2" w14:paraId="5AEF6871" w14:textId="77777777" w:rsidTr="00F9498E">
        <w:trPr>
          <w:ins w:id="271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57A9905C" w14:textId="77777777" w:rsidR="00AB30C2" w:rsidRDefault="00AB30C2" w:rsidP="00F9498E">
            <w:pPr>
              <w:rPr>
                <w:ins w:id="2718" w:author="Arjan Kloosterboer" w:date="2017-09-21T15:00:00Z"/>
                <w:rFonts w:ascii="Calibri" w:hAnsi="Calibri" w:cs="Calibri"/>
                <w:b/>
                <w:bCs/>
                <w:color w:val="0F0F0F"/>
                <w:sz w:val="22"/>
                <w:szCs w:val="22"/>
              </w:rPr>
            </w:pPr>
            <w:ins w:id="2719"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1F13F01E" w14:textId="77777777" w:rsidR="00AB30C2" w:rsidRDefault="00AB30C2" w:rsidP="00F9498E">
            <w:pPr>
              <w:rPr>
                <w:ins w:id="2720" w:author="Arjan Kloosterboer" w:date="2017-09-21T15:00:00Z"/>
                <w:rFonts w:ascii="Calibri" w:hAnsi="Calibri" w:cs="Calibri"/>
                <w:color w:val="0F0F0F"/>
                <w:sz w:val="22"/>
                <w:szCs w:val="22"/>
              </w:rPr>
            </w:pPr>
            <w:ins w:id="2721" w:author="Arjan Kloosterboer" w:date="2017-09-21T15:00:00Z">
              <w:r>
                <w:rPr>
                  <w:rFonts w:ascii="Calibri" w:hAnsi="Calibri" w:cs="Calibri"/>
                  <w:color w:val="0F0F0F"/>
                  <w:sz w:val="22"/>
                  <w:szCs w:val="22"/>
                </w:rPr>
                <w:t>RSGB</w:t>
              </w:r>
            </w:ins>
          </w:p>
        </w:tc>
      </w:tr>
      <w:tr w:rsidR="00AB30C2" w14:paraId="41FA87E6" w14:textId="77777777" w:rsidTr="00F9498E">
        <w:trPr>
          <w:trHeight w:hRule="exact" w:val="128"/>
          <w:ins w:id="272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D86A413" w14:textId="77777777" w:rsidR="00AB30C2" w:rsidRDefault="00AB30C2" w:rsidP="00F9498E">
            <w:pPr>
              <w:rPr>
                <w:ins w:id="2723"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1512B65" w14:textId="77777777" w:rsidR="00AB30C2" w:rsidRDefault="00AB30C2" w:rsidP="00F9498E">
            <w:pPr>
              <w:rPr>
                <w:ins w:id="2724" w:author="Arjan Kloosterboer" w:date="2017-09-21T15:00:00Z"/>
                <w:rFonts w:ascii="Calibri" w:hAnsi="Calibri" w:cs="Calibri"/>
                <w:color w:val="0F0F0F"/>
                <w:sz w:val="22"/>
                <w:szCs w:val="22"/>
              </w:rPr>
            </w:pPr>
          </w:p>
        </w:tc>
      </w:tr>
      <w:tr w:rsidR="00AB30C2" w14:paraId="1A927022" w14:textId="77777777" w:rsidTr="00F9498E">
        <w:trPr>
          <w:ins w:id="2725"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3C63F6" w14:textId="77777777" w:rsidR="00AB30C2" w:rsidRDefault="00AB30C2" w:rsidP="00F9498E">
            <w:pPr>
              <w:rPr>
                <w:ins w:id="2726" w:author="Arjan Kloosterboer" w:date="2017-09-21T15:00:00Z"/>
                <w:rFonts w:ascii="Calibri" w:hAnsi="Calibri" w:cs="Calibri"/>
                <w:b/>
                <w:bCs/>
                <w:color w:val="0F0F0F"/>
                <w:sz w:val="22"/>
                <w:szCs w:val="22"/>
              </w:rPr>
            </w:pPr>
            <w:ins w:id="2727"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7ED3B34C" w14:textId="77777777" w:rsidR="00AB30C2" w:rsidRDefault="00AB30C2" w:rsidP="00F9498E">
            <w:pPr>
              <w:rPr>
                <w:ins w:id="2728" w:author="Arjan Kloosterboer" w:date="2017-09-21T15:00:00Z"/>
                <w:rFonts w:ascii="Calibri" w:hAnsi="Calibri" w:cs="Calibri"/>
                <w:color w:val="0F0F0F"/>
                <w:sz w:val="22"/>
                <w:szCs w:val="22"/>
              </w:rPr>
            </w:pPr>
            <w:ins w:id="2729" w:author="Arjan Kloosterboer" w:date="2017-09-21T15:00:00Z">
              <w:r>
                <w:rPr>
                  <w:rFonts w:ascii="Calibri" w:hAnsi="Calibri" w:cs="Calibri"/>
                  <w:color w:val="0F0F0F"/>
                  <w:sz w:val="22"/>
                  <w:szCs w:val="22"/>
                </w:rPr>
                <w:t>1 april 2017</w:t>
              </w:r>
            </w:ins>
          </w:p>
        </w:tc>
      </w:tr>
      <w:tr w:rsidR="00AB30C2" w14:paraId="4EA2E3FD" w14:textId="77777777" w:rsidTr="00F9498E">
        <w:trPr>
          <w:trHeight w:hRule="exact" w:val="128"/>
          <w:ins w:id="273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7EE49633" w14:textId="77777777" w:rsidR="00AB30C2" w:rsidRDefault="00AB30C2" w:rsidP="00F9498E">
            <w:pPr>
              <w:rPr>
                <w:ins w:id="2731"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263182B" w14:textId="77777777" w:rsidR="00AB30C2" w:rsidRDefault="00AB30C2" w:rsidP="00F9498E">
            <w:pPr>
              <w:rPr>
                <w:ins w:id="2732" w:author="Arjan Kloosterboer" w:date="2017-09-21T15:00:00Z"/>
                <w:rFonts w:ascii="Calibri" w:hAnsi="Calibri" w:cs="Calibri"/>
                <w:color w:val="0F0F0F"/>
                <w:sz w:val="22"/>
                <w:szCs w:val="22"/>
              </w:rPr>
            </w:pPr>
          </w:p>
        </w:tc>
      </w:tr>
      <w:tr w:rsidR="00AB30C2" w14:paraId="331EE7BE" w14:textId="77777777" w:rsidTr="00F9498E">
        <w:trPr>
          <w:trHeight w:hRule="exact" w:val="256"/>
          <w:ins w:id="2733"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5A114DDB" w14:textId="77777777" w:rsidR="00AB30C2" w:rsidRDefault="00AB30C2" w:rsidP="00F9498E">
            <w:pPr>
              <w:rPr>
                <w:ins w:id="2734"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4E4A871" w14:textId="77777777" w:rsidR="00AB30C2" w:rsidRDefault="00AB30C2" w:rsidP="00F9498E">
            <w:pPr>
              <w:rPr>
                <w:ins w:id="2735" w:author="Arjan Kloosterboer" w:date="2017-09-21T15:00:00Z"/>
                <w:rFonts w:ascii="Calibri" w:hAnsi="Calibri" w:cs="Calibri"/>
                <w:color w:val="0F0F0F"/>
                <w:sz w:val="22"/>
                <w:szCs w:val="22"/>
              </w:rPr>
            </w:pPr>
          </w:p>
        </w:tc>
      </w:tr>
      <w:tr w:rsidR="00AB30C2" w14:paraId="32D0FDE6" w14:textId="77777777" w:rsidTr="00F9498E">
        <w:trPr>
          <w:ins w:id="2736"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AD450E" w14:textId="77777777" w:rsidR="00AB30C2" w:rsidRDefault="00AB30C2" w:rsidP="00F9498E">
            <w:pPr>
              <w:rPr>
                <w:ins w:id="2737" w:author="Arjan Kloosterboer" w:date="2017-09-21T15:00:00Z"/>
                <w:rFonts w:ascii="Calibri" w:hAnsi="Calibri" w:cs="Calibri"/>
                <w:b/>
                <w:bCs/>
                <w:color w:val="0F0F0F"/>
                <w:sz w:val="22"/>
                <w:szCs w:val="22"/>
              </w:rPr>
            </w:pPr>
            <w:ins w:id="2738"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93F0C8A" w14:textId="77777777" w:rsidR="00AB30C2" w:rsidRDefault="00AB30C2" w:rsidP="00F9498E">
            <w:pPr>
              <w:rPr>
                <w:ins w:id="2739" w:author="Arjan Kloosterboer" w:date="2017-09-21T15:00:00Z"/>
                <w:rFonts w:ascii="Calibri" w:hAnsi="Calibri" w:cs="Calibri"/>
                <w:b/>
                <w:bCs/>
                <w:color w:val="0F0F0F"/>
                <w:sz w:val="22"/>
                <w:szCs w:val="22"/>
              </w:rPr>
            </w:pPr>
          </w:p>
        </w:tc>
      </w:tr>
      <w:tr w:rsidR="00AB30C2" w14:paraId="52BACF5F" w14:textId="77777777" w:rsidTr="00F9498E">
        <w:trPr>
          <w:ins w:id="2740" w:author="Arjan Kloosterboer" w:date="2017-09-21T15:00:00Z"/>
        </w:trPr>
        <w:tc>
          <w:tcPr>
            <w:tcW w:w="450" w:type="dxa"/>
            <w:tcBorders>
              <w:top w:val="nil"/>
              <w:left w:val="nil"/>
              <w:bottom w:val="nil"/>
              <w:right w:val="nil"/>
            </w:tcBorders>
            <w:tcMar>
              <w:top w:w="0" w:type="dxa"/>
              <w:left w:w="60" w:type="dxa"/>
              <w:bottom w:w="0" w:type="dxa"/>
              <w:right w:w="60" w:type="dxa"/>
            </w:tcMar>
          </w:tcPr>
          <w:p w14:paraId="16A92C63" w14:textId="77777777" w:rsidR="00AB30C2" w:rsidRDefault="00AB30C2" w:rsidP="00F9498E">
            <w:pPr>
              <w:rPr>
                <w:ins w:id="2741" w:author="Arjan Kloosterboer" w:date="2017-09-21T15:00:00Z"/>
                <w:rFonts w:ascii="Calibri" w:hAnsi="Calibri" w:cs="Calibri"/>
                <w:i/>
                <w:iCs/>
                <w:color w:val="0F0F0F"/>
                <w:sz w:val="22"/>
                <w:szCs w:val="22"/>
              </w:rPr>
            </w:pPr>
            <w:bookmarkStart w:id="2742" w:name="BKM_7766F9A6_00BB_46BC_943C_8AD81338143A"/>
          </w:p>
        </w:tc>
        <w:tc>
          <w:tcPr>
            <w:tcW w:w="2790" w:type="dxa"/>
            <w:gridSpan w:val="2"/>
            <w:tcBorders>
              <w:top w:val="nil"/>
              <w:left w:val="nil"/>
              <w:bottom w:val="nil"/>
              <w:right w:val="nil"/>
            </w:tcBorders>
            <w:tcMar>
              <w:top w:w="0" w:type="dxa"/>
              <w:left w:w="60" w:type="dxa"/>
              <w:bottom w:w="0" w:type="dxa"/>
              <w:right w:w="60" w:type="dxa"/>
            </w:tcMar>
          </w:tcPr>
          <w:p w14:paraId="73187E8B" w14:textId="77777777" w:rsidR="00AB30C2" w:rsidRDefault="00AB30C2" w:rsidP="00F9498E">
            <w:pPr>
              <w:rPr>
                <w:ins w:id="2743" w:author="Arjan Kloosterboer" w:date="2017-09-21T15:00:00Z"/>
                <w:rFonts w:ascii="Calibri" w:hAnsi="Calibri" w:cs="Calibri"/>
                <w:color w:val="0F0F0F"/>
                <w:sz w:val="22"/>
                <w:szCs w:val="22"/>
              </w:rPr>
            </w:pPr>
            <w:ins w:id="2744"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0DBB9DA0" w14:textId="77777777" w:rsidR="00AB30C2" w:rsidRDefault="00AB30C2" w:rsidP="00F9498E">
            <w:pPr>
              <w:rPr>
                <w:ins w:id="2745" w:author="Arjan Kloosterboer" w:date="2017-09-21T15:00:00Z"/>
                <w:rFonts w:ascii="Calibri" w:hAnsi="Calibri" w:cs="Calibri"/>
                <w:color w:val="0F0F0F"/>
                <w:sz w:val="22"/>
                <w:szCs w:val="22"/>
              </w:rPr>
            </w:pPr>
            <w:ins w:id="2746"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719AB1CD" w14:textId="77777777" w:rsidR="00AB30C2" w:rsidRDefault="00AB30C2" w:rsidP="00F9498E">
            <w:pPr>
              <w:rPr>
                <w:ins w:id="2747" w:author="Arjan Kloosterboer" w:date="2017-09-21T15:00:00Z"/>
                <w:rFonts w:ascii="Calibri" w:hAnsi="Calibri" w:cs="Calibri"/>
                <w:color w:val="0F0F0F"/>
                <w:sz w:val="22"/>
                <w:szCs w:val="22"/>
              </w:rPr>
            </w:pPr>
            <w:ins w:id="2748"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56A40BE5" w14:textId="77777777" w:rsidR="00AB30C2" w:rsidRDefault="00AB30C2" w:rsidP="00F9498E">
            <w:pPr>
              <w:rPr>
                <w:ins w:id="2749" w:author="Arjan Kloosterboer" w:date="2017-09-21T15:00:00Z"/>
                <w:rFonts w:ascii="Calibri" w:hAnsi="Calibri" w:cs="Calibri"/>
                <w:i/>
                <w:iCs/>
                <w:color w:val="0F0F0F"/>
                <w:sz w:val="22"/>
                <w:szCs w:val="22"/>
              </w:rPr>
            </w:pPr>
            <w:ins w:id="2750" w:author="Arjan Kloosterboer" w:date="2017-09-21T15:00:00Z">
              <w:r>
                <w:rPr>
                  <w:rFonts w:ascii="Calibri" w:hAnsi="Calibri" w:cs="Calibri"/>
                  <w:i/>
                  <w:iCs/>
                  <w:color w:val="0F0F0F"/>
                  <w:sz w:val="22"/>
                  <w:szCs w:val="22"/>
                </w:rPr>
                <w:t>Kardi-</w:t>
              </w:r>
            </w:ins>
          </w:p>
          <w:p w14:paraId="6E6924EF" w14:textId="77777777" w:rsidR="00AB30C2" w:rsidRDefault="00AB30C2" w:rsidP="00F9498E">
            <w:pPr>
              <w:rPr>
                <w:ins w:id="2751" w:author="Arjan Kloosterboer" w:date="2017-09-21T15:00:00Z"/>
                <w:rFonts w:ascii="Calibri" w:hAnsi="Calibri" w:cs="Calibri"/>
                <w:color w:val="0F0F0F"/>
                <w:sz w:val="22"/>
                <w:szCs w:val="22"/>
              </w:rPr>
            </w:pPr>
            <w:ins w:id="2752" w:author="Arjan Kloosterboer" w:date="2017-09-21T15:00:00Z">
              <w:r>
                <w:rPr>
                  <w:rFonts w:ascii="Calibri" w:hAnsi="Calibri" w:cs="Calibri"/>
                  <w:i/>
                  <w:iCs/>
                  <w:color w:val="0F0F0F"/>
                  <w:sz w:val="22"/>
                  <w:szCs w:val="22"/>
                </w:rPr>
                <w:t>naliteit</w:t>
              </w:r>
            </w:ins>
          </w:p>
        </w:tc>
      </w:tr>
      <w:tr w:rsidR="00AB30C2" w14:paraId="492BAF1B" w14:textId="77777777" w:rsidTr="00F9498E">
        <w:trPr>
          <w:ins w:id="2753" w:author="Arjan Kloosterboer" w:date="2017-09-21T15:00:00Z"/>
        </w:trPr>
        <w:tc>
          <w:tcPr>
            <w:tcW w:w="450" w:type="dxa"/>
            <w:tcBorders>
              <w:top w:val="nil"/>
              <w:left w:val="nil"/>
              <w:bottom w:val="nil"/>
              <w:right w:val="nil"/>
            </w:tcBorders>
            <w:tcMar>
              <w:top w:w="0" w:type="dxa"/>
              <w:left w:w="60" w:type="dxa"/>
              <w:bottom w:w="0" w:type="dxa"/>
              <w:right w:w="60" w:type="dxa"/>
            </w:tcMar>
          </w:tcPr>
          <w:p w14:paraId="63B254BD" w14:textId="77777777" w:rsidR="00AB30C2" w:rsidRDefault="00AB30C2" w:rsidP="00F9498E">
            <w:pPr>
              <w:rPr>
                <w:ins w:id="2754"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4B69BFB6" w14:textId="77777777" w:rsidR="00AB30C2" w:rsidRDefault="00AB30C2" w:rsidP="00F9498E">
            <w:pPr>
              <w:rPr>
                <w:ins w:id="2755" w:author="Arjan Kloosterboer" w:date="2017-09-21T15:00:00Z"/>
                <w:rFonts w:ascii="Calibri" w:hAnsi="Calibri" w:cs="Calibri"/>
                <w:color w:val="0F0F0F"/>
                <w:sz w:val="22"/>
                <w:szCs w:val="22"/>
              </w:rPr>
            </w:pPr>
            <w:ins w:id="2756" w:author="Arjan Kloosterboer" w:date="2017-09-21T15:00:00Z">
              <w:r>
                <w:rPr>
                  <w:rFonts w:ascii="Calibri" w:hAnsi="Calibri" w:cs="Calibri"/>
                  <w:color w:val="0F0F0F"/>
                  <w:sz w:val="22"/>
                  <w:szCs w:val="22"/>
                </w:rPr>
                <w:t>Identificatie ondersteunend waterdeel</w:t>
              </w:r>
            </w:ins>
          </w:p>
        </w:tc>
        <w:tc>
          <w:tcPr>
            <w:tcW w:w="4230" w:type="dxa"/>
            <w:tcBorders>
              <w:top w:val="nil"/>
              <w:left w:val="nil"/>
              <w:bottom w:val="nil"/>
              <w:right w:val="nil"/>
            </w:tcBorders>
            <w:tcMar>
              <w:top w:w="0" w:type="dxa"/>
              <w:left w:w="60" w:type="dxa"/>
              <w:bottom w:w="0" w:type="dxa"/>
              <w:right w:w="60" w:type="dxa"/>
            </w:tcMar>
          </w:tcPr>
          <w:p w14:paraId="32EC75EB" w14:textId="77777777" w:rsidR="00AB30C2" w:rsidRDefault="00AB30C2" w:rsidP="00F9498E">
            <w:pPr>
              <w:rPr>
                <w:ins w:id="2757"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474992E" w14:textId="77777777" w:rsidR="00AB30C2" w:rsidRDefault="00AB30C2" w:rsidP="00F9498E">
            <w:pPr>
              <w:rPr>
                <w:ins w:id="2758"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8254742" w14:textId="77777777" w:rsidR="00AB30C2" w:rsidRDefault="00AB30C2" w:rsidP="00F9498E">
            <w:pPr>
              <w:rPr>
                <w:ins w:id="2759" w:author="Arjan Kloosterboer" w:date="2017-09-21T15:00:00Z"/>
                <w:rFonts w:ascii="Calibri" w:hAnsi="Calibri" w:cs="Calibri"/>
                <w:color w:val="0F0F0F"/>
                <w:sz w:val="22"/>
                <w:szCs w:val="22"/>
              </w:rPr>
            </w:pPr>
            <w:ins w:id="2760" w:author="Arjan Kloosterboer" w:date="2017-09-21T15:00:00Z">
              <w:r>
                <w:rPr>
                  <w:rFonts w:ascii="Calibri" w:hAnsi="Calibri" w:cs="Calibri"/>
                  <w:color w:val="0F0F0F"/>
                  <w:sz w:val="22"/>
                  <w:szCs w:val="22"/>
                </w:rPr>
                <w:t>1 - 1</w:t>
              </w:r>
            </w:ins>
          </w:p>
        </w:tc>
        <w:bookmarkEnd w:id="2742"/>
      </w:tr>
      <w:tr w:rsidR="00AB30C2" w14:paraId="100A4966" w14:textId="77777777" w:rsidTr="00F9498E">
        <w:trPr>
          <w:ins w:id="2761" w:author="Arjan Kloosterboer" w:date="2017-09-21T15:00:00Z"/>
        </w:trPr>
        <w:tc>
          <w:tcPr>
            <w:tcW w:w="450" w:type="dxa"/>
            <w:tcBorders>
              <w:top w:val="nil"/>
              <w:left w:val="nil"/>
              <w:bottom w:val="nil"/>
              <w:right w:val="nil"/>
            </w:tcBorders>
            <w:tcMar>
              <w:top w:w="0" w:type="dxa"/>
              <w:left w:w="60" w:type="dxa"/>
              <w:bottom w:w="0" w:type="dxa"/>
              <w:right w:w="60" w:type="dxa"/>
            </w:tcMar>
          </w:tcPr>
          <w:p w14:paraId="2BE969AA" w14:textId="77777777" w:rsidR="00AB30C2" w:rsidRDefault="00AB30C2" w:rsidP="00F9498E">
            <w:pPr>
              <w:rPr>
                <w:ins w:id="2762" w:author="Arjan Kloosterboer" w:date="2017-09-21T15:00:00Z"/>
                <w:rFonts w:ascii="Calibri" w:hAnsi="Calibri" w:cs="Calibri"/>
                <w:color w:val="0F0F0F"/>
                <w:sz w:val="22"/>
                <w:szCs w:val="22"/>
              </w:rPr>
            </w:pPr>
            <w:bookmarkStart w:id="2763" w:name="BKM_5B869C2C_83A0_4EC8_9879_4B0B3FCAE03D"/>
          </w:p>
        </w:tc>
        <w:tc>
          <w:tcPr>
            <w:tcW w:w="2790" w:type="dxa"/>
            <w:gridSpan w:val="2"/>
            <w:tcBorders>
              <w:top w:val="nil"/>
              <w:left w:val="nil"/>
              <w:bottom w:val="nil"/>
              <w:right w:val="nil"/>
            </w:tcBorders>
            <w:tcMar>
              <w:top w:w="0" w:type="dxa"/>
              <w:left w:w="60" w:type="dxa"/>
              <w:bottom w:w="0" w:type="dxa"/>
              <w:right w:w="60" w:type="dxa"/>
            </w:tcMar>
          </w:tcPr>
          <w:p w14:paraId="348763D8" w14:textId="77777777" w:rsidR="00AB30C2" w:rsidRDefault="00AB30C2" w:rsidP="00F9498E">
            <w:pPr>
              <w:rPr>
                <w:ins w:id="2764" w:author="Arjan Kloosterboer" w:date="2017-09-21T15:00:00Z"/>
                <w:rFonts w:ascii="Calibri" w:hAnsi="Calibri" w:cs="Calibri"/>
                <w:color w:val="0F0F0F"/>
                <w:sz w:val="22"/>
                <w:szCs w:val="22"/>
              </w:rPr>
            </w:pPr>
            <w:ins w:id="2765" w:author="Arjan Kloosterboer" w:date="2017-09-21T15:00:00Z">
              <w:r>
                <w:rPr>
                  <w:rFonts w:ascii="Calibri" w:hAnsi="Calibri" w:cs="Calibri"/>
                  <w:color w:val="0F0F0F"/>
                  <w:sz w:val="22"/>
                  <w:szCs w:val="22"/>
                </w:rPr>
                <w:t>Geometrie ondersteunend waterdeel</w:t>
              </w:r>
            </w:ins>
          </w:p>
        </w:tc>
        <w:tc>
          <w:tcPr>
            <w:tcW w:w="4230" w:type="dxa"/>
            <w:tcBorders>
              <w:top w:val="nil"/>
              <w:left w:val="nil"/>
              <w:bottom w:val="nil"/>
              <w:right w:val="nil"/>
            </w:tcBorders>
            <w:tcMar>
              <w:top w:w="0" w:type="dxa"/>
              <w:left w:w="60" w:type="dxa"/>
              <w:bottom w:w="0" w:type="dxa"/>
              <w:right w:w="60" w:type="dxa"/>
            </w:tcMar>
          </w:tcPr>
          <w:p w14:paraId="490E1B14" w14:textId="77777777" w:rsidR="00AB30C2" w:rsidRDefault="00AB30C2" w:rsidP="00F9498E">
            <w:pPr>
              <w:rPr>
                <w:ins w:id="2766"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D319E4A" w14:textId="77777777" w:rsidR="00AB30C2" w:rsidRDefault="00AB30C2" w:rsidP="00F9498E">
            <w:pPr>
              <w:rPr>
                <w:ins w:id="2767"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392566C" w14:textId="77777777" w:rsidR="00AB30C2" w:rsidRDefault="00AB30C2" w:rsidP="00F9498E">
            <w:pPr>
              <w:rPr>
                <w:ins w:id="2768" w:author="Arjan Kloosterboer" w:date="2017-09-21T15:00:00Z"/>
                <w:rFonts w:ascii="Calibri" w:hAnsi="Calibri" w:cs="Calibri"/>
                <w:color w:val="0F0F0F"/>
                <w:sz w:val="22"/>
                <w:szCs w:val="22"/>
              </w:rPr>
            </w:pPr>
            <w:ins w:id="2769" w:author="Arjan Kloosterboer" w:date="2017-09-21T15:00:00Z">
              <w:r>
                <w:rPr>
                  <w:rFonts w:ascii="Calibri" w:hAnsi="Calibri" w:cs="Calibri"/>
                  <w:color w:val="0F0F0F"/>
                  <w:sz w:val="22"/>
                  <w:szCs w:val="22"/>
                </w:rPr>
                <w:t>1 - 1</w:t>
              </w:r>
            </w:ins>
          </w:p>
        </w:tc>
        <w:bookmarkEnd w:id="2763"/>
      </w:tr>
      <w:tr w:rsidR="00AB30C2" w14:paraId="0EF5ADE4" w14:textId="77777777" w:rsidTr="00F9498E">
        <w:trPr>
          <w:ins w:id="2770" w:author="Arjan Kloosterboer" w:date="2017-09-21T15:00:00Z"/>
        </w:trPr>
        <w:tc>
          <w:tcPr>
            <w:tcW w:w="450" w:type="dxa"/>
            <w:tcBorders>
              <w:top w:val="nil"/>
              <w:left w:val="nil"/>
              <w:bottom w:val="nil"/>
              <w:right w:val="nil"/>
            </w:tcBorders>
            <w:tcMar>
              <w:top w:w="0" w:type="dxa"/>
              <w:left w:w="60" w:type="dxa"/>
              <w:bottom w:w="0" w:type="dxa"/>
              <w:right w:w="60" w:type="dxa"/>
            </w:tcMar>
          </w:tcPr>
          <w:p w14:paraId="75AE9190" w14:textId="77777777" w:rsidR="00AB30C2" w:rsidRDefault="00AB30C2" w:rsidP="00F9498E">
            <w:pPr>
              <w:rPr>
                <w:ins w:id="2771" w:author="Arjan Kloosterboer" w:date="2017-09-21T15:00:00Z"/>
                <w:rFonts w:ascii="Calibri" w:hAnsi="Calibri" w:cs="Calibri"/>
                <w:color w:val="0F0F0F"/>
                <w:sz w:val="22"/>
                <w:szCs w:val="22"/>
              </w:rPr>
            </w:pPr>
            <w:bookmarkStart w:id="2772" w:name="BKM_DC8C8279_5DF3_49D9_B76F_1DDE31F35E89"/>
          </w:p>
        </w:tc>
        <w:tc>
          <w:tcPr>
            <w:tcW w:w="2790" w:type="dxa"/>
            <w:gridSpan w:val="2"/>
            <w:tcBorders>
              <w:top w:val="nil"/>
              <w:left w:val="nil"/>
              <w:bottom w:val="nil"/>
              <w:right w:val="nil"/>
            </w:tcBorders>
            <w:tcMar>
              <w:top w:w="0" w:type="dxa"/>
              <w:left w:w="60" w:type="dxa"/>
              <w:bottom w:w="0" w:type="dxa"/>
              <w:right w:w="60" w:type="dxa"/>
            </w:tcMar>
          </w:tcPr>
          <w:p w14:paraId="45133467" w14:textId="77777777" w:rsidR="00AB30C2" w:rsidRDefault="00AB30C2" w:rsidP="00F9498E">
            <w:pPr>
              <w:rPr>
                <w:ins w:id="2773" w:author="Arjan Kloosterboer" w:date="2017-09-21T15:00:00Z"/>
                <w:rFonts w:ascii="Calibri" w:hAnsi="Calibri" w:cs="Calibri"/>
                <w:color w:val="0F0F0F"/>
                <w:sz w:val="22"/>
                <w:szCs w:val="22"/>
              </w:rPr>
            </w:pPr>
            <w:ins w:id="2774" w:author="Arjan Kloosterboer" w:date="2017-09-21T15:00:00Z">
              <w:r>
                <w:rPr>
                  <w:rFonts w:ascii="Calibri" w:hAnsi="Calibri" w:cs="Calibri"/>
                  <w:color w:val="0F0F0F"/>
                  <w:sz w:val="22"/>
                  <w:szCs w:val="22"/>
                </w:rPr>
                <w:t>Type ondersteunend waterdeel</w:t>
              </w:r>
            </w:ins>
          </w:p>
        </w:tc>
        <w:tc>
          <w:tcPr>
            <w:tcW w:w="4230" w:type="dxa"/>
            <w:tcBorders>
              <w:top w:val="nil"/>
              <w:left w:val="nil"/>
              <w:bottom w:val="nil"/>
              <w:right w:val="nil"/>
            </w:tcBorders>
            <w:tcMar>
              <w:top w:w="0" w:type="dxa"/>
              <w:left w:w="60" w:type="dxa"/>
              <w:bottom w:w="0" w:type="dxa"/>
              <w:right w:w="60" w:type="dxa"/>
            </w:tcMar>
          </w:tcPr>
          <w:p w14:paraId="0CCE2D43" w14:textId="77777777" w:rsidR="00AB30C2" w:rsidRDefault="00AB30C2" w:rsidP="00F9498E">
            <w:pPr>
              <w:rPr>
                <w:ins w:id="2775"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CAB0EA6" w14:textId="77777777" w:rsidR="00AB30C2" w:rsidRDefault="00AB30C2" w:rsidP="00F9498E">
            <w:pPr>
              <w:rPr>
                <w:ins w:id="2776"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95DCFB2" w14:textId="77777777" w:rsidR="00AB30C2" w:rsidRDefault="00AB30C2" w:rsidP="00F9498E">
            <w:pPr>
              <w:rPr>
                <w:ins w:id="2777" w:author="Arjan Kloosterboer" w:date="2017-09-21T15:00:00Z"/>
                <w:rFonts w:ascii="Calibri" w:hAnsi="Calibri" w:cs="Calibri"/>
                <w:color w:val="0F0F0F"/>
                <w:sz w:val="22"/>
                <w:szCs w:val="22"/>
              </w:rPr>
            </w:pPr>
            <w:ins w:id="2778" w:author="Arjan Kloosterboer" w:date="2017-09-21T15:00:00Z">
              <w:r>
                <w:rPr>
                  <w:rFonts w:ascii="Calibri" w:hAnsi="Calibri" w:cs="Calibri"/>
                  <w:color w:val="0F0F0F"/>
                  <w:sz w:val="22"/>
                  <w:szCs w:val="22"/>
                </w:rPr>
                <w:t>1 - 1</w:t>
              </w:r>
            </w:ins>
          </w:p>
        </w:tc>
        <w:bookmarkEnd w:id="2772"/>
      </w:tr>
      <w:tr w:rsidR="00AB30C2" w14:paraId="2D709A56" w14:textId="77777777" w:rsidTr="00F9498E">
        <w:trPr>
          <w:ins w:id="2779" w:author="Arjan Kloosterboer" w:date="2017-09-21T15:00:00Z"/>
        </w:trPr>
        <w:tc>
          <w:tcPr>
            <w:tcW w:w="450" w:type="dxa"/>
            <w:tcBorders>
              <w:top w:val="nil"/>
              <w:left w:val="nil"/>
              <w:bottom w:val="nil"/>
              <w:right w:val="nil"/>
            </w:tcBorders>
            <w:tcMar>
              <w:top w:w="0" w:type="dxa"/>
              <w:left w:w="60" w:type="dxa"/>
              <w:bottom w:w="0" w:type="dxa"/>
              <w:right w:w="60" w:type="dxa"/>
            </w:tcMar>
          </w:tcPr>
          <w:p w14:paraId="021CCF96" w14:textId="77777777" w:rsidR="00AB30C2" w:rsidRDefault="00AB30C2" w:rsidP="00F9498E">
            <w:pPr>
              <w:rPr>
                <w:ins w:id="2780" w:author="Arjan Kloosterboer" w:date="2017-09-21T15:00:00Z"/>
                <w:rFonts w:ascii="Calibri" w:hAnsi="Calibri" w:cs="Calibri"/>
                <w:color w:val="0F0F0F"/>
                <w:sz w:val="22"/>
                <w:szCs w:val="22"/>
              </w:rPr>
            </w:pPr>
            <w:bookmarkStart w:id="2781" w:name="BKM_D3B6412A_E8E6_4195_914D_439E446BD45A"/>
          </w:p>
        </w:tc>
        <w:tc>
          <w:tcPr>
            <w:tcW w:w="2790" w:type="dxa"/>
            <w:gridSpan w:val="2"/>
            <w:tcBorders>
              <w:top w:val="nil"/>
              <w:left w:val="nil"/>
              <w:bottom w:val="nil"/>
              <w:right w:val="nil"/>
            </w:tcBorders>
            <w:tcMar>
              <w:top w:w="0" w:type="dxa"/>
              <w:left w:w="60" w:type="dxa"/>
              <w:bottom w:w="0" w:type="dxa"/>
              <w:right w:w="60" w:type="dxa"/>
            </w:tcMar>
          </w:tcPr>
          <w:p w14:paraId="2654531C" w14:textId="77777777" w:rsidR="00AB30C2" w:rsidRDefault="00AB30C2" w:rsidP="00F9498E">
            <w:pPr>
              <w:rPr>
                <w:ins w:id="2782" w:author="Arjan Kloosterboer" w:date="2017-09-21T15:00:00Z"/>
                <w:rFonts w:ascii="Calibri" w:hAnsi="Calibri" w:cs="Calibri"/>
                <w:color w:val="0F0F0F"/>
                <w:sz w:val="22"/>
                <w:szCs w:val="22"/>
              </w:rPr>
            </w:pPr>
            <w:ins w:id="2783" w:author="Arjan Kloosterboer" w:date="2017-09-21T15:00:00Z">
              <w:r>
                <w:rPr>
                  <w:rFonts w:ascii="Calibri" w:hAnsi="Calibri" w:cs="Calibri"/>
                  <w:color w:val="0F0F0F"/>
                  <w:sz w:val="22"/>
                  <w:szCs w:val="22"/>
                </w:rPr>
                <w:t>Plus type ondersteunend waterdeel</w:t>
              </w:r>
            </w:ins>
          </w:p>
        </w:tc>
        <w:tc>
          <w:tcPr>
            <w:tcW w:w="4230" w:type="dxa"/>
            <w:tcBorders>
              <w:top w:val="nil"/>
              <w:left w:val="nil"/>
              <w:bottom w:val="nil"/>
              <w:right w:val="nil"/>
            </w:tcBorders>
            <w:tcMar>
              <w:top w:w="0" w:type="dxa"/>
              <w:left w:w="60" w:type="dxa"/>
              <w:bottom w:w="0" w:type="dxa"/>
              <w:right w:w="60" w:type="dxa"/>
            </w:tcMar>
          </w:tcPr>
          <w:p w14:paraId="0C0513B2" w14:textId="77777777" w:rsidR="00AB30C2" w:rsidRDefault="00AB30C2" w:rsidP="00F9498E">
            <w:pPr>
              <w:rPr>
                <w:ins w:id="2784"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9D158D3" w14:textId="77777777" w:rsidR="00AB30C2" w:rsidRDefault="00AB30C2" w:rsidP="00F9498E">
            <w:pPr>
              <w:rPr>
                <w:ins w:id="2785"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F49633B" w14:textId="77777777" w:rsidR="00AB30C2" w:rsidRDefault="00AB30C2" w:rsidP="00F9498E">
            <w:pPr>
              <w:rPr>
                <w:ins w:id="2786" w:author="Arjan Kloosterboer" w:date="2017-09-21T15:00:00Z"/>
                <w:rFonts w:ascii="Calibri" w:hAnsi="Calibri" w:cs="Calibri"/>
                <w:color w:val="0F0F0F"/>
                <w:sz w:val="22"/>
                <w:szCs w:val="22"/>
              </w:rPr>
            </w:pPr>
            <w:ins w:id="2787" w:author="Arjan Kloosterboer" w:date="2017-09-21T15:00:00Z">
              <w:r>
                <w:rPr>
                  <w:rFonts w:ascii="Calibri" w:hAnsi="Calibri" w:cs="Calibri"/>
                  <w:color w:val="0F0F0F"/>
                  <w:sz w:val="22"/>
                  <w:szCs w:val="22"/>
                </w:rPr>
                <w:t>0 - 1</w:t>
              </w:r>
            </w:ins>
          </w:p>
        </w:tc>
        <w:bookmarkEnd w:id="2781"/>
      </w:tr>
      <w:tr w:rsidR="00AB30C2" w14:paraId="48638E49" w14:textId="77777777" w:rsidTr="00F9498E">
        <w:trPr>
          <w:ins w:id="2788" w:author="Arjan Kloosterboer" w:date="2017-09-21T15:00:00Z"/>
        </w:trPr>
        <w:tc>
          <w:tcPr>
            <w:tcW w:w="450" w:type="dxa"/>
            <w:tcBorders>
              <w:top w:val="nil"/>
              <w:left w:val="nil"/>
              <w:bottom w:val="nil"/>
              <w:right w:val="nil"/>
            </w:tcBorders>
            <w:tcMar>
              <w:top w:w="0" w:type="dxa"/>
              <w:left w:w="60" w:type="dxa"/>
              <w:bottom w:w="0" w:type="dxa"/>
              <w:right w:w="60" w:type="dxa"/>
            </w:tcMar>
          </w:tcPr>
          <w:p w14:paraId="53DDAF28" w14:textId="77777777" w:rsidR="00AB30C2" w:rsidRDefault="00AB30C2" w:rsidP="00F9498E">
            <w:pPr>
              <w:rPr>
                <w:ins w:id="2789" w:author="Arjan Kloosterboer" w:date="2017-09-21T15:00:00Z"/>
                <w:rFonts w:ascii="Calibri" w:hAnsi="Calibri" w:cs="Calibri"/>
                <w:color w:val="0F0F0F"/>
                <w:sz w:val="22"/>
                <w:szCs w:val="22"/>
              </w:rPr>
            </w:pPr>
            <w:bookmarkStart w:id="2790" w:name="BKM_3AD5275C_489F_4661_A52F_2BED51E4D1EF"/>
          </w:p>
        </w:tc>
        <w:tc>
          <w:tcPr>
            <w:tcW w:w="2790" w:type="dxa"/>
            <w:gridSpan w:val="2"/>
            <w:tcBorders>
              <w:top w:val="nil"/>
              <w:left w:val="nil"/>
              <w:bottom w:val="nil"/>
              <w:right w:val="nil"/>
            </w:tcBorders>
            <w:tcMar>
              <w:top w:w="0" w:type="dxa"/>
              <w:left w:w="60" w:type="dxa"/>
              <w:bottom w:w="0" w:type="dxa"/>
              <w:right w:w="60" w:type="dxa"/>
            </w:tcMar>
          </w:tcPr>
          <w:p w14:paraId="7A956A2B" w14:textId="77777777" w:rsidR="00AB30C2" w:rsidRDefault="00AB30C2" w:rsidP="00F9498E">
            <w:pPr>
              <w:rPr>
                <w:ins w:id="2791" w:author="Arjan Kloosterboer" w:date="2017-09-21T15:00:00Z"/>
                <w:rFonts w:ascii="Calibri" w:hAnsi="Calibri" w:cs="Calibri"/>
                <w:color w:val="0F0F0F"/>
                <w:sz w:val="22"/>
                <w:szCs w:val="22"/>
              </w:rPr>
            </w:pPr>
            <w:ins w:id="2792" w:author="Arjan Kloosterboer" w:date="2017-09-21T15:00:00Z">
              <w:r>
                <w:rPr>
                  <w:rFonts w:ascii="Calibri" w:hAnsi="Calibri" w:cs="Calibri"/>
                  <w:color w:val="0F0F0F"/>
                  <w:sz w:val="22"/>
                  <w:szCs w:val="22"/>
                </w:rPr>
                <w:t>Datum begin geldigheid ondersteunend waterdeel</w:t>
              </w:r>
            </w:ins>
          </w:p>
        </w:tc>
        <w:tc>
          <w:tcPr>
            <w:tcW w:w="4230" w:type="dxa"/>
            <w:tcBorders>
              <w:top w:val="nil"/>
              <w:left w:val="nil"/>
              <w:bottom w:val="nil"/>
              <w:right w:val="nil"/>
            </w:tcBorders>
            <w:tcMar>
              <w:top w:w="0" w:type="dxa"/>
              <w:left w:w="60" w:type="dxa"/>
              <w:bottom w:w="0" w:type="dxa"/>
              <w:right w:w="60" w:type="dxa"/>
            </w:tcMar>
          </w:tcPr>
          <w:p w14:paraId="5116EF41" w14:textId="77777777" w:rsidR="00AB30C2" w:rsidRDefault="00AB30C2" w:rsidP="00F9498E">
            <w:pPr>
              <w:rPr>
                <w:ins w:id="2793"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7E55F5C" w14:textId="77777777" w:rsidR="00AB30C2" w:rsidRDefault="00AB30C2" w:rsidP="00F9498E">
            <w:pPr>
              <w:rPr>
                <w:ins w:id="2794"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58848F4" w14:textId="77777777" w:rsidR="00AB30C2" w:rsidRDefault="00AB30C2" w:rsidP="00F9498E">
            <w:pPr>
              <w:rPr>
                <w:ins w:id="2795" w:author="Arjan Kloosterboer" w:date="2017-09-21T15:00:00Z"/>
                <w:rFonts w:ascii="Calibri" w:hAnsi="Calibri" w:cs="Calibri"/>
                <w:color w:val="0F0F0F"/>
                <w:sz w:val="22"/>
                <w:szCs w:val="22"/>
              </w:rPr>
            </w:pPr>
            <w:ins w:id="2796" w:author="Arjan Kloosterboer" w:date="2017-09-21T15:00:00Z">
              <w:r>
                <w:rPr>
                  <w:rFonts w:ascii="Calibri" w:hAnsi="Calibri" w:cs="Calibri"/>
                  <w:color w:val="0F0F0F"/>
                  <w:sz w:val="22"/>
                  <w:szCs w:val="22"/>
                </w:rPr>
                <w:t>1 - 1</w:t>
              </w:r>
            </w:ins>
          </w:p>
        </w:tc>
        <w:bookmarkEnd w:id="2790"/>
      </w:tr>
      <w:tr w:rsidR="00AB30C2" w14:paraId="55ED3DC2" w14:textId="77777777" w:rsidTr="00F9498E">
        <w:trPr>
          <w:ins w:id="2797" w:author="Arjan Kloosterboer" w:date="2017-09-21T15:00:00Z"/>
        </w:trPr>
        <w:tc>
          <w:tcPr>
            <w:tcW w:w="450" w:type="dxa"/>
            <w:tcBorders>
              <w:top w:val="nil"/>
              <w:left w:val="nil"/>
              <w:bottom w:val="nil"/>
              <w:right w:val="nil"/>
            </w:tcBorders>
            <w:tcMar>
              <w:top w:w="0" w:type="dxa"/>
              <w:left w:w="60" w:type="dxa"/>
              <w:bottom w:w="0" w:type="dxa"/>
              <w:right w:w="60" w:type="dxa"/>
            </w:tcMar>
          </w:tcPr>
          <w:p w14:paraId="2E565199" w14:textId="77777777" w:rsidR="00AB30C2" w:rsidRDefault="00AB30C2" w:rsidP="00F9498E">
            <w:pPr>
              <w:rPr>
                <w:ins w:id="2798" w:author="Arjan Kloosterboer" w:date="2017-09-21T15:00:00Z"/>
                <w:rFonts w:ascii="Calibri" w:hAnsi="Calibri" w:cs="Calibri"/>
                <w:color w:val="0F0F0F"/>
                <w:sz w:val="22"/>
                <w:szCs w:val="22"/>
              </w:rPr>
            </w:pPr>
            <w:bookmarkStart w:id="2799" w:name="BKM_806A32BF_431A_4052_844A_C2BD651DA634"/>
          </w:p>
        </w:tc>
        <w:tc>
          <w:tcPr>
            <w:tcW w:w="2790" w:type="dxa"/>
            <w:gridSpan w:val="2"/>
            <w:tcBorders>
              <w:top w:val="nil"/>
              <w:left w:val="nil"/>
              <w:bottom w:val="nil"/>
              <w:right w:val="nil"/>
            </w:tcBorders>
            <w:tcMar>
              <w:top w:w="0" w:type="dxa"/>
              <w:left w:w="60" w:type="dxa"/>
              <w:bottom w:w="0" w:type="dxa"/>
              <w:right w:w="60" w:type="dxa"/>
            </w:tcMar>
          </w:tcPr>
          <w:p w14:paraId="40853492" w14:textId="77777777" w:rsidR="00AB30C2" w:rsidRDefault="00AB30C2" w:rsidP="00F9498E">
            <w:pPr>
              <w:rPr>
                <w:ins w:id="2800" w:author="Arjan Kloosterboer" w:date="2017-09-21T15:00:00Z"/>
                <w:rFonts w:ascii="Calibri" w:hAnsi="Calibri" w:cs="Calibri"/>
                <w:color w:val="0F0F0F"/>
                <w:sz w:val="22"/>
                <w:szCs w:val="22"/>
              </w:rPr>
            </w:pPr>
            <w:ins w:id="2801" w:author="Arjan Kloosterboer" w:date="2017-09-21T15:00:00Z">
              <w:r>
                <w:rPr>
                  <w:rFonts w:ascii="Calibri" w:hAnsi="Calibri" w:cs="Calibri"/>
                  <w:color w:val="0F0F0F"/>
                  <w:sz w:val="22"/>
                  <w:szCs w:val="22"/>
                </w:rPr>
                <w:t>Datum einde geldigheid ondersteunend waterdeel</w:t>
              </w:r>
            </w:ins>
          </w:p>
        </w:tc>
        <w:tc>
          <w:tcPr>
            <w:tcW w:w="4230" w:type="dxa"/>
            <w:tcBorders>
              <w:top w:val="nil"/>
              <w:left w:val="nil"/>
              <w:bottom w:val="nil"/>
              <w:right w:val="nil"/>
            </w:tcBorders>
            <w:tcMar>
              <w:top w:w="0" w:type="dxa"/>
              <w:left w:w="60" w:type="dxa"/>
              <w:bottom w:w="0" w:type="dxa"/>
              <w:right w:w="60" w:type="dxa"/>
            </w:tcMar>
          </w:tcPr>
          <w:p w14:paraId="513EA4A6" w14:textId="77777777" w:rsidR="00AB30C2" w:rsidRDefault="00AB30C2" w:rsidP="00F9498E">
            <w:pPr>
              <w:rPr>
                <w:ins w:id="2802"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B3F4573" w14:textId="77777777" w:rsidR="00AB30C2" w:rsidRDefault="00AB30C2" w:rsidP="00F9498E">
            <w:pPr>
              <w:rPr>
                <w:ins w:id="2803"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558421D" w14:textId="77777777" w:rsidR="00AB30C2" w:rsidRDefault="00AB30C2" w:rsidP="00F9498E">
            <w:pPr>
              <w:rPr>
                <w:ins w:id="2804" w:author="Arjan Kloosterboer" w:date="2017-09-21T15:00:00Z"/>
                <w:rFonts w:ascii="Calibri" w:hAnsi="Calibri" w:cs="Calibri"/>
                <w:color w:val="0F0F0F"/>
                <w:sz w:val="22"/>
                <w:szCs w:val="22"/>
              </w:rPr>
            </w:pPr>
            <w:ins w:id="2805" w:author="Arjan Kloosterboer" w:date="2017-09-21T15:00:00Z">
              <w:r>
                <w:rPr>
                  <w:rFonts w:ascii="Calibri" w:hAnsi="Calibri" w:cs="Calibri"/>
                  <w:color w:val="0F0F0F"/>
                  <w:sz w:val="22"/>
                  <w:szCs w:val="22"/>
                </w:rPr>
                <w:t>0 - 1</w:t>
              </w:r>
            </w:ins>
          </w:p>
        </w:tc>
        <w:bookmarkEnd w:id="2799"/>
      </w:tr>
    </w:tbl>
    <w:p w14:paraId="0967129F" w14:textId="77777777" w:rsidR="00AB30C2" w:rsidRDefault="00AB30C2" w:rsidP="00AB30C2">
      <w:pPr>
        <w:rPr>
          <w:ins w:id="2806"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4D093268" w14:textId="77777777" w:rsidTr="00F9498E">
        <w:trPr>
          <w:ins w:id="2807"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52421AC1" w14:textId="77777777" w:rsidR="00AB30C2" w:rsidRDefault="00AB30C2" w:rsidP="00F9498E">
            <w:pPr>
              <w:rPr>
                <w:ins w:id="2808" w:author="Arjan Kloosterboer" w:date="2017-09-21T15:00:00Z"/>
                <w:rFonts w:ascii="Calibri" w:hAnsi="Calibri" w:cs="Calibri"/>
                <w:color w:val="0F0F0F"/>
                <w:sz w:val="22"/>
                <w:szCs w:val="22"/>
              </w:rPr>
            </w:pPr>
            <w:ins w:id="2809" w:author="Arjan Kloosterboer" w:date="2017-09-21T15:00:00Z">
              <w:r>
                <w:rPr>
                  <w:rFonts w:ascii="Calibri" w:hAnsi="Calibri" w:cs="Calibri"/>
                  <w:b/>
                  <w:bCs/>
                  <w:color w:val="0F0F0F"/>
                  <w:sz w:val="22"/>
                  <w:szCs w:val="22"/>
                </w:rPr>
                <w:t>Overzicht relaties</w:t>
              </w:r>
            </w:ins>
          </w:p>
        </w:tc>
      </w:tr>
      <w:tr w:rsidR="00AB30C2" w14:paraId="708B04B5" w14:textId="77777777" w:rsidTr="00F9498E">
        <w:trPr>
          <w:ins w:id="2810" w:author="Arjan Kloosterboer" w:date="2017-09-21T15:00:00Z"/>
        </w:trPr>
        <w:tc>
          <w:tcPr>
            <w:tcW w:w="450" w:type="dxa"/>
            <w:tcBorders>
              <w:top w:val="nil"/>
              <w:left w:val="nil"/>
              <w:bottom w:val="nil"/>
              <w:right w:val="nil"/>
            </w:tcBorders>
            <w:tcMar>
              <w:top w:w="0" w:type="dxa"/>
              <w:left w:w="60" w:type="dxa"/>
              <w:bottom w:w="0" w:type="dxa"/>
              <w:right w:w="60" w:type="dxa"/>
            </w:tcMar>
          </w:tcPr>
          <w:p w14:paraId="74DFA6E1" w14:textId="77777777" w:rsidR="00AB30C2" w:rsidRDefault="00AB30C2" w:rsidP="00F9498E">
            <w:pPr>
              <w:rPr>
                <w:ins w:id="2811"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4312038B" w14:textId="77777777" w:rsidR="00AB30C2" w:rsidRDefault="00AB30C2" w:rsidP="00F9498E">
            <w:pPr>
              <w:rPr>
                <w:ins w:id="2812" w:author="Arjan Kloosterboer" w:date="2017-09-21T15:00:00Z"/>
                <w:rFonts w:ascii="Calibri" w:hAnsi="Calibri" w:cs="Calibri"/>
                <w:i/>
                <w:iCs/>
                <w:color w:val="0F0F0F"/>
                <w:sz w:val="22"/>
                <w:szCs w:val="22"/>
              </w:rPr>
            </w:pPr>
            <w:ins w:id="2813" w:author="Arjan Kloosterboer" w:date="2017-09-21T15:00:00Z">
              <w:r>
                <w:rPr>
                  <w:rFonts w:ascii="Calibri" w:hAnsi="Calibri" w:cs="Calibri"/>
                  <w:i/>
                  <w:iCs/>
                  <w:color w:val="0F0F0F"/>
                  <w:sz w:val="22"/>
                  <w:szCs w:val="22"/>
                </w:rPr>
                <w:t>Relatienaam met</w:t>
              </w:r>
            </w:ins>
          </w:p>
          <w:p w14:paraId="251EC470" w14:textId="77777777" w:rsidR="00AB30C2" w:rsidRDefault="00AB30C2" w:rsidP="00F9498E">
            <w:pPr>
              <w:rPr>
                <w:ins w:id="2814" w:author="Arjan Kloosterboer" w:date="2017-09-21T15:00:00Z"/>
                <w:rFonts w:ascii="Calibri" w:hAnsi="Calibri" w:cs="Calibri"/>
                <w:color w:val="0F0F0F"/>
                <w:sz w:val="22"/>
                <w:szCs w:val="22"/>
              </w:rPr>
            </w:pPr>
            <w:ins w:id="2815"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2862C778" w14:textId="77777777" w:rsidR="00AB30C2" w:rsidRDefault="00AB30C2" w:rsidP="00F9498E">
            <w:pPr>
              <w:rPr>
                <w:ins w:id="2816" w:author="Arjan Kloosterboer" w:date="2017-09-21T15:00:00Z"/>
                <w:rFonts w:ascii="Calibri" w:hAnsi="Calibri" w:cs="Calibri"/>
                <w:color w:val="0F0F0F"/>
                <w:sz w:val="22"/>
                <w:szCs w:val="22"/>
              </w:rPr>
            </w:pPr>
            <w:ins w:id="2817" w:author="Arjan Kloosterboer" w:date="2017-09-21T15:00:00Z">
              <w:r>
                <w:rPr>
                  <w:rFonts w:ascii="Calibri" w:hAnsi="Calibri" w:cs="Calibri"/>
                  <w:i/>
                  <w:iCs/>
                  <w:color w:val="0F0F0F"/>
                  <w:sz w:val="22"/>
                  <w:szCs w:val="22"/>
                </w:rPr>
                <w:t>Definitie</w:t>
              </w:r>
            </w:ins>
          </w:p>
        </w:tc>
      </w:tr>
      <w:tr w:rsidR="00AB30C2" w14:paraId="1D70A9F0" w14:textId="77777777" w:rsidTr="00F9498E">
        <w:trPr>
          <w:ins w:id="2818" w:author="Arjan Kloosterboer" w:date="2017-09-21T15:00:00Z"/>
        </w:trPr>
        <w:tc>
          <w:tcPr>
            <w:tcW w:w="450" w:type="dxa"/>
            <w:tcBorders>
              <w:top w:val="nil"/>
              <w:left w:val="nil"/>
              <w:bottom w:val="nil"/>
              <w:right w:val="nil"/>
            </w:tcBorders>
            <w:tcMar>
              <w:top w:w="0" w:type="dxa"/>
              <w:left w:w="60" w:type="dxa"/>
              <w:bottom w:w="0" w:type="dxa"/>
              <w:right w:w="60" w:type="dxa"/>
            </w:tcMar>
          </w:tcPr>
          <w:p w14:paraId="204083D9" w14:textId="77777777" w:rsidR="00AB30C2" w:rsidRDefault="00AB30C2" w:rsidP="00F9498E">
            <w:pPr>
              <w:rPr>
                <w:ins w:id="2819"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60EEB7B" w14:textId="77777777" w:rsidR="00AB30C2" w:rsidRDefault="00AB30C2" w:rsidP="00F9498E">
            <w:pPr>
              <w:rPr>
                <w:ins w:id="2820" w:author="Arjan Kloosterboer" w:date="2017-09-21T15:00:00Z"/>
                <w:rFonts w:ascii="Calibri" w:hAnsi="Calibri" w:cs="Calibri"/>
                <w:color w:val="0F0F0F"/>
                <w:sz w:val="22"/>
                <w:szCs w:val="22"/>
              </w:rPr>
            </w:pPr>
            <w:ins w:id="2821" w:author="Arjan Kloosterboer" w:date="2017-09-21T15:00:00Z">
              <w:r>
                <w:rPr>
                  <w:rFonts w:ascii="Calibri" w:hAnsi="Calibri" w:cs="Calibri"/>
                  <w:color w:val="0F0F0F"/>
                  <w:sz w:val="22"/>
                  <w:szCs w:val="22"/>
                </w:rPr>
                <w:t>ONDERSTEUNEND WATERDEEL  []</w:t>
              </w:r>
            </w:ins>
          </w:p>
          <w:p w14:paraId="656CAABE" w14:textId="77777777" w:rsidR="00AB30C2" w:rsidRDefault="00AB30C2" w:rsidP="00F9498E">
            <w:pPr>
              <w:rPr>
                <w:ins w:id="2822" w:author="Arjan Kloosterboer" w:date="2017-09-21T15:00:00Z"/>
                <w:rFonts w:ascii="Calibri" w:hAnsi="Calibri" w:cs="Calibri"/>
                <w:color w:val="0F0F0F"/>
                <w:sz w:val="22"/>
                <w:szCs w:val="22"/>
              </w:rPr>
            </w:pPr>
            <w:ins w:id="2823" w:author="Arjan Kloosterboer" w:date="2017-09-21T15:00:00Z">
              <w:r>
                <w:rPr>
                  <w:rFonts w:ascii="Calibri" w:hAnsi="Calibri" w:cs="Calibri"/>
                  <w:color w:val="0F0F0F"/>
                  <w:sz w:val="22"/>
                  <w:szCs w:val="22"/>
                </w:rPr>
                <w:t xml:space="preserve">  </w:t>
              </w:r>
            </w:ins>
          </w:p>
          <w:p w14:paraId="14DF2BCB" w14:textId="77777777" w:rsidR="00AB30C2" w:rsidRDefault="00AB30C2" w:rsidP="00F9498E">
            <w:pPr>
              <w:rPr>
                <w:ins w:id="2824" w:author="Arjan Kloosterboer" w:date="2017-09-21T15:00:00Z"/>
                <w:rFonts w:ascii="Calibri" w:hAnsi="Calibri" w:cs="Calibri"/>
                <w:color w:val="0F0F0F"/>
                <w:sz w:val="22"/>
                <w:szCs w:val="22"/>
              </w:rPr>
            </w:pPr>
            <w:ins w:id="2825" w:author="Arjan Kloosterboer" w:date="2017-09-21T15:00:00Z">
              <w:r>
                <w:rPr>
                  <w:rFonts w:ascii="Calibri" w:hAnsi="Calibri" w:cs="Calibri"/>
                  <w:color w:val="0F0F0F"/>
                  <w:sz w:val="22"/>
                  <w:szCs w:val="22"/>
                </w:rPr>
                <w:t>ONDERSTEUNEND WATERDEEL  []</w:t>
              </w:r>
            </w:ins>
          </w:p>
        </w:tc>
        <w:tc>
          <w:tcPr>
            <w:tcW w:w="6120" w:type="dxa"/>
            <w:tcBorders>
              <w:top w:val="nil"/>
              <w:left w:val="nil"/>
              <w:bottom w:val="nil"/>
              <w:right w:val="nil"/>
            </w:tcBorders>
            <w:tcMar>
              <w:top w:w="0" w:type="dxa"/>
              <w:left w:w="60" w:type="dxa"/>
              <w:bottom w:w="0" w:type="dxa"/>
              <w:right w:w="60" w:type="dxa"/>
            </w:tcMar>
          </w:tcPr>
          <w:p w14:paraId="509FCC62" w14:textId="77777777" w:rsidR="00AB30C2" w:rsidRDefault="00AB30C2" w:rsidP="00F9498E">
            <w:pPr>
              <w:rPr>
                <w:ins w:id="2826" w:author="Arjan Kloosterboer" w:date="2017-09-21T15:00:00Z"/>
                <w:rFonts w:ascii="Calibri" w:hAnsi="Calibri" w:cs="Calibri"/>
                <w:color w:val="0F0F0F"/>
                <w:sz w:val="22"/>
                <w:szCs w:val="22"/>
              </w:rPr>
            </w:pPr>
          </w:p>
        </w:tc>
      </w:tr>
      <w:tr w:rsidR="00AB30C2" w14:paraId="082E5118" w14:textId="77777777" w:rsidTr="00F9498E">
        <w:trPr>
          <w:trHeight w:hRule="exact" w:val="128"/>
          <w:ins w:id="2827" w:author="Arjan Kloosterboer" w:date="2017-09-21T15:00:00Z"/>
        </w:trPr>
        <w:tc>
          <w:tcPr>
            <w:tcW w:w="450" w:type="dxa"/>
            <w:tcBorders>
              <w:top w:val="nil"/>
              <w:left w:val="nil"/>
              <w:bottom w:val="nil"/>
              <w:right w:val="nil"/>
            </w:tcBorders>
            <w:tcMar>
              <w:top w:w="0" w:type="dxa"/>
              <w:left w:w="60" w:type="dxa"/>
              <w:bottom w:w="0" w:type="dxa"/>
              <w:right w:w="60" w:type="dxa"/>
            </w:tcMar>
          </w:tcPr>
          <w:p w14:paraId="063429F8" w14:textId="77777777" w:rsidR="00AB30C2" w:rsidRDefault="00AB30C2" w:rsidP="00F9498E">
            <w:pPr>
              <w:rPr>
                <w:ins w:id="2828"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A3AB10A" w14:textId="77777777" w:rsidR="00AB30C2" w:rsidRDefault="00AB30C2" w:rsidP="00F9498E">
            <w:pPr>
              <w:rPr>
                <w:ins w:id="2829"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8A68AF9" w14:textId="77777777" w:rsidR="00AB30C2" w:rsidRDefault="00AB30C2" w:rsidP="00F9498E">
            <w:pPr>
              <w:rPr>
                <w:ins w:id="2830" w:author="Arjan Kloosterboer" w:date="2017-09-21T15:00:00Z"/>
                <w:rFonts w:ascii="Calibri" w:hAnsi="Calibri" w:cs="Calibri"/>
                <w:color w:val="0F0F0F"/>
                <w:sz w:val="22"/>
                <w:szCs w:val="22"/>
              </w:rPr>
            </w:pPr>
          </w:p>
        </w:tc>
      </w:tr>
      <w:tr w:rsidR="00AB30C2" w14:paraId="0097DF85" w14:textId="77777777" w:rsidTr="00F9498E">
        <w:trPr>
          <w:ins w:id="2831" w:author="Arjan Kloosterboer" w:date="2017-09-21T15:00:00Z"/>
        </w:trPr>
        <w:tc>
          <w:tcPr>
            <w:tcW w:w="450" w:type="dxa"/>
            <w:tcBorders>
              <w:top w:val="nil"/>
              <w:left w:val="nil"/>
              <w:bottom w:val="nil"/>
              <w:right w:val="nil"/>
            </w:tcBorders>
            <w:tcMar>
              <w:top w:w="0" w:type="dxa"/>
              <w:left w:w="60" w:type="dxa"/>
              <w:bottom w:w="0" w:type="dxa"/>
              <w:right w:w="60" w:type="dxa"/>
            </w:tcMar>
          </w:tcPr>
          <w:p w14:paraId="73E9C900" w14:textId="77777777" w:rsidR="00AB30C2" w:rsidRDefault="00AB30C2" w:rsidP="00F9498E">
            <w:pPr>
              <w:rPr>
                <w:ins w:id="2832"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AD1098C" w14:textId="77777777" w:rsidR="00AB30C2" w:rsidRDefault="00AB30C2" w:rsidP="00F9498E">
            <w:pPr>
              <w:rPr>
                <w:ins w:id="2833" w:author="Arjan Kloosterboer" w:date="2017-09-21T15:00:00Z"/>
                <w:rFonts w:ascii="Calibri" w:hAnsi="Calibri" w:cs="Calibri"/>
                <w:color w:val="0F0F0F"/>
                <w:sz w:val="22"/>
                <w:szCs w:val="22"/>
              </w:rPr>
            </w:pPr>
            <w:ins w:id="2834" w:author="Arjan Kloosterboer" w:date="2017-09-21T15:00:00Z">
              <w:r>
                <w:rPr>
                  <w:rFonts w:ascii="Calibri" w:hAnsi="Calibri" w:cs="Calibri"/>
                  <w:color w:val="0F0F0F"/>
                  <w:sz w:val="22"/>
                  <w:szCs w:val="22"/>
                </w:rPr>
                <w:t>OBJECT  [0..1]</w:t>
              </w:r>
            </w:ins>
          </w:p>
          <w:p w14:paraId="70682622" w14:textId="77777777" w:rsidR="00AB30C2" w:rsidRDefault="00AB30C2" w:rsidP="00F9498E">
            <w:pPr>
              <w:rPr>
                <w:ins w:id="2835" w:author="Arjan Kloosterboer" w:date="2017-09-21T15:00:00Z"/>
                <w:rFonts w:ascii="Calibri" w:hAnsi="Calibri" w:cs="Calibri"/>
                <w:color w:val="0F0F0F"/>
                <w:sz w:val="22"/>
                <w:szCs w:val="22"/>
              </w:rPr>
            </w:pPr>
            <w:ins w:id="2836" w:author="Arjan Kloosterboer" w:date="2017-09-21T15:00:00Z">
              <w:r>
                <w:rPr>
                  <w:rFonts w:ascii="Calibri" w:hAnsi="Calibri" w:cs="Calibri"/>
                  <w:color w:val="0F0F0F"/>
                  <w:sz w:val="22"/>
                  <w:szCs w:val="22"/>
                </w:rPr>
                <w:t xml:space="preserve">  is</w:t>
              </w:r>
            </w:ins>
          </w:p>
          <w:p w14:paraId="668BE44E" w14:textId="77777777" w:rsidR="00AB30C2" w:rsidRDefault="00AB30C2" w:rsidP="00F9498E">
            <w:pPr>
              <w:rPr>
                <w:ins w:id="2837" w:author="Arjan Kloosterboer" w:date="2017-09-21T15:00:00Z"/>
                <w:rFonts w:ascii="Calibri" w:hAnsi="Calibri" w:cs="Calibri"/>
                <w:color w:val="0F0F0F"/>
                <w:sz w:val="22"/>
                <w:szCs w:val="22"/>
              </w:rPr>
            </w:pPr>
            <w:ins w:id="2838" w:author="Arjan Kloosterboer" w:date="2017-09-21T15:00:00Z">
              <w:r>
                <w:rPr>
                  <w:rFonts w:ascii="Calibri" w:hAnsi="Calibri" w:cs="Calibri"/>
                  <w:color w:val="0F0F0F"/>
                  <w:sz w:val="22"/>
                  <w:szCs w:val="22"/>
                </w:rPr>
                <w:t>ONDERSTEUNEND WATERDEEL  [1]</w:t>
              </w:r>
            </w:ins>
          </w:p>
        </w:tc>
        <w:tc>
          <w:tcPr>
            <w:tcW w:w="6120" w:type="dxa"/>
            <w:tcBorders>
              <w:top w:val="nil"/>
              <w:left w:val="nil"/>
              <w:bottom w:val="nil"/>
              <w:right w:val="nil"/>
            </w:tcBorders>
            <w:tcMar>
              <w:top w:w="0" w:type="dxa"/>
              <w:left w:w="60" w:type="dxa"/>
              <w:bottom w:w="0" w:type="dxa"/>
              <w:right w:w="60" w:type="dxa"/>
            </w:tcMar>
          </w:tcPr>
          <w:p w14:paraId="1FC26B37" w14:textId="77777777" w:rsidR="00AB30C2" w:rsidRDefault="00AB30C2" w:rsidP="00F9498E">
            <w:pPr>
              <w:rPr>
                <w:ins w:id="2839" w:author="Arjan Kloosterboer" w:date="2017-09-21T15:00:00Z"/>
                <w:rFonts w:ascii="Calibri" w:hAnsi="Calibri" w:cs="Calibri"/>
                <w:color w:val="0F0F0F"/>
                <w:sz w:val="22"/>
                <w:szCs w:val="22"/>
              </w:rPr>
            </w:pPr>
            <w:ins w:id="2840" w:author="Arjan Kloosterboer" w:date="2017-09-21T15:00:00Z">
              <w:r>
                <w:rPr>
                  <w:rFonts w:ascii="Calibri" w:hAnsi="Calibri" w:cs="Calibri"/>
                  <w:color w:val="000000"/>
                  <w:sz w:val="22"/>
                  <w:szCs w:val="22"/>
                </w:rPr>
                <w:t>Een  ONDERSTEUNEND WATERDEEL komt voor in de hoedanigheid van een OBJECT bij een zaak</w:t>
              </w:r>
            </w:ins>
          </w:p>
        </w:tc>
      </w:tr>
      <w:tr w:rsidR="00AB30C2" w14:paraId="2845769A" w14:textId="77777777" w:rsidTr="00F9498E">
        <w:trPr>
          <w:trHeight w:hRule="exact" w:val="128"/>
          <w:ins w:id="2841" w:author="Arjan Kloosterboer" w:date="2017-09-21T15:00:00Z"/>
        </w:trPr>
        <w:tc>
          <w:tcPr>
            <w:tcW w:w="450" w:type="dxa"/>
            <w:tcBorders>
              <w:top w:val="nil"/>
              <w:left w:val="nil"/>
              <w:bottom w:val="nil"/>
              <w:right w:val="nil"/>
            </w:tcBorders>
            <w:tcMar>
              <w:top w:w="0" w:type="dxa"/>
              <w:left w:w="60" w:type="dxa"/>
              <w:bottom w:w="0" w:type="dxa"/>
              <w:right w:w="60" w:type="dxa"/>
            </w:tcMar>
          </w:tcPr>
          <w:p w14:paraId="5D66B02E" w14:textId="77777777" w:rsidR="00AB30C2" w:rsidRDefault="00AB30C2" w:rsidP="00F9498E">
            <w:pPr>
              <w:rPr>
                <w:ins w:id="2842"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781BDC3" w14:textId="77777777" w:rsidR="00AB30C2" w:rsidRDefault="00AB30C2" w:rsidP="00F9498E">
            <w:pPr>
              <w:rPr>
                <w:ins w:id="2843"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759BA1B" w14:textId="77777777" w:rsidR="00AB30C2" w:rsidRDefault="00AB30C2" w:rsidP="00F9498E">
            <w:pPr>
              <w:rPr>
                <w:ins w:id="2844" w:author="Arjan Kloosterboer" w:date="2017-09-21T15:00:00Z"/>
                <w:rFonts w:ascii="Calibri" w:hAnsi="Calibri" w:cs="Calibri"/>
                <w:color w:val="0F0F0F"/>
                <w:sz w:val="22"/>
                <w:szCs w:val="22"/>
              </w:rPr>
            </w:pPr>
          </w:p>
        </w:tc>
      </w:tr>
    </w:tbl>
    <w:p w14:paraId="0BE3AECA" w14:textId="77777777" w:rsidR="00AB30C2" w:rsidRPr="00E072A0" w:rsidRDefault="00AB30C2" w:rsidP="00AB30C2">
      <w:pPr>
        <w:rPr>
          <w:ins w:id="2845"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AB30C2" w14:paraId="6F23000E" w14:textId="77777777" w:rsidTr="00F9498E">
        <w:trPr>
          <w:ins w:id="2846" w:author="Arjan Kloosterboer" w:date="2017-09-21T15:00:00Z"/>
        </w:trPr>
        <w:tc>
          <w:tcPr>
            <w:tcW w:w="9360" w:type="dxa"/>
            <w:tcBorders>
              <w:top w:val="nil"/>
              <w:left w:val="nil"/>
              <w:bottom w:val="nil"/>
              <w:right w:val="nil"/>
            </w:tcBorders>
            <w:tcMar>
              <w:top w:w="0" w:type="dxa"/>
              <w:left w:w="60" w:type="dxa"/>
              <w:bottom w:w="0" w:type="dxa"/>
              <w:right w:w="60" w:type="dxa"/>
            </w:tcMar>
          </w:tcPr>
          <w:p w14:paraId="38B541BE" w14:textId="77777777" w:rsidR="00AB30C2" w:rsidRDefault="00AB30C2" w:rsidP="00F9498E">
            <w:pPr>
              <w:rPr>
                <w:ins w:id="2847" w:author="Arjan Kloosterboer" w:date="2017-09-21T15:00:00Z"/>
                <w:rFonts w:ascii="Calibri" w:hAnsi="Calibri" w:cs="Calibri"/>
                <w:b/>
                <w:bCs/>
                <w:color w:val="0F0F0F"/>
                <w:sz w:val="22"/>
                <w:szCs w:val="22"/>
              </w:rPr>
            </w:pPr>
            <w:ins w:id="2848" w:author="Arjan Kloosterboer" w:date="2017-09-21T15:00:00Z">
              <w:r>
                <w:rPr>
                  <w:rFonts w:ascii="Calibri" w:hAnsi="Calibri" w:cs="Calibri"/>
                  <w:b/>
                  <w:bCs/>
                  <w:color w:val="0F0F0F"/>
                  <w:sz w:val="22"/>
                  <w:szCs w:val="22"/>
                </w:rPr>
                <w:t>Toelichting objecttype</w:t>
              </w:r>
            </w:ins>
          </w:p>
          <w:p w14:paraId="1CA7DF02" w14:textId="77777777" w:rsidR="00AB30C2" w:rsidRDefault="00AB30C2" w:rsidP="00F9498E">
            <w:pPr>
              <w:ind w:left="720"/>
              <w:rPr>
                <w:ins w:id="2849" w:author="Arjan Kloosterboer" w:date="2017-09-21T15:00:00Z"/>
                <w:rFonts w:ascii="Calibri" w:hAnsi="Calibri" w:cs="Calibri"/>
                <w:color w:val="0F0F0F"/>
                <w:sz w:val="22"/>
                <w:szCs w:val="22"/>
              </w:rPr>
            </w:pPr>
          </w:p>
        </w:tc>
        <w:bookmarkEnd w:id="2707"/>
      </w:tr>
    </w:tbl>
    <w:p w14:paraId="2F3FA64C"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OPENBARE RUIMTE</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7DF0503" w14:textId="77777777" w:rsidTr="00847C61">
        <w:trPr>
          <w:trHeight w:val="271"/>
        </w:trPr>
        <w:tc>
          <w:tcPr>
            <w:tcW w:w="2340" w:type="dxa"/>
            <w:gridSpan w:val="2"/>
            <w:tcBorders>
              <w:top w:val="nil"/>
              <w:left w:val="nil"/>
              <w:bottom w:val="nil"/>
              <w:right w:val="nil"/>
            </w:tcBorders>
          </w:tcPr>
          <w:p w14:paraId="37DB76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970CFC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OPENBARE RUIMTE</w:t>
            </w:r>
            <w:r w:rsidRPr="00474957">
              <w:rPr>
                <w:rFonts w:ascii="Arial" w:hAnsi="Arial" w:cs="Arial"/>
                <w:szCs w:val="24"/>
                <w:lang w:val="en-AU" w:eastAsia="en-US"/>
              </w:rPr>
              <w:fldChar w:fldCharType="end"/>
            </w:r>
          </w:p>
        </w:tc>
      </w:tr>
      <w:tr w:rsidR="00847C61" w:rsidRPr="00474957" w14:paraId="142408E3" w14:textId="77777777" w:rsidTr="00847C61">
        <w:trPr>
          <w:trHeight w:hRule="exact" w:val="128"/>
        </w:trPr>
        <w:tc>
          <w:tcPr>
            <w:tcW w:w="2340" w:type="dxa"/>
            <w:gridSpan w:val="2"/>
            <w:tcBorders>
              <w:top w:val="nil"/>
              <w:left w:val="nil"/>
              <w:bottom w:val="nil"/>
              <w:right w:val="nil"/>
            </w:tcBorders>
          </w:tcPr>
          <w:p w14:paraId="41D0457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E06C0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DE1C18" w14:textId="77777777" w:rsidTr="00847C61">
        <w:trPr>
          <w:trHeight w:val="151"/>
        </w:trPr>
        <w:tc>
          <w:tcPr>
            <w:tcW w:w="2340" w:type="dxa"/>
            <w:gridSpan w:val="2"/>
            <w:tcBorders>
              <w:top w:val="nil"/>
              <w:left w:val="nil"/>
              <w:bottom w:val="nil"/>
              <w:right w:val="nil"/>
            </w:tcBorders>
          </w:tcPr>
          <w:p w14:paraId="457596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B15C2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0628F18" w14:textId="77777777" w:rsidTr="00847C61">
        <w:trPr>
          <w:trHeight w:hRule="exact" w:val="128"/>
        </w:trPr>
        <w:tc>
          <w:tcPr>
            <w:tcW w:w="2340" w:type="dxa"/>
            <w:gridSpan w:val="2"/>
            <w:tcBorders>
              <w:top w:val="nil"/>
              <w:left w:val="nil"/>
              <w:bottom w:val="nil"/>
              <w:right w:val="nil"/>
            </w:tcBorders>
          </w:tcPr>
          <w:p w14:paraId="0FE889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6EA2A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74DCCDE" w14:textId="77777777" w:rsidTr="00847C61">
        <w:tc>
          <w:tcPr>
            <w:tcW w:w="2340" w:type="dxa"/>
            <w:gridSpan w:val="2"/>
            <w:tcBorders>
              <w:top w:val="nil"/>
              <w:left w:val="nil"/>
              <w:bottom w:val="nil"/>
              <w:right w:val="nil"/>
            </w:tcBorders>
          </w:tcPr>
          <w:p w14:paraId="201863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29B35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729DB64" w14:textId="77777777" w:rsidTr="00847C61">
        <w:trPr>
          <w:trHeight w:hRule="exact" w:val="241"/>
        </w:trPr>
        <w:tc>
          <w:tcPr>
            <w:tcW w:w="2340" w:type="dxa"/>
            <w:gridSpan w:val="2"/>
            <w:tcBorders>
              <w:top w:val="nil"/>
              <w:left w:val="nil"/>
              <w:bottom w:val="nil"/>
              <w:right w:val="nil"/>
            </w:tcBorders>
          </w:tcPr>
          <w:p w14:paraId="7EB948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51F27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701C52D" w14:textId="77777777" w:rsidTr="00847C61">
        <w:tc>
          <w:tcPr>
            <w:tcW w:w="2340" w:type="dxa"/>
            <w:gridSpan w:val="2"/>
            <w:tcBorders>
              <w:top w:val="nil"/>
              <w:left w:val="nil"/>
              <w:bottom w:val="nil"/>
              <w:right w:val="nil"/>
            </w:tcBorders>
          </w:tcPr>
          <w:p w14:paraId="5BD251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E91B6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CC0F121" w14:textId="77777777" w:rsidTr="00847C61">
        <w:tc>
          <w:tcPr>
            <w:tcW w:w="450" w:type="dxa"/>
            <w:tcBorders>
              <w:top w:val="nil"/>
              <w:left w:val="nil"/>
              <w:bottom w:val="nil"/>
              <w:right w:val="nil"/>
            </w:tcBorders>
          </w:tcPr>
          <w:p w14:paraId="09F608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850" w:name="BKM_6DF5885F_AB65_4c79_898A_0E50B7ABC98D"/>
          </w:p>
        </w:tc>
        <w:tc>
          <w:tcPr>
            <w:tcW w:w="2790" w:type="dxa"/>
            <w:gridSpan w:val="2"/>
            <w:tcBorders>
              <w:top w:val="nil"/>
              <w:left w:val="nil"/>
              <w:bottom w:val="nil"/>
              <w:right w:val="nil"/>
            </w:tcBorders>
          </w:tcPr>
          <w:p w14:paraId="3EB1A0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F66FB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16B45C4" w14:textId="77777777" w:rsidTr="00847C61">
        <w:tc>
          <w:tcPr>
            <w:tcW w:w="450" w:type="dxa"/>
            <w:tcBorders>
              <w:top w:val="nil"/>
              <w:left w:val="nil"/>
              <w:bottom w:val="nil"/>
              <w:right w:val="nil"/>
            </w:tcBorders>
          </w:tcPr>
          <w:p w14:paraId="40EF72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563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Identificatiecode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CEFA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Identificatiecode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0"/>
      </w:tr>
      <w:tr w:rsidR="00847C61" w:rsidRPr="00474957" w14:paraId="695CD543" w14:textId="77777777" w:rsidTr="00847C61">
        <w:tc>
          <w:tcPr>
            <w:tcW w:w="450" w:type="dxa"/>
            <w:tcBorders>
              <w:top w:val="nil"/>
              <w:left w:val="nil"/>
              <w:bottom w:val="nil"/>
              <w:right w:val="nil"/>
            </w:tcBorders>
          </w:tcPr>
          <w:p w14:paraId="0B601B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1" w:name="BKM_E91D59D7_E185_48a1_B987_4522298BC317"/>
          </w:p>
        </w:tc>
        <w:tc>
          <w:tcPr>
            <w:tcW w:w="2790" w:type="dxa"/>
            <w:gridSpan w:val="2"/>
            <w:tcBorders>
              <w:top w:val="nil"/>
              <w:left w:val="nil"/>
              <w:bottom w:val="nil"/>
              <w:right w:val="nil"/>
            </w:tcBorders>
          </w:tcPr>
          <w:p w14:paraId="011D893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52577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1"/>
      </w:tr>
      <w:tr w:rsidR="00847C61" w:rsidRPr="00474957" w14:paraId="191A6EDE" w14:textId="77777777" w:rsidTr="00847C61">
        <w:tc>
          <w:tcPr>
            <w:tcW w:w="450" w:type="dxa"/>
            <w:tcBorders>
              <w:top w:val="nil"/>
              <w:left w:val="nil"/>
              <w:bottom w:val="nil"/>
              <w:right w:val="nil"/>
            </w:tcBorders>
          </w:tcPr>
          <w:p w14:paraId="296E54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2" w:name="BKM_2E0230A8_DFB9_4558_BF23_E197E16EE306"/>
          </w:p>
        </w:tc>
        <w:tc>
          <w:tcPr>
            <w:tcW w:w="2790" w:type="dxa"/>
            <w:gridSpan w:val="2"/>
            <w:tcBorders>
              <w:top w:val="nil"/>
              <w:left w:val="nil"/>
              <w:bottom w:val="nil"/>
              <w:right w:val="nil"/>
            </w:tcBorders>
          </w:tcPr>
          <w:p w14:paraId="08AB2D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EA35B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2"/>
      </w:tr>
      <w:tr w:rsidR="00847C61" w:rsidRPr="00474957" w14:paraId="0CD2D87F" w14:textId="77777777" w:rsidTr="00847C61">
        <w:tc>
          <w:tcPr>
            <w:tcW w:w="450" w:type="dxa"/>
            <w:tcBorders>
              <w:top w:val="nil"/>
              <w:left w:val="nil"/>
              <w:bottom w:val="nil"/>
              <w:right w:val="nil"/>
            </w:tcBorders>
          </w:tcPr>
          <w:p w14:paraId="261BEA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3" w:name="BKM_8578578F_19EF_4ac6_A0D5_1E089FF63201"/>
          </w:p>
        </w:tc>
        <w:tc>
          <w:tcPr>
            <w:tcW w:w="2790" w:type="dxa"/>
            <w:gridSpan w:val="2"/>
            <w:tcBorders>
              <w:top w:val="nil"/>
              <w:left w:val="nil"/>
              <w:bottom w:val="nil"/>
              <w:right w:val="nil"/>
            </w:tcBorders>
          </w:tcPr>
          <w:p w14:paraId="1801198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Gemeentelijke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D3C493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gemeentelijke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3"/>
      </w:tr>
      <w:tr w:rsidR="00847C61" w:rsidRPr="00474957" w14:paraId="35C629B9" w14:textId="77777777" w:rsidTr="00847C61">
        <w:tc>
          <w:tcPr>
            <w:tcW w:w="450" w:type="dxa"/>
            <w:tcBorders>
              <w:top w:val="nil"/>
              <w:left w:val="nil"/>
              <w:bottom w:val="nil"/>
              <w:right w:val="nil"/>
            </w:tcBorders>
          </w:tcPr>
          <w:p w14:paraId="0FC835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4" w:name="BKM_DD86FCDD_C34C_4d8c_9F0C_F9FE7B7889B5"/>
          </w:p>
        </w:tc>
        <w:tc>
          <w:tcPr>
            <w:tcW w:w="2790" w:type="dxa"/>
            <w:gridSpan w:val="2"/>
            <w:tcBorders>
              <w:top w:val="nil"/>
              <w:left w:val="nil"/>
              <w:bottom w:val="nil"/>
              <w:right w:val="nil"/>
            </w:tcBorders>
          </w:tcPr>
          <w:p w14:paraId="0EAA5D2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Gemeentelijke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C341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gemeentelijke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4"/>
      </w:tr>
      <w:tr w:rsidR="00847C61" w:rsidRPr="00474957" w14:paraId="3E035EBF" w14:textId="77777777" w:rsidTr="00847C61">
        <w:tc>
          <w:tcPr>
            <w:tcW w:w="450" w:type="dxa"/>
            <w:tcBorders>
              <w:top w:val="nil"/>
              <w:left w:val="nil"/>
              <w:bottom w:val="nil"/>
              <w:right w:val="nil"/>
            </w:tcBorders>
          </w:tcPr>
          <w:p w14:paraId="0E3B70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55" w:name="BKM_1D42D579_3121_42b9_88D1_8549382C3E36"/>
          </w:p>
        </w:tc>
        <w:tc>
          <w:tcPr>
            <w:tcW w:w="2790" w:type="dxa"/>
            <w:gridSpan w:val="2"/>
            <w:tcBorders>
              <w:top w:val="nil"/>
              <w:left w:val="nil"/>
              <w:bottom w:val="nil"/>
              <w:right w:val="nil"/>
            </w:tcBorders>
          </w:tcPr>
          <w:p w14:paraId="194E437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7FA5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5"/>
      </w:tr>
    </w:tbl>
    <w:p w14:paraId="2256A6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4EF9715A" w14:textId="77777777" w:rsidTr="00847C61">
        <w:tc>
          <w:tcPr>
            <w:tcW w:w="9360" w:type="dxa"/>
            <w:gridSpan w:val="3"/>
            <w:tcBorders>
              <w:top w:val="nil"/>
              <w:left w:val="nil"/>
              <w:bottom w:val="nil"/>
              <w:right w:val="nil"/>
            </w:tcBorders>
          </w:tcPr>
          <w:p w14:paraId="712FB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D711F75" w14:textId="77777777" w:rsidTr="00847C61">
        <w:tc>
          <w:tcPr>
            <w:tcW w:w="450" w:type="dxa"/>
            <w:tcBorders>
              <w:top w:val="nil"/>
              <w:left w:val="nil"/>
              <w:bottom w:val="nil"/>
              <w:right w:val="nil"/>
            </w:tcBorders>
          </w:tcPr>
          <w:p w14:paraId="527E7A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92CE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AEE6A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78B13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B3A60B0" w14:textId="77777777" w:rsidTr="00847C61">
        <w:tc>
          <w:tcPr>
            <w:tcW w:w="450" w:type="dxa"/>
            <w:tcBorders>
              <w:top w:val="nil"/>
              <w:left w:val="nil"/>
              <w:bottom w:val="nil"/>
              <w:right w:val="nil"/>
            </w:tcBorders>
          </w:tcPr>
          <w:p w14:paraId="07D0B03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C04BFE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D4251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42EA3D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OPENBARE RUIMTE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C516FC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OPENBARE RUIMTE is een specialisatie van OBJECT.</w:t>
            </w:r>
            <w:r w:rsidRPr="00474957">
              <w:rPr>
                <w:rFonts w:ascii="Arial" w:hAnsi="Arial" w:cs="Arial"/>
                <w:szCs w:val="24"/>
                <w:lang w:val="en-AU" w:eastAsia="en-US"/>
              </w:rPr>
              <w:fldChar w:fldCharType="end"/>
            </w:r>
          </w:p>
        </w:tc>
      </w:tr>
      <w:tr w:rsidR="00847C61" w:rsidRPr="00474957" w14:paraId="5B9BA1E3" w14:textId="77777777" w:rsidTr="00847C61">
        <w:trPr>
          <w:trHeight w:hRule="exact" w:val="128"/>
        </w:trPr>
        <w:tc>
          <w:tcPr>
            <w:tcW w:w="450" w:type="dxa"/>
            <w:tcBorders>
              <w:top w:val="nil"/>
              <w:left w:val="nil"/>
              <w:bottom w:val="nil"/>
              <w:right w:val="nil"/>
            </w:tcBorders>
          </w:tcPr>
          <w:p w14:paraId="399C24A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63686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4C7AF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C9E67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6168574" w14:textId="77777777" w:rsidTr="00847C61">
        <w:trPr>
          <w:cantSplit/>
        </w:trPr>
        <w:tc>
          <w:tcPr>
            <w:tcW w:w="9360" w:type="dxa"/>
            <w:tcBorders>
              <w:top w:val="nil"/>
              <w:left w:val="nil"/>
              <w:bottom w:val="nil"/>
              <w:right w:val="nil"/>
            </w:tcBorders>
          </w:tcPr>
          <w:p w14:paraId="63FBDB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50271326"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OPENBARE RUIMTE die in het RGBZ gebruikt worden bij deze specialisatie van OBJECT. Zie voor de specificaties van deze gegevens het RSGB.</w:t>
            </w:r>
          </w:p>
        </w:tc>
      </w:tr>
    </w:tbl>
    <w:bookmarkStart w:id="2856" w:name="BKM_3EF4C49F_D44A_4ffc_809F_CCA5D63E7A4F"/>
    <w:bookmarkEnd w:id="2856"/>
    <w:p w14:paraId="290A7527" w14:textId="5145774C"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ORGANISATORISCHE EENHEID</w:t>
      </w:r>
      <w:r w:rsidR="003B6B78">
        <w:fldChar w:fldCharType="end"/>
      </w:r>
      <w:ins w:id="2857" w:author="Arjan Kloosterboer" w:date="2017-09-21T12:45:00Z">
        <w:r w:rsidR="00BB0431" w:rsidRPr="00BB0431">
          <w:rPr>
            <w:rFonts w:ascii="Arial" w:hAnsi="Arial" w:cs="Arial"/>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F9B7406" w14:textId="77777777" w:rsidTr="00875949">
        <w:trPr>
          <w:trHeight w:val="271"/>
        </w:trPr>
        <w:tc>
          <w:tcPr>
            <w:tcW w:w="2340" w:type="dxa"/>
            <w:gridSpan w:val="2"/>
            <w:tcBorders>
              <w:top w:val="nil"/>
              <w:left w:val="nil"/>
              <w:bottom w:val="nil"/>
              <w:right w:val="nil"/>
            </w:tcBorders>
          </w:tcPr>
          <w:p w14:paraId="113D33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0003B7" w14:textId="28D254B5"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ORGANISATORISCHE EENHEID</w:t>
            </w:r>
            <w:r w:rsidRPr="00474957">
              <w:rPr>
                <w:rFonts w:ascii="Arial" w:hAnsi="Arial" w:cs="Arial"/>
                <w:szCs w:val="24"/>
                <w:lang w:val="en-AU" w:eastAsia="en-US"/>
              </w:rPr>
              <w:fldChar w:fldCharType="end"/>
            </w:r>
            <w:ins w:id="2858" w:author="Arjan Kloosterboer" w:date="2017-09-21T12:45:00Z">
              <w:r w:rsidR="00BB0431">
                <w:rPr>
                  <w:rFonts w:ascii="Arial" w:hAnsi="Arial" w:cs="Arial"/>
                  <w:szCs w:val="24"/>
                  <w:lang w:val="en-AU" w:eastAsia="en-US"/>
                </w:rPr>
                <w:t xml:space="preserve"> (ALS OBJECT)</w:t>
              </w:r>
            </w:ins>
          </w:p>
        </w:tc>
      </w:tr>
      <w:tr w:rsidR="00847C61" w:rsidRPr="00474957" w14:paraId="7B93DF6B" w14:textId="77777777" w:rsidTr="00875949">
        <w:trPr>
          <w:trHeight w:hRule="exact" w:val="128"/>
        </w:trPr>
        <w:tc>
          <w:tcPr>
            <w:tcW w:w="2340" w:type="dxa"/>
            <w:gridSpan w:val="2"/>
            <w:tcBorders>
              <w:top w:val="nil"/>
              <w:left w:val="nil"/>
              <w:bottom w:val="nil"/>
              <w:right w:val="nil"/>
            </w:tcBorders>
          </w:tcPr>
          <w:p w14:paraId="49BEDD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A4170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FC7B9F1" w14:textId="77777777" w:rsidTr="00875949">
        <w:trPr>
          <w:trHeight w:val="151"/>
        </w:trPr>
        <w:tc>
          <w:tcPr>
            <w:tcW w:w="2340" w:type="dxa"/>
            <w:gridSpan w:val="2"/>
            <w:tcBorders>
              <w:top w:val="nil"/>
              <w:left w:val="nil"/>
              <w:bottom w:val="nil"/>
              <w:right w:val="nil"/>
            </w:tcBorders>
          </w:tcPr>
          <w:p w14:paraId="72EF05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6C071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396B590" w14:textId="77777777" w:rsidTr="00875949">
        <w:trPr>
          <w:trHeight w:hRule="exact" w:val="128"/>
        </w:trPr>
        <w:tc>
          <w:tcPr>
            <w:tcW w:w="2340" w:type="dxa"/>
            <w:gridSpan w:val="2"/>
            <w:tcBorders>
              <w:top w:val="nil"/>
              <w:left w:val="nil"/>
              <w:bottom w:val="nil"/>
              <w:right w:val="nil"/>
            </w:tcBorders>
          </w:tcPr>
          <w:p w14:paraId="1C352F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596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D22A34E" w14:textId="77777777" w:rsidTr="00875949">
        <w:tc>
          <w:tcPr>
            <w:tcW w:w="2340" w:type="dxa"/>
            <w:gridSpan w:val="2"/>
            <w:tcBorders>
              <w:top w:val="nil"/>
              <w:left w:val="nil"/>
              <w:bottom w:val="nil"/>
              <w:right w:val="nil"/>
            </w:tcBorders>
          </w:tcPr>
          <w:p w14:paraId="27C030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3173A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8677A3D" w14:textId="77777777" w:rsidTr="00875949">
        <w:trPr>
          <w:trHeight w:hRule="exact" w:val="241"/>
        </w:trPr>
        <w:tc>
          <w:tcPr>
            <w:tcW w:w="2340" w:type="dxa"/>
            <w:gridSpan w:val="2"/>
            <w:tcBorders>
              <w:top w:val="nil"/>
              <w:left w:val="nil"/>
              <w:bottom w:val="nil"/>
              <w:right w:val="nil"/>
            </w:tcBorders>
          </w:tcPr>
          <w:p w14:paraId="34DFE3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C2451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A8247E9" w14:textId="77777777" w:rsidTr="00875949">
        <w:tc>
          <w:tcPr>
            <w:tcW w:w="2340" w:type="dxa"/>
            <w:gridSpan w:val="2"/>
            <w:tcBorders>
              <w:top w:val="nil"/>
              <w:left w:val="nil"/>
              <w:bottom w:val="nil"/>
              <w:right w:val="nil"/>
            </w:tcBorders>
          </w:tcPr>
          <w:p w14:paraId="64C956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AFA97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12164EA" w14:textId="77777777" w:rsidTr="00875949">
        <w:tc>
          <w:tcPr>
            <w:tcW w:w="450" w:type="dxa"/>
            <w:tcBorders>
              <w:top w:val="nil"/>
              <w:left w:val="nil"/>
              <w:bottom w:val="nil"/>
              <w:right w:val="nil"/>
            </w:tcBorders>
          </w:tcPr>
          <w:p w14:paraId="130D7C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2859" w:name="BKM_795F94A6_0038_4e81_AF42_AED66D6525A6"/>
          </w:p>
        </w:tc>
        <w:tc>
          <w:tcPr>
            <w:tcW w:w="2790" w:type="dxa"/>
            <w:gridSpan w:val="2"/>
            <w:tcBorders>
              <w:top w:val="nil"/>
              <w:left w:val="nil"/>
              <w:bottom w:val="nil"/>
              <w:right w:val="nil"/>
            </w:tcBorders>
          </w:tcPr>
          <w:p w14:paraId="07639A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33C7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8979D57" w14:textId="77777777" w:rsidTr="00875949">
        <w:tc>
          <w:tcPr>
            <w:tcW w:w="450" w:type="dxa"/>
            <w:tcBorders>
              <w:top w:val="nil"/>
              <w:left w:val="nil"/>
              <w:bottom w:val="nil"/>
              <w:right w:val="nil"/>
            </w:tcBorders>
          </w:tcPr>
          <w:p w14:paraId="492921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E7AFD9" w14:textId="5359DB1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Organisatie</w:t>
            </w:r>
            <w:ins w:id="2860" w:author="Arjan Kloosterboer" w:date="2017-03-13T13:45:00Z">
              <w:r w:rsidR="00875949">
                <w:rPr>
                  <w:rFonts w:ascii="Calibri" w:hAnsi="Calibri" w:cs="Arial"/>
                  <w:color w:val="0F0F0F"/>
                  <w:sz w:val="22"/>
                  <w:szCs w:val="24"/>
                  <w:lang w:eastAsia="en-US"/>
                </w:rPr>
                <w:t>-eenheid-</w:t>
              </w:r>
            </w:ins>
            <w:r w:rsidR="00847C61"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851E3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Organisatie-eenheid-identificatie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2859"/>
      </w:tr>
      <w:tr w:rsidR="00875949" w:rsidRPr="00474957" w14:paraId="4CEA1456" w14:textId="77777777" w:rsidTr="00875949">
        <w:trPr>
          <w:ins w:id="2861" w:author="Arjan Kloosterboer" w:date="2017-03-13T13:46:00Z"/>
        </w:trPr>
        <w:tc>
          <w:tcPr>
            <w:tcW w:w="450" w:type="dxa"/>
            <w:tcBorders>
              <w:top w:val="nil"/>
              <w:left w:val="nil"/>
              <w:bottom w:val="nil"/>
              <w:right w:val="nil"/>
            </w:tcBorders>
          </w:tcPr>
          <w:p w14:paraId="419559DF" w14:textId="77777777" w:rsidR="00875949" w:rsidRPr="00474957" w:rsidRDefault="00875949" w:rsidP="00875949">
            <w:pPr>
              <w:widowControl w:val="0"/>
              <w:autoSpaceDE w:val="0"/>
              <w:autoSpaceDN w:val="0"/>
              <w:adjustRightInd w:val="0"/>
              <w:spacing w:line="240" w:lineRule="auto"/>
              <w:contextualSpacing w:val="0"/>
              <w:rPr>
                <w:ins w:id="2862" w:author="Arjan Kloosterboer" w:date="2017-03-13T13:46:00Z"/>
                <w:rFonts w:ascii="Calibri" w:hAnsi="Calibri" w:cs="Arial"/>
                <w:color w:val="0F0F0F"/>
                <w:sz w:val="22"/>
                <w:szCs w:val="24"/>
                <w:lang w:eastAsia="en-US"/>
              </w:rPr>
            </w:pPr>
          </w:p>
        </w:tc>
        <w:tc>
          <w:tcPr>
            <w:tcW w:w="2790" w:type="dxa"/>
            <w:gridSpan w:val="2"/>
            <w:tcBorders>
              <w:top w:val="nil"/>
              <w:left w:val="nil"/>
              <w:bottom w:val="nil"/>
              <w:right w:val="nil"/>
            </w:tcBorders>
          </w:tcPr>
          <w:p w14:paraId="19A59D13" w14:textId="2260321F" w:rsidR="00875949" w:rsidRPr="00474957" w:rsidRDefault="00875949" w:rsidP="00875949">
            <w:pPr>
              <w:widowControl w:val="0"/>
              <w:autoSpaceDE w:val="0"/>
              <w:autoSpaceDN w:val="0"/>
              <w:adjustRightInd w:val="0"/>
              <w:spacing w:line="240" w:lineRule="auto"/>
              <w:contextualSpacing w:val="0"/>
              <w:rPr>
                <w:ins w:id="2863" w:author="Arjan Kloosterboer" w:date="2017-03-13T13:46:00Z"/>
                <w:rFonts w:ascii="Arial" w:hAnsi="Arial" w:cs="Arial"/>
                <w:szCs w:val="24"/>
                <w:lang w:val="en-AU" w:eastAsia="en-US"/>
              </w:rPr>
            </w:pPr>
            <w:ins w:id="2864" w:author="Arjan Kloosterboer" w:date="2017-03-13T13:46: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Organisatie</w:t>
              </w:r>
              <w:r>
                <w:rPr>
                  <w:rFonts w:ascii="Calibri" w:hAnsi="Calibri" w:cs="Arial"/>
                  <w:color w:val="0F0F0F"/>
                  <w:sz w:val="22"/>
                  <w:szCs w:val="24"/>
                  <w:lang w:eastAsia="en-US"/>
                </w:rPr>
                <w:t>-</w:t>
              </w:r>
              <w:r w:rsidRPr="00474957">
                <w:rPr>
                  <w:rFonts w:ascii="Calibri" w:hAnsi="Calibri" w:cs="Arial"/>
                  <w:color w:val="0F0F0F"/>
                  <w:sz w:val="22"/>
                  <w:szCs w:val="24"/>
                  <w:lang w:eastAsia="en-US"/>
                </w:rPr>
                <w:t>identificatie</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0187AC4F" w14:textId="32426C51" w:rsidR="00875949" w:rsidRPr="00474957" w:rsidRDefault="00875949" w:rsidP="00875949">
            <w:pPr>
              <w:widowControl w:val="0"/>
              <w:autoSpaceDE w:val="0"/>
              <w:autoSpaceDN w:val="0"/>
              <w:adjustRightInd w:val="0"/>
              <w:spacing w:line="240" w:lineRule="auto"/>
              <w:contextualSpacing w:val="0"/>
              <w:rPr>
                <w:ins w:id="2865" w:author="Arjan Kloosterboer" w:date="2017-03-13T13:46:00Z"/>
                <w:rFonts w:ascii="Calibri" w:hAnsi="Calibri" w:cs="Arial"/>
                <w:color w:val="000000"/>
                <w:sz w:val="22"/>
                <w:szCs w:val="24"/>
                <w:lang w:eastAsia="en-US"/>
              </w:rPr>
            </w:pPr>
            <w:ins w:id="2866" w:author="Arjan Kloosterboer" w:date="2017-03-13T13:46: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Organisatie-identificatie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875949" w:rsidRPr="00474957" w14:paraId="5AE821BC" w14:textId="77777777" w:rsidTr="00875949">
        <w:tc>
          <w:tcPr>
            <w:tcW w:w="450" w:type="dxa"/>
            <w:tcBorders>
              <w:top w:val="nil"/>
              <w:left w:val="nil"/>
              <w:bottom w:val="nil"/>
              <w:right w:val="nil"/>
            </w:tcBorders>
          </w:tcPr>
          <w:p w14:paraId="4B7BEF5E"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7" w:name="BKM_7915A052_C0A6_41e0_A4A8_A52CB5F5BE29"/>
          </w:p>
        </w:tc>
        <w:tc>
          <w:tcPr>
            <w:tcW w:w="2790" w:type="dxa"/>
            <w:gridSpan w:val="2"/>
            <w:tcBorders>
              <w:top w:val="nil"/>
              <w:left w:val="nil"/>
              <w:bottom w:val="nil"/>
              <w:right w:val="nil"/>
            </w:tcBorders>
          </w:tcPr>
          <w:p w14:paraId="6C9ABE0A"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ontstaan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7797E1F"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ontstaan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67"/>
      </w:tr>
      <w:tr w:rsidR="00875949" w:rsidRPr="00474957" w14:paraId="337518C2" w14:textId="77777777" w:rsidTr="00875949">
        <w:tc>
          <w:tcPr>
            <w:tcW w:w="450" w:type="dxa"/>
            <w:tcBorders>
              <w:top w:val="nil"/>
              <w:left w:val="nil"/>
              <w:bottom w:val="nil"/>
              <w:right w:val="nil"/>
            </w:tcBorders>
          </w:tcPr>
          <w:p w14:paraId="16630529"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8" w:name="BKM_14CAAAD7_C80E_4096_A25B_5F06406B2996"/>
          </w:p>
        </w:tc>
        <w:tc>
          <w:tcPr>
            <w:tcW w:w="2790" w:type="dxa"/>
            <w:gridSpan w:val="2"/>
            <w:tcBorders>
              <w:top w:val="nil"/>
              <w:left w:val="nil"/>
              <w:bottom w:val="nil"/>
              <w:right w:val="nil"/>
            </w:tcBorders>
          </w:tcPr>
          <w:p w14:paraId="6FC9C3E4"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opheffing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A6D0567"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opheffing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68"/>
      </w:tr>
      <w:tr w:rsidR="00875949" w:rsidRPr="00474957" w14:paraId="552E7933" w14:textId="77777777" w:rsidTr="00875949">
        <w:tc>
          <w:tcPr>
            <w:tcW w:w="450" w:type="dxa"/>
            <w:tcBorders>
              <w:top w:val="nil"/>
              <w:left w:val="nil"/>
              <w:bottom w:val="nil"/>
              <w:right w:val="nil"/>
            </w:tcBorders>
          </w:tcPr>
          <w:p w14:paraId="2E43AA3C"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2869" w:name="BKM_A6BADCE2_E060_46c4_BEEB_4C5F8ECF26B2"/>
          </w:p>
        </w:tc>
        <w:tc>
          <w:tcPr>
            <w:tcW w:w="2790" w:type="dxa"/>
            <w:gridSpan w:val="2"/>
            <w:tcBorders>
              <w:top w:val="nil"/>
              <w:left w:val="nil"/>
              <w:bottom w:val="nil"/>
              <w:right w:val="nil"/>
            </w:tcBorders>
          </w:tcPr>
          <w:p w14:paraId="74E69EE1"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E6A0AD5" w14:textId="77777777" w:rsidR="00875949" w:rsidRPr="00474957" w:rsidRDefault="00875949" w:rsidP="00875949">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ORGANISATORISCHE EENHEID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2869"/>
      </w:tr>
    </w:tbl>
    <w:p w14:paraId="72EC81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B6C3070" w14:textId="77777777" w:rsidTr="00847C61">
        <w:tc>
          <w:tcPr>
            <w:tcW w:w="9360" w:type="dxa"/>
            <w:gridSpan w:val="3"/>
            <w:tcBorders>
              <w:top w:val="nil"/>
              <w:left w:val="nil"/>
              <w:bottom w:val="nil"/>
              <w:right w:val="nil"/>
            </w:tcBorders>
          </w:tcPr>
          <w:p w14:paraId="764335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7EA5844" w14:textId="77777777" w:rsidTr="00847C61">
        <w:tc>
          <w:tcPr>
            <w:tcW w:w="450" w:type="dxa"/>
            <w:tcBorders>
              <w:top w:val="nil"/>
              <w:left w:val="nil"/>
              <w:bottom w:val="nil"/>
              <w:right w:val="nil"/>
            </w:tcBorders>
          </w:tcPr>
          <w:p w14:paraId="508AE3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B56A7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6577B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53832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FA69BE1" w14:textId="77777777" w:rsidTr="00847C61">
        <w:tc>
          <w:tcPr>
            <w:tcW w:w="450" w:type="dxa"/>
            <w:tcBorders>
              <w:top w:val="nil"/>
              <w:left w:val="nil"/>
              <w:bottom w:val="nil"/>
              <w:right w:val="nil"/>
            </w:tcBorders>
          </w:tcPr>
          <w:p w14:paraId="74491A1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379F7A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91DEC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C0B89BF" w14:textId="762777C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ORGANISATORISCHE EENHEID</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2870" w:author="Arjan Kloosterboer" w:date="2017-09-21T12:51: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1B03323" w14:textId="3F345EE1"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ORGANISATORISCHE EENHEID</w:t>
            </w:r>
            <w:ins w:id="2871" w:author="Arjan Kloosterboer" w:date="2017-09-21T12:51: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specialisatei van OBJECT.</w:t>
            </w:r>
            <w:r w:rsidRPr="00474957">
              <w:rPr>
                <w:rFonts w:ascii="Arial" w:hAnsi="Arial" w:cs="Arial"/>
                <w:szCs w:val="24"/>
                <w:lang w:val="en-AU" w:eastAsia="en-US"/>
              </w:rPr>
              <w:fldChar w:fldCharType="end"/>
            </w:r>
          </w:p>
        </w:tc>
      </w:tr>
      <w:tr w:rsidR="00847C61" w:rsidRPr="00474957" w14:paraId="13CBE471" w14:textId="77777777" w:rsidTr="00847C61">
        <w:trPr>
          <w:trHeight w:hRule="exact" w:val="128"/>
        </w:trPr>
        <w:tc>
          <w:tcPr>
            <w:tcW w:w="450" w:type="dxa"/>
            <w:tcBorders>
              <w:top w:val="nil"/>
              <w:left w:val="nil"/>
              <w:bottom w:val="nil"/>
              <w:right w:val="nil"/>
            </w:tcBorders>
          </w:tcPr>
          <w:p w14:paraId="35B7029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8EB64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986CF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00775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81FB0CA" w14:textId="77777777" w:rsidTr="00AB30C2">
        <w:trPr>
          <w:cantSplit/>
        </w:trPr>
        <w:tc>
          <w:tcPr>
            <w:tcW w:w="9360" w:type="dxa"/>
            <w:tcBorders>
              <w:top w:val="nil"/>
              <w:left w:val="nil"/>
              <w:bottom w:val="nil"/>
              <w:right w:val="nil"/>
            </w:tcBorders>
          </w:tcPr>
          <w:p w14:paraId="092A0C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D3E3FB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ORGANISATORISCHE EENHEID die in het RGBZ gebruikt worden bij deze specialisatie van OBJECT. Zie voor de specificaties van deze gegevens het RGBZ.</w:t>
            </w:r>
          </w:p>
        </w:tc>
      </w:tr>
    </w:tbl>
    <w:p w14:paraId="6EC842BA" w14:textId="77777777" w:rsidR="00AB30C2" w:rsidRDefault="00AB30C2" w:rsidP="00AB30C2">
      <w:pPr>
        <w:pStyle w:val="Kop3"/>
        <w:rPr>
          <w:ins w:id="2872" w:author="Arjan Kloosterboer" w:date="2017-09-21T15:00:00Z"/>
          <w:rFonts w:eastAsia="Times New Roman"/>
          <w:color w:val="0F0F0F"/>
        </w:rPr>
      </w:pPr>
      <w:bookmarkStart w:id="2873" w:name="BKM_7253DEB9_D24E_4a4c_90B7_AD8904126464"/>
      <w:bookmarkStart w:id="2874" w:name="BKM_1A561440_8CAA_4F71_8FB1_995D79B93A5F"/>
      <w:bookmarkEnd w:id="2873"/>
      <w:ins w:id="2875" w:author="Arjan Kloosterboer" w:date="2017-09-21T15:00:00Z">
        <w:r>
          <w:rPr>
            <w:rFonts w:ascii="Calibri" w:eastAsia="Times New Roman" w:hAnsi="Calibri" w:cs="Calibri"/>
            <w:color w:val="0F0F0F"/>
            <w:sz w:val="28"/>
            <w:szCs w:val="28"/>
          </w:rPr>
          <w:t>«Objecttype_proxy» OVERBRUGGINGSDEEL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AB30C2" w14:paraId="1CE23C7C" w14:textId="77777777" w:rsidTr="00F9498E">
        <w:trPr>
          <w:trHeight w:val="271"/>
          <w:ins w:id="2876"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13B4CDF0" w14:textId="77777777" w:rsidR="00AB30C2" w:rsidRDefault="00AB30C2" w:rsidP="00F9498E">
            <w:pPr>
              <w:rPr>
                <w:ins w:id="2877" w:author="Arjan Kloosterboer" w:date="2017-09-21T15:00:00Z"/>
                <w:rFonts w:ascii="Calibri" w:hAnsi="Calibri" w:cs="Calibri"/>
                <w:color w:val="0F0F0F"/>
                <w:sz w:val="22"/>
                <w:szCs w:val="22"/>
              </w:rPr>
            </w:pPr>
            <w:ins w:id="2878" w:author="Arjan Kloosterboer" w:date="2017-09-21T15:00: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1A4D271D" w14:textId="77777777" w:rsidR="00AB30C2" w:rsidRDefault="00AB30C2" w:rsidP="00F9498E">
            <w:pPr>
              <w:rPr>
                <w:ins w:id="2879" w:author="Arjan Kloosterboer" w:date="2017-09-21T15:00:00Z"/>
                <w:rFonts w:ascii="Calibri" w:hAnsi="Calibri" w:cs="Calibri"/>
                <w:color w:val="0F0F0F"/>
                <w:sz w:val="22"/>
                <w:szCs w:val="22"/>
              </w:rPr>
            </w:pPr>
            <w:ins w:id="2880" w:author="Arjan Kloosterboer" w:date="2017-09-21T15:00:00Z">
              <w:r>
                <w:rPr>
                  <w:rFonts w:ascii="Calibri" w:hAnsi="Calibri" w:cs="Calibri"/>
                  <w:color w:val="0F0F0F"/>
                  <w:sz w:val="22"/>
                  <w:szCs w:val="22"/>
                </w:rPr>
                <w:t>OVERBRUGGINGSDEEL</w:t>
              </w:r>
            </w:ins>
          </w:p>
        </w:tc>
      </w:tr>
      <w:tr w:rsidR="00AB30C2" w14:paraId="0DCE8577" w14:textId="77777777" w:rsidTr="00F9498E">
        <w:trPr>
          <w:trHeight w:hRule="exact" w:val="128"/>
          <w:ins w:id="2881"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2E371653" w14:textId="77777777" w:rsidR="00AB30C2" w:rsidRDefault="00AB30C2" w:rsidP="00F9498E">
            <w:pPr>
              <w:rPr>
                <w:ins w:id="2882"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2602740" w14:textId="77777777" w:rsidR="00AB30C2" w:rsidRDefault="00AB30C2" w:rsidP="00F9498E">
            <w:pPr>
              <w:rPr>
                <w:ins w:id="2883" w:author="Arjan Kloosterboer" w:date="2017-09-21T15:00:00Z"/>
                <w:rFonts w:ascii="Calibri" w:hAnsi="Calibri" w:cs="Calibri"/>
                <w:color w:val="0F0F0F"/>
                <w:sz w:val="22"/>
                <w:szCs w:val="22"/>
              </w:rPr>
            </w:pPr>
          </w:p>
        </w:tc>
      </w:tr>
      <w:tr w:rsidR="00AB30C2" w14:paraId="5C16A2D0" w14:textId="77777777" w:rsidTr="00F9498E">
        <w:trPr>
          <w:ins w:id="2884"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6E2D715" w14:textId="77777777" w:rsidR="00AB30C2" w:rsidRDefault="00AB30C2" w:rsidP="00F9498E">
            <w:pPr>
              <w:rPr>
                <w:ins w:id="2885" w:author="Arjan Kloosterboer" w:date="2017-09-21T15:00:00Z"/>
                <w:rFonts w:ascii="Calibri" w:hAnsi="Calibri" w:cs="Calibri"/>
                <w:b/>
                <w:bCs/>
                <w:color w:val="0F0F0F"/>
                <w:sz w:val="22"/>
                <w:szCs w:val="22"/>
              </w:rPr>
            </w:pPr>
            <w:ins w:id="2886" w:author="Arjan Kloosterboer" w:date="2017-09-21T15:00: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07622AF5" w14:textId="77777777" w:rsidR="00AB30C2" w:rsidRDefault="00AB30C2" w:rsidP="00F9498E">
            <w:pPr>
              <w:rPr>
                <w:ins w:id="2887" w:author="Arjan Kloosterboer" w:date="2017-09-21T15:00:00Z"/>
                <w:rFonts w:ascii="Calibri" w:hAnsi="Calibri" w:cs="Calibri"/>
                <w:color w:val="0F0F0F"/>
                <w:sz w:val="22"/>
                <w:szCs w:val="22"/>
              </w:rPr>
            </w:pPr>
            <w:ins w:id="2888" w:author="Arjan Kloosterboer" w:date="2017-09-21T15:00:00Z">
              <w:r>
                <w:rPr>
                  <w:rFonts w:ascii="Calibri" w:hAnsi="Calibri" w:cs="Calibri"/>
                  <w:color w:val="0F0F0F"/>
                  <w:sz w:val="22"/>
                  <w:szCs w:val="22"/>
                </w:rPr>
                <w:t>RSGB</w:t>
              </w:r>
            </w:ins>
          </w:p>
        </w:tc>
      </w:tr>
      <w:tr w:rsidR="00AB30C2" w14:paraId="1D4B47D9" w14:textId="77777777" w:rsidTr="00F9498E">
        <w:trPr>
          <w:trHeight w:hRule="exact" w:val="128"/>
          <w:ins w:id="2889"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B70ED09" w14:textId="77777777" w:rsidR="00AB30C2" w:rsidRDefault="00AB30C2" w:rsidP="00F9498E">
            <w:pPr>
              <w:rPr>
                <w:ins w:id="2890"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6426C8D" w14:textId="77777777" w:rsidR="00AB30C2" w:rsidRDefault="00AB30C2" w:rsidP="00F9498E">
            <w:pPr>
              <w:rPr>
                <w:ins w:id="2891" w:author="Arjan Kloosterboer" w:date="2017-09-21T15:00:00Z"/>
                <w:rFonts w:ascii="Calibri" w:hAnsi="Calibri" w:cs="Calibri"/>
                <w:color w:val="0F0F0F"/>
                <w:sz w:val="22"/>
                <w:szCs w:val="22"/>
              </w:rPr>
            </w:pPr>
          </w:p>
        </w:tc>
      </w:tr>
      <w:tr w:rsidR="00AB30C2" w14:paraId="309FFC69" w14:textId="77777777" w:rsidTr="00F9498E">
        <w:trPr>
          <w:ins w:id="2892"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6C101583" w14:textId="77777777" w:rsidR="00AB30C2" w:rsidRDefault="00AB30C2" w:rsidP="00F9498E">
            <w:pPr>
              <w:rPr>
                <w:ins w:id="2893" w:author="Arjan Kloosterboer" w:date="2017-09-21T15:00:00Z"/>
                <w:rFonts w:ascii="Calibri" w:hAnsi="Calibri" w:cs="Calibri"/>
                <w:b/>
                <w:bCs/>
                <w:color w:val="0F0F0F"/>
                <w:sz w:val="22"/>
                <w:szCs w:val="22"/>
              </w:rPr>
            </w:pPr>
            <w:ins w:id="2894" w:author="Arjan Kloosterboer" w:date="2017-09-21T15:00: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0163FF2" w14:textId="77777777" w:rsidR="00AB30C2" w:rsidRDefault="00AB30C2" w:rsidP="00F9498E">
            <w:pPr>
              <w:rPr>
                <w:ins w:id="2895" w:author="Arjan Kloosterboer" w:date="2017-09-21T15:00:00Z"/>
                <w:rFonts w:ascii="Calibri" w:hAnsi="Calibri" w:cs="Calibri"/>
                <w:color w:val="0F0F0F"/>
                <w:sz w:val="22"/>
                <w:szCs w:val="22"/>
              </w:rPr>
            </w:pPr>
            <w:ins w:id="2896" w:author="Arjan Kloosterboer" w:date="2017-09-21T15:00:00Z">
              <w:r>
                <w:rPr>
                  <w:rFonts w:ascii="Calibri" w:hAnsi="Calibri" w:cs="Calibri"/>
                  <w:color w:val="0F0F0F"/>
                  <w:sz w:val="22"/>
                  <w:szCs w:val="22"/>
                </w:rPr>
                <w:t>1 april 2017</w:t>
              </w:r>
            </w:ins>
          </w:p>
        </w:tc>
      </w:tr>
      <w:tr w:rsidR="00AB30C2" w14:paraId="35ACDB9C" w14:textId="77777777" w:rsidTr="00F9498E">
        <w:trPr>
          <w:trHeight w:hRule="exact" w:val="128"/>
          <w:ins w:id="2897"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04A3054A" w14:textId="77777777" w:rsidR="00AB30C2" w:rsidRDefault="00AB30C2" w:rsidP="00F9498E">
            <w:pPr>
              <w:rPr>
                <w:ins w:id="2898"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D0EA3BF" w14:textId="77777777" w:rsidR="00AB30C2" w:rsidRDefault="00AB30C2" w:rsidP="00F9498E">
            <w:pPr>
              <w:rPr>
                <w:ins w:id="2899" w:author="Arjan Kloosterboer" w:date="2017-09-21T15:00:00Z"/>
                <w:rFonts w:ascii="Calibri" w:hAnsi="Calibri" w:cs="Calibri"/>
                <w:color w:val="0F0F0F"/>
                <w:sz w:val="22"/>
                <w:szCs w:val="22"/>
              </w:rPr>
            </w:pPr>
          </w:p>
        </w:tc>
      </w:tr>
      <w:tr w:rsidR="00AB30C2" w14:paraId="162E35EB" w14:textId="77777777" w:rsidTr="00F9498E">
        <w:trPr>
          <w:trHeight w:hRule="exact" w:val="256"/>
          <w:ins w:id="2900"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4371C803" w14:textId="77777777" w:rsidR="00AB30C2" w:rsidRDefault="00AB30C2" w:rsidP="00F9498E">
            <w:pPr>
              <w:rPr>
                <w:ins w:id="2901" w:author="Arjan Kloosterboer" w:date="2017-09-21T15:00: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12FAD8" w14:textId="77777777" w:rsidR="00AB30C2" w:rsidRDefault="00AB30C2" w:rsidP="00F9498E">
            <w:pPr>
              <w:rPr>
                <w:ins w:id="2902" w:author="Arjan Kloosterboer" w:date="2017-09-21T15:00:00Z"/>
                <w:rFonts w:ascii="Calibri" w:hAnsi="Calibri" w:cs="Calibri"/>
                <w:color w:val="0F0F0F"/>
                <w:sz w:val="22"/>
                <w:szCs w:val="22"/>
              </w:rPr>
            </w:pPr>
          </w:p>
        </w:tc>
      </w:tr>
      <w:tr w:rsidR="00AB30C2" w14:paraId="5E02E70B" w14:textId="77777777" w:rsidTr="00F9498E">
        <w:trPr>
          <w:ins w:id="2903" w:author="Arjan Kloosterboer" w:date="2017-09-21T15:00:00Z"/>
        </w:trPr>
        <w:tc>
          <w:tcPr>
            <w:tcW w:w="2340" w:type="dxa"/>
            <w:gridSpan w:val="2"/>
            <w:tcBorders>
              <w:top w:val="nil"/>
              <w:left w:val="nil"/>
              <w:bottom w:val="nil"/>
              <w:right w:val="nil"/>
            </w:tcBorders>
            <w:tcMar>
              <w:top w:w="0" w:type="dxa"/>
              <w:left w:w="60" w:type="dxa"/>
              <w:bottom w:w="0" w:type="dxa"/>
              <w:right w:w="60" w:type="dxa"/>
            </w:tcMar>
          </w:tcPr>
          <w:p w14:paraId="05D73F2F" w14:textId="77777777" w:rsidR="00AB30C2" w:rsidRDefault="00AB30C2" w:rsidP="00F9498E">
            <w:pPr>
              <w:rPr>
                <w:ins w:id="2904" w:author="Arjan Kloosterboer" w:date="2017-09-21T15:00:00Z"/>
                <w:rFonts w:ascii="Calibri" w:hAnsi="Calibri" w:cs="Calibri"/>
                <w:b/>
                <w:bCs/>
                <w:color w:val="0F0F0F"/>
                <w:sz w:val="22"/>
                <w:szCs w:val="22"/>
              </w:rPr>
            </w:pPr>
            <w:ins w:id="2905" w:author="Arjan Kloosterboer" w:date="2017-09-21T15:00: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2D9F9424" w14:textId="77777777" w:rsidR="00AB30C2" w:rsidRDefault="00AB30C2" w:rsidP="00F9498E">
            <w:pPr>
              <w:rPr>
                <w:ins w:id="2906" w:author="Arjan Kloosterboer" w:date="2017-09-21T15:00:00Z"/>
                <w:rFonts w:ascii="Calibri" w:hAnsi="Calibri" w:cs="Calibri"/>
                <w:b/>
                <w:bCs/>
                <w:color w:val="0F0F0F"/>
                <w:sz w:val="22"/>
                <w:szCs w:val="22"/>
              </w:rPr>
            </w:pPr>
          </w:p>
        </w:tc>
      </w:tr>
      <w:tr w:rsidR="00AB30C2" w14:paraId="03CEA84B" w14:textId="77777777" w:rsidTr="00F9498E">
        <w:trPr>
          <w:ins w:id="2907" w:author="Arjan Kloosterboer" w:date="2017-09-21T15:00:00Z"/>
        </w:trPr>
        <w:tc>
          <w:tcPr>
            <w:tcW w:w="450" w:type="dxa"/>
            <w:tcBorders>
              <w:top w:val="nil"/>
              <w:left w:val="nil"/>
              <w:bottom w:val="nil"/>
              <w:right w:val="nil"/>
            </w:tcBorders>
            <w:tcMar>
              <w:top w:w="0" w:type="dxa"/>
              <w:left w:w="60" w:type="dxa"/>
              <w:bottom w:w="0" w:type="dxa"/>
              <w:right w:w="60" w:type="dxa"/>
            </w:tcMar>
          </w:tcPr>
          <w:p w14:paraId="30667327" w14:textId="77777777" w:rsidR="00AB30C2" w:rsidRDefault="00AB30C2" w:rsidP="00F9498E">
            <w:pPr>
              <w:rPr>
                <w:ins w:id="2908" w:author="Arjan Kloosterboer" w:date="2017-09-21T15:00:00Z"/>
                <w:rFonts w:ascii="Calibri" w:hAnsi="Calibri" w:cs="Calibri"/>
                <w:i/>
                <w:iCs/>
                <w:color w:val="0F0F0F"/>
                <w:sz w:val="22"/>
                <w:szCs w:val="22"/>
              </w:rPr>
            </w:pPr>
            <w:bookmarkStart w:id="2909" w:name="BKM_5294F9C1_B52F_447C_9951_E5E184E21362"/>
          </w:p>
        </w:tc>
        <w:tc>
          <w:tcPr>
            <w:tcW w:w="2790" w:type="dxa"/>
            <w:gridSpan w:val="2"/>
            <w:tcBorders>
              <w:top w:val="nil"/>
              <w:left w:val="nil"/>
              <w:bottom w:val="nil"/>
              <w:right w:val="nil"/>
            </w:tcBorders>
            <w:tcMar>
              <w:top w:w="0" w:type="dxa"/>
              <w:left w:w="60" w:type="dxa"/>
              <w:bottom w:w="0" w:type="dxa"/>
              <w:right w:w="60" w:type="dxa"/>
            </w:tcMar>
          </w:tcPr>
          <w:p w14:paraId="655C770F" w14:textId="77777777" w:rsidR="00AB30C2" w:rsidRDefault="00AB30C2" w:rsidP="00F9498E">
            <w:pPr>
              <w:rPr>
                <w:ins w:id="2910" w:author="Arjan Kloosterboer" w:date="2017-09-21T15:00:00Z"/>
                <w:rFonts w:ascii="Calibri" w:hAnsi="Calibri" w:cs="Calibri"/>
                <w:color w:val="0F0F0F"/>
                <w:sz w:val="22"/>
                <w:szCs w:val="22"/>
              </w:rPr>
            </w:pPr>
            <w:ins w:id="2911" w:author="Arjan Kloosterboer" w:date="2017-09-21T15:00: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275056C3" w14:textId="77777777" w:rsidR="00AB30C2" w:rsidRDefault="00AB30C2" w:rsidP="00F9498E">
            <w:pPr>
              <w:rPr>
                <w:ins w:id="2912" w:author="Arjan Kloosterboer" w:date="2017-09-21T15:00:00Z"/>
                <w:rFonts w:ascii="Calibri" w:hAnsi="Calibri" w:cs="Calibri"/>
                <w:color w:val="0F0F0F"/>
                <w:sz w:val="22"/>
                <w:szCs w:val="22"/>
              </w:rPr>
            </w:pPr>
            <w:ins w:id="2913" w:author="Arjan Kloosterboer" w:date="2017-09-21T15:00: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501D4849" w14:textId="77777777" w:rsidR="00AB30C2" w:rsidRDefault="00AB30C2" w:rsidP="00F9498E">
            <w:pPr>
              <w:rPr>
                <w:ins w:id="2914" w:author="Arjan Kloosterboer" w:date="2017-09-21T15:00:00Z"/>
                <w:rFonts w:ascii="Calibri" w:hAnsi="Calibri" w:cs="Calibri"/>
                <w:color w:val="0F0F0F"/>
                <w:sz w:val="22"/>
                <w:szCs w:val="22"/>
              </w:rPr>
            </w:pPr>
            <w:ins w:id="2915" w:author="Arjan Kloosterboer" w:date="2017-09-21T15:00: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0E6B035F" w14:textId="77777777" w:rsidR="00AB30C2" w:rsidRDefault="00AB30C2" w:rsidP="00F9498E">
            <w:pPr>
              <w:rPr>
                <w:ins w:id="2916" w:author="Arjan Kloosterboer" w:date="2017-09-21T15:00:00Z"/>
                <w:rFonts w:ascii="Calibri" w:hAnsi="Calibri" w:cs="Calibri"/>
                <w:i/>
                <w:iCs/>
                <w:color w:val="0F0F0F"/>
                <w:sz w:val="22"/>
                <w:szCs w:val="22"/>
              </w:rPr>
            </w:pPr>
            <w:ins w:id="2917" w:author="Arjan Kloosterboer" w:date="2017-09-21T15:00:00Z">
              <w:r>
                <w:rPr>
                  <w:rFonts w:ascii="Calibri" w:hAnsi="Calibri" w:cs="Calibri"/>
                  <w:i/>
                  <w:iCs/>
                  <w:color w:val="0F0F0F"/>
                  <w:sz w:val="22"/>
                  <w:szCs w:val="22"/>
                </w:rPr>
                <w:t>Kardi-</w:t>
              </w:r>
            </w:ins>
          </w:p>
          <w:p w14:paraId="3A6D07BD" w14:textId="77777777" w:rsidR="00AB30C2" w:rsidRDefault="00AB30C2" w:rsidP="00F9498E">
            <w:pPr>
              <w:rPr>
                <w:ins w:id="2918" w:author="Arjan Kloosterboer" w:date="2017-09-21T15:00:00Z"/>
                <w:rFonts w:ascii="Calibri" w:hAnsi="Calibri" w:cs="Calibri"/>
                <w:color w:val="0F0F0F"/>
                <w:sz w:val="22"/>
                <w:szCs w:val="22"/>
              </w:rPr>
            </w:pPr>
            <w:ins w:id="2919" w:author="Arjan Kloosterboer" w:date="2017-09-21T15:00:00Z">
              <w:r>
                <w:rPr>
                  <w:rFonts w:ascii="Calibri" w:hAnsi="Calibri" w:cs="Calibri"/>
                  <w:i/>
                  <w:iCs/>
                  <w:color w:val="0F0F0F"/>
                  <w:sz w:val="22"/>
                  <w:szCs w:val="22"/>
                </w:rPr>
                <w:t>naliteit</w:t>
              </w:r>
            </w:ins>
          </w:p>
        </w:tc>
      </w:tr>
      <w:tr w:rsidR="00AB30C2" w14:paraId="3C269464" w14:textId="77777777" w:rsidTr="00F9498E">
        <w:trPr>
          <w:ins w:id="2920" w:author="Arjan Kloosterboer" w:date="2017-09-21T15:00:00Z"/>
        </w:trPr>
        <w:tc>
          <w:tcPr>
            <w:tcW w:w="450" w:type="dxa"/>
            <w:tcBorders>
              <w:top w:val="nil"/>
              <w:left w:val="nil"/>
              <w:bottom w:val="nil"/>
              <w:right w:val="nil"/>
            </w:tcBorders>
            <w:tcMar>
              <w:top w:w="0" w:type="dxa"/>
              <w:left w:w="60" w:type="dxa"/>
              <w:bottom w:w="0" w:type="dxa"/>
              <w:right w:w="60" w:type="dxa"/>
            </w:tcMar>
          </w:tcPr>
          <w:p w14:paraId="2A1AF56D" w14:textId="77777777" w:rsidR="00AB30C2" w:rsidRDefault="00AB30C2" w:rsidP="00F9498E">
            <w:pPr>
              <w:rPr>
                <w:ins w:id="2921" w:author="Arjan Kloosterboer" w:date="2017-09-21T15:00: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67462891" w14:textId="77777777" w:rsidR="00AB30C2" w:rsidRDefault="00AB30C2" w:rsidP="00F9498E">
            <w:pPr>
              <w:rPr>
                <w:ins w:id="2922" w:author="Arjan Kloosterboer" w:date="2017-09-21T15:00:00Z"/>
                <w:rFonts w:ascii="Calibri" w:hAnsi="Calibri" w:cs="Calibri"/>
                <w:color w:val="0F0F0F"/>
                <w:sz w:val="22"/>
                <w:szCs w:val="22"/>
              </w:rPr>
            </w:pPr>
            <w:ins w:id="2923" w:author="Arjan Kloosterboer" w:date="2017-09-21T15:00:00Z">
              <w:r>
                <w:rPr>
                  <w:rFonts w:ascii="Calibri" w:hAnsi="Calibri" w:cs="Calibri"/>
                  <w:color w:val="0F0F0F"/>
                  <w:sz w:val="22"/>
                  <w:szCs w:val="22"/>
                </w:rPr>
                <w:t>Identificatie overbruggingsdeel</w:t>
              </w:r>
            </w:ins>
          </w:p>
        </w:tc>
        <w:tc>
          <w:tcPr>
            <w:tcW w:w="4230" w:type="dxa"/>
            <w:tcBorders>
              <w:top w:val="nil"/>
              <w:left w:val="nil"/>
              <w:bottom w:val="nil"/>
              <w:right w:val="nil"/>
            </w:tcBorders>
            <w:tcMar>
              <w:top w:w="0" w:type="dxa"/>
              <w:left w:w="60" w:type="dxa"/>
              <w:bottom w:w="0" w:type="dxa"/>
              <w:right w:w="60" w:type="dxa"/>
            </w:tcMar>
          </w:tcPr>
          <w:p w14:paraId="098F37F1" w14:textId="77777777" w:rsidR="00AB30C2" w:rsidRDefault="00AB30C2" w:rsidP="00F9498E">
            <w:pPr>
              <w:rPr>
                <w:ins w:id="2924"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661D64A" w14:textId="77777777" w:rsidR="00AB30C2" w:rsidRDefault="00AB30C2" w:rsidP="00F9498E">
            <w:pPr>
              <w:rPr>
                <w:ins w:id="2925"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266C880" w14:textId="77777777" w:rsidR="00AB30C2" w:rsidRDefault="00AB30C2" w:rsidP="00F9498E">
            <w:pPr>
              <w:rPr>
                <w:ins w:id="2926" w:author="Arjan Kloosterboer" w:date="2017-09-21T15:00:00Z"/>
                <w:rFonts w:ascii="Calibri" w:hAnsi="Calibri" w:cs="Calibri"/>
                <w:color w:val="0F0F0F"/>
                <w:sz w:val="22"/>
                <w:szCs w:val="22"/>
              </w:rPr>
            </w:pPr>
            <w:ins w:id="2927" w:author="Arjan Kloosterboer" w:date="2017-09-21T15:00:00Z">
              <w:r>
                <w:rPr>
                  <w:rFonts w:ascii="Calibri" w:hAnsi="Calibri" w:cs="Calibri"/>
                  <w:color w:val="0F0F0F"/>
                  <w:sz w:val="22"/>
                  <w:szCs w:val="22"/>
                </w:rPr>
                <w:t>1 - 1</w:t>
              </w:r>
            </w:ins>
          </w:p>
        </w:tc>
        <w:bookmarkEnd w:id="2909"/>
      </w:tr>
      <w:tr w:rsidR="00AB30C2" w14:paraId="09BA3D6A" w14:textId="77777777" w:rsidTr="00F9498E">
        <w:trPr>
          <w:ins w:id="2928" w:author="Arjan Kloosterboer" w:date="2017-09-21T15:00:00Z"/>
        </w:trPr>
        <w:tc>
          <w:tcPr>
            <w:tcW w:w="450" w:type="dxa"/>
            <w:tcBorders>
              <w:top w:val="nil"/>
              <w:left w:val="nil"/>
              <w:bottom w:val="nil"/>
              <w:right w:val="nil"/>
            </w:tcBorders>
            <w:tcMar>
              <w:top w:w="0" w:type="dxa"/>
              <w:left w:w="60" w:type="dxa"/>
              <w:bottom w:w="0" w:type="dxa"/>
              <w:right w:w="60" w:type="dxa"/>
            </w:tcMar>
          </w:tcPr>
          <w:p w14:paraId="2F179B85" w14:textId="77777777" w:rsidR="00AB30C2" w:rsidRDefault="00AB30C2" w:rsidP="00F9498E">
            <w:pPr>
              <w:rPr>
                <w:ins w:id="2929" w:author="Arjan Kloosterboer" w:date="2017-09-21T15:00:00Z"/>
                <w:rFonts w:ascii="Calibri" w:hAnsi="Calibri" w:cs="Calibri"/>
                <w:color w:val="0F0F0F"/>
                <w:sz w:val="22"/>
                <w:szCs w:val="22"/>
              </w:rPr>
            </w:pPr>
            <w:bookmarkStart w:id="2930" w:name="BKM_63D39109_D3D4_4B01_B55A_7E11A9067E7F"/>
          </w:p>
        </w:tc>
        <w:tc>
          <w:tcPr>
            <w:tcW w:w="2790" w:type="dxa"/>
            <w:gridSpan w:val="2"/>
            <w:tcBorders>
              <w:top w:val="nil"/>
              <w:left w:val="nil"/>
              <w:bottom w:val="nil"/>
              <w:right w:val="nil"/>
            </w:tcBorders>
            <w:tcMar>
              <w:top w:w="0" w:type="dxa"/>
              <w:left w:w="60" w:type="dxa"/>
              <w:bottom w:w="0" w:type="dxa"/>
              <w:right w:w="60" w:type="dxa"/>
            </w:tcMar>
          </w:tcPr>
          <w:p w14:paraId="37B609F8" w14:textId="77777777" w:rsidR="00AB30C2" w:rsidRDefault="00AB30C2" w:rsidP="00F9498E">
            <w:pPr>
              <w:rPr>
                <w:ins w:id="2931" w:author="Arjan Kloosterboer" w:date="2017-09-21T15:00:00Z"/>
                <w:rFonts w:ascii="Calibri" w:hAnsi="Calibri" w:cs="Calibri"/>
                <w:color w:val="0F0F0F"/>
                <w:sz w:val="22"/>
                <w:szCs w:val="22"/>
              </w:rPr>
            </w:pPr>
            <w:ins w:id="2932" w:author="Arjan Kloosterboer" w:date="2017-09-21T15:00:00Z">
              <w:r>
                <w:rPr>
                  <w:rFonts w:ascii="Calibri" w:hAnsi="Calibri" w:cs="Calibri"/>
                  <w:color w:val="0F0F0F"/>
                  <w:sz w:val="22"/>
                  <w:szCs w:val="22"/>
                </w:rPr>
                <w:t>Geometrie overbruggingsdeel</w:t>
              </w:r>
            </w:ins>
          </w:p>
        </w:tc>
        <w:tc>
          <w:tcPr>
            <w:tcW w:w="4230" w:type="dxa"/>
            <w:tcBorders>
              <w:top w:val="nil"/>
              <w:left w:val="nil"/>
              <w:bottom w:val="nil"/>
              <w:right w:val="nil"/>
            </w:tcBorders>
            <w:tcMar>
              <w:top w:w="0" w:type="dxa"/>
              <w:left w:w="60" w:type="dxa"/>
              <w:bottom w:w="0" w:type="dxa"/>
              <w:right w:w="60" w:type="dxa"/>
            </w:tcMar>
          </w:tcPr>
          <w:p w14:paraId="5DA941F7" w14:textId="77777777" w:rsidR="00AB30C2" w:rsidRDefault="00AB30C2" w:rsidP="00F9498E">
            <w:pPr>
              <w:rPr>
                <w:ins w:id="2933"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1547686" w14:textId="77777777" w:rsidR="00AB30C2" w:rsidRDefault="00AB30C2" w:rsidP="00F9498E">
            <w:pPr>
              <w:rPr>
                <w:ins w:id="2934"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53CBB1" w14:textId="77777777" w:rsidR="00AB30C2" w:rsidRDefault="00AB30C2" w:rsidP="00F9498E">
            <w:pPr>
              <w:rPr>
                <w:ins w:id="2935" w:author="Arjan Kloosterboer" w:date="2017-09-21T15:00:00Z"/>
                <w:rFonts w:ascii="Calibri" w:hAnsi="Calibri" w:cs="Calibri"/>
                <w:color w:val="0F0F0F"/>
                <w:sz w:val="22"/>
                <w:szCs w:val="22"/>
              </w:rPr>
            </w:pPr>
            <w:ins w:id="2936" w:author="Arjan Kloosterboer" w:date="2017-09-21T15:00:00Z">
              <w:r>
                <w:rPr>
                  <w:rFonts w:ascii="Calibri" w:hAnsi="Calibri" w:cs="Calibri"/>
                  <w:color w:val="0F0F0F"/>
                  <w:sz w:val="22"/>
                  <w:szCs w:val="22"/>
                </w:rPr>
                <w:t>1 - 1</w:t>
              </w:r>
            </w:ins>
          </w:p>
        </w:tc>
        <w:bookmarkEnd w:id="2930"/>
      </w:tr>
      <w:tr w:rsidR="00AB30C2" w14:paraId="72C37108" w14:textId="77777777" w:rsidTr="00F9498E">
        <w:trPr>
          <w:ins w:id="2937" w:author="Arjan Kloosterboer" w:date="2017-09-21T15:00:00Z"/>
        </w:trPr>
        <w:tc>
          <w:tcPr>
            <w:tcW w:w="450" w:type="dxa"/>
            <w:tcBorders>
              <w:top w:val="nil"/>
              <w:left w:val="nil"/>
              <w:bottom w:val="nil"/>
              <w:right w:val="nil"/>
            </w:tcBorders>
            <w:tcMar>
              <w:top w:w="0" w:type="dxa"/>
              <w:left w:w="60" w:type="dxa"/>
              <w:bottom w:w="0" w:type="dxa"/>
              <w:right w:w="60" w:type="dxa"/>
            </w:tcMar>
          </w:tcPr>
          <w:p w14:paraId="48D2C581" w14:textId="77777777" w:rsidR="00AB30C2" w:rsidRDefault="00AB30C2" w:rsidP="00F9498E">
            <w:pPr>
              <w:rPr>
                <w:ins w:id="2938" w:author="Arjan Kloosterboer" w:date="2017-09-21T15:00:00Z"/>
                <w:rFonts w:ascii="Calibri" w:hAnsi="Calibri" w:cs="Calibri"/>
                <w:color w:val="0F0F0F"/>
                <w:sz w:val="22"/>
                <w:szCs w:val="22"/>
              </w:rPr>
            </w:pPr>
            <w:bookmarkStart w:id="2939" w:name="BKM_B372C864_92F2_46AA_BEA8_1CCA47E18E2B"/>
          </w:p>
        </w:tc>
        <w:tc>
          <w:tcPr>
            <w:tcW w:w="2790" w:type="dxa"/>
            <w:gridSpan w:val="2"/>
            <w:tcBorders>
              <w:top w:val="nil"/>
              <w:left w:val="nil"/>
              <w:bottom w:val="nil"/>
              <w:right w:val="nil"/>
            </w:tcBorders>
            <w:tcMar>
              <w:top w:w="0" w:type="dxa"/>
              <w:left w:w="60" w:type="dxa"/>
              <w:bottom w:w="0" w:type="dxa"/>
              <w:right w:w="60" w:type="dxa"/>
            </w:tcMar>
          </w:tcPr>
          <w:p w14:paraId="58EFAFF7" w14:textId="77777777" w:rsidR="00AB30C2" w:rsidRDefault="00AB30C2" w:rsidP="00F9498E">
            <w:pPr>
              <w:rPr>
                <w:ins w:id="2940" w:author="Arjan Kloosterboer" w:date="2017-09-21T15:00:00Z"/>
                <w:rFonts w:ascii="Calibri" w:hAnsi="Calibri" w:cs="Calibri"/>
                <w:color w:val="0F0F0F"/>
                <w:sz w:val="22"/>
                <w:szCs w:val="22"/>
              </w:rPr>
            </w:pPr>
            <w:ins w:id="2941" w:author="Arjan Kloosterboer" w:date="2017-09-21T15:00:00Z">
              <w:r>
                <w:rPr>
                  <w:rFonts w:ascii="Calibri" w:hAnsi="Calibri" w:cs="Calibri"/>
                  <w:color w:val="0F0F0F"/>
                  <w:sz w:val="22"/>
                  <w:szCs w:val="22"/>
                </w:rPr>
                <w:t>Type overbruggingsdeel</w:t>
              </w:r>
            </w:ins>
          </w:p>
        </w:tc>
        <w:tc>
          <w:tcPr>
            <w:tcW w:w="4230" w:type="dxa"/>
            <w:tcBorders>
              <w:top w:val="nil"/>
              <w:left w:val="nil"/>
              <w:bottom w:val="nil"/>
              <w:right w:val="nil"/>
            </w:tcBorders>
            <w:tcMar>
              <w:top w:w="0" w:type="dxa"/>
              <w:left w:w="60" w:type="dxa"/>
              <w:bottom w:w="0" w:type="dxa"/>
              <w:right w:w="60" w:type="dxa"/>
            </w:tcMar>
          </w:tcPr>
          <w:p w14:paraId="7E3E8938" w14:textId="77777777" w:rsidR="00AB30C2" w:rsidRDefault="00AB30C2" w:rsidP="00F9498E">
            <w:pPr>
              <w:rPr>
                <w:ins w:id="2942"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023182A" w14:textId="77777777" w:rsidR="00AB30C2" w:rsidRDefault="00AB30C2" w:rsidP="00F9498E">
            <w:pPr>
              <w:rPr>
                <w:ins w:id="2943"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D62CF9D" w14:textId="77777777" w:rsidR="00AB30C2" w:rsidRDefault="00AB30C2" w:rsidP="00F9498E">
            <w:pPr>
              <w:rPr>
                <w:ins w:id="2944" w:author="Arjan Kloosterboer" w:date="2017-09-21T15:00:00Z"/>
                <w:rFonts w:ascii="Calibri" w:hAnsi="Calibri" w:cs="Calibri"/>
                <w:color w:val="0F0F0F"/>
                <w:sz w:val="22"/>
                <w:szCs w:val="22"/>
              </w:rPr>
            </w:pPr>
            <w:ins w:id="2945" w:author="Arjan Kloosterboer" w:date="2017-09-21T15:00:00Z">
              <w:r>
                <w:rPr>
                  <w:rFonts w:ascii="Calibri" w:hAnsi="Calibri" w:cs="Calibri"/>
                  <w:color w:val="0F0F0F"/>
                  <w:sz w:val="22"/>
                  <w:szCs w:val="22"/>
                </w:rPr>
                <w:t>1 - 1</w:t>
              </w:r>
            </w:ins>
          </w:p>
        </w:tc>
        <w:bookmarkEnd w:id="2939"/>
      </w:tr>
      <w:tr w:rsidR="00AB30C2" w14:paraId="126248AC" w14:textId="77777777" w:rsidTr="00F9498E">
        <w:trPr>
          <w:ins w:id="2946" w:author="Arjan Kloosterboer" w:date="2017-09-21T15:00:00Z"/>
        </w:trPr>
        <w:tc>
          <w:tcPr>
            <w:tcW w:w="450" w:type="dxa"/>
            <w:tcBorders>
              <w:top w:val="nil"/>
              <w:left w:val="nil"/>
              <w:bottom w:val="nil"/>
              <w:right w:val="nil"/>
            </w:tcBorders>
            <w:tcMar>
              <w:top w:w="0" w:type="dxa"/>
              <w:left w:w="60" w:type="dxa"/>
              <w:bottom w:w="0" w:type="dxa"/>
              <w:right w:w="60" w:type="dxa"/>
            </w:tcMar>
          </w:tcPr>
          <w:p w14:paraId="4ED4262F" w14:textId="77777777" w:rsidR="00AB30C2" w:rsidRDefault="00AB30C2" w:rsidP="00F9498E">
            <w:pPr>
              <w:rPr>
                <w:ins w:id="2947" w:author="Arjan Kloosterboer" w:date="2017-09-21T15:00:00Z"/>
                <w:rFonts w:ascii="Calibri" w:hAnsi="Calibri" w:cs="Calibri"/>
                <w:color w:val="0F0F0F"/>
                <w:sz w:val="22"/>
                <w:szCs w:val="22"/>
              </w:rPr>
            </w:pPr>
            <w:bookmarkStart w:id="2948" w:name="BKM_599FD41F_B9D4_4031_BCA9_C7086B293F3C"/>
          </w:p>
        </w:tc>
        <w:tc>
          <w:tcPr>
            <w:tcW w:w="2790" w:type="dxa"/>
            <w:gridSpan w:val="2"/>
            <w:tcBorders>
              <w:top w:val="nil"/>
              <w:left w:val="nil"/>
              <w:bottom w:val="nil"/>
              <w:right w:val="nil"/>
            </w:tcBorders>
            <w:tcMar>
              <w:top w:w="0" w:type="dxa"/>
              <w:left w:w="60" w:type="dxa"/>
              <w:bottom w:w="0" w:type="dxa"/>
              <w:right w:w="60" w:type="dxa"/>
            </w:tcMar>
          </w:tcPr>
          <w:p w14:paraId="3BC9B0AA" w14:textId="77777777" w:rsidR="00AB30C2" w:rsidRDefault="00AB30C2" w:rsidP="00F9498E">
            <w:pPr>
              <w:rPr>
                <w:ins w:id="2949" w:author="Arjan Kloosterboer" w:date="2017-09-21T15:00:00Z"/>
                <w:rFonts w:ascii="Calibri" w:hAnsi="Calibri" w:cs="Calibri"/>
                <w:color w:val="0F0F0F"/>
                <w:sz w:val="22"/>
                <w:szCs w:val="22"/>
              </w:rPr>
            </w:pPr>
            <w:ins w:id="2950" w:author="Arjan Kloosterboer" w:date="2017-09-21T15:00:00Z">
              <w:r>
                <w:rPr>
                  <w:rFonts w:ascii="Calibri" w:hAnsi="Calibri" w:cs="Calibri"/>
                  <w:color w:val="0F0F0F"/>
                  <w:sz w:val="22"/>
                  <w:szCs w:val="22"/>
                </w:rPr>
                <w:t>Datum begin geldigheid overbruggingsdeel</w:t>
              </w:r>
            </w:ins>
          </w:p>
        </w:tc>
        <w:tc>
          <w:tcPr>
            <w:tcW w:w="4230" w:type="dxa"/>
            <w:tcBorders>
              <w:top w:val="nil"/>
              <w:left w:val="nil"/>
              <w:bottom w:val="nil"/>
              <w:right w:val="nil"/>
            </w:tcBorders>
            <w:tcMar>
              <w:top w:w="0" w:type="dxa"/>
              <w:left w:w="60" w:type="dxa"/>
              <w:bottom w:w="0" w:type="dxa"/>
              <w:right w:w="60" w:type="dxa"/>
            </w:tcMar>
          </w:tcPr>
          <w:p w14:paraId="438B508F" w14:textId="77777777" w:rsidR="00AB30C2" w:rsidRDefault="00AB30C2" w:rsidP="00F9498E">
            <w:pPr>
              <w:rPr>
                <w:ins w:id="2951"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29E5FE1" w14:textId="77777777" w:rsidR="00AB30C2" w:rsidRDefault="00AB30C2" w:rsidP="00F9498E">
            <w:pPr>
              <w:rPr>
                <w:ins w:id="2952"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0D12417" w14:textId="77777777" w:rsidR="00AB30C2" w:rsidRDefault="00AB30C2" w:rsidP="00F9498E">
            <w:pPr>
              <w:rPr>
                <w:ins w:id="2953" w:author="Arjan Kloosterboer" w:date="2017-09-21T15:00:00Z"/>
                <w:rFonts w:ascii="Calibri" w:hAnsi="Calibri" w:cs="Calibri"/>
                <w:color w:val="0F0F0F"/>
                <w:sz w:val="22"/>
                <w:szCs w:val="22"/>
              </w:rPr>
            </w:pPr>
            <w:ins w:id="2954" w:author="Arjan Kloosterboer" w:date="2017-09-21T15:00:00Z">
              <w:r>
                <w:rPr>
                  <w:rFonts w:ascii="Calibri" w:hAnsi="Calibri" w:cs="Calibri"/>
                  <w:color w:val="0F0F0F"/>
                  <w:sz w:val="22"/>
                  <w:szCs w:val="22"/>
                </w:rPr>
                <w:t>1 - 1</w:t>
              </w:r>
            </w:ins>
          </w:p>
        </w:tc>
        <w:bookmarkEnd w:id="2948"/>
      </w:tr>
      <w:tr w:rsidR="00AB30C2" w14:paraId="401D5CA1" w14:textId="77777777" w:rsidTr="00F9498E">
        <w:trPr>
          <w:ins w:id="2955" w:author="Arjan Kloosterboer" w:date="2017-09-21T15:00:00Z"/>
        </w:trPr>
        <w:tc>
          <w:tcPr>
            <w:tcW w:w="450" w:type="dxa"/>
            <w:tcBorders>
              <w:top w:val="nil"/>
              <w:left w:val="nil"/>
              <w:bottom w:val="nil"/>
              <w:right w:val="nil"/>
            </w:tcBorders>
            <w:tcMar>
              <w:top w:w="0" w:type="dxa"/>
              <w:left w:w="60" w:type="dxa"/>
              <w:bottom w:w="0" w:type="dxa"/>
              <w:right w:w="60" w:type="dxa"/>
            </w:tcMar>
          </w:tcPr>
          <w:p w14:paraId="5F8A9871" w14:textId="77777777" w:rsidR="00AB30C2" w:rsidRDefault="00AB30C2" w:rsidP="00F9498E">
            <w:pPr>
              <w:rPr>
                <w:ins w:id="2956" w:author="Arjan Kloosterboer" w:date="2017-09-21T15:00:00Z"/>
                <w:rFonts w:ascii="Calibri" w:hAnsi="Calibri" w:cs="Calibri"/>
                <w:color w:val="0F0F0F"/>
                <w:sz w:val="22"/>
                <w:szCs w:val="22"/>
              </w:rPr>
            </w:pPr>
            <w:bookmarkStart w:id="2957" w:name="BKM_7DE9F591_3820_4971_97D7_FCF552FDAFD9"/>
          </w:p>
        </w:tc>
        <w:tc>
          <w:tcPr>
            <w:tcW w:w="2790" w:type="dxa"/>
            <w:gridSpan w:val="2"/>
            <w:tcBorders>
              <w:top w:val="nil"/>
              <w:left w:val="nil"/>
              <w:bottom w:val="nil"/>
              <w:right w:val="nil"/>
            </w:tcBorders>
            <w:tcMar>
              <w:top w:w="0" w:type="dxa"/>
              <w:left w:w="60" w:type="dxa"/>
              <w:bottom w:w="0" w:type="dxa"/>
              <w:right w:w="60" w:type="dxa"/>
            </w:tcMar>
          </w:tcPr>
          <w:p w14:paraId="63071C76" w14:textId="77777777" w:rsidR="00AB30C2" w:rsidRDefault="00AB30C2" w:rsidP="00F9498E">
            <w:pPr>
              <w:rPr>
                <w:ins w:id="2958" w:author="Arjan Kloosterboer" w:date="2017-09-21T15:00:00Z"/>
                <w:rFonts w:ascii="Calibri" w:hAnsi="Calibri" w:cs="Calibri"/>
                <w:color w:val="0F0F0F"/>
                <w:sz w:val="22"/>
                <w:szCs w:val="22"/>
              </w:rPr>
            </w:pPr>
            <w:ins w:id="2959" w:author="Arjan Kloosterboer" w:date="2017-09-21T15:00:00Z">
              <w:r>
                <w:rPr>
                  <w:rFonts w:ascii="Calibri" w:hAnsi="Calibri" w:cs="Calibri"/>
                  <w:color w:val="0F0F0F"/>
                  <w:sz w:val="22"/>
                  <w:szCs w:val="22"/>
                </w:rPr>
                <w:t>Datum einde geldigheid overbruggingsdeel</w:t>
              </w:r>
            </w:ins>
          </w:p>
        </w:tc>
        <w:tc>
          <w:tcPr>
            <w:tcW w:w="4230" w:type="dxa"/>
            <w:tcBorders>
              <w:top w:val="nil"/>
              <w:left w:val="nil"/>
              <w:bottom w:val="nil"/>
              <w:right w:val="nil"/>
            </w:tcBorders>
            <w:tcMar>
              <w:top w:w="0" w:type="dxa"/>
              <w:left w:w="60" w:type="dxa"/>
              <w:bottom w:w="0" w:type="dxa"/>
              <w:right w:w="60" w:type="dxa"/>
            </w:tcMar>
          </w:tcPr>
          <w:p w14:paraId="22DBCCE9" w14:textId="77777777" w:rsidR="00AB30C2" w:rsidRDefault="00AB30C2" w:rsidP="00F9498E">
            <w:pPr>
              <w:rPr>
                <w:ins w:id="2960" w:author="Arjan Kloosterboer" w:date="2017-09-21T15:00: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550CBA7" w14:textId="77777777" w:rsidR="00AB30C2" w:rsidRDefault="00AB30C2" w:rsidP="00F9498E">
            <w:pPr>
              <w:rPr>
                <w:ins w:id="2961" w:author="Arjan Kloosterboer" w:date="2017-09-21T15:00: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7A1AAAB" w14:textId="77777777" w:rsidR="00AB30C2" w:rsidRDefault="00AB30C2" w:rsidP="00F9498E">
            <w:pPr>
              <w:rPr>
                <w:ins w:id="2962" w:author="Arjan Kloosterboer" w:date="2017-09-21T15:00:00Z"/>
                <w:rFonts w:ascii="Calibri" w:hAnsi="Calibri" w:cs="Calibri"/>
                <w:color w:val="0F0F0F"/>
                <w:sz w:val="22"/>
                <w:szCs w:val="22"/>
              </w:rPr>
            </w:pPr>
            <w:ins w:id="2963" w:author="Arjan Kloosterboer" w:date="2017-09-21T15:00:00Z">
              <w:r>
                <w:rPr>
                  <w:rFonts w:ascii="Calibri" w:hAnsi="Calibri" w:cs="Calibri"/>
                  <w:color w:val="0F0F0F"/>
                  <w:sz w:val="22"/>
                  <w:szCs w:val="22"/>
                </w:rPr>
                <w:t>0 - 1</w:t>
              </w:r>
            </w:ins>
          </w:p>
        </w:tc>
        <w:bookmarkEnd w:id="2957"/>
      </w:tr>
    </w:tbl>
    <w:p w14:paraId="417765A7" w14:textId="77777777" w:rsidR="00AB30C2" w:rsidRDefault="00AB30C2" w:rsidP="00AB30C2">
      <w:pPr>
        <w:rPr>
          <w:ins w:id="2964" w:author="Arjan Kloosterboer" w:date="2017-09-21T15:00: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AB30C2" w14:paraId="7F522FCF" w14:textId="77777777" w:rsidTr="00F9498E">
        <w:trPr>
          <w:ins w:id="2965" w:author="Arjan Kloosterboer" w:date="2017-09-21T15:00:00Z"/>
        </w:trPr>
        <w:tc>
          <w:tcPr>
            <w:tcW w:w="9360" w:type="dxa"/>
            <w:gridSpan w:val="3"/>
            <w:tcBorders>
              <w:top w:val="nil"/>
              <w:left w:val="nil"/>
              <w:bottom w:val="nil"/>
              <w:right w:val="nil"/>
            </w:tcBorders>
            <w:tcMar>
              <w:top w:w="0" w:type="dxa"/>
              <w:left w:w="60" w:type="dxa"/>
              <w:bottom w:w="0" w:type="dxa"/>
              <w:right w:w="60" w:type="dxa"/>
            </w:tcMar>
          </w:tcPr>
          <w:p w14:paraId="1C83975B" w14:textId="77777777" w:rsidR="00AB30C2" w:rsidRDefault="00AB30C2" w:rsidP="00F9498E">
            <w:pPr>
              <w:rPr>
                <w:ins w:id="2966" w:author="Arjan Kloosterboer" w:date="2017-09-21T15:00:00Z"/>
                <w:rFonts w:ascii="Calibri" w:hAnsi="Calibri" w:cs="Calibri"/>
                <w:color w:val="0F0F0F"/>
                <w:sz w:val="22"/>
                <w:szCs w:val="22"/>
              </w:rPr>
            </w:pPr>
            <w:ins w:id="2967" w:author="Arjan Kloosterboer" w:date="2017-09-21T15:00:00Z">
              <w:r>
                <w:rPr>
                  <w:rFonts w:ascii="Calibri" w:hAnsi="Calibri" w:cs="Calibri"/>
                  <w:b/>
                  <w:bCs/>
                  <w:color w:val="0F0F0F"/>
                  <w:sz w:val="22"/>
                  <w:szCs w:val="22"/>
                </w:rPr>
                <w:t>Overzicht relaties</w:t>
              </w:r>
            </w:ins>
          </w:p>
        </w:tc>
      </w:tr>
      <w:tr w:rsidR="00AB30C2" w14:paraId="0F0EBA45" w14:textId="77777777" w:rsidTr="00F9498E">
        <w:trPr>
          <w:ins w:id="2968" w:author="Arjan Kloosterboer" w:date="2017-09-21T15:00:00Z"/>
        </w:trPr>
        <w:tc>
          <w:tcPr>
            <w:tcW w:w="450" w:type="dxa"/>
            <w:tcBorders>
              <w:top w:val="nil"/>
              <w:left w:val="nil"/>
              <w:bottom w:val="nil"/>
              <w:right w:val="nil"/>
            </w:tcBorders>
            <w:tcMar>
              <w:top w:w="0" w:type="dxa"/>
              <w:left w:w="60" w:type="dxa"/>
              <w:bottom w:w="0" w:type="dxa"/>
              <w:right w:w="60" w:type="dxa"/>
            </w:tcMar>
          </w:tcPr>
          <w:p w14:paraId="0F01096B" w14:textId="77777777" w:rsidR="00AB30C2" w:rsidRDefault="00AB30C2" w:rsidP="00F9498E">
            <w:pPr>
              <w:rPr>
                <w:ins w:id="2969" w:author="Arjan Kloosterboer" w:date="2017-09-21T15:00: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5D31308" w14:textId="77777777" w:rsidR="00AB30C2" w:rsidRDefault="00AB30C2" w:rsidP="00F9498E">
            <w:pPr>
              <w:rPr>
                <w:ins w:id="2970" w:author="Arjan Kloosterboer" w:date="2017-09-21T15:00:00Z"/>
                <w:rFonts w:ascii="Calibri" w:hAnsi="Calibri" w:cs="Calibri"/>
                <w:i/>
                <w:iCs/>
                <w:color w:val="0F0F0F"/>
                <w:sz w:val="22"/>
                <w:szCs w:val="22"/>
              </w:rPr>
            </w:pPr>
            <w:ins w:id="2971" w:author="Arjan Kloosterboer" w:date="2017-09-21T15:00:00Z">
              <w:r>
                <w:rPr>
                  <w:rFonts w:ascii="Calibri" w:hAnsi="Calibri" w:cs="Calibri"/>
                  <w:i/>
                  <w:iCs/>
                  <w:color w:val="0F0F0F"/>
                  <w:sz w:val="22"/>
                  <w:szCs w:val="22"/>
                </w:rPr>
                <w:t>Relatienaam met</w:t>
              </w:r>
            </w:ins>
          </w:p>
          <w:p w14:paraId="7D8DE67B" w14:textId="77777777" w:rsidR="00AB30C2" w:rsidRDefault="00AB30C2" w:rsidP="00F9498E">
            <w:pPr>
              <w:rPr>
                <w:ins w:id="2972" w:author="Arjan Kloosterboer" w:date="2017-09-21T15:00:00Z"/>
                <w:rFonts w:ascii="Calibri" w:hAnsi="Calibri" w:cs="Calibri"/>
                <w:color w:val="0F0F0F"/>
                <w:sz w:val="22"/>
                <w:szCs w:val="22"/>
              </w:rPr>
            </w:pPr>
            <w:ins w:id="2973" w:author="Arjan Kloosterboer" w:date="2017-09-21T15:00: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47CFEEF3" w14:textId="77777777" w:rsidR="00AB30C2" w:rsidRDefault="00AB30C2" w:rsidP="00F9498E">
            <w:pPr>
              <w:rPr>
                <w:ins w:id="2974" w:author="Arjan Kloosterboer" w:date="2017-09-21T15:00:00Z"/>
                <w:rFonts w:ascii="Calibri" w:hAnsi="Calibri" w:cs="Calibri"/>
                <w:color w:val="0F0F0F"/>
                <w:sz w:val="22"/>
                <w:szCs w:val="22"/>
              </w:rPr>
            </w:pPr>
            <w:ins w:id="2975" w:author="Arjan Kloosterboer" w:date="2017-09-21T15:00:00Z">
              <w:r>
                <w:rPr>
                  <w:rFonts w:ascii="Calibri" w:hAnsi="Calibri" w:cs="Calibri"/>
                  <w:i/>
                  <w:iCs/>
                  <w:color w:val="0F0F0F"/>
                  <w:sz w:val="22"/>
                  <w:szCs w:val="22"/>
                </w:rPr>
                <w:t>Definitie</w:t>
              </w:r>
            </w:ins>
          </w:p>
        </w:tc>
      </w:tr>
      <w:tr w:rsidR="00AB30C2" w14:paraId="2B3DF55B" w14:textId="77777777" w:rsidTr="00F9498E">
        <w:trPr>
          <w:ins w:id="2976" w:author="Arjan Kloosterboer" w:date="2017-09-21T15:00:00Z"/>
        </w:trPr>
        <w:tc>
          <w:tcPr>
            <w:tcW w:w="450" w:type="dxa"/>
            <w:tcBorders>
              <w:top w:val="nil"/>
              <w:left w:val="nil"/>
              <w:bottom w:val="nil"/>
              <w:right w:val="nil"/>
            </w:tcBorders>
            <w:tcMar>
              <w:top w:w="0" w:type="dxa"/>
              <w:left w:w="60" w:type="dxa"/>
              <w:bottom w:w="0" w:type="dxa"/>
              <w:right w:w="60" w:type="dxa"/>
            </w:tcMar>
          </w:tcPr>
          <w:p w14:paraId="430CA250" w14:textId="77777777" w:rsidR="00AB30C2" w:rsidRDefault="00AB30C2" w:rsidP="00F9498E">
            <w:pPr>
              <w:rPr>
                <w:ins w:id="2977"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6BBA835" w14:textId="77777777" w:rsidR="00AB30C2" w:rsidRDefault="00AB30C2" w:rsidP="00F9498E">
            <w:pPr>
              <w:rPr>
                <w:ins w:id="2978" w:author="Arjan Kloosterboer" w:date="2017-09-21T15:00:00Z"/>
                <w:rFonts w:ascii="Calibri" w:hAnsi="Calibri" w:cs="Calibri"/>
                <w:color w:val="0F0F0F"/>
                <w:sz w:val="22"/>
                <w:szCs w:val="22"/>
              </w:rPr>
            </w:pPr>
            <w:ins w:id="2979" w:author="Arjan Kloosterboer" w:date="2017-09-21T15:00:00Z">
              <w:r>
                <w:rPr>
                  <w:rFonts w:ascii="Calibri" w:hAnsi="Calibri" w:cs="Calibri"/>
                  <w:color w:val="0F0F0F"/>
                  <w:sz w:val="22"/>
                  <w:szCs w:val="22"/>
                </w:rPr>
                <w:t>OVERBRUGGINGSDEEL  []</w:t>
              </w:r>
            </w:ins>
          </w:p>
          <w:p w14:paraId="7830EE97" w14:textId="77777777" w:rsidR="00AB30C2" w:rsidRDefault="00AB30C2" w:rsidP="00F9498E">
            <w:pPr>
              <w:rPr>
                <w:ins w:id="2980" w:author="Arjan Kloosterboer" w:date="2017-09-21T15:00:00Z"/>
                <w:rFonts w:ascii="Calibri" w:hAnsi="Calibri" w:cs="Calibri"/>
                <w:color w:val="0F0F0F"/>
                <w:sz w:val="22"/>
                <w:szCs w:val="22"/>
              </w:rPr>
            </w:pPr>
            <w:ins w:id="2981" w:author="Arjan Kloosterboer" w:date="2017-09-21T15:00:00Z">
              <w:r>
                <w:rPr>
                  <w:rFonts w:ascii="Calibri" w:hAnsi="Calibri" w:cs="Calibri"/>
                  <w:color w:val="0F0F0F"/>
                  <w:sz w:val="22"/>
                  <w:szCs w:val="22"/>
                </w:rPr>
                <w:t xml:space="preserve">  </w:t>
              </w:r>
            </w:ins>
          </w:p>
          <w:p w14:paraId="083E01EF" w14:textId="77777777" w:rsidR="00AB30C2" w:rsidRDefault="00AB30C2" w:rsidP="00F9498E">
            <w:pPr>
              <w:rPr>
                <w:ins w:id="2982" w:author="Arjan Kloosterboer" w:date="2017-09-21T15:00:00Z"/>
                <w:rFonts w:ascii="Calibri" w:hAnsi="Calibri" w:cs="Calibri"/>
                <w:color w:val="0F0F0F"/>
                <w:sz w:val="22"/>
                <w:szCs w:val="22"/>
              </w:rPr>
            </w:pPr>
            <w:ins w:id="2983" w:author="Arjan Kloosterboer" w:date="2017-09-21T15:00:00Z">
              <w:r>
                <w:rPr>
                  <w:rFonts w:ascii="Calibri" w:hAnsi="Calibri" w:cs="Calibri"/>
                  <w:color w:val="0F0F0F"/>
                  <w:sz w:val="22"/>
                  <w:szCs w:val="22"/>
                </w:rPr>
                <w:t>OVERBRUGGINGSDEEL  []</w:t>
              </w:r>
            </w:ins>
          </w:p>
        </w:tc>
        <w:tc>
          <w:tcPr>
            <w:tcW w:w="6120" w:type="dxa"/>
            <w:tcBorders>
              <w:top w:val="nil"/>
              <w:left w:val="nil"/>
              <w:bottom w:val="nil"/>
              <w:right w:val="nil"/>
            </w:tcBorders>
            <w:tcMar>
              <w:top w:w="0" w:type="dxa"/>
              <w:left w:w="60" w:type="dxa"/>
              <w:bottom w:w="0" w:type="dxa"/>
              <w:right w:w="60" w:type="dxa"/>
            </w:tcMar>
          </w:tcPr>
          <w:p w14:paraId="4DDCD0AA" w14:textId="77777777" w:rsidR="00AB30C2" w:rsidRDefault="00AB30C2" w:rsidP="00F9498E">
            <w:pPr>
              <w:rPr>
                <w:ins w:id="2984" w:author="Arjan Kloosterboer" w:date="2017-09-21T15:00:00Z"/>
                <w:rFonts w:ascii="Calibri" w:hAnsi="Calibri" w:cs="Calibri"/>
                <w:color w:val="0F0F0F"/>
                <w:sz w:val="22"/>
                <w:szCs w:val="22"/>
              </w:rPr>
            </w:pPr>
          </w:p>
        </w:tc>
      </w:tr>
      <w:tr w:rsidR="00AB30C2" w14:paraId="0EF52711" w14:textId="77777777" w:rsidTr="00F9498E">
        <w:trPr>
          <w:trHeight w:hRule="exact" w:val="128"/>
          <w:ins w:id="2985" w:author="Arjan Kloosterboer" w:date="2017-09-21T15:00:00Z"/>
        </w:trPr>
        <w:tc>
          <w:tcPr>
            <w:tcW w:w="450" w:type="dxa"/>
            <w:tcBorders>
              <w:top w:val="nil"/>
              <w:left w:val="nil"/>
              <w:bottom w:val="nil"/>
              <w:right w:val="nil"/>
            </w:tcBorders>
            <w:tcMar>
              <w:top w:w="0" w:type="dxa"/>
              <w:left w:w="60" w:type="dxa"/>
              <w:bottom w:w="0" w:type="dxa"/>
              <w:right w:w="60" w:type="dxa"/>
            </w:tcMar>
          </w:tcPr>
          <w:p w14:paraId="02FA779C" w14:textId="77777777" w:rsidR="00AB30C2" w:rsidRDefault="00AB30C2" w:rsidP="00F9498E">
            <w:pPr>
              <w:rPr>
                <w:ins w:id="2986"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DCB3D17" w14:textId="77777777" w:rsidR="00AB30C2" w:rsidRDefault="00AB30C2" w:rsidP="00F9498E">
            <w:pPr>
              <w:rPr>
                <w:ins w:id="2987"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8F375A5" w14:textId="77777777" w:rsidR="00AB30C2" w:rsidRDefault="00AB30C2" w:rsidP="00F9498E">
            <w:pPr>
              <w:rPr>
                <w:ins w:id="2988" w:author="Arjan Kloosterboer" w:date="2017-09-21T15:00:00Z"/>
                <w:rFonts w:ascii="Calibri" w:hAnsi="Calibri" w:cs="Calibri"/>
                <w:color w:val="0F0F0F"/>
                <w:sz w:val="22"/>
                <w:szCs w:val="22"/>
              </w:rPr>
            </w:pPr>
          </w:p>
        </w:tc>
      </w:tr>
      <w:tr w:rsidR="00AB30C2" w14:paraId="41A005AB" w14:textId="77777777" w:rsidTr="00F9498E">
        <w:trPr>
          <w:ins w:id="2989" w:author="Arjan Kloosterboer" w:date="2017-09-21T15:00:00Z"/>
        </w:trPr>
        <w:tc>
          <w:tcPr>
            <w:tcW w:w="450" w:type="dxa"/>
            <w:tcBorders>
              <w:top w:val="nil"/>
              <w:left w:val="nil"/>
              <w:bottom w:val="nil"/>
              <w:right w:val="nil"/>
            </w:tcBorders>
            <w:tcMar>
              <w:top w:w="0" w:type="dxa"/>
              <w:left w:w="60" w:type="dxa"/>
              <w:bottom w:w="0" w:type="dxa"/>
              <w:right w:w="60" w:type="dxa"/>
            </w:tcMar>
          </w:tcPr>
          <w:p w14:paraId="6DE86EC5" w14:textId="77777777" w:rsidR="00AB30C2" w:rsidRDefault="00AB30C2" w:rsidP="00F9498E">
            <w:pPr>
              <w:rPr>
                <w:ins w:id="2990"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8EE733B" w14:textId="77777777" w:rsidR="00AB30C2" w:rsidRDefault="00AB30C2" w:rsidP="00F9498E">
            <w:pPr>
              <w:rPr>
                <w:ins w:id="2991" w:author="Arjan Kloosterboer" w:date="2017-09-21T15:00:00Z"/>
                <w:rFonts w:ascii="Calibri" w:hAnsi="Calibri" w:cs="Calibri"/>
                <w:color w:val="0F0F0F"/>
                <w:sz w:val="22"/>
                <w:szCs w:val="22"/>
              </w:rPr>
            </w:pPr>
            <w:ins w:id="2992" w:author="Arjan Kloosterboer" w:date="2017-09-21T15:00:00Z">
              <w:r>
                <w:rPr>
                  <w:rFonts w:ascii="Calibri" w:hAnsi="Calibri" w:cs="Calibri"/>
                  <w:color w:val="0F0F0F"/>
                  <w:sz w:val="22"/>
                  <w:szCs w:val="22"/>
                </w:rPr>
                <w:t>OBJECT  [0..1]</w:t>
              </w:r>
            </w:ins>
          </w:p>
          <w:p w14:paraId="3EC7550F" w14:textId="77777777" w:rsidR="00AB30C2" w:rsidRDefault="00AB30C2" w:rsidP="00F9498E">
            <w:pPr>
              <w:rPr>
                <w:ins w:id="2993" w:author="Arjan Kloosterboer" w:date="2017-09-21T15:00:00Z"/>
                <w:rFonts w:ascii="Calibri" w:hAnsi="Calibri" w:cs="Calibri"/>
                <w:color w:val="0F0F0F"/>
                <w:sz w:val="22"/>
                <w:szCs w:val="22"/>
              </w:rPr>
            </w:pPr>
            <w:ins w:id="2994" w:author="Arjan Kloosterboer" w:date="2017-09-21T15:00:00Z">
              <w:r>
                <w:rPr>
                  <w:rFonts w:ascii="Calibri" w:hAnsi="Calibri" w:cs="Calibri"/>
                  <w:color w:val="0F0F0F"/>
                  <w:sz w:val="22"/>
                  <w:szCs w:val="22"/>
                </w:rPr>
                <w:t xml:space="preserve">  is</w:t>
              </w:r>
            </w:ins>
          </w:p>
          <w:p w14:paraId="0016E3E4" w14:textId="77777777" w:rsidR="00AB30C2" w:rsidRDefault="00AB30C2" w:rsidP="00F9498E">
            <w:pPr>
              <w:rPr>
                <w:ins w:id="2995" w:author="Arjan Kloosterboer" w:date="2017-09-21T15:00:00Z"/>
                <w:rFonts w:ascii="Calibri" w:hAnsi="Calibri" w:cs="Calibri"/>
                <w:color w:val="0F0F0F"/>
                <w:sz w:val="22"/>
                <w:szCs w:val="22"/>
              </w:rPr>
            </w:pPr>
            <w:ins w:id="2996" w:author="Arjan Kloosterboer" w:date="2017-09-21T15:00:00Z">
              <w:r>
                <w:rPr>
                  <w:rFonts w:ascii="Calibri" w:hAnsi="Calibri" w:cs="Calibri"/>
                  <w:color w:val="0F0F0F"/>
                  <w:sz w:val="22"/>
                  <w:szCs w:val="22"/>
                </w:rPr>
                <w:t>OVERBRUGGINGSDEEL  [1]</w:t>
              </w:r>
            </w:ins>
          </w:p>
        </w:tc>
        <w:tc>
          <w:tcPr>
            <w:tcW w:w="6120" w:type="dxa"/>
            <w:tcBorders>
              <w:top w:val="nil"/>
              <w:left w:val="nil"/>
              <w:bottom w:val="nil"/>
              <w:right w:val="nil"/>
            </w:tcBorders>
            <w:tcMar>
              <w:top w:w="0" w:type="dxa"/>
              <w:left w:w="60" w:type="dxa"/>
              <w:bottom w:w="0" w:type="dxa"/>
              <w:right w:w="60" w:type="dxa"/>
            </w:tcMar>
          </w:tcPr>
          <w:p w14:paraId="0931413A" w14:textId="77777777" w:rsidR="00AB30C2" w:rsidRDefault="00AB30C2" w:rsidP="00F9498E">
            <w:pPr>
              <w:rPr>
                <w:ins w:id="2997" w:author="Arjan Kloosterboer" w:date="2017-09-21T15:00:00Z"/>
                <w:rFonts w:ascii="Calibri" w:hAnsi="Calibri" w:cs="Calibri"/>
                <w:color w:val="0F0F0F"/>
                <w:sz w:val="22"/>
                <w:szCs w:val="22"/>
              </w:rPr>
            </w:pPr>
            <w:ins w:id="2998" w:author="Arjan Kloosterboer" w:date="2017-09-21T15:00:00Z">
              <w:r>
                <w:rPr>
                  <w:rFonts w:ascii="Calibri" w:hAnsi="Calibri" w:cs="Calibri"/>
                  <w:color w:val="000000"/>
                  <w:sz w:val="22"/>
                  <w:szCs w:val="22"/>
                </w:rPr>
                <w:t>Een  OVERBRUGGINGSDEEL komt voor in de hoedanigheid van een OBJECT bij een zaak</w:t>
              </w:r>
            </w:ins>
          </w:p>
        </w:tc>
      </w:tr>
      <w:tr w:rsidR="00AB30C2" w14:paraId="7625A9C5" w14:textId="77777777" w:rsidTr="00F9498E">
        <w:trPr>
          <w:trHeight w:hRule="exact" w:val="128"/>
          <w:ins w:id="2999" w:author="Arjan Kloosterboer" w:date="2017-09-21T15:00:00Z"/>
        </w:trPr>
        <w:tc>
          <w:tcPr>
            <w:tcW w:w="450" w:type="dxa"/>
            <w:tcBorders>
              <w:top w:val="nil"/>
              <w:left w:val="nil"/>
              <w:bottom w:val="nil"/>
              <w:right w:val="nil"/>
            </w:tcBorders>
            <w:tcMar>
              <w:top w:w="0" w:type="dxa"/>
              <w:left w:w="60" w:type="dxa"/>
              <w:bottom w:w="0" w:type="dxa"/>
              <w:right w:w="60" w:type="dxa"/>
            </w:tcMar>
          </w:tcPr>
          <w:p w14:paraId="33065013" w14:textId="77777777" w:rsidR="00AB30C2" w:rsidRDefault="00AB30C2" w:rsidP="00F9498E">
            <w:pPr>
              <w:rPr>
                <w:ins w:id="3000" w:author="Arjan Kloosterboer" w:date="2017-09-21T15:00: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43AC032" w14:textId="77777777" w:rsidR="00AB30C2" w:rsidRDefault="00AB30C2" w:rsidP="00F9498E">
            <w:pPr>
              <w:rPr>
                <w:ins w:id="3001" w:author="Arjan Kloosterboer" w:date="2017-09-21T15:00: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CEC0918" w14:textId="77777777" w:rsidR="00AB30C2" w:rsidRDefault="00AB30C2" w:rsidP="00F9498E">
            <w:pPr>
              <w:rPr>
                <w:ins w:id="3002" w:author="Arjan Kloosterboer" w:date="2017-09-21T15:00:00Z"/>
                <w:rFonts w:ascii="Calibri" w:hAnsi="Calibri" w:cs="Calibri"/>
                <w:color w:val="0F0F0F"/>
                <w:sz w:val="22"/>
                <w:szCs w:val="22"/>
              </w:rPr>
            </w:pPr>
          </w:p>
        </w:tc>
      </w:tr>
    </w:tbl>
    <w:p w14:paraId="1DEED26B" w14:textId="77777777" w:rsidR="00AB30C2" w:rsidRPr="00E072A0" w:rsidRDefault="00AB30C2" w:rsidP="00AB30C2">
      <w:pPr>
        <w:rPr>
          <w:ins w:id="3003" w:author="Arjan Kloosterboer" w:date="2017-09-21T15:00:00Z"/>
          <w:rFonts w:ascii="Calibri" w:hAnsi="Calibri" w:cs="Calibri"/>
          <w:color w:val="0F0F0F"/>
          <w:sz w:val="22"/>
          <w:szCs w:val="22"/>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AB30C2" w14:paraId="7C4BBB7A" w14:textId="77777777" w:rsidTr="0095235C">
        <w:trPr>
          <w:ins w:id="3004" w:author="Arjan Kloosterboer" w:date="2017-09-21T15:00:00Z"/>
        </w:trPr>
        <w:tc>
          <w:tcPr>
            <w:tcW w:w="9360" w:type="dxa"/>
            <w:tcBorders>
              <w:top w:val="nil"/>
              <w:left w:val="nil"/>
              <w:bottom w:val="nil"/>
              <w:right w:val="nil"/>
            </w:tcBorders>
            <w:tcMar>
              <w:top w:w="0" w:type="dxa"/>
              <w:left w:w="60" w:type="dxa"/>
              <w:bottom w:w="0" w:type="dxa"/>
              <w:right w:w="60" w:type="dxa"/>
            </w:tcMar>
          </w:tcPr>
          <w:p w14:paraId="6E0B236B" w14:textId="77777777" w:rsidR="00AB30C2" w:rsidRDefault="00AB30C2" w:rsidP="00F9498E">
            <w:pPr>
              <w:rPr>
                <w:ins w:id="3005" w:author="Arjan Kloosterboer" w:date="2017-09-21T15:00:00Z"/>
                <w:rFonts w:ascii="Calibri" w:hAnsi="Calibri" w:cs="Calibri"/>
                <w:b/>
                <w:bCs/>
                <w:color w:val="0F0F0F"/>
                <w:sz w:val="22"/>
                <w:szCs w:val="22"/>
              </w:rPr>
            </w:pPr>
            <w:ins w:id="3006" w:author="Arjan Kloosterboer" w:date="2017-09-21T15:00:00Z">
              <w:r>
                <w:rPr>
                  <w:rFonts w:ascii="Calibri" w:hAnsi="Calibri" w:cs="Calibri"/>
                  <w:b/>
                  <w:bCs/>
                  <w:color w:val="0F0F0F"/>
                  <w:sz w:val="22"/>
                  <w:szCs w:val="22"/>
                </w:rPr>
                <w:t>Toelichting objecttype</w:t>
              </w:r>
            </w:ins>
          </w:p>
          <w:p w14:paraId="3C5AA3D3" w14:textId="77777777" w:rsidR="00AB30C2" w:rsidRDefault="00AB30C2" w:rsidP="00F9498E">
            <w:pPr>
              <w:ind w:left="720"/>
              <w:rPr>
                <w:ins w:id="3007" w:author="Arjan Kloosterboer" w:date="2017-09-21T15:00:00Z"/>
                <w:rFonts w:ascii="Calibri" w:hAnsi="Calibri" w:cs="Calibri"/>
                <w:color w:val="0F0F0F"/>
                <w:sz w:val="22"/>
                <w:szCs w:val="22"/>
              </w:rPr>
            </w:pPr>
          </w:p>
        </w:tc>
        <w:bookmarkEnd w:id="2874"/>
      </w:tr>
    </w:tbl>
    <w:p w14:paraId="4AFF6C9C" w14:textId="77777777" w:rsidR="0095235C" w:rsidRDefault="0095235C" w:rsidP="0095235C">
      <w:pPr>
        <w:pStyle w:val="Kop3"/>
        <w:rPr>
          <w:ins w:id="3008" w:author="Arjan Kloosterboer" w:date="2017-09-21T15:07:00Z"/>
          <w:rFonts w:eastAsia="Times New Roman"/>
          <w:color w:val="0F0F0F"/>
        </w:rPr>
      </w:pPr>
      <w:bookmarkStart w:id="3009" w:name="BKM_2FBB9538_B16A_44A9_93FB_26F63DBE8DEB"/>
      <w:ins w:id="3010" w:author="Arjan Kloosterboer" w:date="2017-09-21T15:07:00Z">
        <w:r>
          <w:rPr>
            <w:rFonts w:ascii="Calibri" w:eastAsia="Times New Roman" w:hAnsi="Calibri" w:cs="Calibri"/>
            <w:color w:val="0F0F0F"/>
            <w:sz w:val="28"/>
            <w:szCs w:val="28"/>
          </w:rPr>
          <w:t>«Objecttype_proxy» OVERIG BOUWWERK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18D2A233" w14:textId="77777777" w:rsidTr="00F9498E">
        <w:trPr>
          <w:trHeight w:val="271"/>
          <w:ins w:id="3011"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43F672C4" w14:textId="77777777" w:rsidR="0095235C" w:rsidRDefault="0095235C" w:rsidP="00F9498E">
            <w:pPr>
              <w:rPr>
                <w:ins w:id="3012" w:author="Arjan Kloosterboer" w:date="2017-09-21T15:07:00Z"/>
                <w:rFonts w:ascii="Calibri" w:hAnsi="Calibri" w:cs="Calibri"/>
                <w:color w:val="0F0F0F"/>
                <w:sz w:val="22"/>
                <w:szCs w:val="22"/>
              </w:rPr>
            </w:pPr>
            <w:ins w:id="3013" w:author="Arjan Kloosterboer" w:date="2017-09-21T15:07: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09D97BA" w14:textId="77777777" w:rsidR="0095235C" w:rsidRDefault="0095235C" w:rsidP="00F9498E">
            <w:pPr>
              <w:rPr>
                <w:ins w:id="3014" w:author="Arjan Kloosterboer" w:date="2017-09-21T15:07:00Z"/>
                <w:rFonts w:ascii="Calibri" w:hAnsi="Calibri" w:cs="Calibri"/>
                <w:color w:val="0F0F0F"/>
                <w:sz w:val="22"/>
                <w:szCs w:val="22"/>
              </w:rPr>
            </w:pPr>
            <w:ins w:id="3015" w:author="Arjan Kloosterboer" w:date="2017-09-21T15:07:00Z">
              <w:r>
                <w:rPr>
                  <w:rFonts w:ascii="Calibri" w:hAnsi="Calibri" w:cs="Calibri"/>
                  <w:color w:val="0F0F0F"/>
                  <w:sz w:val="22"/>
                  <w:szCs w:val="22"/>
                </w:rPr>
                <w:t>OVERIG BOUWWERK</w:t>
              </w:r>
            </w:ins>
          </w:p>
        </w:tc>
      </w:tr>
      <w:tr w:rsidR="0095235C" w14:paraId="73A0CEF5" w14:textId="77777777" w:rsidTr="00F9498E">
        <w:trPr>
          <w:trHeight w:hRule="exact" w:val="128"/>
          <w:ins w:id="3016"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3A53A05" w14:textId="77777777" w:rsidR="0095235C" w:rsidRDefault="0095235C" w:rsidP="00F9498E">
            <w:pPr>
              <w:rPr>
                <w:ins w:id="3017"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4AFB432" w14:textId="77777777" w:rsidR="0095235C" w:rsidRDefault="0095235C" w:rsidP="00F9498E">
            <w:pPr>
              <w:rPr>
                <w:ins w:id="3018" w:author="Arjan Kloosterboer" w:date="2017-09-21T15:07:00Z"/>
                <w:rFonts w:ascii="Calibri" w:hAnsi="Calibri" w:cs="Calibri"/>
                <w:color w:val="0F0F0F"/>
                <w:sz w:val="22"/>
                <w:szCs w:val="22"/>
              </w:rPr>
            </w:pPr>
          </w:p>
        </w:tc>
      </w:tr>
      <w:tr w:rsidR="0095235C" w14:paraId="6E72D2DD" w14:textId="77777777" w:rsidTr="00F9498E">
        <w:trPr>
          <w:ins w:id="3019"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7B308350" w14:textId="77777777" w:rsidR="0095235C" w:rsidRDefault="0095235C" w:rsidP="00F9498E">
            <w:pPr>
              <w:rPr>
                <w:ins w:id="3020" w:author="Arjan Kloosterboer" w:date="2017-09-21T15:07:00Z"/>
                <w:rFonts w:ascii="Calibri" w:hAnsi="Calibri" w:cs="Calibri"/>
                <w:b/>
                <w:bCs/>
                <w:color w:val="0F0F0F"/>
                <w:sz w:val="22"/>
                <w:szCs w:val="22"/>
              </w:rPr>
            </w:pPr>
            <w:ins w:id="3021" w:author="Arjan Kloosterboer" w:date="2017-09-21T15:07: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0F2A8D13" w14:textId="77777777" w:rsidR="0095235C" w:rsidRDefault="0095235C" w:rsidP="00F9498E">
            <w:pPr>
              <w:rPr>
                <w:ins w:id="3022" w:author="Arjan Kloosterboer" w:date="2017-09-21T15:07:00Z"/>
                <w:rFonts w:ascii="Calibri" w:hAnsi="Calibri" w:cs="Calibri"/>
                <w:color w:val="0F0F0F"/>
                <w:sz w:val="22"/>
                <w:szCs w:val="22"/>
              </w:rPr>
            </w:pPr>
            <w:ins w:id="3023" w:author="Arjan Kloosterboer" w:date="2017-09-21T15:07:00Z">
              <w:r>
                <w:rPr>
                  <w:rFonts w:ascii="Calibri" w:hAnsi="Calibri" w:cs="Calibri"/>
                  <w:color w:val="0F0F0F"/>
                  <w:sz w:val="22"/>
                  <w:szCs w:val="22"/>
                </w:rPr>
                <w:t>RSGB</w:t>
              </w:r>
            </w:ins>
          </w:p>
        </w:tc>
      </w:tr>
      <w:tr w:rsidR="0095235C" w14:paraId="354002BC" w14:textId="77777777" w:rsidTr="00F9498E">
        <w:trPr>
          <w:trHeight w:hRule="exact" w:val="128"/>
          <w:ins w:id="3024"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461054A2" w14:textId="77777777" w:rsidR="0095235C" w:rsidRDefault="0095235C" w:rsidP="00F9498E">
            <w:pPr>
              <w:rPr>
                <w:ins w:id="3025"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B8B9780" w14:textId="77777777" w:rsidR="0095235C" w:rsidRDefault="0095235C" w:rsidP="00F9498E">
            <w:pPr>
              <w:rPr>
                <w:ins w:id="3026" w:author="Arjan Kloosterboer" w:date="2017-09-21T15:07:00Z"/>
                <w:rFonts w:ascii="Calibri" w:hAnsi="Calibri" w:cs="Calibri"/>
                <w:color w:val="0F0F0F"/>
                <w:sz w:val="22"/>
                <w:szCs w:val="22"/>
              </w:rPr>
            </w:pPr>
          </w:p>
        </w:tc>
      </w:tr>
      <w:tr w:rsidR="0095235C" w14:paraId="0131BD32" w14:textId="77777777" w:rsidTr="00F9498E">
        <w:trPr>
          <w:ins w:id="3027"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73B5BC3D" w14:textId="77777777" w:rsidR="0095235C" w:rsidRDefault="0095235C" w:rsidP="00F9498E">
            <w:pPr>
              <w:rPr>
                <w:ins w:id="3028" w:author="Arjan Kloosterboer" w:date="2017-09-21T15:07:00Z"/>
                <w:rFonts w:ascii="Calibri" w:hAnsi="Calibri" w:cs="Calibri"/>
                <w:b/>
                <w:bCs/>
                <w:color w:val="0F0F0F"/>
                <w:sz w:val="22"/>
                <w:szCs w:val="22"/>
              </w:rPr>
            </w:pPr>
            <w:ins w:id="3029" w:author="Arjan Kloosterboer" w:date="2017-09-21T15:07: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1E03571D" w14:textId="77777777" w:rsidR="0095235C" w:rsidRDefault="0095235C" w:rsidP="00F9498E">
            <w:pPr>
              <w:rPr>
                <w:ins w:id="3030" w:author="Arjan Kloosterboer" w:date="2017-09-21T15:07:00Z"/>
                <w:rFonts w:ascii="Calibri" w:hAnsi="Calibri" w:cs="Calibri"/>
                <w:color w:val="0F0F0F"/>
                <w:sz w:val="22"/>
                <w:szCs w:val="22"/>
              </w:rPr>
            </w:pPr>
            <w:ins w:id="3031" w:author="Arjan Kloosterboer" w:date="2017-09-21T15:07:00Z">
              <w:r>
                <w:rPr>
                  <w:rFonts w:ascii="Calibri" w:hAnsi="Calibri" w:cs="Calibri"/>
                  <w:color w:val="0F0F0F"/>
                  <w:sz w:val="22"/>
                  <w:szCs w:val="22"/>
                </w:rPr>
                <w:t>1 april 2017</w:t>
              </w:r>
            </w:ins>
          </w:p>
        </w:tc>
      </w:tr>
      <w:tr w:rsidR="0095235C" w14:paraId="42559E4B" w14:textId="77777777" w:rsidTr="00F9498E">
        <w:trPr>
          <w:trHeight w:hRule="exact" w:val="128"/>
          <w:ins w:id="3032"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C33C97B" w14:textId="77777777" w:rsidR="0095235C" w:rsidRDefault="0095235C" w:rsidP="00F9498E">
            <w:pPr>
              <w:rPr>
                <w:ins w:id="3033"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9C554DF" w14:textId="77777777" w:rsidR="0095235C" w:rsidRDefault="0095235C" w:rsidP="00F9498E">
            <w:pPr>
              <w:rPr>
                <w:ins w:id="3034" w:author="Arjan Kloosterboer" w:date="2017-09-21T15:07:00Z"/>
                <w:rFonts w:ascii="Calibri" w:hAnsi="Calibri" w:cs="Calibri"/>
                <w:color w:val="0F0F0F"/>
                <w:sz w:val="22"/>
                <w:szCs w:val="22"/>
              </w:rPr>
            </w:pPr>
          </w:p>
        </w:tc>
      </w:tr>
      <w:tr w:rsidR="0095235C" w14:paraId="192084B0" w14:textId="77777777" w:rsidTr="00F9498E">
        <w:trPr>
          <w:trHeight w:hRule="exact" w:val="256"/>
          <w:ins w:id="3035"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69A66E52" w14:textId="77777777" w:rsidR="0095235C" w:rsidRDefault="0095235C" w:rsidP="00F9498E">
            <w:pPr>
              <w:rPr>
                <w:ins w:id="3036" w:author="Arjan Kloosterboer" w:date="2017-09-21T15:07: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0E34024" w14:textId="77777777" w:rsidR="0095235C" w:rsidRDefault="0095235C" w:rsidP="00F9498E">
            <w:pPr>
              <w:rPr>
                <w:ins w:id="3037" w:author="Arjan Kloosterboer" w:date="2017-09-21T15:07:00Z"/>
                <w:rFonts w:ascii="Calibri" w:hAnsi="Calibri" w:cs="Calibri"/>
                <w:color w:val="0F0F0F"/>
                <w:sz w:val="22"/>
                <w:szCs w:val="22"/>
              </w:rPr>
            </w:pPr>
          </w:p>
        </w:tc>
      </w:tr>
      <w:tr w:rsidR="0095235C" w14:paraId="549C6DCD" w14:textId="77777777" w:rsidTr="00F9498E">
        <w:trPr>
          <w:ins w:id="3038" w:author="Arjan Kloosterboer" w:date="2017-09-21T15:07:00Z"/>
        </w:trPr>
        <w:tc>
          <w:tcPr>
            <w:tcW w:w="2340" w:type="dxa"/>
            <w:gridSpan w:val="2"/>
            <w:tcBorders>
              <w:top w:val="nil"/>
              <w:left w:val="nil"/>
              <w:bottom w:val="nil"/>
              <w:right w:val="nil"/>
            </w:tcBorders>
            <w:tcMar>
              <w:top w:w="0" w:type="dxa"/>
              <w:left w:w="60" w:type="dxa"/>
              <w:bottom w:w="0" w:type="dxa"/>
              <w:right w:w="60" w:type="dxa"/>
            </w:tcMar>
          </w:tcPr>
          <w:p w14:paraId="0F8F2517" w14:textId="77777777" w:rsidR="0095235C" w:rsidRDefault="0095235C" w:rsidP="00F9498E">
            <w:pPr>
              <w:rPr>
                <w:ins w:id="3039" w:author="Arjan Kloosterboer" w:date="2017-09-21T15:07:00Z"/>
                <w:rFonts w:ascii="Calibri" w:hAnsi="Calibri" w:cs="Calibri"/>
                <w:b/>
                <w:bCs/>
                <w:color w:val="0F0F0F"/>
                <w:sz w:val="22"/>
                <w:szCs w:val="22"/>
              </w:rPr>
            </w:pPr>
            <w:ins w:id="3040" w:author="Arjan Kloosterboer" w:date="2017-09-21T15:07: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18E8BF9" w14:textId="77777777" w:rsidR="0095235C" w:rsidRDefault="0095235C" w:rsidP="00F9498E">
            <w:pPr>
              <w:rPr>
                <w:ins w:id="3041" w:author="Arjan Kloosterboer" w:date="2017-09-21T15:07:00Z"/>
                <w:rFonts w:ascii="Calibri" w:hAnsi="Calibri" w:cs="Calibri"/>
                <w:b/>
                <w:bCs/>
                <w:color w:val="0F0F0F"/>
                <w:sz w:val="22"/>
                <w:szCs w:val="22"/>
              </w:rPr>
            </w:pPr>
          </w:p>
        </w:tc>
      </w:tr>
      <w:tr w:rsidR="0095235C" w14:paraId="6B882C61" w14:textId="77777777" w:rsidTr="00F9498E">
        <w:trPr>
          <w:ins w:id="3042" w:author="Arjan Kloosterboer" w:date="2017-09-21T15:07:00Z"/>
        </w:trPr>
        <w:tc>
          <w:tcPr>
            <w:tcW w:w="450" w:type="dxa"/>
            <w:tcBorders>
              <w:top w:val="nil"/>
              <w:left w:val="nil"/>
              <w:bottom w:val="nil"/>
              <w:right w:val="nil"/>
            </w:tcBorders>
            <w:tcMar>
              <w:top w:w="0" w:type="dxa"/>
              <w:left w:w="60" w:type="dxa"/>
              <w:bottom w:w="0" w:type="dxa"/>
              <w:right w:w="60" w:type="dxa"/>
            </w:tcMar>
          </w:tcPr>
          <w:p w14:paraId="102D40F8" w14:textId="77777777" w:rsidR="0095235C" w:rsidRDefault="0095235C" w:rsidP="00F9498E">
            <w:pPr>
              <w:rPr>
                <w:ins w:id="3043" w:author="Arjan Kloosterboer" w:date="2017-09-21T15:07:00Z"/>
                <w:rFonts w:ascii="Calibri" w:hAnsi="Calibri" w:cs="Calibri"/>
                <w:i/>
                <w:iCs/>
                <w:color w:val="0F0F0F"/>
                <w:sz w:val="22"/>
                <w:szCs w:val="22"/>
              </w:rPr>
            </w:pPr>
            <w:bookmarkStart w:id="3044" w:name="BKM_FC24DBE2_D937_4DA5_9500_8EA60DBE46AA"/>
          </w:p>
        </w:tc>
        <w:tc>
          <w:tcPr>
            <w:tcW w:w="2790" w:type="dxa"/>
            <w:gridSpan w:val="2"/>
            <w:tcBorders>
              <w:top w:val="nil"/>
              <w:left w:val="nil"/>
              <w:bottom w:val="nil"/>
              <w:right w:val="nil"/>
            </w:tcBorders>
            <w:tcMar>
              <w:top w:w="0" w:type="dxa"/>
              <w:left w:w="60" w:type="dxa"/>
              <w:bottom w:w="0" w:type="dxa"/>
              <w:right w:w="60" w:type="dxa"/>
            </w:tcMar>
          </w:tcPr>
          <w:p w14:paraId="332233D3" w14:textId="77777777" w:rsidR="0095235C" w:rsidRDefault="0095235C" w:rsidP="00F9498E">
            <w:pPr>
              <w:rPr>
                <w:ins w:id="3045" w:author="Arjan Kloosterboer" w:date="2017-09-21T15:07:00Z"/>
                <w:rFonts w:ascii="Calibri" w:hAnsi="Calibri" w:cs="Calibri"/>
                <w:color w:val="0F0F0F"/>
                <w:sz w:val="22"/>
                <w:szCs w:val="22"/>
              </w:rPr>
            </w:pPr>
            <w:ins w:id="3046" w:author="Arjan Kloosterboer" w:date="2017-09-21T15:07: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422AF54D" w14:textId="77777777" w:rsidR="0095235C" w:rsidRDefault="0095235C" w:rsidP="00F9498E">
            <w:pPr>
              <w:rPr>
                <w:ins w:id="3047" w:author="Arjan Kloosterboer" w:date="2017-09-21T15:07:00Z"/>
                <w:rFonts w:ascii="Calibri" w:hAnsi="Calibri" w:cs="Calibri"/>
                <w:color w:val="0F0F0F"/>
                <w:sz w:val="22"/>
                <w:szCs w:val="22"/>
              </w:rPr>
            </w:pPr>
            <w:ins w:id="3048" w:author="Arjan Kloosterboer" w:date="2017-09-21T15:07: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511680A" w14:textId="77777777" w:rsidR="0095235C" w:rsidRDefault="0095235C" w:rsidP="00F9498E">
            <w:pPr>
              <w:rPr>
                <w:ins w:id="3049" w:author="Arjan Kloosterboer" w:date="2017-09-21T15:07:00Z"/>
                <w:rFonts w:ascii="Calibri" w:hAnsi="Calibri" w:cs="Calibri"/>
                <w:color w:val="0F0F0F"/>
                <w:sz w:val="22"/>
                <w:szCs w:val="22"/>
              </w:rPr>
            </w:pPr>
            <w:ins w:id="3050" w:author="Arjan Kloosterboer" w:date="2017-09-21T15:07: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07D0EBAD" w14:textId="77777777" w:rsidR="0095235C" w:rsidRDefault="0095235C" w:rsidP="00F9498E">
            <w:pPr>
              <w:rPr>
                <w:ins w:id="3051" w:author="Arjan Kloosterboer" w:date="2017-09-21T15:07:00Z"/>
                <w:rFonts w:ascii="Calibri" w:hAnsi="Calibri" w:cs="Calibri"/>
                <w:i/>
                <w:iCs/>
                <w:color w:val="0F0F0F"/>
                <w:sz w:val="22"/>
                <w:szCs w:val="22"/>
              </w:rPr>
            </w:pPr>
            <w:ins w:id="3052" w:author="Arjan Kloosterboer" w:date="2017-09-21T15:07:00Z">
              <w:r>
                <w:rPr>
                  <w:rFonts w:ascii="Calibri" w:hAnsi="Calibri" w:cs="Calibri"/>
                  <w:i/>
                  <w:iCs/>
                  <w:color w:val="0F0F0F"/>
                  <w:sz w:val="22"/>
                  <w:szCs w:val="22"/>
                </w:rPr>
                <w:t>Kardi-</w:t>
              </w:r>
            </w:ins>
          </w:p>
          <w:p w14:paraId="74EE0D7B" w14:textId="77777777" w:rsidR="0095235C" w:rsidRDefault="0095235C" w:rsidP="00F9498E">
            <w:pPr>
              <w:rPr>
                <w:ins w:id="3053" w:author="Arjan Kloosterboer" w:date="2017-09-21T15:07:00Z"/>
                <w:rFonts w:ascii="Calibri" w:hAnsi="Calibri" w:cs="Calibri"/>
                <w:color w:val="0F0F0F"/>
                <w:sz w:val="22"/>
                <w:szCs w:val="22"/>
              </w:rPr>
            </w:pPr>
            <w:ins w:id="3054" w:author="Arjan Kloosterboer" w:date="2017-09-21T15:07:00Z">
              <w:r>
                <w:rPr>
                  <w:rFonts w:ascii="Calibri" w:hAnsi="Calibri" w:cs="Calibri"/>
                  <w:i/>
                  <w:iCs/>
                  <w:color w:val="0F0F0F"/>
                  <w:sz w:val="22"/>
                  <w:szCs w:val="22"/>
                </w:rPr>
                <w:t>naliteit</w:t>
              </w:r>
            </w:ins>
          </w:p>
        </w:tc>
      </w:tr>
      <w:tr w:rsidR="0095235C" w14:paraId="115A80F6" w14:textId="77777777" w:rsidTr="00F9498E">
        <w:trPr>
          <w:ins w:id="3055" w:author="Arjan Kloosterboer" w:date="2017-09-21T15:07:00Z"/>
        </w:trPr>
        <w:tc>
          <w:tcPr>
            <w:tcW w:w="450" w:type="dxa"/>
            <w:tcBorders>
              <w:top w:val="nil"/>
              <w:left w:val="nil"/>
              <w:bottom w:val="nil"/>
              <w:right w:val="nil"/>
            </w:tcBorders>
            <w:tcMar>
              <w:top w:w="0" w:type="dxa"/>
              <w:left w:w="60" w:type="dxa"/>
              <w:bottom w:w="0" w:type="dxa"/>
              <w:right w:w="60" w:type="dxa"/>
            </w:tcMar>
          </w:tcPr>
          <w:p w14:paraId="621B7973" w14:textId="77777777" w:rsidR="0095235C" w:rsidRDefault="0095235C" w:rsidP="00F9498E">
            <w:pPr>
              <w:rPr>
                <w:ins w:id="3056" w:author="Arjan Kloosterboer" w:date="2017-09-21T15:07: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530F267D" w14:textId="77777777" w:rsidR="0095235C" w:rsidRDefault="0095235C" w:rsidP="00F9498E">
            <w:pPr>
              <w:rPr>
                <w:ins w:id="3057" w:author="Arjan Kloosterboer" w:date="2017-09-21T15:07:00Z"/>
                <w:rFonts w:ascii="Calibri" w:hAnsi="Calibri" w:cs="Calibri"/>
                <w:color w:val="0F0F0F"/>
                <w:sz w:val="22"/>
                <w:szCs w:val="22"/>
              </w:rPr>
            </w:pPr>
            <w:ins w:id="3058" w:author="Arjan Kloosterboer" w:date="2017-09-21T15:07:00Z">
              <w:r>
                <w:rPr>
                  <w:rFonts w:ascii="Calibri" w:hAnsi="Calibri" w:cs="Calibri"/>
                  <w:color w:val="0F0F0F"/>
                  <w:sz w:val="22"/>
                  <w:szCs w:val="22"/>
                </w:rPr>
                <w:t>Identificatie overig bouwwerk</w:t>
              </w:r>
            </w:ins>
          </w:p>
        </w:tc>
        <w:tc>
          <w:tcPr>
            <w:tcW w:w="4230" w:type="dxa"/>
            <w:tcBorders>
              <w:top w:val="nil"/>
              <w:left w:val="nil"/>
              <w:bottom w:val="nil"/>
              <w:right w:val="nil"/>
            </w:tcBorders>
            <w:tcMar>
              <w:top w:w="0" w:type="dxa"/>
              <w:left w:w="60" w:type="dxa"/>
              <w:bottom w:w="0" w:type="dxa"/>
              <w:right w:w="60" w:type="dxa"/>
            </w:tcMar>
          </w:tcPr>
          <w:p w14:paraId="074470F7" w14:textId="77777777" w:rsidR="0095235C" w:rsidRDefault="0095235C" w:rsidP="00F9498E">
            <w:pPr>
              <w:rPr>
                <w:ins w:id="3059"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7AE6841" w14:textId="77777777" w:rsidR="0095235C" w:rsidRDefault="0095235C" w:rsidP="00F9498E">
            <w:pPr>
              <w:rPr>
                <w:ins w:id="3060"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8E26C1E" w14:textId="77777777" w:rsidR="0095235C" w:rsidRDefault="0095235C" w:rsidP="00F9498E">
            <w:pPr>
              <w:rPr>
                <w:ins w:id="3061" w:author="Arjan Kloosterboer" w:date="2017-09-21T15:07:00Z"/>
                <w:rFonts w:ascii="Calibri" w:hAnsi="Calibri" w:cs="Calibri"/>
                <w:color w:val="0F0F0F"/>
                <w:sz w:val="22"/>
                <w:szCs w:val="22"/>
              </w:rPr>
            </w:pPr>
            <w:ins w:id="3062" w:author="Arjan Kloosterboer" w:date="2017-09-21T15:07:00Z">
              <w:r>
                <w:rPr>
                  <w:rFonts w:ascii="Calibri" w:hAnsi="Calibri" w:cs="Calibri"/>
                  <w:color w:val="0F0F0F"/>
                  <w:sz w:val="22"/>
                  <w:szCs w:val="22"/>
                </w:rPr>
                <w:t>1 - 1</w:t>
              </w:r>
            </w:ins>
          </w:p>
        </w:tc>
        <w:bookmarkEnd w:id="3044"/>
      </w:tr>
      <w:tr w:rsidR="0095235C" w14:paraId="6B52D5CB" w14:textId="77777777" w:rsidTr="00F9498E">
        <w:trPr>
          <w:ins w:id="3063" w:author="Arjan Kloosterboer" w:date="2017-09-21T15:07:00Z"/>
        </w:trPr>
        <w:tc>
          <w:tcPr>
            <w:tcW w:w="450" w:type="dxa"/>
            <w:tcBorders>
              <w:top w:val="nil"/>
              <w:left w:val="nil"/>
              <w:bottom w:val="nil"/>
              <w:right w:val="nil"/>
            </w:tcBorders>
            <w:tcMar>
              <w:top w:w="0" w:type="dxa"/>
              <w:left w:w="60" w:type="dxa"/>
              <w:bottom w:w="0" w:type="dxa"/>
              <w:right w:w="60" w:type="dxa"/>
            </w:tcMar>
          </w:tcPr>
          <w:p w14:paraId="58120A79" w14:textId="77777777" w:rsidR="0095235C" w:rsidRDefault="0095235C" w:rsidP="00F9498E">
            <w:pPr>
              <w:rPr>
                <w:ins w:id="3064" w:author="Arjan Kloosterboer" w:date="2017-09-21T15:07:00Z"/>
                <w:rFonts w:ascii="Calibri" w:hAnsi="Calibri" w:cs="Calibri"/>
                <w:color w:val="0F0F0F"/>
                <w:sz w:val="22"/>
                <w:szCs w:val="22"/>
              </w:rPr>
            </w:pPr>
            <w:bookmarkStart w:id="3065" w:name="BKM_EE96F47C_AEC1_40E8_A346_A53D28E882D3"/>
          </w:p>
        </w:tc>
        <w:tc>
          <w:tcPr>
            <w:tcW w:w="2790" w:type="dxa"/>
            <w:gridSpan w:val="2"/>
            <w:tcBorders>
              <w:top w:val="nil"/>
              <w:left w:val="nil"/>
              <w:bottom w:val="nil"/>
              <w:right w:val="nil"/>
            </w:tcBorders>
            <w:tcMar>
              <w:top w:w="0" w:type="dxa"/>
              <w:left w:w="60" w:type="dxa"/>
              <w:bottom w:w="0" w:type="dxa"/>
              <w:right w:w="60" w:type="dxa"/>
            </w:tcMar>
          </w:tcPr>
          <w:p w14:paraId="4728AB22" w14:textId="77777777" w:rsidR="0095235C" w:rsidRDefault="0095235C" w:rsidP="00F9498E">
            <w:pPr>
              <w:rPr>
                <w:ins w:id="3066" w:author="Arjan Kloosterboer" w:date="2017-09-21T15:07:00Z"/>
                <w:rFonts w:ascii="Calibri" w:hAnsi="Calibri" w:cs="Calibri"/>
                <w:color w:val="0F0F0F"/>
                <w:sz w:val="22"/>
                <w:szCs w:val="22"/>
              </w:rPr>
            </w:pPr>
            <w:ins w:id="3067" w:author="Arjan Kloosterboer" w:date="2017-09-21T15:07:00Z">
              <w:r>
                <w:rPr>
                  <w:rFonts w:ascii="Calibri" w:hAnsi="Calibri" w:cs="Calibri"/>
                  <w:color w:val="0F0F0F"/>
                  <w:sz w:val="22"/>
                  <w:szCs w:val="22"/>
                </w:rPr>
                <w:t>Geometrie overig bouwwerk</w:t>
              </w:r>
            </w:ins>
          </w:p>
        </w:tc>
        <w:tc>
          <w:tcPr>
            <w:tcW w:w="4230" w:type="dxa"/>
            <w:tcBorders>
              <w:top w:val="nil"/>
              <w:left w:val="nil"/>
              <w:bottom w:val="nil"/>
              <w:right w:val="nil"/>
            </w:tcBorders>
            <w:tcMar>
              <w:top w:w="0" w:type="dxa"/>
              <w:left w:w="60" w:type="dxa"/>
              <w:bottom w:w="0" w:type="dxa"/>
              <w:right w:w="60" w:type="dxa"/>
            </w:tcMar>
          </w:tcPr>
          <w:p w14:paraId="7E3A15C2" w14:textId="77777777" w:rsidR="0095235C" w:rsidRDefault="0095235C" w:rsidP="00F9498E">
            <w:pPr>
              <w:rPr>
                <w:ins w:id="3068"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561AE96" w14:textId="77777777" w:rsidR="0095235C" w:rsidRDefault="0095235C" w:rsidP="00F9498E">
            <w:pPr>
              <w:rPr>
                <w:ins w:id="3069"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F7374C0" w14:textId="77777777" w:rsidR="0095235C" w:rsidRDefault="0095235C" w:rsidP="00F9498E">
            <w:pPr>
              <w:rPr>
                <w:ins w:id="3070" w:author="Arjan Kloosterboer" w:date="2017-09-21T15:07:00Z"/>
                <w:rFonts w:ascii="Calibri" w:hAnsi="Calibri" w:cs="Calibri"/>
                <w:color w:val="0F0F0F"/>
                <w:sz w:val="22"/>
                <w:szCs w:val="22"/>
              </w:rPr>
            </w:pPr>
            <w:ins w:id="3071" w:author="Arjan Kloosterboer" w:date="2017-09-21T15:07:00Z">
              <w:r>
                <w:rPr>
                  <w:rFonts w:ascii="Calibri" w:hAnsi="Calibri" w:cs="Calibri"/>
                  <w:color w:val="0F0F0F"/>
                  <w:sz w:val="22"/>
                  <w:szCs w:val="22"/>
                </w:rPr>
                <w:t>1 - 1</w:t>
              </w:r>
            </w:ins>
          </w:p>
        </w:tc>
        <w:bookmarkEnd w:id="3065"/>
      </w:tr>
      <w:tr w:rsidR="0095235C" w14:paraId="329925E6" w14:textId="77777777" w:rsidTr="00F9498E">
        <w:trPr>
          <w:ins w:id="3072" w:author="Arjan Kloosterboer" w:date="2017-09-21T15:07:00Z"/>
        </w:trPr>
        <w:tc>
          <w:tcPr>
            <w:tcW w:w="450" w:type="dxa"/>
            <w:tcBorders>
              <w:top w:val="nil"/>
              <w:left w:val="nil"/>
              <w:bottom w:val="nil"/>
              <w:right w:val="nil"/>
            </w:tcBorders>
            <w:tcMar>
              <w:top w:w="0" w:type="dxa"/>
              <w:left w:w="60" w:type="dxa"/>
              <w:bottom w:w="0" w:type="dxa"/>
              <w:right w:w="60" w:type="dxa"/>
            </w:tcMar>
          </w:tcPr>
          <w:p w14:paraId="63E0CA19" w14:textId="77777777" w:rsidR="0095235C" w:rsidRDefault="0095235C" w:rsidP="00F9498E">
            <w:pPr>
              <w:rPr>
                <w:ins w:id="3073" w:author="Arjan Kloosterboer" w:date="2017-09-21T15:07:00Z"/>
                <w:rFonts w:ascii="Calibri" w:hAnsi="Calibri" w:cs="Calibri"/>
                <w:color w:val="0F0F0F"/>
                <w:sz w:val="22"/>
                <w:szCs w:val="22"/>
              </w:rPr>
            </w:pPr>
            <w:bookmarkStart w:id="3074" w:name="BKM_AB5139C2_D50F_4F64_BA19_ED0EB25FE6C7"/>
          </w:p>
        </w:tc>
        <w:tc>
          <w:tcPr>
            <w:tcW w:w="2790" w:type="dxa"/>
            <w:gridSpan w:val="2"/>
            <w:tcBorders>
              <w:top w:val="nil"/>
              <w:left w:val="nil"/>
              <w:bottom w:val="nil"/>
              <w:right w:val="nil"/>
            </w:tcBorders>
            <w:tcMar>
              <w:top w:w="0" w:type="dxa"/>
              <w:left w:w="60" w:type="dxa"/>
              <w:bottom w:w="0" w:type="dxa"/>
              <w:right w:w="60" w:type="dxa"/>
            </w:tcMar>
          </w:tcPr>
          <w:p w14:paraId="41B61CF0" w14:textId="77777777" w:rsidR="0095235C" w:rsidRDefault="0095235C" w:rsidP="00F9498E">
            <w:pPr>
              <w:rPr>
                <w:ins w:id="3075" w:author="Arjan Kloosterboer" w:date="2017-09-21T15:07:00Z"/>
                <w:rFonts w:ascii="Calibri" w:hAnsi="Calibri" w:cs="Calibri"/>
                <w:color w:val="0F0F0F"/>
                <w:sz w:val="22"/>
                <w:szCs w:val="22"/>
              </w:rPr>
            </w:pPr>
            <w:ins w:id="3076" w:author="Arjan Kloosterboer" w:date="2017-09-21T15:07:00Z">
              <w:r>
                <w:rPr>
                  <w:rFonts w:ascii="Calibri" w:hAnsi="Calibri" w:cs="Calibri"/>
                  <w:color w:val="0F0F0F"/>
                  <w:sz w:val="22"/>
                  <w:szCs w:val="22"/>
                </w:rPr>
                <w:t>Type overig bouwwerk</w:t>
              </w:r>
            </w:ins>
          </w:p>
        </w:tc>
        <w:tc>
          <w:tcPr>
            <w:tcW w:w="4230" w:type="dxa"/>
            <w:tcBorders>
              <w:top w:val="nil"/>
              <w:left w:val="nil"/>
              <w:bottom w:val="nil"/>
              <w:right w:val="nil"/>
            </w:tcBorders>
            <w:tcMar>
              <w:top w:w="0" w:type="dxa"/>
              <w:left w:w="60" w:type="dxa"/>
              <w:bottom w:w="0" w:type="dxa"/>
              <w:right w:w="60" w:type="dxa"/>
            </w:tcMar>
          </w:tcPr>
          <w:p w14:paraId="028106B2" w14:textId="77777777" w:rsidR="0095235C" w:rsidRDefault="0095235C" w:rsidP="00F9498E">
            <w:pPr>
              <w:rPr>
                <w:ins w:id="3077"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AEA9689" w14:textId="77777777" w:rsidR="0095235C" w:rsidRDefault="0095235C" w:rsidP="00F9498E">
            <w:pPr>
              <w:rPr>
                <w:ins w:id="3078"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49DBE46" w14:textId="77777777" w:rsidR="0095235C" w:rsidRDefault="0095235C" w:rsidP="00F9498E">
            <w:pPr>
              <w:rPr>
                <w:ins w:id="3079" w:author="Arjan Kloosterboer" w:date="2017-09-21T15:07:00Z"/>
                <w:rFonts w:ascii="Calibri" w:hAnsi="Calibri" w:cs="Calibri"/>
                <w:color w:val="0F0F0F"/>
                <w:sz w:val="22"/>
                <w:szCs w:val="22"/>
              </w:rPr>
            </w:pPr>
            <w:ins w:id="3080" w:author="Arjan Kloosterboer" w:date="2017-09-21T15:07:00Z">
              <w:r>
                <w:rPr>
                  <w:rFonts w:ascii="Calibri" w:hAnsi="Calibri" w:cs="Calibri"/>
                  <w:color w:val="0F0F0F"/>
                  <w:sz w:val="22"/>
                  <w:szCs w:val="22"/>
                </w:rPr>
                <w:t>1 - 1</w:t>
              </w:r>
            </w:ins>
          </w:p>
        </w:tc>
        <w:bookmarkEnd w:id="3074"/>
      </w:tr>
      <w:tr w:rsidR="0095235C" w14:paraId="5C8781D7" w14:textId="77777777" w:rsidTr="00F9498E">
        <w:trPr>
          <w:ins w:id="3081" w:author="Arjan Kloosterboer" w:date="2017-09-21T15:07:00Z"/>
        </w:trPr>
        <w:tc>
          <w:tcPr>
            <w:tcW w:w="450" w:type="dxa"/>
            <w:tcBorders>
              <w:top w:val="nil"/>
              <w:left w:val="nil"/>
              <w:bottom w:val="nil"/>
              <w:right w:val="nil"/>
            </w:tcBorders>
            <w:tcMar>
              <w:top w:w="0" w:type="dxa"/>
              <w:left w:w="60" w:type="dxa"/>
              <w:bottom w:w="0" w:type="dxa"/>
              <w:right w:w="60" w:type="dxa"/>
            </w:tcMar>
          </w:tcPr>
          <w:p w14:paraId="384FB150" w14:textId="77777777" w:rsidR="0095235C" w:rsidRDefault="0095235C" w:rsidP="00F9498E">
            <w:pPr>
              <w:rPr>
                <w:ins w:id="3082" w:author="Arjan Kloosterboer" w:date="2017-09-21T15:07:00Z"/>
                <w:rFonts w:ascii="Calibri" w:hAnsi="Calibri" w:cs="Calibri"/>
                <w:color w:val="0F0F0F"/>
                <w:sz w:val="22"/>
                <w:szCs w:val="22"/>
              </w:rPr>
            </w:pPr>
            <w:bookmarkStart w:id="3083" w:name="BKM_B6DC2BD7_0D43_464C_8B89_779DBD6B1C2D"/>
          </w:p>
        </w:tc>
        <w:tc>
          <w:tcPr>
            <w:tcW w:w="2790" w:type="dxa"/>
            <w:gridSpan w:val="2"/>
            <w:tcBorders>
              <w:top w:val="nil"/>
              <w:left w:val="nil"/>
              <w:bottom w:val="nil"/>
              <w:right w:val="nil"/>
            </w:tcBorders>
            <w:tcMar>
              <w:top w:w="0" w:type="dxa"/>
              <w:left w:w="60" w:type="dxa"/>
              <w:bottom w:w="0" w:type="dxa"/>
              <w:right w:w="60" w:type="dxa"/>
            </w:tcMar>
          </w:tcPr>
          <w:p w14:paraId="64520BD9" w14:textId="77777777" w:rsidR="0095235C" w:rsidRDefault="0095235C" w:rsidP="00F9498E">
            <w:pPr>
              <w:rPr>
                <w:ins w:id="3084" w:author="Arjan Kloosterboer" w:date="2017-09-21T15:07:00Z"/>
                <w:rFonts w:ascii="Calibri" w:hAnsi="Calibri" w:cs="Calibri"/>
                <w:color w:val="0F0F0F"/>
                <w:sz w:val="22"/>
                <w:szCs w:val="22"/>
              </w:rPr>
            </w:pPr>
            <w:ins w:id="3085" w:author="Arjan Kloosterboer" w:date="2017-09-21T15:07:00Z">
              <w:r>
                <w:rPr>
                  <w:rFonts w:ascii="Calibri" w:hAnsi="Calibri" w:cs="Calibri"/>
                  <w:color w:val="0F0F0F"/>
                  <w:sz w:val="22"/>
                  <w:szCs w:val="22"/>
                </w:rPr>
                <w:t>Datum begin geldigheid overig bouwwerk</w:t>
              </w:r>
            </w:ins>
          </w:p>
        </w:tc>
        <w:tc>
          <w:tcPr>
            <w:tcW w:w="4230" w:type="dxa"/>
            <w:tcBorders>
              <w:top w:val="nil"/>
              <w:left w:val="nil"/>
              <w:bottom w:val="nil"/>
              <w:right w:val="nil"/>
            </w:tcBorders>
            <w:tcMar>
              <w:top w:w="0" w:type="dxa"/>
              <w:left w:w="60" w:type="dxa"/>
              <w:bottom w:w="0" w:type="dxa"/>
              <w:right w:w="60" w:type="dxa"/>
            </w:tcMar>
          </w:tcPr>
          <w:p w14:paraId="3A9D701B" w14:textId="77777777" w:rsidR="0095235C" w:rsidRDefault="0095235C" w:rsidP="00F9498E">
            <w:pPr>
              <w:rPr>
                <w:ins w:id="3086"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4E28158" w14:textId="77777777" w:rsidR="0095235C" w:rsidRDefault="0095235C" w:rsidP="00F9498E">
            <w:pPr>
              <w:rPr>
                <w:ins w:id="3087"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088D606" w14:textId="77777777" w:rsidR="0095235C" w:rsidRDefault="0095235C" w:rsidP="00F9498E">
            <w:pPr>
              <w:rPr>
                <w:ins w:id="3088" w:author="Arjan Kloosterboer" w:date="2017-09-21T15:07:00Z"/>
                <w:rFonts w:ascii="Calibri" w:hAnsi="Calibri" w:cs="Calibri"/>
                <w:color w:val="0F0F0F"/>
                <w:sz w:val="22"/>
                <w:szCs w:val="22"/>
              </w:rPr>
            </w:pPr>
            <w:ins w:id="3089" w:author="Arjan Kloosterboer" w:date="2017-09-21T15:07:00Z">
              <w:r>
                <w:rPr>
                  <w:rFonts w:ascii="Calibri" w:hAnsi="Calibri" w:cs="Calibri"/>
                  <w:color w:val="0F0F0F"/>
                  <w:sz w:val="22"/>
                  <w:szCs w:val="22"/>
                </w:rPr>
                <w:t>1 - 1</w:t>
              </w:r>
            </w:ins>
          </w:p>
        </w:tc>
        <w:bookmarkEnd w:id="3083"/>
      </w:tr>
      <w:tr w:rsidR="0095235C" w14:paraId="452DAE9C" w14:textId="77777777" w:rsidTr="00F9498E">
        <w:trPr>
          <w:ins w:id="3090" w:author="Arjan Kloosterboer" w:date="2017-09-21T15:07:00Z"/>
        </w:trPr>
        <w:tc>
          <w:tcPr>
            <w:tcW w:w="450" w:type="dxa"/>
            <w:tcBorders>
              <w:top w:val="nil"/>
              <w:left w:val="nil"/>
              <w:bottom w:val="nil"/>
              <w:right w:val="nil"/>
            </w:tcBorders>
            <w:tcMar>
              <w:top w:w="0" w:type="dxa"/>
              <w:left w:w="60" w:type="dxa"/>
              <w:bottom w:w="0" w:type="dxa"/>
              <w:right w:w="60" w:type="dxa"/>
            </w:tcMar>
          </w:tcPr>
          <w:p w14:paraId="558CF0E4" w14:textId="77777777" w:rsidR="0095235C" w:rsidRDefault="0095235C" w:rsidP="00F9498E">
            <w:pPr>
              <w:rPr>
                <w:ins w:id="3091" w:author="Arjan Kloosterboer" w:date="2017-09-21T15:07:00Z"/>
                <w:rFonts w:ascii="Calibri" w:hAnsi="Calibri" w:cs="Calibri"/>
                <w:color w:val="0F0F0F"/>
                <w:sz w:val="22"/>
                <w:szCs w:val="22"/>
              </w:rPr>
            </w:pPr>
            <w:bookmarkStart w:id="3092" w:name="BKM_976A9DAB_558D_40C3_9C50_B99B44CCFA57"/>
          </w:p>
        </w:tc>
        <w:tc>
          <w:tcPr>
            <w:tcW w:w="2790" w:type="dxa"/>
            <w:gridSpan w:val="2"/>
            <w:tcBorders>
              <w:top w:val="nil"/>
              <w:left w:val="nil"/>
              <w:bottom w:val="nil"/>
              <w:right w:val="nil"/>
            </w:tcBorders>
            <w:tcMar>
              <w:top w:w="0" w:type="dxa"/>
              <w:left w:w="60" w:type="dxa"/>
              <w:bottom w:w="0" w:type="dxa"/>
              <w:right w:w="60" w:type="dxa"/>
            </w:tcMar>
          </w:tcPr>
          <w:p w14:paraId="1B02483A" w14:textId="77777777" w:rsidR="0095235C" w:rsidRDefault="0095235C" w:rsidP="00F9498E">
            <w:pPr>
              <w:rPr>
                <w:ins w:id="3093" w:author="Arjan Kloosterboer" w:date="2017-09-21T15:07:00Z"/>
                <w:rFonts w:ascii="Calibri" w:hAnsi="Calibri" w:cs="Calibri"/>
                <w:color w:val="0F0F0F"/>
                <w:sz w:val="22"/>
                <w:szCs w:val="22"/>
              </w:rPr>
            </w:pPr>
            <w:ins w:id="3094" w:author="Arjan Kloosterboer" w:date="2017-09-21T15:07:00Z">
              <w:r>
                <w:rPr>
                  <w:rFonts w:ascii="Calibri" w:hAnsi="Calibri" w:cs="Calibri"/>
                  <w:color w:val="0F0F0F"/>
                  <w:sz w:val="22"/>
                  <w:szCs w:val="22"/>
                </w:rPr>
                <w:t>Datum einde geldigheid overig bouwwerk</w:t>
              </w:r>
            </w:ins>
          </w:p>
        </w:tc>
        <w:tc>
          <w:tcPr>
            <w:tcW w:w="4230" w:type="dxa"/>
            <w:tcBorders>
              <w:top w:val="nil"/>
              <w:left w:val="nil"/>
              <w:bottom w:val="nil"/>
              <w:right w:val="nil"/>
            </w:tcBorders>
            <w:tcMar>
              <w:top w:w="0" w:type="dxa"/>
              <w:left w:w="60" w:type="dxa"/>
              <w:bottom w:w="0" w:type="dxa"/>
              <w:right w:w="60" w:type="dxa"/>
            </w:tcMar>
          </w:tcPr>
          <w:p w14:paraId="4199940A" w14:textId="77777777" w:rsidR="0095235C" w:rsidRDefault="0095235C" w:rsidP="00F9498E">
            <w:pPr>
              <w:rPr>
                <w:ins w:id="3095" w:author="Arjan Kloosterboer" w:date="2017-09-21T15:07: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BD11B99" w14:textId="77777777" w:rsidR="0095235C" w:rsidRDefault="0095235C" w:rsidP="00F9498E">
            <w:pPr>
              <w:rPr>
                <w:ins w:id="3096" w:author="Arjan Kloosterboer" w:date="2017-09-21T15:07: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1C9FDC" w14:textId="77777777" w:rsidR="0095235C" w:rsidRDefault="0095235C" w:rsidP="00F9498E">
            <w:pPr>
              <w:rPr>
                <w:ins w:id="3097" w:author="Arjan Kloosterboer" w:date="2017-09-21T15:07:00Z"/>
                <w:rFonts w:ascii="Calibri" w:hAnsi="Calibri" w:cs="Calibri"/>
                <w:color w:val="0F0F0F"/>
                <w:sz w:val="22"/>
                <w:szCs w:val="22"/>
              </w:rPr>
            </w:pPr>
            <w:ins w:id="3098" w:author="Arjan Kloosterboer" w:date="2017-09-21T15:07:00Z">
              <w:r>
                <w:rPr>
                  <w:rFonts w:ascii="Calibri" w:hAnsi="Calibri" w:cs="Calibri"/>
                  <w:color w:val="0F0F0F"/>
                  <w:sz w:val="22"/>
                  <w:szCs w:val="22"/>
                </w:rPr>
                <w:t>0 - 1</w:t>
              </w:r>
            </w:ins>
          </w:p>
        </w:tc>
        <w:bookmarkEnd w:id="3092"/>
      </w:tr>
    </w:tbl>
    <w:p w14:paraId="049081E6" w14:textId="77777777" w:rsidR="0095235C" w:rsidRDefault="0095235C" w:rsidP="0095235C">
      <w:pPr>
        <w:rPr>
          <w:ins w:id="3099" w:author="Arjan Kloosterboer" w:date="2017-09-21T15:0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7EDA915C" w14:textId="77777777" w:rsidTr="00F9498E">
        <w:trPr>
          <w:ins w:id="3100" w:author="Arjan Kloosterboer" w:date="2017-09-21T15:07:00Z"/>
        </w:trPr>
        <w:tc>
          <w:tcPr>
            <w:tcW w:w="9360" w:type="dxa"/>
            <w:gridSpan w:val="3"/>
            <w:tcBorders>
              <w:top w:val="nil"/>
              <w:left w:val="nil"/>
              <w:bottom w:val="nil"/>
              <w:right w:val="nil"/>
            </w:tcBorders>
            <w:tcMar>
              <w:top w:w="0" w:type="dxa"/>
              <w:left w:w="60" w:type="dxa"/>
              <w:bottom w:w="0" w:type="dxa"/>
              <w:right w:w="60" w:type="dxa"/>
            </w:tcMar>
          </w:tcPr>
          <w:p w14:paraId="36D40542" w14:textId="77777777" w:rsidR="0095235C" w:rsidRDefault="0095235C" w:rsidP="00F9498E">
            <w:pPr>
              <w:rPr>
                <w:ins w:id="3101" w:author="Arjan Kloosterboer" w:date="2017-09-21T15:07:00Z"/>
                <w:rFonts w:ascii="Calibri" w:hAnsi="Calibri" w:cs="Calibri"/>
                <w:color w:val="0F0F0F"/>
                <w:sz w:val="22"/>
                <w:szCs w:val="22"/>
              </w:rPr>
            </w:pPr>
            <w:ins w:id="3102" w:author="Arjan Kloosterboer" w:date="2017-09-21T15:07:00Z">
              <w:r>
                <w:rPr>
                  <w:rFonts w:ascii="Calibri" w:hAnsi="Calibri" w:cs="Calibri"/>
                  <w:b/>
                  <w:bCs/>
                  <w:color w:val="0F0F0F"/>
                  <w:sz w:val="22"/>
                  <w:szCs w:val="22"/>
                </w:rPr>
                <w:t>Overzicht relaties</w:t>
              </w:r>
            </w:ins>
          </w:p>
        </w:tc>
      </w:tr>
      <w:tr w:rsidR="0095235C" w14:paraId="0F368B51" w14:textId="77777777" w:rsidTr="00F9498E">
        <w:trPr>
          <w:ins w:id="3103" w:author="Arjan Kloosterboer" w:date="2017-09-21T15:07:00Z"/>
        </w:trPr>
        <w:tc>
          <w:tcPr>
            <w:tcW w:w="450" w:type="dxa"/>
            <w:tcBorders>
              <w:top w:val="nil"/>
              <w:left w:val="nil"/>
              <w:bottom w:val="nil"/>
              <w:right w:val="nil"/>
            </w:tcBorders>
            <w:tcMar>
              <w:top w:w="0" w:type="dxa"/>
              <w:left w:w="60" w:type="dxa"/>
              <w:bottom w:w="0" w:type="dxa"/>
              <w:right w:w="60" w:type="dxa"/>
            </w:tcMar>
          </w:tcPr>
          <w:p w14:paraId="22077534" w14:textId="77777777" w:rsidR="0095235C" w:rsidRDefault="0095235C" w:rsidP="00F9498E">
            <w:pPr>
              <w:rPr>
                <w:ins w:id="3104" w:author="Arjan Kloosterboer" w:date="2017-09-21T15:07: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13280C42" w14:textId="77777777" w:rsidR="0095235C" w:rsidRDefault="0095235C" w:rsidP="00F9498E">
            <w:pPr>
              <w:rPr>
                <w:ins w:id="3105" w:author="Arjan Kloosterboer" w:date="2017-09-21T15:07:00Z"/>
                <w:rFonts w:ascii="Calibri" w:hAnsi="Calibri" w:cs="Calibri"/>
                <w:i/>
                <w:iCs/>
                <w:color w:val="0F0F0F"/>
                <w:sz w:val="22"/>
                <w:szCs w:val="22"/>
              </w:rPr>
            </w:pPr>
            <w:ins w:id="3106" w:author="Arjan Kloosterboer" w:date="2017-09-21T15:07:00Z">
              <w:r>
                <w:rPr>
                  <w:rFonts w:ascii="Calibri" w:hAnsi="Calibri" w:cs="Calibri"/>
                  <w:i/>
                  <w:iCs/>
                  <w:color w:val="0F0F0F"/>
                  <w:sz w:val="22"/>
                  <w:szCs w:val="22"/>
                </w:rPr>
                <w:t>Relatienaam met</w:t>
              </w:r>
            </w:ins>
          </w:p>
          <w:p w14:paraId="026AF495" w14:textId="77777777" w:rsidR="0095235C" w:rsidRDefault="0095235C" w:rsidP="00F9498E">
            <w:pPr>
              <w:rPr>
                <w:ins w:id="3107" w:author="Arjan Kloosterboer" w:date="2017-09-21T15:07:00Z"/>
                <w:rFonts w:ascii="Calibri" w:hAnsi="Calibri" w:cs="Calibri"/>
                <w:color w:val="0F0F0F"/>
                <w:sz w:val="22"/>
                <w:szCs w:val="22"/>
              </w:rPr>
            </w:pPr>
            <w:ins w:id="3108" w:author="Arjan Kloosterboer" w:date="2017-09-21T15:07: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5C3598DF" w14:textId="77777777" w:rsidR="0095235C" w:rsidRDefault="0095235C" w:rsidP="00F9498E">
            <w:pPr>
              <w:rPr>
                <w:ins w:id="3109" w:author="Arjan Kloosterboer" w:date="2017-09-21T15:07:00Z"/>
                <w:rFonts w:ascii="Calibri" w:hAnsi="Calibri" w:cs="Calibri"/>
                <w:color w:val="0F0F0F"/>
                <w:sz w:val="22"/>
                <w:szCs w:val="22"/>
              </w:rPr>
            </w:pPr>
            <w:ins w:id="3110" w:author="Arjan Kloosterboer" w:date="2017-09-21T15:07:00Z">
              <w:r>
                <w:rPr>
                  <w:rFonts w:ascii="Calibri" w:hAnsi="Calibri" w:cs="Calibri"/>
                  <w:i/>
                  <w:iCs/>
                  <w:color w:val="0F0F0F"/>
                  <w:sz w:val="22"/>
                  <w:szCs w:val="22"/>
                </w:rPr>
                <w:t>Definitie</w:t>
              </w:r>
            </w:ins>
          </w:p>
        </w:tc>
      </w:tr>
      <w:tr w:rsidR="0095235C" w14:paraId="201F73A0" w14:textId="77777777" w:rsidTr="00F9498E">
        <w:trPr>
          <w:ins w:id="3111" w:author="Arjan Kloosterboer" w:date="2017-09-21T15:07:00Z"/>
        </w:trPr>
        <w:tc>
          <w:tcPr>
            <w:tcW w:w="450" w:type="dxa"/>
            <w:tcBorders>
              <w:top w:val="nil"/>
              <w:left w:val="nil"/>
              <w:bottom w:val="nil"/>
              <w:right w:val="nil"/>
            </w:tcBorders>
            <w:tcMar>
              <w:top w:w="0" w:type="dxa"/>
              <w:left w:w="60" w:type="dxa"/>
              <w:bottom w:w="0" w:type="dxa"/>
              <w:right w:w="60" w:type="dxa"/>
            </w:tcMar>
          </w:tcPr>
          <w:p w14:paraId="3A8B66E9" w14:textId="77777777" w:rsidR="0095235C" w:rsidRDefault="0095235C" w:rsidP="00F9498E">
            <w:pPr>
              <w:rPr>
                <w:ins w:id="3112"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0F7D33C" w14:textId="77777777" w:rsidR="0095235C" w:rsidRDefault="0095235C" w:rsidP="00F9498E">
            <w:pPr>
              <w:rPr>
                <w:ins w:id="3113" w:author="Arjan Kloosterboer" w:date="2017-09-21T15:07:00Z"/>
                <w:rFonts w:ascii="Calibri" w:hAnsi="Calibri" w:cs="Calibri"/>
                <w:color w:val="0F0F0F"/>
                <w:sz w:val="22"/>
                <w:szCs w:val="22"/>
              </w:rPr>
            </w:pPr>
            <w:ins w:id="3114" w:author="Arjan Kloosterboer" w:date="2017-09-21T15:07:00Z">
              <w:r>
                <w:rPr>
                  <w:rFonts w:ascii="Calibri" w:hAnsi="Calibri" w:cs="Calibri"/>
                  <w:color w:val="0F0F0F"/>
                  <w:sz w:val="22"/>
                  <w:szCs w:val="22"/>
                </w:rPr>
                <w:t>OVERIG BOUWWERK  []</w:t>
              </w:r>
            </w:ins>
          </w:p>
          <w:p w14:paraId="0E6F6F6E" w14:textId="77777777" w:rsidR="0095235C" w:rsidRDefault="0095235C" w:rsidP="00F9498E">
            <w:pPr>
              <w:rPr>
                <w:ins w:id="3115" w:author="Arjan Kloosterboer" w:date="2017-09-21T15:07:00Z"/>
                <w:rFonts w:ascii="Calibri" w:hAnsi="Calibri" w:cs="Calibri"/>
                <w:color w:val="0F0F0F"/>
                <w:sz w:val="22"/>
                <w:szCs w:val="22"/>
              </w:rPr>
            </w:pPr>
            <w:ins w:id="3116" w:author="Arjan Kloosterboer" w:date="2017-09-21T15:07:00Z">
              <w:r>
                <w:rPr>
                  <w:rFonts w:ascii="Calibri" w:hAnsi="Calibri" w:cs="Calibri"/>
                  <w:color w:val="0F0F0F"/>
                  <w:sz w:val="22"/>
                  <w:szCs w:val="22"/>
                </w:rPr>
                <w:t xml:space="preserve">  </w:t>
              </w:r>
            </w:ins>
          </w:p>
          <w:p w14:paraId="64127F23" w14:textId="77777777" w:rsidR="0095235C" w:rsidRDefault="0095235C" w:rsidP="00F9498E">
            <w:pPr>
              <w:rPr>
                <w:ins w:id="3117" w:author="Arjan Kloosterboer" w:date="2017-09-21T15:07:00Z"/>
                <w:rFonts w:ascii="Calibri" w:hAnsi="Calibri" w:cs="Calibri"/>
                <w:color w:val="0F0F0F"/>
                <w:sz w:val="22"/>
                <w:szCs w:val="22"/>
              </w:rPr>
            </w:pPr>
            <w:ins w:id="3118" w:author="Arjan Kloosterboer" w:date="2017-09-21T15:07:00Z">
              <w:r>
                <w:rPr>
                  <w:rFonts w:ascii="Calibri" w:hAnsi="Calibri" w:cs="Calibri"/>
                  <w:color w:val="0F0F0F"/>
                  <w:sz w:val="22"/>
                  <w:szCs w:val="22"/>
                </w:rPr>
                <w:t>OVERIG BOUWWERK  []</w:t>
              </w:r>
            </w:ins>
          </w:p>
        </w:tc>
        <w:tc>
          <w:tcPr>
            <w:tcW w:w="6120" w:type="dxa"/>
            <w:tcBorders>
              <w:top w:val="nil"/>
              <w:left w:val="nil"/>
              <w:bottom w:val="nil"/>
              <w:right w:val="nil"/>
            </w:tcBorders>
            <w:tcMar>
              <w:top w:w="0" w:type="dxa"/>
              <w:left w:w="60" w:type="dxa"/>
              <w:bottom w:w="0" w:type="dxa"/>
              <w:right w:w="60" w:type="dxa"/>
            </w:tcMar>
          </w:tcPr>
          <w:p w14:paraId="34A45A0D" w14:textId="77777777" w:rsidR="0095235C" w:rsidRDefault="0095235C" w:rsidP="00F9498E">
            <w:pPr>
              <w:rPr>
                <w:ins w:id="3119" w:author="Arjan Kloosterboer" w:date="2017-09-21T15:07:00Z"/>
                <w:rFonts w:ascii="Calibri" w:hAnsi="Calibri" w:cs="Calibri"/>
                <w:color w:val="0F0F0F"/>
                <w:sz w:val="22"/>
                <w:szCs w:val="22"/>
              </w:rPr>
            </w:pPr>
          </w:p>
        </w:tc>
      </w:tr>
      <w:tr w:rsidR="0095235C" w14:paraId="583E9E42" w14:textId="77777777" w:rsidTr="00F9498E">
        <w:trPr>
          <w:trHeight w:hRule="exact" w:val="128"/>
          <w:ins w:id="3120" w:author="Arjan Kloosterboer" w:date="2017-09-21T15:07:00Z"/>
        </w:trPr>
        <w:tc>
          <w:tcPr>
            <w:tcW w:w="450" w:type="dxa"/>
            <w:tcBorders>
              <w:top w:val="nil"/>
              <w:left w:val="nil"/>
              <w:bottom w:val="nil"/>
              <w:right w:val="nil"/>
            </w:tcBorders>
            <w:tcMar>
              <w:top w:w="0" w:type="dxa"/>
              <w:left w:w="60" w:type="dxa"/>
              <w:bottom w:w="0" w:type="dxa"/>
              <w:right w:w="60" w:type="dxa"/>
            </w:tcMar>
          </w:tcPr>
          <w:p w14:paraId="71A37EDD" w14:textId="77777777" w:rsidR="0095235C" w:rsidRDefault="0095235C" w:rsidP="00F9498E">
            <w:pPr>
              <w:rPr>
                <w:ins w:id="3121"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846D7E7" w14:textId="77777777" w:rsidR="0095235C" w:rsidRDefault="0095235C" w:rsidP="00F9498E">
            <w:pPr>
              <w:rPr>
                <w:ins w:id="3122" w:author="Arjan Kloosterboer" w:date="2017-09-21T15:0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40D576E2" w14:textId="77777777" w:rsidR="0095235C" w:rsidRDefault="0095235C" w:rsidP="00F9498E">
            <w:pPr>
              <w:rPr>
                <w:ins w:id="3123" w:author="Arjan Kloosterboer" w:date="2017-09-21T15:07:00Z"/>
                <w:rFonts w:ascii="Calibri" w:hAnsi="Calibri" w:cs="Calibri"/>
                <w:color w:val="0F0F0F"/>
                <w:sz w:val="22"/>
                <w:szCs w:val="22"/>
              </w:rPr>
            </w:pPr>
          </w:p>
        </w:tc>
      </w:tr>
      <w:tr w:rsidR="0095235C" w14:paraId="73F7CDEC" w14:textId="77777777" w:rsidTr="00F9498E">
        <w:trPr>
          <w:ins w:id="3124" w:author="Arjan Kloosterboer" w:date="2017-09-21T15:07:00Z"/>
        </w:trPr>
        <w:tc>
          <w:tcPr>
            <w:tcW w:w="450" w:type="dxa"/>
            <w:tcBorders>
              <w:top w:val="nil"/>
              <w:left w:val="nil"/>
              <w:bottom w:val="nil"/>
              <w:right w:val="nil"/>
            </w:tcBorders>
            <w:tcMar>
              <w:top w:w="0" w:type="dxa"/>
              <w:left w:w="60" w:type="dxa"/>
              <w:bottom w:w="0" w:type="dxa"/>
              <w:right w:w="60" w:type="dxa"/>
            </w:tcMar>
          </w:tcPr>
          <w:p w14:paraId="754A21DD" w14:textId="77777777" w:rsidR="0095235C" w:rsidRDefault="0095235C" w:rsidP="00F9498E">
            <w:pPr>
              <w:rPr>
                <w:ins w:id="3125"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8021DF6" w14:textId="77777777" w:rsidR="0095235C" w:rsidRDefault="0095235C" w:rsidP="00F9498E">
            <w:pPr>
              <w:rPr>
                <w:ins w:id="3126" w:author="Arjan Kloosterboer" w:date="2017-09-21T15:07:00Z"/>
                <w:rFonts w:ascii="Calibri" w:hAnsi="Calibri" w:cs="Calibri"/>
                <w:color w:val="0F0F0F"/>
                <w:sz w:val="22"/>
                <w:szCs w:val="22"/>
              </w:rPr>
            </w:pPr>
            <w:ins w:id="3127" w:author="Arjan Kloosterboer" w:date="2017-09-21T15:07:00Z">
              <w:r>
                <w:rPr>
                  <w:rFonts w:ascii="Calibri" w:hAnsi="Calibri" w:cs="Calibri"/>
                  <w:color w:val="0F0F0F"/>
                  <w:sz w:val="22"/>
                  <w:szCs w:val="22"/>
                </w:rPr>
                <w:t>OBJECT  [0..1]</w:t>
              </w:r>
            </w:ins>
          </w:p>
          <w:p w14:paraId="444437D0" w14:textId="77777777" w:rsidR="0095235C" w:rsidRDefault="0095235C" w:rsidP="00F9498E">
            <w:pPr>
              <w:rPr>
                <w:ins w:id="3128" w:author="Arjan Kloosterboer" w:date="2017-09-21T15:07:00Z"/>
                <w:rFonts w:ascii="Calibri" w:hAnsi="Calibri" w:cs="Calibri"/>
                <w:color w:val="0F0F0F"/>
                <w:sz w:val="22"/>
                <w:szCs w:val="22"/>
              </w:rPr>
            </w:pPr>
            <w:ins w:id="3129" w:author="Arjan Kloosterboer" w:date="2017-09-21T15:07:00Z">
              <w:r>
                <w:rPr>
                  <w:rFonts w:ascii="Calibri" w:hAnsi="Calibri" w:cs="Calibri"/>
                  <w:color w:val="0F0F0F"/>
                  <w:sz w:val="22"/>
                  <w:szCs w:val="22"/>
                </w:rPr>
                <w:t xml:space="preserve">  is</w:t>
              </w:r>
            </w:ins>
          </w:p>
          <w:p w14:paraId="081E116A" w14:textId="77777777" w:rsidR="0095235C" w:rsidRDefault="0095235C" w:rsidP="00F9498E">
            <w:pPr>
              <w:rPr>
                <w:ins w:id="3130" w:author="Arjan Kloosterboer" w:date="2017-09-21T15:07:00Z"/>
                <w:rFonts w:ascii="Calibri" w:hAnsi="Calibri" w:cs="Calibri"/>
                <w:color w:val="0F0F0F"/>
                <w:sz w:val="22"/>
                <w:szCs w:val="22"/>
              </w:rPr>
            </w:pPr>
            <w:ins w:id="3131" w:author="Arjan Kloosterboer" w:date="2017-09-21T15:07:00Z">
              <w:r>
                <w:rPr>
                  <w:rFonts w:ascii="Calibri" w:hAnsi="Calibri" w:cs="Calibri"/>
                  <w:color w:val="0F0F0F"/>
                  <w:sz w:val="22"/>
                  <w:szCs w:val="22"/>
                </w:rPr>
                <w:t>OVERIG BOUWWERK  [1]</w:t>
              </w:r>
            </w:ins>
          </w:p>
        </w:tc>
        <w:tc>
          <w:tcPr>
            <w:tcW w:w="6120" w:type="dxa"/>
            <w:tcBorders>
              <w:top w:val="nil"/>
              <w:left w:val="nil"/>
              <w:bottom w:val="nil"/>
              <w:right w:val="nil"/>
            </w:tcBorders>
            <w:tcMar>
              <w:top w:w="0" w:type="dxa"/>
              <w:left w:w="60" w:type="dxa"/>
              <w:bottom w:w="0" w:type="dxa"/>
              <w:right w:w="60" w:type="dxa"/>
            </w:tcMar>
          </w:tcPr>
          <w:p w14:paraId="048EC3BD" w14:textId="77777777" w:rsidR="0095235C" w:rsidRDefault="0095235C" w:rsidP="00F9498E">
            <w:pPr>
              <w:rPr>
                <w:ins w:id="3132" w:author="Arjan Kloosterboer" w:date="2017-09-21T15:07:00Z"/>
                <w:rFonts w:ascii="Calibri" w:hAnsi="Calibri" w:cs="Calibri"/>
                <w:color w:val="0F0F0F"/>
                <w:sz w:val="22"/>
                <w:szCs w:val="22"/>
              </w:rPr>
            </w:pPr>
            <w:ins w:id="3133" w:author="Arjan Kloosterboer" w:date="2017-09-21T15:07:00Z">
              <w:r>
                <w:rPr>
                  <w:rFonts w:ascii="Calibri" w:hAnsi="Calibri" w:cs="Calibri"/>
                  <w:color w:val="000000"/>
                  <w:sz w:val="22"/>
                  <w:szCs w:val="22"/>
                </w:rPr>
                <w:t>Een  OVERIG BOUWWERK komt voor in de hoedanigheid van een OBJECT bij een zaak</w:t>
              </w:r>
            </w:ins>
          </w:p>
        </w:tc>
      </w:tr>
      <w:tr w:rsidR="0095235C" w14:paraId="32448F42" w14:textId="77777777" w:rsidTr="00F9498E">
        <w:trPr>
          <w:trHeight w:hRule="exact" w:val="128"/>
          <w:ins w:id="3134" w:author="Arjan Kloosterboer" w:date="2017-09-21T15:07:00Z"/>
        </w:trPr>
        <w:tc>
          <w:tcPr>
            <w:tcW w:w="450" w:type="dxa"/>
            <w:tcBorders>
              <w:top w:val="nil"/>
              <w:left w:val="nil"/>
              <w:bottom w:val="nil"/>
              <w:right w:val="nil"/>
            </w:tcBorders>
            <w:tcMar>
              <w:top w:w="0" w:type="dxa"/>
              <w:left w:w="60" w:type="dxa"/>
              <w:bottom w:w="0" w:type="dxa"/>
              <w:right w:w="60" w:type="dxa"/>
            </w:tcMar>
          </w:tcPr>
          <w:p w14:paraId="04A3D3A5" w14:textId="77777777" w:rsidR="0095235C" w:rsidRDefault="0095235C" w:rsidP="00F9498E">
            <w:pPr>
              <w:rPr>
                <w:ins w:id="3135" w:author="Arjan Kloosterboer" w:date="2017-09-21T15:07: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BFB0CA1" w14:textId="77777777" w:rsidR="0095235C" w:rsidRDefault="0095235C" w:rsidP="00F9498E">
            <w:pPr>
              <w:rPr>
                <w:ins w:id="3136" w:author="Arjan Kloosterboer" w:date="2017-09-21T15:07: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9202BFF" w14:textId="77777777" w:rsidR="0095235C" w:rsidRDefault="0095235C" w:rsidP="00F9498E">
            <w:pPr>
              <w:rPr>
                <w:ins w:id="3137" w:author="Arjan Kloosterboer" w:date="2017-09-21T15:07:00Z"/>
                <w:rFonts w:ascii="Calibri" w:hAnsi="Calibri" w:cs="Calibri"/>
                <w:color w:val="0F0F0F"/>
                <w:sz w:val="22"/>
                <w:szCs w:val="22"/>
              </w:rPr>
            </w:pPr>
          </w:p>
        </w:tc>
      </w:tr>
    </w:tbl>
    <w:p w14:paraId="0B38A49B" w14:textId="77777777" w:rsidR="0095235C" w:rsidRPr="00E072A0" w:rsidRDefault="0095235C" w:rsidP="0095235C">
      <w:pPr>
        <w:rPr>
          <w:ins w:id="3138" w:author="Arjan Kloosterboer" w:date="2017-09-21T15:07: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4717E6A2" w14:textId="77777777" w:rsidTr="00F9498E">
        <w:trPr>
          <w:ins w:id="3139" w:author="Arjan Kloosterboer" w:date="2017-09-21T15:07:00Z"/>
        </w:trPr>
        <w:tc>
          <w:tcPr>
            <w:tcW w:w="9360" w:type="dxa"/>
            <w:tcBorders>
              <w:top w:val="nil"/>
              <w:left w:val="nil"/>
              <w:bottom w:val="nil"/>
              <w:right w:val="nil"/>
            </w:tcBorders>
            <w:tcMar>
              <w:top w:w="0" w:type="dxa"/>
              <w:left w:w="60" w:type="dxa"/>
              <w:bottom w:w="0" w:type="dxa"/>
              <w:right w:w="60" w:type="dxa"/>
            </w:tcMar>
          </w:tcPr>
          <w:p w14:paraId="170F88AE" w14:textId="77777777" w:rsidR="0095235C" w:rsidRDefault="0095235C" w:rsidP="00F9498E">
            <w:pPr>
              <w:rPr>
                <w:ins w:id="3140" w:author="Arjan Kloosterboer" w:date="2017-09-21T15:07:00Z"/>
                <w:rFonts w:ascii="Calibri" w:hAnsi="Calibri" w:cs="Calibri"/>
                <w:b/>
                <w:bCs/>
                <w:color w:val="0F0F0F"/>
                <w:sz w:val="22"/>
                <w:szCs w:val="22"/>
              </w:rPr>
            </w:pPr>
            <w:ins w:id="3141" w:author="Arjan Kloosterboer" w:date="2017-09-21T15:07:00Z">
              <w:r>
                <w:rPr>
                  <w:rFonts w:ascii="Calibri" w:hAnsi="Calibri" w:cs="Calibri"/>
                  <w:b/>
                  <w:bCs/>
                  <w:color w:val="0F0F0F"/>
                  <w:sz w:val="22"/>
                  <w:szCs w:val="22"/>
                </w:rPr>
                <w:t>Toelichting objecttype</w:t>
              </w:r>
            </w:ins>
          </w:p>
          <w:p w14:paraId="49FB41CB" w14:textId="77777777" w:rsidR="0095235C" w:rsidRDefault="0095235C" w:rsidP="00F9498E">
            <w:pPr>
              <w:ind w:left="720"/>
              <w:rPr>
                <w:ins w:id="3142" w:author="Arjan Kloosterboer" w:date="2017-09-21T15:07:00Z"/>
                <w:rFonts w:ascii="Calibri" w:hAnsi="Calibri" w:cs="Calibri"/>
                <w:color w:val="0F0F0F"/>
                <w:sz w:val="22"/>
                <w:szCs w:val="22"/>
              </w:rPr>
            </w:pPr>
          </w:p>
        </w:tc>
        <w:bookmarkEnd w:id="3009"/>
      </w:tr>
    </w:tbl>
    <w:p w14:paraId="02CE16A5"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OVERIG GEBOUWD OBJECT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E962ACA" w14:textId="77777777" w:rsidTr="00847C61">
        <w:trPr>
          <w:trHeight w:val="271"/>
        </w:trPr>
        <w:tc>
          <w:tcPr>
            <w:tcW w:w="2340" w:type="dxa"/>
            <w:gridSpan w:val="2"/>
            <w:tcBorders>
              <w:top w:val="nil"/>
              <w:left w:val="nil"/>
              <w:bottom w:val="nil"/>
              <w:right w:val="nil"/>
            </w:tcBorders>
          </w:tcPr>
          <w:p w14:paraId="374762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9D88C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 GEBOUWD OBJECT</w:t>
            </w:r>
            <w:r w:rsidRPr="00474957">
              <w:rPr>
                <w:rFonts w:ascii="Arial" w:hAnsi="Arial" w:cs="Arial"/>
                <w:szCs w:val="24"/>
                <w:lang w:val="en-AU" w:eastAsia="en-US"/>
              </w:rPr>
              <w:fldChar w:fldCharType="end"/>
            </w:r>
          </w:p>
        </w:tc>
      </w:tr>
      <w:tr w:rsidR="00847C61" w:rsidRPr="00474957" w14:paraId="4078525A" w14:textId="77777777" w:rsidTr="00847C61">
        <w:trPr>
          <w:trHeight w:hRule="exact" w:val="128"/>
        </w:trPr>
        <w:tc>
          <w:tcPr>
            <w:tcW w:w="2340" w:type="dxa"/>
            <w:gridSpan w:val="2"/>
            <w:tcBorders>
              <w:top w:val="nil"/>
              <w:left w:val="nil"/>
              <w:bottom w:val="nil"/>
              <w:right w:val="nil"/>
            </w:tcBorders>
          </w:tcPr>
          <w:p w14:paraId="41F46D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908C4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DB1DFE" w14:textId="77777777" w:rsidTr="00847C61">
        <w:trPr>
          <w:trHeight w:val="151"/>
        </w:trPr>
        <w:tc>
          <w:tcPr>
            <w:tcW w:w="2340" w:type="dxa"/>
            <w:gridSpan w:val="2"/>
            <w:tcBorders>
              <w:top w:val="nil"/>
              <w:left w:val="nil"/>
              <w:bottom w:val="nil"/>
              <w:right w:val="nil"/>
            </w:tcBorders>
          </w:tcPr>
          <w:p w14:paraId="62FC29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EDA89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57EAD554" w14:textId="77777777" w:rsidTr="00847C61">
        <w:trPr>
          <w:trHeight w:hRule="exact" w:val="128"/>
        </w:trPr>
        <w:tc>
          <w:tcPr>
            <w:tcW w:w="2340" w:type="dxa"/>
            <w:gridSpan w:val="2"/>
            <w:tcBorders>
              <w:top w:val="nil"/>
              <w:left w:val="nil"/>
              <w:bottom w:val="nil"/>
              <w:right w:val="nil"/>
            </w:tcBorders>
          </w:tcPr>
          <w:p w14:paraId="111A6F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E2977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5523BB9" w14:textId="77777777" w:rsidTr="00847C61">
        <w:tc>
          <w:tcPr>
            <w:tcW w:w="2340" w:type="dxa"/>
            <w:gridSpan w:val="2"/>
            <w:tcBorders>
              <w:top w:val="nil"/>
              <w:left w:val="nil"/>
              <w:bottom w:val="nil"/>
              <w:right w:val="nil"/>
            </w:tcBorders>
          </w:tcPr>
          <w:p w14:paraId="6706D8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CB1353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603F42E" w14:textId="77777777" w:rsidTr="00847C61">
        <w:trPr>
          <w:trHeight w:hRule="exact" w:val="241"/>
        </w:trPr>
        <w:tc>
          <w:tcPr>
            <w:tcW w:w="2340" w:type="dxa"/>
            <w:gridSpan w:val="2"/>
            <w:tcBorders>
              <w:top w:val="nil"/>
              <w:left w:val="nil"/>
              <w:bottom w:val="nil"/>
              <w:right w:val="nil"/>
            </w:tcBorders>
          </w:tcPr>
          <w:p w14:paraId="3EC9CE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F271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2CF490C" w14:textId="77777777" w:rsidTr="00847C61">
        <w:tc>
          <w:tcPr>
            <w:tcW w:w="2340" w:type="dxa"/>
            <w:gridSpan w:val="2"/>
            <w:tcBorders>
              <w:top w:val="nil"/>
              <w:left w:val="nil"/>
              <w:bottom w:val="nil"/>
              <w:right w:val="nil"/>
            </w:tcBorders>
          </w:tcPr>
          <w:p w14:paraId="30BB39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98AF4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129AE5" w14:textId="77777777" w:rsidTr="00847C61">
        <w:tc>
          <w:tcPr>
            <w:tcW w:w="450" w:type="dxa"/>
            <w:tcBorders>
              <w:top w:val="nil"/>
              <w:left w:val="nil"/>
              <w:bottom w:val="nil"/>
              <w:right w:val="nil"/>
            </w:tcBorders>
          </w:tcPr>
          <w:p w14:paraId="65321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43" w:name="BKM_04D5F4E5_6225_494c_BE7A_FB554F23C401"/>
          </w:p>
        </w:tc>
        <w:tc>
          <w:tcPr>
            <w:tcW w:w="2790" w:type="dxa"/>
            <w:gridSpan w:val="2"/>
            <w:tcBorders>
              <w:top w:val="nil"/>
              <w:left w:val="nil"/>
              <w:bottom w:val="nil"/>
              <w:right w:val="nil"/>
            </w:tcBorders>
          </w:tcPr>
          <w:p w14:paraId="4CA543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B254D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EC5D5C1" w14:textId="77777777" w:rsidTr="00847C61">
        <w:tc>
          <w:tcPr>
            <w:tcW w:w="450" w:type="dxa"/>
            <w:tcBorders>
              <w:top w:val="nil"/>
              <w:left w:val="nil"/>
              <w:bottom w:val="nil"/>
              <w:right w:val="nil"/>
            </w:tcBorders>
          </w:tcPr>
          <w:p w14:paraId="21CD38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8EA5F0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 gebouwd object locatie-aanduiding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4C28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OVERIG 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Overig gebouwd object locatie-aanduiding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43"/>
      </w:tr>
      <w:tr w:rsidR="00847C61" w:rsidRPr="00474957" w14:paraId="45C9F31F" w14:textId="77777777" w:rsidTr="00847C61">
        <w:tc>
          <w:tcPr>
            <w:tcW w:w="450" w:type="dxa"/>
            <w:tcBorders>
              <w:top w:val="nil"/>
              <w:left w:val="nil"/>
              <w:bottom w:val="nil"/>
              <w:right w:val="nil"/>
            </w:tcBorders>
          </w:tcPr>
          <w:p w14:paraId="76A617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44" w:name="BKM_68A86E98_9DFB_4350_864F_B1267FA94691"/>
          </w:p>
        </w:tc>
        <w:tc>
          <w:tcPr>
            <w:tcW w:w="2790" w:type="dxa"/>
            <w:gridSpan w:val="2"/>
            <w:tcBorders>
              <w:top w:val="nil"/>
              <w:left w:val="nil"/>
              <w:bottom w:val="nil"/>
              <w:right w:val="nil"/>
            </w:tcBorders>
          </w:tcPr>
          <w:p w14:paraId="5CCFCBBA" w14:textId="4E23B188"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ins w:id="3145" w:author="Arjan Kloosterboer" w:date="2017-03-13T14:07:00Z">
              <w:r w:rsidR="00E702D3">
                <w:rPr>
                  <w:rFonts w:ascii="Calibri" w:hAnsi="Calibri" w:cs="Arial"/>
                  <w:color w:val="0F0F0F"/>
                  <w:sz w:val="22"/>
                  <w:szCs w:val="24"/>
                  <w:lang w:eastAsia="en-US"/>
                </w:rPr>
                <w:t>Overig g</w:t>
              </w:r>
            </w:ins>
            <w:del w:id="3146" w:author="Arjan Kloosterboer" w:date="2017-03-13T14:07:00Z">
              <w:r w:rsidR="00847C61" w:rsidRPr="00474957" w:rsidDel="00E702D3">
                <w:rPr>
                  <w:rFonts w:ascii="Calibri" w:hAnsi="Calibri" w:cs="Arial"/>
                  <w:color w:val="0F0F0F"/>
                  <w:sz w:val="22"/>
                  <w:szCs w:val="24"/>
                  <w:lang w:eastAsia="en-US"/>
                </w:rPr>
                <w:delText>G</w:delText>
              </w:r>
            </w:del>
            <w:r w:rsidR="00847C61" w:rsidRPr="00474957">
              <w:rPr>
                <w:rFonts w:ascii="Calibri" w:hAnsi="Calibri" w:cs="Arial"/>
                <w:color w:val="0F0F0F"/>
                <w:sz w:val="22"/>
                <w:szCs w:val="24"/>
                <w:lang w:eastAsia="en-US"/>
              </w:rPr>
              <w:t>ebouwd object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AC795C8" w14:textId="48CE537C"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del w:id="3147" w:author="Arjan Kloosterboer" w:date="2017-03-13T14:07:00Z">
              <w:r w:rsidRPr="00474957" w:rsidDel="00E702D3">
                <w:rPr>
                  <w:rFonts w:ascii="Calibri" w:hAnsi="Calibri" w:cs="Arial"/>
                  <w:color w:val="000000"/>
                  <w:sz w:val="22"/>
                  <w:szCs w:val="24"/>
                  <w:lang w:eastAsia="en-US"/>
                </w:rPr>
                <w:delText xml:space="preserve">BENOEMD </w:delText>
              </w:r>
            </w:del>
            <w:ins w:id="3148" w:author="Arjan Kloosterboer" w:date="2017-03-13T14:07:00Z">
              <w:r w:rsidR="00E702D3">
                <w:rPr>
                  <w:rFonts w:ascii="Calibri" w:hAnsi="Calibri" w:cs="Arial"/>
                  <w:color w:val="000000"/>
                  <w:sz w:val="22"/>
                  <w:szCs w:val="24"/>
                  <w:lang w:eastAsia="en-US"/>
                </w:rPr>
                <w:t>OVERIG GEBOUW</w:t>
              </w:r>
              <w:r w:rsidR="00E702D3" w:rsidRPr="00474957">
                <w:rPr>
                  <w:rFonts w:ascii="Calibri" w:hAnsi="Calibri" w:cs="Arial"/>
                  <w:color w:val="000000"/>
                  <w:sz w:val="22"/>
                  <w:szCs w:val="24"/>
                  <w:lang w:eastAsia="en-US"/>
                </w:rPr>
                <w:t xml:space="preserve">D </w:t>
              </w:r>
            </w:ins>
            <w:r w:rsidRPr="00474957">
              <w:rPr>
                <w:rFonts w:ascii="Calibri" w:hAnsi="Calibri" w:cs="Arial"/>
                <w:color w:val="000000"/>
                <w:sz w:val="22"/>
                <w:szCs w:val="24"/>
                <w:lang w:eastAsia="en-US"/>
              </w:rPr>
              <w:t>OBJECT</w:t>
            </w:r>
            <w:r>
              <w:rPr>
                <w:rFonts w:ascii="Calibri" w:hAnsi="Calibri" w:cs="Arial"/>
                <w:color w:val="000000"/>
                <w:sz w:val="22"/>
                <w:szCs w:val="24"/>
                <w:lang w:eastAsia="en-US"/>
              </w:rPr>
              <w:t>.(Attribuutsoort)</w:t>
            </w:r>
            <w:del w:id="3149" w:author="Arjan Kloosterboer" w:date="2017-03-13T14:07:00Z">
              <w:r w:rsidRPr="00474957" w:rsidDel="00E702D3">
                <w:rPr>
                  <w:rFonts w:ascii="Calibri" w:hAnsi="Calibri" w:cs="Arial"/>
                  <w:color w:val="000000"/>
                  <w:sz w:val="22"/>
                  <w:szCs w:val="24"/>
                  <w:lang w:eastAsia="en-US"/>
                </w:rPr>
                <w:delText xml:space="preserve">Benoemd </w:delText>
              </w:r>
            </w:del>
            <w:ins w:id="3150" w:author="Arjan Kloosterboer" w:date="2017-03-13T14:07:00Z">
              <w:r w:rsidR="00E702D3">
                <w:rPr>
                  <w:rFonts w:ascii="Calibri" w:hAnsi="Calibri" w:cs="Arial"/>
                  <w:color w:val="000000"/>
                  <w:sz w:val="22"/>
                  <w:szCs w:val="24"/>
                  <w:lang w:eastAsia="en-US"/>
                </w:rPr>
                <w:t>Overig gebouwd</w:t>
              </w:r>
              <w:r w:rsidR="00E702D3" w:rsidRPr="00474957">
                <w:rPr>
                  <w:rFonts w:ascii="Calibri" w:hAnsi="Calibri" w:cs="Arial"/>
                  <w:color w:val="000000"/>
                  <w:sz w:val="22"/>
                  <w:szCs w:val="24"/>
                  <w:lang w:eastAsia="en-US"/>
                </w:rPr>
                <w:t xml:space="preserve"> </w:t>
              </w:r>
            </w:ins>
            <w:r w:rsidRPr="00474957">
              <w:rPr>
                <w:rFonts w:ascii="Calibri" w:hAnsi="Calibri" w:cs="Arial"/>
                <w:color w:val="000000"/>
                <w:sz w:val="22"/>
                <w:szCs w:val="24"/>
                <w:lang w:eastAsia="en-US"/>
              </w:rPr>
              <w:t xml:space="preserve">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44"/>
      </w:tr>
      <w:tr w:rsidR="00847C61" w:rsidRPr="00474957" w14:paraId="5167FD89" w14:textId="77777777" w:rsidTr="00847C61">
        <w:tc>
          <w:tcPr>
            <w:tcW w:w="450" w:type="dxa"/>
            <w:tcBorders>
              <w:top w:val="nil"/>
              <w:left w:val="nil"/>
              <w:bottom w:val="nil"/>
              <w:right w:val="nil"/>
            </w:tcBorders>
          </w:tcPr>
          <w:p w14:paraId="6F80C1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1" w:name="BKM_91D15D38_BAD9_43cf_8821_BEA39C5056E1"/>
          </w:p>
        </w:tc>
        <w:tc>
          <w:tcPr>
            <w:tcW w:w="2790" w:type="dxa"/>
            <w:gridSpan w:val="2"/>
            <w:tcBorders>
              <w:top w:val="nil"/>
              <w:left w:val="nil"/>
              <w:bottom w:val="nil"/>
              <w:right w:val="nil"/>
            </w:tcBorders>
          </w:tcPr>
          <w:p w14:paraId="398A6D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E702D3">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Gebouwd object puntgeometrie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89A4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Gebouwd objectpuntgeometrie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1"/>
      </w:tr>
      <w:tr w:rsidR="00847C61" w:rsidRPr="00474957" w14:paraId="45D6924E" w14:textId="77777777" w:rsidTr="00847C61">
        <w:tc>
          <w:tcPr>
            <w:tcW w:w="450" w:type="dxa"/>
            <w:tcBorders>
              <w:top w:val="nil"/>
              <w:left w:val="nil"/>
              <w:bottom w:val="nil"/>
              <w:right w:val="nil"/>
            </w:tcBorders>
          </w:tcPr>
          <w:p w14:paraId="1D7657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2" w:name="BKM_A1FBFB0C_AB7D_41dc_8C2E_E524756452EA"/>
          </w:p>
        </w:tc>
        <w:tc>
          <w:tcPr>
            <w:tcW w:w="2790" w:type="dxa"/>
            <w:gridSpan w:val="2"/>
            <w:tcBorders>
              <w:top w:val="nil"/>
              <w:left w:val="nil"/>
              <w:bottom w:val="nil"/>
              <w:right w:val="nil"/>
            </w:tcBorders>
          </w:tcPr>
          <w:p w14:paraId="5FF63EE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4D6F7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2"/>
      </w:tr>
      <w:tr w:rsidR="00847C61" w:rsidRPr="00474957" w14:paraId="3BD49170" w14:textId="77777777" w:rsidTr="00847C61">
        <w:tc>
          <w:tcPr>
            <w:tcW w:w="450" w:type="dxa"/>
            <w:tcBorders>
              <w:top w:val="nil"/>
              <w:left w:val="nil"/>
              <w:bottom w:val="nil"/>
              <w:right w:val="nil"/>
            </w:tcBorders>
          </w:tcPr>
          <w:p w14:paraId="53B7A3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3" w:name="BKM_AFDE1C8A_8F72_4a66_92F3_87606AD14751"/>
          </w:p>
        </w:tc>
        <w:tc>
          <w:tcPr>
            <w:tcW w:w="2790" w:type="dxa"/>
            <w:gridSpan w:val="2"/>
            <w:tcBorders>
              <w:top w:val="nil"/>
              <w:left w:val="nil"/>
              <w:bottom w:val="nil"/>
              <w:right w:val="nil"/>
            </w:tcBorders>
          </w:tcPr>
          <w:p w14:paraId="4700F9E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B7FAB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3"/>
      </w:tr>
      <w:tr w:rsidR="00847C61" w:rsidRPr="00474957" w14:paraId="6497AAA3" w14:textId="77777777" w:rsidTr="00847C61">
        <w:tc>
          <w:tcPr>
            <w:tcW w:w="450" w:type="dxa"/>
            <w:tcBorders>
              <w:top w:val="nil"/>
              <w:left w:val="nil"/>
              <w:bottom w:val="nil"/>
              <w:right w:val="nil"/>
            </w:tcBorders>
          </w:tcPr>
          <w:p w14:paraId="64DC52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54" w:name="BKM_C4423A71_25DA_4356_A62F_1DB513AB00A2"/>
          </w:p>
        </w:tc>
        <w:tc>
          <w:tcPr>
            <w:tcW w:w="2790" w:type="dxa"/>
            <w:gridSpan w:val="2"/>
            <w:tcBorders>
              <w:top w:val="nil"/>
              <w:left w:val="nil"/>
              <w:bottom w:val="nil"/>
              <w:right w:val="nil"/>
            </w:tcBorders>
          </w:tcPr>
          <w:p w14:paraId="7367F9C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Locatieadres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6E5AF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Locatieadres OVERIG GEBOUWD OBJECT</w:t>
            </w:r>
          </w:p>
        </w:tc>
        <w:bookmarkEnd w:id="3154"/>
      </w:tr>
      <w:tr w:rsidR="00847C61" w:rsidRPr="00474957" w14:paraId="05CB9685" w14:textId="77777777" w:rsidTr="00847C61">
        <w:tc>
          <w:tcPr>
            <w:tcW w:w="450" w:type="dxa"/>
            <w:tcBorders>
              <w:top w:val="nil"/>
              <w:left w:val="nil"/>
              <w:bottom w:val="nil"/>
              <w:right w:val="nil"/>
            </w:tcBorders>
          </w:tcPr>
          <w:p w14:paraId="297A1F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D2408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7A64BD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 xml:space="preserve">ADRESSEERBAAR OBJECT </w:t>
            </w:r>
            <w:r w:rsidRPr="00474957">
              <w:rPr>
                <w:rFonts w:ascii="Calibri" w:hAnsi="Calibri" w:cs="Arial"/>
                <w:color w:val="000000"/>
                <w:sz w:val="22"/>
                <w:szCs w:val="24"/>
                <w:lang w:eastAsia="en-US"/>
              </w:rPr>
              <w:lastRenderedPageBreak/>
              <w:t>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516155EB" w14:textId="77777777" w:rsidTr="00847C61">
        <w:tc>
          <w:tcPr>
            <w:tcW w:w="450" w:type="dxa"/>
            <w:tcBorders>
              <w:top w:val="nil"/>
              <w:left w:val="nil"/>
              <w:bottom w:val="nil"/>
              <w:right w:val="nil"/>
            </w:tcBorders>
          </w:tcPr>
          <w:p w14:paraId="6E5A15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F012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50379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23DE62A3" w14:textId="77777777" w:rsidTr="00847C61">
        <w:tc>
          <w:tcPr>
            <w:tcW w:w="450" w:type="dxa"/>
            <w:tcBorders>
              <w:top w:val="nil"/>
              <w:left w:val="nil"/>
              <w:bottom w:val="nil"/>
              <w:right w:val="nil"/>
            </w:tcBorders>
          </w:tcPr>
          <w:p w14:paraId="1E29FC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BCA81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2D4AC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C92ED4C" w14:textId="77777777" w:rsidTr="00847C61">
        <w:tc>
          <w:tcPr>
            <w:tcW w:w="450" w:type="dxa"/>
            <w:tcBorders>
              <w:top w:val="nil"/>
              <w:left w:val="nil"/>
              <w:bottom w:val="nil"/>
              <w:right w:val="nil"/>
            </w:tcBorders>
          </w:tcPr>
          <w:p w14:paraId="257ADFB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E4EA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69F524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398B7817" w14:textId="77777777" w:rsidTr="00847C61">
        <w:tc>
          <w:tcPr>
            <w:tcW w:w="450" w:type="dxa"/>
            <w:tcBorders>
              <w:top w:val="nil"/>
              <w:left w:val="nil"/>
              <w:bottom w:val="nil"/>
              <w:right w:val="nil"/>
            </w:tcBorders>
          </w:tcPr>
          <w:p w14:paraId="2BA668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FE4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BD0EF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18EB2C4" w14:textId="77777777" w:rsidTr="00847C61">
        <w:tc>
          <w:tcPr>
            <w:tcW w:w="450" w:type="dxa"/>
            <w:tcBorders>
              <w:top w:val="nil"/>
              <w:left w:val="nil"/>
              <w:bottom w:val="nil"/>
              <w:right w:val="nil"/>
            </w:tcBorders>
          </w:tcPr>
          <w:p w14:paraId="368AD9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BA96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1C39D4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0A6D0E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11DB9A6D" w14:textId="77777777" w:rsidTr="00847C61">
        <w:tc>
          <w:tcPr>
            <w:tcW w:w="9360" w:type="dxa"/>
            <w:gridSpan w:val="3"/>
            <w:tcBorders>
              <w:top w:val="nil"/>
              <w:left w:val="nil"/>
              <w:bottom w:val="nil"/>
              <w:right w:val="nil"/>
            </w:tcBorders>
          </w:tcPr>
          <w:p w14:paraId="14C984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5C3F2F0" w14:textId="77777777" w:rsidTr="00847C61">
        <w:tc>
          <w:tcPr>
            <w:tcW w:w="450" w:type="dxa"/>
            <w:tcBorders>
              <w:top w:val="nil"/>
              <w:left w:val="nil"/>
              <w:bottom w:val="nil"/>
              <w:right w:val="nil"/>
            </w:tcBorders>
          </w:tcPr>
          <w:p w14:paraId="30C007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51F883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5DD07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6A3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71569AC" w14:textId="77777777" w:rsidTr="00847C61">
        <w:tc>
          <w:tcPr>
            <w:tcW w:w="450" w:type="dxa"/>
            <w:tcBorders>
              <w:top w:val="nil"/>
              <w:left w:val="nil"/>
              <w:bottom w:val="nil"/>
              <w:right w:val="nil"/>
            </w:tcBorders>
          </w:tcPr>
          <w:p w14:paraId="094BC7B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38975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51377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6EB4D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OVERIG GEBOUWD 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BF5FDC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OVERIG GEBOUWD OBJECT is een specialisatie van OBJECT.</w:t>
            </w:r>
            <w:r w:rsidRPr="00474957">
              <w:rPr>
                <w:rFonts w:ascii="Arial" w:hAnsi="Arial" w:cs="Arial"/>
                <w:szCs w:val="24"/>
                <w:lang w:val="en-AU" w:eastAsia="en-US"/>
              </w:rPr>
              <w:fldChar w:fldCharType="end"/>
            </w:r>
          </w:p>
        </w:tc>
      </w:tr>
      <w:tr w:rsidR="00847C61" w:rsidRPr="00474957" w14:paraId="38CBCB70" w14:textId="77777777" w:rsidTr="00847C61">
        <w:trPr>
          <w:trHeight w:hRule="exact" w:val="128"/>
        </w:trPr>
        <w:tc>
          <w:tcPr>
            <w:tcW w:w="450" w:type="dxa"/>
            <w:tcBorders>
              <w:top w:val="nil"/>
              <w:left w:val="nil"/>
              <w:bottom w:val="nil"/>
              <w:right w:val="nil"/>
            </w:tcBorders>
          </w:tcPr>
          <w:p w14:paraId="1B83D60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B6D5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03BFF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D4867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CCE7BF1" w14:textId="77777777" w:rsidTr="00847C61">
        <w:trPr>
          <w:cantSplit/>
        </w:trPr>
        <w:tc>
          <w:tcPr>
            <w:tcW w:w="9360" w:type="dxa"/>
            <w:tcBorders>
              <w:top w:val="nil"/>
              <w:left w:val="nil"/>
              <w:bottom w:val="nil"/>
              <w:right w:val="nil"/>
            </w:tcBorders>
          </w:tcPr>
          <w:p w14:paraId="5DC0DEF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4B371FDF"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 GEBOUWD OBJECT die in het RGBZ gebruikt worden bij deze specialisatie van OBJECT. Zie voor de specificaties van deze gegevens het RSGB.</w:t>
            </w:r>
          </w:p>
        </w:tc>
      </w:tr>
    </w:tbl>
    <w:bookmarkStart w:id="3155" w:name="BKM_4833AE7E_E06D_4540_9934_9C838D1729CB"/>
    <w:bookmarkEnd w:id="3155"/>
    <w:p w14:paraId="38757C6E" w14:textId="6D2DCF06"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 xml:space="preserve">OVERIG </w:t>
      </w:r>
      <w:ins w:id="3156" w:author="Arjan Kloosterboer" w:date="2017-03-13T14:03:00Z">
        <w:r w:rsidR="00E540D1">
          <w:t xml:space="preserve">BENOEMD </w:t>
        </w:r>
      </w:ins>
      <w:r w:rsidR="00847C61" w:rsidRPr="00474957">
        <w:t>TERREIN</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7F42A00" w14:textId="77777777" w:rsidTr="00847C61">
        <w:trPr>
          <w:trHeight w:val="271"/>
        </w:trPr>
        <w:tc>
          <w:tcPr>
            <w:tcW w:w="2340" w:type="dxa"/>
            <w:gridSpan w:val="2"/>
            <w:tcBorders>
              <w:top w:val="nil"/>
              <w:left w:val="nil"/>
              <w:bottom w:val="nil"/>
              <w:right w:val="nil"/>
            </w:tcBorders>
          </w:tcPr>
          <w:p w14:paraId="0E33646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64A0629E" w14:textId="076531D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OVERIG </w:t>
            </w:r>
            <w:ins w:id="3157" w:author="Arjan Kloosterboer" w:date="2017-03-13T14:03:00Z">
              <w:r w:rsidR="00E540D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w:t>
            </w:r>
            <w:r w:rsidRPr="00474957">
              <w:rPr>
                <w:rFonts w:ascii="Arial" w:hAnsi="Arial" w:cs="Arial"/>
                <w:szCs w:val="24"/>
                <w:lang w:val="en-AU" w:eastAsia="en-US"/>
              </w:rPr>
              <w:fldChar w:fldCharType="end"/>
            </w:r>
          </w:p>
        </w:tc>
      </w:tr>
      <w:tr w:rsidR="00847C61" w:rsidRPr="00474957" w14:paraId="2B141176" w14:textId="77777777" w:rsidTr="00847C61">
        <w:trPr>
          <w:trHeight w:hRule="exact" w:val="128"/>
        </w:trPr>
        <w:tc>
          <w:tcPr>
            <w:tcW w:w="2340" w:type="dxa"/>
            <w:gridSpan w:val="2"/>
            <w:tcBorders>
              <w:top w:val="nil"/>
              <w:left w:val="nil"/>
              <w:bottom w:val="nil"/>
              <w:right w:val="nil"/>
            </w:tcBorders>
          </w:tcPr>
          <w:p w14:paraId="6CFC43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4BE14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8C5D0D8" w14:textId="77777777" w:rsidTr="00847C61">
        <w:trPr>
          <w:trHeight w:val="151"/>
        </w:trPr>
        <w:tc>
          <w:tcPr>
            <w:tcW w:w="2340" w:type="dxa"/>
            <w:gridSpan w:val="2"/>
            <w:tcBorders>
              <w:top w:val="nil"/>
              <w:left w:val="nil"/>
              <w:bottom w:val="nil"/>
              <w:right w:val="nil"/>
            </w:tcBorders>
          </w:tcPr>
          <w:p w14:paraId="3BEEB4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F8CD4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E06A829" w14:textId="77777777" w:rsidTr="00847C61">
        <w:trPr>
          <w:trHeight w:hRule="exact" w:val="128"/>
        </w:trPr>
        <w:tc>
          <w:tcPr>
            <w:tcW w:w="2340" w:type="dxa"/>
            <w:gridSpan w:val="2"/>
            <w:tcBorders>
              <w:top w:val="nil"/>
              <w:left w:val="nil"/>
              <w:bottom w:val="nil"/>
              <w:right w:val="nil"/>
            </w:tcBorders>
          </w:tcPr>
          <w:p w14:paraId="07E9D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1C42D3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13D80C6" w14:textId="77777777" w:rsidTr="00847C61">
        <w:tc>
          <w:tcPr>
            <w:tcW w:w="2340" w:type="dxa"/>
            <w:gridSpan w:val="2"/>
            <w:tcBorders>
              <w:top w:val="nil"/>
              <w:left w:val="nil"/>
              <w:bottom w:val="nil"/>
              <w:right w:val="nil"/>
            </w:tcBorders>
          </w:tcPr>
          <w:p w14:paraId="706E14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A0D74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38BEAD2" w14:textId="77777777" w:rsidTr="00847C61">
        <w:trPr>
          <w:trHeight w:hRule="exact" w:val="241"/>
        </w:trPr>
        <w:tc>
          <w:tcPr>
            <w:tcW w:w="2340" w:type="dxa"/>
            <w:gridSpan w:val="2"/>
            <w:tcBorders>
              <w:top w:val="nil"/>
              <w:left w:val="nil"/>
              <w:bottom w:val="nil"/>
              <w:right w:val="nil"/>
            </w:tcBorders>
          </w:tcPr>
          <w:p w14:paraId="2F81D1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25C21D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34E6149" w14:textId="77777777" w:rsidTr="00847C61">
        <w:tc>
          <w:tcPr>
            <w:tcW w:w="2340" w:type="dxa"/>
            <w:gridSpan w:val="2"/>
            <w:tcBorders>
              <w:top w:val="nil"/>
              <w:left w:val="nil"/>
              <w:bottom w:val="nil"/>
              <w:right w:val="nil"/>
            </w:tcBorders>
          </w:tcPr>
          <w:p w14:paraId="69BC60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ABEC3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F1991ED" w14:textId="77777777" w:rsidTr="00847C61">
        <w:tc>
          <w:tcPr>
            <w:tcW w:w="450" w:type="dxa"/>
            <w:tcBorders>
              <w:top w:val="nil"/>
              <w:left w:val="nil"/>
              <w:bottom w:val="nil"/>
              <w:right w:val="nil"/>
            </w:tcBorders>
          </w:tcPr>
          <w:p w14:paraId="70F6D5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58" w:name="BKM_7129986D_EEAA_4aa1_847B_138032C5B716"/>
          </w:p>
        </w:tc>
        <w:tc>
          <w:tcPr>
            <w:tcW w:w="2790" w:type="dxa"/>
            <w:gridSpan w:val="2"/>
            <w:tcBorders>
              <w:top w:val="nil"/>
              <w:left w:val="nil"/>
              <w:bottom w:val="nil"/>
              <w:right w:val="nil"/>
            </w:tcBorders>
          </w:tcPr>
          <w:p w14:paraId="486D7B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B39AF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DDEE5F0" w14:textId="77777777" w:rsidTr="00847C61">
        <w:tc>
          <w:tcPr>
            <w:tcW w:w="450" w:type="dxa"/>
            <w:tcBorders>
              <w:top w:val="nil"/>
              <w:left w:val="nil"/>
              <w:bottom w:val="nil"/>
              <w:right w:val="nil"/>
            </w:tcBorders>
          </w:tcPr>
          <w:p w14:paraId="73001E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69049C0" w14:textId="5259962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ins w:id="3159" w:author="Arjan Kloosterboer" w:date="2017-03-13T14:04:00Z">
              <w:r w:rsidR="00E540D1">
                <w:rPr>
                  <w:rFonts w:ascii="Calibri" w:hAnsi="Calibri" w:cs="Arial"/>
                  <w:color w:val="0F0F0F"/>
                  <w:sz w:val="22"/>
                  <w:szCs w:val="24"/>
                  <w:lang w:eastAsia="en-US"/>
                </w:rPr>
                <w:t>Overig b</w:t>
              </w:r>
            </w:ins>
            <w:del w:id="3160" w:author="Arjan Kloosterboer" w:date="2017-03-13T14:04:00Z">
              <w:r w:rsidR="00847C61" w:rsidRPr="00474957" w:rsidDel="00E540D1">
                <w:rPr>
                  <w:rFonts w:ascii="Calibri" w:hAnsi="Calibri" w:cs="Arial"/>
                  <w:color w:val="0F0F0F"/>
                  <w:sz w:val="22"/>
                  <w:szCs w:val="24"/>
                  <w:lang w:eastAsia="en-US"/>
                </w:rPr>
                <w:delText>B</w:delText>
              </w:r>
            </w:del>
            <w:r w:rsidR="00847C61" w:rsidRPr="00474957">
              <w:rPr>
                <w:rFonts w:ascii="Calibri" w:hAnsi="Calibri" w:cs="Arial"/>
                <w:color w:val="0F0F0F"/>
                <w:sz w:val="22"/>
                <w:szCs w:val="24"/>
                <w:lang w:eastAsia="en-US"/>
              </w:rPr>
              <w:t>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86A3779" w14:textId="313E686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ins w:id="3161" w:author="Arjan Kloosterboer" w:date="2017-03-13T14:04:00Z">
              <w:r w:rsidR="00E540D1">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 xml:space="preserve">BENOEMD </w:t>
            </w:r>
            <w:del w:id="3162" w:author="Arjan Kloosterboer" w:date="2017-03-13T14:04:00Z">
              <w:r w:rsidRPr="00474957" w:rsidDel="00E540D1">
                <w:rPr>
                  <w:rFonts w:ascii="Calibri" w:hAnsi="Calibri" w:cs="Arial"/>
                  <w:color w:val="000000"/>
                  <w:sz w:val="22"/>
                  <w:szCs w:val="24"/>
                  <w:lang w:eastAsia="en-US"/>
                </w:rPr>
                <w:delText>OBJEC</w:delText>
              </w:r>
            </w:del>
            <w:r w:rsidRPr="00474957">
              <w:rPr>
                <w:rFonts w:ascii="Calibri" w:hAnsi="Calibri" w:cs="Arial"/>
                <w:color w:val="000000"/>
                <w:sz w:val="22"/>
                <w:szCs w:val="24"/>
                <w:lang w:eastAsia="en-US"/>
              </w:rPr>
              <w:t>T</w:t>
            </w:r>
            <w:ins w:id="3163" w:author="Arjan Kloosterboer" w:date="2017-03-13T14:04:00Z">
              <w:r w:rsidR="00E540D1">
                <w:rPr>
                  <w:rFonts w:ascii="Calibri" w:hAnsi="Calibri" w:cs="Arial"/>
                  <w:color w:val="000000"/>
                  <w:sz w:val="22"/>
                  <w:szCs w:val="24"/>
                  <w:lang w:eastAsia="en-US"/>
                </w:rPr>
                <w:t>ERREIN</w:t>
              </w:r>
            </w:ins>
            <w:r>
              <w:rPr>
                <w:rFonts w:ascii="Calibri" w:hAnsi="Calibri" w:cs="Arial"/>
                <w:color w:val="000000"/>
                <w:sz w:val="22"/>
                <w:szCs w:val="24"/>
                <w:lang w:eastAsia="en-US"/>
              </w:rPr>
              <w:t>.(Attribuutsoort)</w:t>
            </w:r>
            <w:ins w:id="3164" w:author="Arjan Kloosterboer" w:date="2017-03-13T14:04:00Z">
              <w:r w:rsidR="00E540D1">
                <w:rPr>
                  <w:rFonts w:ascii="Calibri" w:hAnsi="Calibri" w:cs="Arial"/>
                  <w:color w:val="000000"/>
                  <w:sz w:val="22"/>
                  <w:szCs w:val="24"/>
                  <w:lang w:eastAsia="en-US"/>
                </w:rPr>
                <w:t>Overig b</w:t>
              </w:r>
            </w:ins>
            <w:del w:id="3165" w:author="Arjan Kloosterboer" w:date="2017-03-13T14:04:00Z">
              <w:r w:rsidRPr="00474957" w:rsidDel="00E540D1">
                <w:rPr>
                  <w:rFonts w:ascii="Calibri" w:hAnsi="Calibri" w:cs="Arial"/>
                  <w:color w:val="000000"/>
                  <w:sz w:val="22"/>
                  <w:szCs w:val="24"/>
                  <w:lang w:eastAsia="en-US"/>
                </w:rPr>
                <w:delText>B</w:delText>
              </w:r>
            </w:del>
            <w:r w:rsidRPr="00474957">
              <w:rPr>
                <w:rFonts w:ascii="Calibri" w:hAnsi="Calibri" w:cs="Arial"/>
                <w:color w:val="000000"/>
                <w:sz w:val="22"/>
                <w:szCs w:val="24"/>
                <w:lang w:eastAsia="en-US"/>
              </w:rPr>
              <w:t xml:space="preserve">enoemd </w:t>
            </w:r>
            <w:del w:id="3166" w:author="Arjan Kloosterboer" w:date="2017-03-13T14:04:00Z">
              <w:r w:rsidRPr="00474957" w:rsidDel="00E540D1">
                <w:rPr>
                  <w:rFonts w:ascii="Calibri" w:hAnsi="Calibri" w:cs="Arial"/>
                  <w:color w:val="000000"/>
                  <w:sz w:val="22"/>
                  <w:szCs w:val="24"/>
                  <w:lang w:eastAsia="en-US"/>
                </w:rPr>
                <w:delText xml:space="preserve">object </w:delText>
              </w:r>
            </w:del>
            <w:ins w:id="3167" w:author="Arjan Kloosterboer" w:date="2017-03-13T14:04:00Z">
              <w:r w:rsidR="00E540D1">
                <w:rPr>
                  <w:rFonts w:ascii="Calibri" w:hAnsi="Calibri" w:cs="Arial"/>
                  <w:color w:val="000000"/>
                  <w:sz w:val="22"/>
                  <w:szCs w:val="24"/>
                  <w:lang w:eastAsia="en-US"/>
                </w:rPr>
                <w:t>terrein</w:t>
              </w:r>
              <w:r w:rsidR="00E540D1" w:rsidRPr="00474957">
                <w:rPr>
                  <w:rFonts w:ascii="Calibri" w:hAnsi="Calibri" w:cs="Arial"/>
                  <w:color w:val="000000"/>
                  <w:sz w:val="22"/>
                  <w:szCs w:val="24"/>
                  <w:lang w:eastAsia="en-US"/>
                </w:rPr>
                <w:t xml:space="preserve"> </w:t>
              </w:r>
            </w:ins>
            <w:r w:rsidRPr="00474957">
              <w:rPr>
                <w:rFonts w:ascii="Calibri" w:hAnsi="Calibri" w:cs="Arial"/>
                <w:color w:val="000000"/>
                <w:sz w:val="22"/>
                <w:szCs w:val="24"/>
                <w:lang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58"/>
      </w:tr>
      <w:tr w:rsidR="00847C61" w:rsidRPr="00474957" w14:paraId="54CA9538" w14:textId="77777777" w:rsidTr="00847C61">
        <w:tc>
          <w:tcPr>
            <w:tcW w:w="450" w:type="dxa"/>
            <w:tcBorders>
              <w:top w:val="nil"/>
              <w:left w:val="nil"/>
              <w:bottom w:val="nil"/>
              <w:right w:val="nil"/>
            </w:tcBorders>
          </w:tcPr>
          <w:p w14:paraId="5B27FE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8" w:name="BKM_B642F96F_6D44_489a_87AD_5F8B5B381931"/>
          </w:p>
        </w:tc>
        <w:tc>
          <w:tcPr>
            <w:tcW w:w="2790" w:type="dxa"/>
            <w:gridSpan w:val="2"/>
            <w:tcBorders>
              <w:top w:val="nil"/>
              <w:left w:val="nil"/>
              <w:bottom w:val="nil"/>
              <w:right w:val="nil"/>
            </w:tcBorders>
          </w:tcPr>
          <w:p w14:paraId="2869DDA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E540D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68EF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68"/>
      </w:tr>
      <w:tr w:rsidR="00847C61" w:rsidRPr="00474957" w14:paraId="33958D38" w14:textId="77777777" w:rsidTr="00847C61">
        <w:tc>
          <w:tcPr>
            <w:tcW w:w="450" w:type="dxa"/>
            <w:tcBorders>
              <w:top w:val="nil"/>
              <w:left w:val="nil"/>
              <w:bottom w:val="nil"/>
              <w:right w:val="nil"/>
            </w:tcBorders>
          </w:tcPr>
          <w:p w14:paraId="7ACB71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69" w:name="BKM_834F2D74_57BF_48df_A123_190D23E8B566"/>
          </w:p>
        </w:tc>
        <w:tc>
          <w:tcPr>
            <w:tcW w:w="2790" w:type="dxa"/>
            <w:gridSpan w:val="2"/>
            <w:tcBorders>
              <w:top w:val="nil"/>
              <w:left w:val="nil"/>
              <w:bottom w:val="nil"/>
              <w:right w:val="nil"/>
            </w:tcBorders>
          </w:tcPr>
          <w:p w14:paraId="69DE0DC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6C44B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69"/>
      </w:tr>
      <w:tr w:rsidR="00847C61" w:rsidRPr="00474957" w14:paraId="6A5D79B1" w14:textId="77777777" w:rsidTr="00847C61">
        <w:tc>
          <w:tcPr>
            <w:tcW w:w="450" w:type="dxa"/>
            <w:tcBorders>
              <w:top w:val="nil"/>
              <w:left w:val="nil"/>
              <w:bottom w:val="nil"/>
              <w:right w:val="nil"/>
            </w:tcBorders>
          </w:tcPr>
          <w:p w14:paraId="0B57664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70" w:name="BKM_0E14E132_2EB4_4769_8FD3_DAF22DC01536"/>
          </w:p>
        </w:tc>
        <w:tc>
          <w:tcPr>
            <w:tcW w:w="2790" w:type="dxa"/>
            <w:gridSpan w:val="2"/>
            <w:tcBorders>
              <w:top w:val="nil"/>
              <w:left w:val="nil"/>
              <w:bottom w:val="nil"/>
              <w:right w:val="nil"/>
            </w:tcBorders>
          </w:tcPr>
          <w:p w14:paraId="32FA74F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D6658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70"/>
      </w:tr>
      <w:tr w:rsidR="00847C61" w:rsidRPr="00474957" w14:paraId="208DCCA4" w14:textId="77777777" w:rsidTr="00847C61">
        <w:tc>
          <w:tcPr>
            <w:tcW w:w="450" w:type="dxa"/>
            <w:tcBorders>
              <w:top w:val="nil"/>
              <w:left w:val="nil"/>
              <w:bottom w:val="nil"/>
              <w:right w:val="nil"/>
            </w:tcBorders>
          </w:tcPr>
          <w:p w14:paraId="1F1263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71" w:name="BKM_625B9753_F273_436e_8B68_49553559F0BC"/>
          </w:p>
        </w:tc>
        <w:tc>
          <w:tcPr>
            <w:tcW w:w="2790" w:type="dxa"/>
            <w:gridSpan w:val="2"/>
            <w:tcBorders>
              <w:top w:val="nil"/>
              <w:left w:val="nil"/>
              <w:bottom w:val="nil"/>
              <w:right w:val="nil"/>
            </w:tcBorders>
          </w:tcPr>
          <w:p w14:paraId="1F86BEA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Officleel 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F4D38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Officieel adres OVERIG BENOEMD TERREIN</w:t>
            </w:r>
          </w:p>
        </w:tc>
        <w:bookmarkEnd w:id="3171"/>
      </w:tr>
      <w:tr w:rsidR="00847C61" w:rsidRPr="00474957" w14:paraId="46985084" w14:textId="77777777" w:rsidTr="00847C61">
        <w:tc>
          <w:tcPr>
            <w:tcW w:w="450" w:type="dxa"/>
            <w:tcBorders>
              <w:top w:val="nil"/>
              <w:left w:val="nil"/>
              <w:bottom w:val="nil"/>
              <w:right w:val="nil"/>
            </w:tcBorders>
          </w:tcPr>
          <w:p w14:paraId="7AF082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D1EB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4B3836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25B1847A" w14:textId="77777777" w:rsidTr="00847C61">
        <w:tc>
          <w:tcPr>
            <w:tcW w:w="450" w:type="dxa"/>
            <w:tcBorders>
              <w:top w:val="nil"/>
              <w:left w:val="nil"/>
              <w:bottom w:val="nil"/>
              <w:right w:val="nil"/>
            </w:tcBorders>
          </w:tcPr>
          <w:p w14:paraId="5C55B4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F02A55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38F2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6B8C00F" w14:textId="77777777" w:rsidTr="00847C61">
        <w:tc>
          <w:tcPr>
            <w:tcW w:w="450" w:type="dxa"/>
            <w:tcBorders>
              <w:top w:val="nil"/>
              <w:left w:val="nil"/>
              <w:bottom w:val="nil"/>
              <w:right w:val="nil"/>
            </w:tcBorders>
          </w:tcPr>
          <w:p w14:paraId="2633F1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1D0D34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33469B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7FDA0A0F" w14:textId="77777777" w:rsidTr="00847C61">
        <w:tc>
          <w:tcPr>
            <w:tcW w:w="450" w:type="dxa"/>
            <w:tcBorders>
              <w:top w:val="nil"/>
              <w:left w:val="nil"/>
              <w:bottom w:val="nil"/>
              <w:right w:val="nil"/>
            </w:tcBorders>
          </w:tcPr>
          <w:p w14:paraId="68ACDF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AFBD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39E777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4C8F072F" w14:textId="77777777" w:rsidTr="00847C61">
        <w:tc>
          <w:tcPr>
            <w:tcW w:w="450" w:type="dxa"/>
            <w:tcBorders>
              <w:top w:val="nil"/>
              <w:left w:val="nil"/>
              <w:bottom w:val="nil"/>
              <w:right w:val="nil"/>
            </w:tcBorders>
          </w:tcPr>
          <w:p w14:paraId="6AC0F0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6CE1C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2C1F6C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56FF716B" w14:textId="77777777" w:rsidTr="00847C61">
        <w:tc>
          <w:tcPr>
            <w:tcW w:w="450" w:type="dxa"/>
            <w:tcBorders>
              <w:top w:val="nil"/>
              <w:left w:val="nil"/>
              <w:bottom w:val="nil"/>
              <w:right w:val="nil"/>
            </w:tcBorders>
          </w:tcPr>
          <w:p w14:paraId="261366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14C26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15EA5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20AEFA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2A342C60" w14:textId="77777777" w:rsidTr="00847C61">
        <w:tc>
          <w:tcPr>
            <w:tcW w:w="9360" w:type="dxa"/>
            <w:gridSpan w:val="3"/>
            <w:tcBorders>
              <w:top w:val="nil"/>
              <w:left w:val="nil"/>
              <w:bottom w:val="nil"/>
              <w:right w:val="nil"/>
            </w:tcBorders>
          </w:tcPr>
          <w:p w14:paraId="73DE17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07160B0B" w14:textId="77777777" w:rsidTr="00847C61">
        <w:tc>
          <w:tcPr>
            <w:tcW w:w="450" w:type="dxa"/>
            <w:tcBorders>
              <w:top w:val="nil"/>
              <w:left w:val="nil"/>
              <w:bottom w:val="nil"/>
              <w:right w:val="nil"/>
            </w:tcBorders>
          </w:tcPr>
          <w:p w14:paraId="2E9718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5994D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53F2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2AF38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8F6C198" w14:textId="77777777" w:rsidTr="00847C61">
        <w:tc>
          <w:tcPr>
            <w:tcW w:w="450" w:type="dxa"/>
            <w:tcBorders>
              <w:top w:val="nil"/>
              <w:left w:val="nil"/>
              <w:bottom w:val="nil"/>
              <w:right w:val="nil"/>
            </w:tcBorders>
          </w:tcPr>
          <w:p w14:paraId="73B2685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E5A503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09C409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0BAA8B1" w14:textId="24865246"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 xml:space="preserve">OVERIG </w:t>
            </w:r>
            <w:ins w:id="3172" w:author="Arjan Kloosterboer" w:date="2017-09-21T12:49:00Z">
              <w:r w:rsidR="00BB043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53E6667E" w14:textId="66DB9D7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OVERIG </w:t>
            </w:r>
            <w:ins w:id="3173" w:author="Arjan Kloosterboer" w:date="2017-09-21T12:49:00Z">
              <w:r w:rsidR="00BB0431">
                <w:rPr>
                  <w:rFonts w:ascii="Calibri" w:hAnsi="Calibri" w:cs="Arial"/>
                  <w:color w:val="0F0F0F"/>
                  <w:sz w:val="22"/>
                  <w:szCs w:val="24"/>
                  <w:lang w:eastAsia="en-US"/>
                </w:rPr>
                <w:t xml:space="preserve">BENOEMD </w:t>
              </w:r>
            </w:ins>
            <w:r w:rsidR="00847C61" w:rsidRPr="00474957">
              <w:rPr>
                <w:rFonts w:ascii="Calibri" w:hAnsi="Calibri" w:cs="Arial"/>
                <w:color w:val="0F0F0F"/>
                <w:sz w:val="22"/>
                <w:szCs w:val="24"/>
                <w:lang w:eastAsia="en-US"/>
              </w:rPr>
              <w:t>TERREIN is een specialisatie van OBJECT.</w:t>
            </w:r>
            <w:r w:rsidRPr="00474957">
              <w:rPr>
                <w:rFonts w:ascii="Arial" w:hAnsi="Arial" w:cs="Arial"/>
                <w:szCs w:val="24"/>
                <w:lang w:val="en-AU" w:eastAsia="en-US"/>
              </w:rPr>
              <w:fldChar w:fldCharType="end"/>
            </w:r>
          </w:p>
        </w:tc>
      </w:tr>
      <w:tr w:rsidR="00847C61" w:rsidRPr="00474957" w14:paraId="71D30E63" w14:textId="77777777" w:rsidTr="00847C61">
        <w:trPr>
          <w:trHeight w:hRule="exact" w:val="128"/>
        </w:trPr>
        <w:tc>
          <w:tcPr>
            <w:tcW w:w="450" w:type="dxa"/>
            <w:tcBorders>
              <w:top w:val="nil"/>
              <w:left w:val="nil"/>
              <w:bottom w:val="nil"/>
              <w:right w:val="nil"/>
            </w:tcBorders>
          </w:tcPr>
          <w:p w14:paraId="3D6DCB8C"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8267FD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8034D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8DBF0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656365AF" w14:textId="77777777" w:rsidTr="00847C61">
        <w:trPr>
          <w:cantSplit/>
        </w:trPr>
        <w:tc>
          <w:tcPr>
            <w:tcW w:w="9360" w:type="dxa"/>
            <w:tcBorders>
              <w:top w:val="nil"/>
              <w:left w:val="nil"/>
              <w:bottom w:val="nil"/>
              <w:right w:val="nil"/>
            </w:tcBorders>
          </w:tcPr>
          <w:p w14:paraId="38A0F8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25BC36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 TERREIN die in het RGBZ gebruikt worden bij deze specialisatie van OBJECT. Zie voor de specificaties van deze gegevens het RSGB.</w:t>
            </w:r>
          </w:p>
        </w:tc>
      </w:tr>
    </w:tbl>
    <w:bookmarkStart w:id="3174" w:name="BKM_392FCCEC_1023_4461_8B4E_1AA6FFB6A093"/>
    <w:bookmarkEnd w:id="3174"/>
    <w:p w14:paraId="3140D7AC"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OVERIGE ADRESSEERBAAR OBJECT AANDUIDING</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0DE65C9" w14:textId="77777777" w:rsidTr="00847C61">
        <w:trPr>
          <w:trHeight w:val="271"/>
        </w:trPr>
        <w:tc>
          <w:tcPr>
            <w:tcW w:w="2340" w:type="dxa"/>
            <w:gridSpan w:val="2"/>
            <w:tcBorders>
              <w:top w:val="nil"/>
              <w:left w:val="nil"/>
              <w:bottom w:val="nil"/>
              <w:right w:val="nil"/>
            </w:tcBorders>
          </w:tcPr>
          <w:p w14:paraId="1F9EA6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47754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OVERIGE ADRESSEERBAAR OBJECT AANDUIDING</w:t>
            </w:r>
            <w:r w:rsidRPr="00474957">
              <w:rPr>
                <w:rFonts w:ascii="Arial" w:hAnsi="Arial" w:cs="Arial"/>
                <w:szCs w:val="24"/>
                <w:lang w:val="en-AU" w:eastAsia="en-US"/>
              </w:rPr>
              <w:fldChar w:fldCharType="end"/>
            </w:r>
          </w:p>
        </w:tc>
      </w:tr>
      <w:tr w:rsidR="00847C61" w:rsidRPr="00474957" w14:paraId="2DA33E4B" w14:textId="77777777" w:rsidTr="00847C61">
        <w:trPr>
          <w:trHeight w:hRule="exact" w:val="128"/>
        </w:trPr>
        <w:tc>
          <w:tcPr>
            <w:tcW w:w="2340" w:type="dxa"/>
            <w:gridSpan w:val="2"/>
            <w:tcBorders>
              <w:top w:val="nil"/>
              <w:left w:val="nil"/>
              <w:bottom w:val="nil"/>
              <w:right w:val="nil"/>
            </w:tcBorders>
          </w:tcPr>
          <w:p w14:paraId="3EF385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F44CE1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913729E" w14:textId="77777777" w:rsidTr="00847C61">
        <w:trPr>
          <w:trHeight w:val="151"/>
        </w:trPr>
        <w:tc>
          <w:tcPr>
            <w:tcW w:w="2340" w:type="dxa"/>
            <w:gridSpan w:val="2"/>
            <w:tcBorders>
              <w:top w:val="nil"/>
              <w:left w:val="nil"/>
              <w:bottom w:val="nil"/>
              <w:right w:val="nil"/>
            </w:tcBorders>
          </w:tcPr>
          <w:p w14:paraId="6A9999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19C6D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3E9790E" w14:textId="77777777" w:rsidTr="00847C61">
        <w:trPr>
          <w:trHeight w:hRule="exact" w:val="128"/>
        </w:trPr>
        <w:tc>
          <w:tcPr>
            <w:tcW w:w="2340" w:type="dxa"/>
            <w:gridSpan w:val="2"/>
            <w:tcBorders>
              <w:top w:val="nil"/>
              <w:left w:val="nil"/>
              <w:bottom w:val="nil"/>
              <w:right w:val="nil"/>
            </w:tcBorders>
          </w:tcPr>
          <w:p w14:paraId="4A20D2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84757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9B23D85" w14:textId="77777777" w:rsidTr="00847C61">
        <w:tc>
          <w:tcPr>
            <w:tcW w:w="2340" w:type="dxa"/>
            <w:gridSpan w:val="2"/>
            <w:tcBorders>
              <w:top w:val="nil"/>
              <w:left w:val="nil"/>
              <w:bottom w:val="nil"/>
              <w:right w:val="nil"/>
            </w:tcBorders>
          </w:tcPr>
          <w:p w14:paraId="7ED5B7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7F414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5240813" w14:textId="77777777" w:rsidTr="00847C61">
        <w:trPr>
          <w:trHeight w:hRule="exact" w:val="241"/>
        </w:trPr>
        <w:tc>
          <w:tcPr>
            <w:tcW w:w="2340" w:type="dxa"/>
            <w:gridSpan w:val="2"/>
            <w:tcBorders>
              <w:top w:val="nil"/>
              <w:left w:val="nil"/>
              <w:bottom w:val="nil"/>
              <w:right w:val="nil"/>
            </w:tcBorders>
          </w:tcPr>
          <w:p w14:paraId="65EEE8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9560C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F1E02FC" w14:textId="77777777" w:rsidTr="00847C61">
        <w:tc>
          <w:tcPr>
            <w:tcW w:w="2340" w:type="dxa"/>
            <w:gridSpan w:val="2"/>
            <w:tcBorders>
              <w:top w:val="nil"/>
              <w:left w:val="nil"/>
              <w:bottom w:val="nil"/>
              <w:right w:val="nil"/>
            </w:tcBorders>
          </w:tcPr>
          <w:p w14:paraId="225689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CEBDA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589B1CA" w14:textId="77777777" w:rsidTr="00847C61">
        <w:tc>
          <w:tcPr>
            <w:tcW w:w="450" w:type="dxa"/>
            <w:tcBorders>
              <w:top w:val="nil"/>
              <w:left w:val="nil"/>
              <w:bottom w:val="nil"/>
              <w:right w:val="nil"/>
            </w:tcBorders>
          </w:tcPr>
          <w:p w14:paraId="2D6543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175" w:name="BKM_956F9F68_F430_48f6_B199_27AD791EC593"/>
          </w:p>
        </w:tc>
        <w:tc>
          <w:tcPr>
            <w:tcW w:w="2790" w:type="dxa"/>
            <w:gridSpan w:val="2"/>
            <w:tcBorders>
              <w:top w:val="nil"/>
              <w:left w:val="nil"/>
              <w:bottom w:val="nil"/>
              <w:right w:val="nil"/>
            </w:tcBorders>
          </w:tcPr>
          <w:p w14:paraId="20CE25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8392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3B2F845D" w14:textId="77777777" w:rsidTr="00847C61">
        <w:tc>
          <w:tcPr>
            <w:tcW w:w="450" w:type="dxa"/>
            <w:tcBorders>
              <w:top w:val="nil"/>
              <w:left w:val="nil"/>
              <w:bottom w:val="nil"/>
              <w:right w:val="nil"/>
            </w:tcBorders>
          </w:tcPr>
          <w:p w14:paraId="5E7655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CC9FEEA" w14:textId="381522E3" w:rsidR="00847C61" w:rsidRPr="00E702D3"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6F25C3">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Identificatiecode</w:t>
            </w:r>
            <w:r w:rsidRPr="00474957">
              <w:rPr>
                <w:rFonts w:ascii="Arial" w:hAnsi="Arial" w:cs="Arial"/>
                <w:szCs w:val="24"/>
                <w:lang w:val="en-AU" w:eastAsia="en-US"/>
              </w:rPr>
              <w:fldChar w:fldCharType="end"/>
            </w:r>
            <w:ins w:id="3176" w:author="Arjan Kloosterboer" w:date="2017-03-13T14:09:00Z">
              <w:r w:rsidR="00E702D3" w:rsidRPr="006F25C3">
                <w:rPr>
                  <w:rFonts w:ascii="Arial" w:hAnsi="Arial" w:cs="Arial"/>
                  <w:szCs w:val="24"/>
                  <w:lang w:eastAsia="en-US"/>
                </w:rPr>
                <w:t xml:space="preserve"> </w:t>
              </w:r>
            </w:ins>
            <w:ins w:id="3177" w:author="Arjan Kloosterboer" w:date="2017-03-13T14:10:00Z">
              <w:r w:rsidR="00E702D3" w:rsidRPr="006F25C3">
                <w:rPr>
                  <w:rFonts w:ascii="Arial" w:hAnsi="Arial" w:cs="Arial"/>
                  <w:szCs w:val="24"/>
                  <w:lang w:eastAsia="en-US"/>
                </w:rPr>
                <w:t>overig adresseerbaar object aanduiding</w:t>
              </w:r>
            </w:ins>
          </w:p>
        </w:tc>
        <w:tc>
          <w:tcPr>
            <w:tcW w:w="6120" w:type="dxa"/>
            <w:tcBorders>
              <w:top w:val="nil"/>
              <w:left w:val="nil"/>
              <w:bottom w:val="nil"/>
              <w:right w:val="nil"/>
            </w:tcBorders>
          </w:tcPr>
          <w:p w14:paraId="6C455735" w14:textId="4EAF6DDD"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ins w:id="3178" w:author="Arjan Kloosterboer" w:date="2017-03-13T14:10:00Z">
              <w:r w:rsidR="006F25C3">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t>
            </w:r>
            <w:ins w:id="3179" w:author="Arjan Kloosterboer" w:date="2017-03-13T14:10:00Z">
              <w:r w:rsidR="006F25C3">
                <w:rPr>
                  <w:rFonts w:ascii="Calibri" w:hAnsi="Calibri" w:cs="Arial"/>
                  <w:color w:val="000000"/>
                  <w:sz w:val="22"/>
                  <w:szCs w:val="24"/>
                  <w:lang w:eastAsia="en-US"/>
                </w:rPr>
                <w:t xml:space="preserve">overig </w:t>
              </w:r>
            </w:ins>
            <w:r w:rsidRPr="00474957">
              <w:rPr>
                <w:rFonts w:ascii="Calibri" w:hAnsi="Calibri" w:cs="Arial"/>
                <w:color w:val="000000"/>
                <w:sz w:val="22"/>
                <w:szCs w:val="24"/>
                <w:lang w:eastAsia="en-US"/>
              </w:rPr>
              <w:t xml:space="preserve">adresseerbaar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75"/>
      </w:tr>
      <w:tr w:rsidR="00847C61" w:rsidRPr="00474957" w14:paraId="0C3A81A6" w14:textId="77777777" w:rsidTr="00847C61">
        <w:tc>
          <w:tcPr>
            <w:tcW w:w="450" w:type="dxa"/>
            <w:tcBorders>
              <w:top w:val="nil"/>
              <w:left w:val="nil"/>
              <w:bottom w:val="nil"/>
              <w:right w:val="nil"/>
            </w:tcBorders>
          </w:tcPr>
          <w:p w14:paraId="28F5C4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0" w:name="BKM_BEB12AAA_105C_47c0_AC23_C0215CFF1F38"/>
          </w:p>
        </w:tc>
        <w:tc>
          <w:tcPr>
            <w:tcW w:w="2790" w:type="dxa"/>
            <w:gridSpan w:val="2"/>
            <w:tcBorders>
              <w:top w:val="nil"/>
              <w:left w:val="nil"/>
              <w:bottom w:val="nil"/>
              <w:right w:val="nil"/>
            </w:tcBorders>
          </w:tcPr>
          <w:p w14:paraId="7775696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E59F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0"/>
      </w:tr>
      <w:tr w:rsidR="00847C61" w:rsidRPr="00474957" w14:paraId="52EDB456" w14:textId="77777777" w:rsidTr="00847C61">
        <w:tc>
          <w:tcPr>
            <w:tcW w:w="450" w:type="dxa"/>
            <w:tcBorders>
              <w:top w:val="nil"/>
              <w:left w:val="nil"/>
              <w:bottom w:val="nil"/>
              <w:right w:val="nil"/>
            </w:tcBorders>
          </w:tcPr>
          <w:p w14:paraId="3B8C66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1" w:name="BKM_E7E4B1B3_B336_4291_96B8_91D259DCC0CC"/>
          </w:p>
        </w:tc>
        <w:tc>
          <w:tcPr>
            <w:tcW w:w="2790" w:type="dxa"/>
            <w:gridSpan w:val="2"/>
            <w:tcBorders>
              <w:top w:val="nil"/>
              <w:left w:val="nil"/>
              <w:bottom w:val="nil"/>
              <w:right w:val="nil"/>
            </w:tcBorders>
          </w:tcPr>
          <w:p w14:paraId="144E4BA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Huisletter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AB954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1"/>
      </w:tr>
      <w:tr w:rsidR="00847C61" w:rsidRPr="00474957" w14:paraId="350EA21E" w14:textId="77777777" w:rsidTr="00847C61">
        <w:tc>
          <w:tcPr>
            <w:tcW w:w="450" w:type="dxa"/>
            <w:tcBorders>
              <w:top w:val="nil"/>
              <w:left w:val="nil"/>
              <w:bottom w:val="nil"/>
              <w:right w:val="nil"/>
            </w:tcBorders>
          </w:tcPr>
          <w:p w14:paraId="042C1E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2" w:name="BKM_301FE88E_1AC5_4345_89F6_F5376CBB9835"/>
          </w:p>
        </w:tc>
        <w:tc>
          <w:tcPr>
            <w:tcW w:w="2790" w:type="dxa"/>
            <w:gridSpan w:val="2"/>
            <w:tcBorders>
              <w:top w:val="nil"/>
              <w:left w:val="nil"/>
              <w:bottom w:val="nil"/>
              <w:right w:val="nil"/>
            </w:tcBorders>
          </w:tcPr>
          <w:p w14:paraId="2B9C38B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Huisnummertoevoeging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37F7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2"/>
      </w:tr>
      <w:tr w:rsidR="00847C61" w:rsidRPr="00474957" w14:paraId="3F2F67BE" w14:textId="77777777" w:rsidTr="00847C61">
        <w:tc>
          <w:tcPr>
            <w:tcW w:w="450" w:type="dxa"/>
            <w:tcBorders>
              <w:top w:val="nil"/>
              <w:left w:val="nil"/>
              <w:bottom w:val="nil"/>
              <w:right w:val="nil"/>
            </w:tcBorders>
          </w:tcPr>
          <w:p w14:paraId="0D6E29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3" w:name="BKM_57E0CDB0_EC56_42b2_87CD_9EE4B9894D1C"/>
          </w:p>
        </w:tc>
        <w:tc>
          <w:tcPr>
            <w:tcW w:w="2790" w:type="dxa"/>
            <w:gridSpan w:val="2"/>
            <w:tcBorders>
              <w:top w:val="nil"/>
              <w:left w:val="nil"/>
              <w:bottom w:val="nil"/>
              <w:right w:val="nil"/>
            </w:tcBorders>
          </w:tcPr>
          <w:p w14:paraId="56331EA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22AC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3"/>
      </w:tr>
      <w:tr w:rsidR="00847C61" w:rsidRPr="00474957" w14:paraId="65DC8A08" w14:textId="77777777" w:rsidTr="00847C61">
        <w:tc>
          <w:tcPr>
            <w:tcW w:w="450" w:type="dxa"/>
            <w:tcBorders>
              <w:top w:val="nil"/>
              <w:left w:val="nil"/>
              <w:bottom w:val="nil"/>
              <w:right w:val="nil"/>
            </w:tcBorders>
          </w:tcPr>
          <w:p w14:paraId="18ABC5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4" w:name="BKM_947D62F4_37E9_4f72_8432_5A99281DB6AF"/>
          </w:p>
        </w:tc>
        <w:tc>
          <w:tcPr>
            <w:tcW w:w="2790" w:type="dxa"/>
            <w:gridSpan w:val="2"/>
            <w:tcBorders>
              <w:top w:val="nil"/>
              <w:left w:val="nil"/>
              <w:bottom w:val="nil"/>
              <w:right w:val="nil"/>
            </w:tcBorders>
          </w:tcPr>
          <w:p w14:paraId="10C4E2C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3C71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4"/>
      </w:tr>
      <w:tr w:rsidR="00847C61" w:rsidRPr="00474957" w14:paraId="388B9950" w14:textId="77777777" w:rsidTr="00847C61">
        <w:tc>
          <w:tcPr>
            <w:tcW w:w="450" w:type="dxa"/>
            <w:tcBorders>
              <w:top w:val="nil"/>
              <w:left w:val="nil"/>
              <w:bottom w:val="nil"/>
              <w:right w:val="nil"/>
            </w:tcBorders>
          </w:tcPr>
          <w:p w14:paraId="58A839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5" w:name="BKM_A52486CA_A2B8_4063_9D6D_7F24F24A7F19"/>
          </w:p>
        </w:tc>
        <w:tc>
          <w:tcPr>
            <w:tcW w:w="2790" w:type="dxa"/>
            <w:gridSpan w:val="2"/>
            <w:tcBorders>
              <w:top w:val="nil"/>
              <w:left w:val="nil"/>
              <w:bottom w:val="nil"/>
              <w:right w:val="nil"/>
            </w:tcBorders>
          </w:tcPr>
          <w:p w14:paraId="48A2D53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adresseerbaar object 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DA58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addresserbaar object aanduiding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5"/>
      </w:tr>
      <w:tr w:rsidR="00847C61" w:rsidRPr="00474957" w14:paraId="731C2B76" w14:textId="77777777" w:rsidTr="00847C61">
        <w:tc>
          <w:tcPr>
            <w:tcW w:w="450" w:type="dxa"/>
            <w:tcBorders>
              <w:top w:val="nil"/>
              <w:left w:val="nil"/>
              <w:bottom w:val="nil"/>
              <w:right w:val="nil"/>
            </w:tcBorders>
          </w:tcPr>
          <w:p w14:paraId="5E856A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6" w:name="BKM_85F9FBE1_AEED_4cc7_A4FC_FA026E11E21A"/>
          </w:p>
        </w:tc>
        <w:tc>
          <w:tcPr>
            <w:tcW w:w="2790" w:type="dxa"/>
            <w:gridSpan w:val="2"/>
            <w:tcBorders>
              <w:top w:val="nil"/>
              <w:left w:val="nil"/>
              <w:bottom w:val="nil"/>
              <w:right w:val="nil"/>
            </w:tcBorders>
          </w:tcPr>
          <w:p w14:paraId="3F5590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openbare ruimte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0A55E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6"/>
      </w:tr>
      <w:tr w:rsidR="00847C61" w:rsidRPr="00474957" w14:paraId="60DA91A1" w14:textId="77777777" w:rsidTr="00847C61">
        <w:tc>
          <w:tcPr>
            <w:tcW w:w="450" w:type="dxa"/>
            <w:tcBorders>
              <w:top w:val="nil"/>
              <w:left w:val="nil"/>
              <w:bottom w:val="nil"/>
              <w:right w:val="nil"/>
            </w:tcBorders>
          </w:tcPr>
          <w:p w14:paraId="1ABC32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187" w:name="BKM_24200C83_5859_4ce3_B5C5_96A817F92134"/>
          </w:p>
        </w:tc>
        <w:tc>
          <w:tcPr>
            <w:tcW w:w="2790" w:type="dxa"/>
            <w:gridSpan w:val="2"/>
            <w:tcBorders>
              <w:top w:val="nil"/>
              <w:left w:val="nil"/>
              <w:bottom w:val="nil"/>
              <w:right w:val="nil"/>
            </w:tcBorders>
          </w:tcPr>
          <w:p w14:paraId="40EFC99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A169E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187"/>
      </w:tr>
    </w:tbl>
    <w:p w14:paraId="3C11B0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FBAD260" w14:textId="77777777" w:rsidTr="00847C61">
        <w:tc>
          <w:tcPr>
            <w:tcW w:w="9360" w:type="dxa"/>
            <w:gridSpan w:val="3"/>
            <w:tcBorders>
              <w:top w:val="nil"/>
              <w:left w:val="nil"/>
              <w:bottom w:val="nil"/>
              <w:right w:val="nil"/>
            </w:tcBorders>
          </w:tcPr>
          <w:p w14:paraId="0DAEA3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BDA390A" w14:textId="77777777" w:rsidTr="00847C61">
        <w:tc>
          <w:tcPr>
            <w:tcW w:w="450" w:type="dxa"/>
            <w:tcBorders>
              <w:top w:val="nil"/>
              <w:left w:val="nil"/>
              <w:bottom w:val="nil"/>
              <w:right w:val="nil"/>
            </w:tcBorders>
          </w:tcPr>
          <w:p w14:paraId="3D25A92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8D83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8D293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1635C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7852B36F" w14:textId="77777777" w:rsidTr="00847C61">
        <w:tc>
          <w:tcPr>
            <w:tcW w:w="450" w:type="dxa"/>
            <w:tcBorders>
              <w:top w:val="nil"/>
              <w:left w:val="nil"/>
              <w:bottom w:val="nil"/>
              <w:right w:val="nil"/>
            </w:tcBorders>
          </w:tcPr>
          <w:p w14:paraId="2DCB20C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4B46A2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590C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0B30E7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OVERIGE ADRESSEERBAAR OBJECT AANDUIDING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E2764C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OVERIGE ADRESSEERBAAR OBJECT AANDUIDING is een specialisatie van OBJECT.</w:t>
            </w:r>
            <w:r w:rsidRPr="00474957">
              <w:rPr>
                <w:rFonts w:ascii="Arial" w:hAnsi="Arial" w:cs="Arial"/>
                <w:szCs w:val="24"/>
                <w:lang w:val="en-AU" w:eastAsia="en-US"/>
              </w:rPr>
              <w:fldChar w:fldCharType="end"/>
            </w:r>
          </w:p>
        </w:tc>
      </w:tr>
      <w:tr w:rsidR="00847C61" w:rsidRPr="00474957" w14:paraId="0257B482" w14:textId="77777777" w:rsidTr="00847C61">
        <w:trPr>
          <w:trHeight w:hRule="exact" w:val="128"/>
        </w:trPr>
        <w:tc>
          <w:tcPr>
            <w:tcW w:w="450" w:type="dxa"/>
            <w:tcBorders>
              <w:top w:val="nil"/>
              <w:left w:val="nil"/>
              <w:bottom w:val="nil"/>
              <w:right w:val="nil"/>
            </w:tcBorders>
          </w:tcPr>
          <w:p w14:paraId="17BA948D"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BE196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84461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9B487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BB48333" w14:textId="77777777" w:rsidTr="0095235C">
        <w:trPr>
          <w:cantSplit/>
        </w:trPr>
        <w:tc>
          <w:tcPr>
            <w:tcW w:w="9360" w:type="dxa"/>
            <w:tcBorders>
              <w:top w:val="nil"/>
              <w:left w:val="nil"/>
              <w:bottom w:val="nil"/>
              <w:right w:val="nil"/>
            </w:tcBorders>
          </w:tcPr>
          <w:p w14:paraId="1DC088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E3B157E"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OVERIGE ADRESSEERBAAR OBJECT AANDUIDING die in het RGBZ gebruikt worden bij deze specialisatie van OBJECT. Zie voor de specificaties van deze gegevens het RSGB.</w:t>
            </w:r>
          </w:p>
        </w:tc>
      </w:tr>
    </w:tbl>
    <w:p w14:paraId="7F3E9E7B" w14:textId="77777777" w:rsidR="0095235C" w:rsidRDefault="0095235C" w:rsidP="0095235C">
      <w:pPr>
        <w:pStyle w:val="Kop3"/>
        <w:rPr>
          <w:ins w:id="3188" w:author="Arjan Kloosterboer" w:date="2017-09-21T15:09:00Z"/>
          <w:rFonts w:eastAsia="Times New Roman"/>
          <w:color w:val="0F0F0F"/>
        </w:rPr>
      </w:pPr>
      <w:bookmarkStart w:id="3189" w:name="BKM_E1E788BC_A482_4405_8335_76CCB4DBB68C"/>
      <w:bookmarkStart w:id="3190" w:name="BKM_5DA934B9_669D_426D_B670_A3924850D05B"/>
      <w:bookmarkEnd w:id="3189"/>
      <w:ins w:id="3191" w:author="Arjan Kloosterboer" w:date="2017-09-21T15:09:00Z">
        <w:r>
          <w:rPr>
            <w:rFonts w:ascii="Calibri" w:eastAsia="Times New Roman" w:hAnsi="Calibri" w:cs="Calibri"/>
            <w:color w:val="0F0F0F"/>
            <w:sz w:val="28"/>
            <w:szCs w:val="28"/>
          </w:rPr>
          <w:t>«Objecttype_proxy» OVERIGE SCHEIDING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1C38095C" w14:textId="77777777" w:rsidTr="00F9498E">
        <w:trPr>
          <w:trHeight w:val="271"/>
          <w:ins w:id="3192"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052E047" w14:textId="77777777" w:rsidR="0095235C" w:rsidRDefault="0095235C" w:rsidP="00F9498E">
            <w:pPr>
              <w:rPr>
                <w:ins w:id="3193" w:author="Arjan Kloosterboer" w:date="2017-09-21T15:09:00Z"/>
                <w:rFonts w:ascii="Calibri" w:hAnsi="Calibri" w:cs="Calibri"/>
                <w:color w:val="0F0F0F"/>
                <w:sz w:val="22"/>
                <w:szCs w:val="22"/>
              </w:rPr>
            </w:pPr>
            <w:ins w:id="3194" w:author="Arjan Kloosterboer" w:date="2017-09-21T15:09: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2672C68E" w14:textId="77777777" w:rsidR="0095235C" w:rsidRDefault="0095235C" w:rsidP="00F9498E">
            <w:pPr>
              <w:rPr>
                <w:ins w:id="3195" w:author="Arjan Kloosterboer" w:date="2017-09-21T15:09:00Z"/>
                <w:rFonts w:ascii="Calibri" w:hAnsi="Calibri" w:cs="Calibri"/>
                <w:color w:val="0F0F0F"/>
                <w:sz w:val="22"/>
                <w:szCs w:val="22"/>
              </w:rPr>
            </w:pPr>
            <w:ins w:id="3196" w:author="Arjan Kloosterboer" w:date="2017-09-21T15:09:00Z">
              <w:r>
                <w:rPr>
                  <w:rFonts w:ascii="Calibri" w:hAnsi="Calibri" w:cs="Calibri"/>
                  <w:color w:val="0F0F0F"/>
                  <w:sz w:val="22"/>
                  <w:szCs w:val="22"/>
                </w:rPr>
                <w:t>OVERIGE SCHEIDING</w:t>
              </w:r>
            </w:ins>
          </w:p>
        </w:tc>
      </w:tr>
      <w:tr w:rsidR="0095235C" w14:paraId="7704504D" w14:textId="77777777" w:rsidTr="00F9498E">
        <w:trPr>
          <w:trHeight w:hRule="exact" w:val="128"/>
          <w:ins w:id="3197"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CCBC4BF" w14:textId="77777777" w:rsidR="0095235C" w:rsidRDefault="0095235C" w:rsidP="00F9498E">
            <w:pPr>
              <w:rPr>
                <w:ins w:id="3198"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047A150" w14:textId="77777777" w:rsidR="0095235C" w:rsidRDefault="0095235C" w:rsidP="00F9498E">
            <w:pPr>
              <w:rPr>
                <w:ins w:id="3199" w:author="Arjan Kloosterboer" w:date="2017-09-21T15:09:00Z"/>
                <w:rFonts w:ascii="Calibri" w:hAnsi="Calibri" w:cs="Calibri"/>
                <w:color w:val="0F0F0F"/>
                <w:sz w:val="22"/>
                <w:szCs w:val="22"/>
              </w:rPr>
            </w:pPr>
          </w:p>
        </w:tc>
      </w:tr>
      <w:tr w:rsidR="0095235C" w14:paraId="67EB0D31" w14:textId="77777777" w:rsidTr="00F9498E">
        <w:trPr>
          <w:ins w:id="3200"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7B899CCB" w14:textId="77777777" w:rsidR="0095235C" w:rsidRDefault="0095235C" w:rsidP="00F9498E">
            <w:pPr>
              <w:rPr>
                <w:ins w:id="3201" w:author="Arjan Kloosterboer" w:date="2017-09-21T15:09:00Z"/>
                <w:rFonts w:ascii="Calibri" w:hAnsi="Calibri" w:cs="Calibri"/>
                <w:b/>
                <w:bCs/>
                <w:color w:val="0F0F0F"/>
                <w:sz w:val="22"/>
                <w:szCs w:val="22"/>
              </w:rPr>
            </w:pPr>
            <w:ins w:id="3202" w:author="Arjan Kloosterboer" w:date="2017-09-21T15:09: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69511DA4" w14:textId="77777777" w:rsidR="0095235C" w:rsidRDefault="0095235C" w:rsidP="00F9498E">
            <w:pPr>
              <w:rPr>
                <w:ins w:id="3203" w:author="Arjan Kloosterboer" w:date="2017-09-21T15:09:00Z"/>
                <w:rFonts w:ascii="Calibri" w:hAnsi="Calibri" w:cs="Calibri"/>
                <w:color w:val="0F0F0F"/>
                <w:sz w:val="22"/>
                <w:szCs w:val="22"/>
              </w:rPr>
            </w:pPr>
            <w:ins w:id="3204" w:author="Arjan Kloosterboer" w:date="2017-09-21T15:09:00Z">
              <w:r>
                <w:rPr>
                  <w:rFonts w:ascii="Calibri" w:hAnsi="Calibri" w:cs="Calibri"/>
                  <w:color w:val="0F0F0F"/>
                  <w:sz w:val="22"/>
                  <w:szCs w:val="22"/>
                </w:rPr>
                <w:t>RSGB</w:t>
              </w:r>
            </w:ins>
          </w:p>
        </w:tc>
      </w:tr>
      <w:tr w:rsidR="0095235C" w14:paraId="7717E154" w14:textId="77777777" w:rsidTr="00F9498E">
        <w:trPr>
          <w:trHeight w:hRule="exact" w:val="128"/>
          <w:ins w:id="3205"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3F66113A" w14:textId="77777777" w:rsidR="0095235C" w:rsidRDefault="0095235C" w:rsidP="00F9498E">
            <w:pPr>
              <w:rPr>
                <w:ins w:id="3206"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9AFC4A6" w14:textId="77777777" w:rsidR="0095235C" w:rsidRDefault="0095235C" w:rsidP="00F9498E">
            <w:pPr>
              <w:rPr>
                <w:ins w:id="3207" w:author="Arjan Kloosterboer" w:date="2017-09-21T15:09:00Z"/>
                <w:rFonts w:ascii="Calibri" w:hAnsi="Calibri" w:cs="Calibri"/>
                <w:color w:val="0F0F0F"/>
                <w:sz w:val="22"/>
                <w:szCs w:val="22"/>
              </w:rPr>
            </w:pPr>
          </w:p>
        </w:tc>
      </w:tr>
      <w:tr w:rsidR="0095235C" w14:paraId="2C3A1786" w14:textId="77777777" w:rsidTr="00F9498E">
        <w:trPr>
          <w:ins w:id="3208"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6A2C493A" w14:textId="77777777" w:rsidR="0095235C" w:rsidRDefault="0095235C" w:rsidP="00F9498E">
            <w:pPr>
              <w:rPr>
                <w:ins w:id="3209" w:author="Arjan Kloosterboer" w:date="2017-09-21T15:09:00Z"/>
                <w:rFonts w:ascii="Calibri" w:hAnsi="Calibri" w:cs="Calibri"/>
                <w:b/>
                <w:bCs/>
                <w:color w:val="0F0F0F"/>
                <w:sz w:val="22"/>
                <w:szCs w:val="22"/>
              </w:rPr>
            </w:pPr>
            <w:ins w:id="3210" w:author="Arjan Kloosterboer" w:date="2017-09-21T15:09: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0021DB2" w14:textId="77777777" w:rsidR="0095235C" w:rsidRDefault="0095235C" w:rsidP="00F9498E">
            <w:pPr>
              <w:rPr>
                <w:ins w:id="3211" w:author="Arjan Kloosterboer" w:date="2017-09-21T15:09:00Z"/>
                <w:rFonts w:ascii="Calibri" w:hAnsi="Calibri" w:cs="Calibri"/>
                <w:color w:val="0F0F0F"/>
                <w:sz w:val="22"/>
                <w:szCs w:val="22"/>
              </w:rPr>
            </w:pPr>
            <w:ins w:id="3212" w:author="Arjan Kloosterboer" w:date="2017-09-21T15:09:00Z">
              <w:r>
                <w:rPr>
                  <w:rFonts w:ascii="Calibri" w:hAnsi="Calibri" w:cs="Calibri"/>
                  <w:color w:val="0F0F0F"/>
                  <w:sz w:val="22"/>
                  <w:szCs w:val="22"/>
                </w:rPr>
                <w:t>1 april 2017</w:t>
              </w:r>
            </w:ins>
          </w:p>
        </w:tc>
      </w:tr>
      <w:tr w:rsidR="0095235C" w14:paraId="43A4D6D1" w14:textId="77777777" w:rsidTr="00F9498E">
        <w:trPr>
          <w:trHeight w:hRule="exact" w:val="128"/>
          <w:ins w:id="3213"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4BA52BB2" w14:textId="77777777" w:rsidR="0095235C" w:rsidRDefault="0095235C" w:rsidP="00F9498E">
            <w:pPr>
              <w:rPr>
                <w:ins w:id="3214"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A8A3876" w14:textId="77777777" w:rsidR="0095235C" w:rsidRDefault="0095235C" w:rsidP="00F9498E">
            <w:pPr>
              <w:rPr>
                <w:ins w:id="3215" w:author="Arjan Kloosterboer" w:date="2017-09-21T15:09:00Z"/>
                <w:rFonts w:ascii="Calibri" w:hAnsi="Calibri" w:cs="Calibri"/>
                <w:color w:val="0F0F0F"/>
                <w:sz w:val="22"/>
                <w:szCs w:val="22"/>
              </w:rPr>
            </w:pPr>
          </w:p>
        </w:tc>
      </w:tr>
      <w:tr w:rsidR="0095235C" w14:paraId="75C8AC5E" w14:textId="77777777" w:rsidTr="00F9498E">
        <w:trPr>
          <w:trHeight w:hRule="exact" w:val="256"/>
          <w:ins w:id="3216"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5D1E280" w14:textId="77777777" w:rsidR="0095235C" w:rsidRDefault="0095235C" w:rsidP="00F9498E">
            <w:pPr>
              <w:rPr>
                <w:ins w:id="3217" w:author="Arjan Kloosterboer" w:date="2017-09-21T15:09: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EB026A" w14:textId="77777777" w:rsidR="0095235C" w:rsidRDefault="0095235C" w:rsidP="00F9498E">
            <w:pPr>
              <w:rPr>
                <w:ins w:id="3218" w:author="Arjan Kloosterboer" w:date="2017-09-21T15:09:00Z"/>
                <w:rFonts w:ascii="Calibri" w:hAnsi="Calibri" w:cs="Calibri"/>
                <w:color w:val="0F0F0F"/>
                <w:sz w:val="22"/>
                <w:szCs w:val="22"/>
              </w:rPr>
            </w:pPr>
          </w:p>
        </w:tc>
      </w:tr>
      <w:tr w:rsidR="0095235C" w14:paraId="40D8D567" w14:textId="77777777" w:rsidTr="00F9498E">
        <w:trPr>
          <w:ins w:id="3219" w:author="Arjan Kloosterboer" w:date="2017-09-21T15:09:00Z"/>
        </w:trPr>
        <w:tc>
          <w:tcPr>
            <w:tcW w:w="2340" w:type="dxa"/>
            <w:gridSpan w:val="2"/>
            <w:tcBorders>
              <w:top w:val="nil"/>
              <w:left w:val="nil"/>
              <w:bottom w:val="nil"/>
              <w:right w:val="nil"/>
            </w:tcBorders>
            <w:tcMar>
              <w:top w:w="0" w:type="dxa"/>
              <w:left w:w="60" w:type="dxa"/>
              <w:bottom w:w="0" w:type="dxa"/>
              <w:right w:w="60" w:type="dxa"/>
            </w:tcMar>
          </w:tcPr>
          <w:p w14:paraId="2E8988C3" w14:textId="77777777" w:rsidR="0095235C" w:rsidRDefault="0095235C" w:rsidP="00F9498E">
            <w:pPr>
              <w:rPr>
                <w:ins w:id="3220" w:author="Arjan Kloosterboer" w:date="2017-09-21T15:09:00Z"/>
                <w:rFonts w:ascii="Calibri" w:hAnsi="Calibri" w:cs="Calibri"/>
                <w:b/>
                <w:bCs/>
                <w:color w:val="0F0F0F"/>
                <w:sz w:val="22"/>
                <w:szCs w:val="22"/>
              </w:rPr>
            </w:pPr>
            <w:ins w:id="3221" w:author="Arjan Kloosterboer" w:date="2017-09-21T15:09: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D5068FE" w14:textId="77777777" w:rsidR="0095235C" w:rsidRDefault="0095235C" w:rsidP="00F9498E">
            <w:pPr>
              <w:rPr>
                <w:ins w:id="3222" w:author="Arjan Kloosterboer" w:date="2017-09-21T15:09:00Z"/>
                <w:rFonts w:ascii="Calibri" w:hAnsi="Calibri" w:cs="Calibri"/>
                <w:b/>
                <w:bCs/>
                <w:color w:val="0F0F0F"/>
                <w:sz w:val="22"/>
                <w:szCs w:val="22"/>
              </w:rPr>
            </w:pPr>
          </w:p>
        </w:tc>
      </w:tr>
      <w:tr w:rsidR="0095235C" w14:paraId="4E2E63E0" w14:textId="77777777" w:rsidTr="00F9498E">
        <w:trPr>
          <w:ins w:id="3223" w:author="Arjan Kloosterboer" w:date="2017-09-21T15:09:00Z"/>
        </w:trPr>
        <w:tc>
          <w:tcPr>
            <w:tcW w:w="450" w:type="dxa"/>
            <w:tcBorders>
              <w:top w:val="nil"/>
              <w:left w:val="nil"/>
              <w:bottom w:val="nil"/>
              <w:right w:val="nil"/>
            </w:tcBorders>
            <w:tcMar>
              <w:top w:w="0" w:type="dxa"/>
              <w:left w:w="60" w:type="dxa"/>
              <w:bottom w:w="0" w:type="dxa"/>
              <w:right w:w="60" w:type="dxa"/>
            </w:tcMar>
          </w:tcPr>
          <w:p w14:paraId="597FB771" w14:textId="77777777" w:rsidR="0095235C" w:rsidRDefault="0095235C" w:rsidP="00F9498E">
            <w:pPr>
              <w:rPr>
                <w:ins w:id="3224" w:author="Arjan Kloosterboer" w:date="2017-09-21T15:09:00Z"/>
                <w:rFonts w:ascii="Calibri" w:hAnsi="Calibri" w:cs="Calibri"/>
                <w:i/>
                <w:iCs/>
                <w:color w:val="0F0F0F"/>
                <w:sz w:val="22"/>
                <w:szCs w:val="22"/>
              </w:rPr>
            </w:pPr>
            <w:bookmarkStart w:id="3225" w:name="BKM_193E7B85_B24F_4D62_B5C4_1B0E1284FFFE"/>
          </w:p>
        </w:tc>
        <w:tc>
          <w:tcPr>
            <w:tcW w:w="2790" w:type="dxa"/>
            <w:gridSpan w:val="2"/>
            <w:tcBorders>
              <w:top w:val="nil"/>
              <w:left w:val="nil"/>
              <w:bottom w:val="nil"/>
              <w:right w:val="nil"/>
            </w:tcBorders>
            <w:tcMar>
              <w:top w:w="0" w:type="dxa"/>
              <w:left w:w="60" w:type="dxa"/>
              <w:bottom w:w="0" w:type="dxa"/>
              <w:right w:w="60" w:type="dxa"/>
            </w:tcMar>
          </w:tcPr>
          <w:p w14:paraId="13AD60E4" w14:textId="77777777" w:rsidR="0095235C" w:rsidRDefault="0095235C" w:rsidP="00F9498E">
            <w:pPr>
              <w:rPr>
                <w:ins w:id="3226" w:author="Arjan Kloosterboer" w:date="2017-09-21T15:09:00Z"/>
                <w:rFonts w:ascii="Calibri" w:hAnsi="Calibri" w:cs="Calibri"/>
                <w:color w:val="0F0F0F"/>
                <w:sz w:val="22"/>
                <w:szCs w:val="22"/>
              </w:rPr>
            </w:pPr>
            <w:ins w:id="3227" w:author="Arjan Kloosterboer" w:date="2017-09-21T15:09: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D6AC173" w14:textId="77777777" w:rsidR="0095235C" w:rsidRDefault="0095235C" w:rsidP="00F9498E">
            <w:pPr>
              <w:rPr>
                <w:ins w:id="3228" w:author="Arjan Kloosterboer" w:date="2017-09-21T15:09:00Z"/>
                <w:rFonts w:ascii="Calibri" w:hAnsi="Calibri" w:cs="Calibri"/>
                <w:color w:val="0F0F0F"/>
                <w:sz w:val="22"/>
                <w:szCs w:val="22"/>
              </w:rPr>
            </w:pPr>
            <w:ins w:id="3229" w:author="Arjan Kloosterboer" w:date="2017-09-21T15:09: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38C4295" w14:textId="77777777" w:rsidR="0095235C" w:rsidRDefault="0095235C" w:rsidP="00F9498E">
            <w:pPr>
              <w:rPr>
                <w:ins w:id="3230" w:author="Arjan Kloosterboer" w:date="2017-09-21T15:09:00Z"/>
                <w:rFonts w:ascii="Calibri" w:hAnsi="Calibri" w:cs="Calibri"/>
                <w:color w:val="0F0F0F"/>
                <w:sz w:val="22"/>
                <w:szCs w:val="22"/>
              </w:rPr>
            </w:pPr>
            <w:ins w:id="3231" w:author="Arjan Kloosterboer" w:date="2017-09-21T15:09: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36E2ED86" w14:textId="77777777" w:rsidR="0095235C" w:rsidRDefault="0095235C" w:rsidP="00F9498E">
            <w:pPr>
              <w:rPr>
                <w:ins w:id="3232" w:author="Arjan Kloosterboer" w:date="2017-09-21T15:09:00Z"/>
                <w:rFonts w:ascii="Calibri" w:hAnsi="Calibri" w:cs="Calibri"/>
                <w:i/>
                <w:iCs/>
                <w:color w:val="0F0F0F"/>
                <w:sz w:val="22"/>
                <w:szCs w:val="22"/>
              </w:rPr>
            </w:pPr>
            <w:ins w:id="3233" w:author="Arjan Kloosterboer" w:date="2017-09-21T15:09:00Z">
              <w:r>
                <w:rPr>
                  <w:rFonts w:ascii="Calibri" w:hAnsi="Calibri" w:cs="Calibri"/>
                  <w:i/>
                  <w:iCs/>
                  <w:color w:val="0F0F0F"/>
                  <w:sz w:val="22"/>
                  <w:szCs w:val="22"/>
                </w:rPr>
                <w:t>Kardi-</w:t>
              </w:r>
            </w:ins>
          </w:p>
          <w:p w14:paraId="3ABF0BA4" w14:textId="77777777" w:rsidR="0095235C" w:rsidRDefault="0095235C" w:rsidP="00F9498E">
            <w:pPr>
              <w:rPr>
                <w:ins w:id="3234" w:author="Arjan Kloosterboer" w:date="2017-09-21T15:09:00Z"/>
                <w:rFonts w:ascii="Calibri" w:hAnsi="Calibri" w:cs="Calibri"/>
                <w:color w:val="0F0F0F"/>
                <w:sz w:val="22"/>
                <w:szCs w:val="22"/>
              </w:rPr>
            </w:pPr>
            <w:ins w:id="3235" w:author="Arjan Kloosterboer" w:date="2017-09-21T15:09:00Z">
              <w:r>
                <w:rPr>
                  <w:rFonts w:ascii="Calibri" w:hAnsi="Calibri" w:cs="Calibri"/>
                  <w:i/>
                  <w:iCs/>
                  <w:color w:val="0F0F0F"/>
                  <w:sz w:val="22"/>
                  <w:szCs w:val="22"/>
                </w:rPr>
                <w:t>naliteit</w:t>
              </w:r>
            </w:ins>
          </w:p>
        </w:tc>
      </w:tr>
      <w:tr w:rsidR="0095235C" w14:paraId="4ECBFD16" w14:textId="77777777" w:rsidTr="00F9498E">
        <w:trPr>
          <w:ins w:id="3236" w:author="Arjan Kloosterboer" w:date="2017-09-21T15:09:00Z"/>
        </w:trPr>
        <w:tc>
          <w:tcPr>
            <w:tcW w:w="450" w:type="dxa"/>
            <w:tcBorders>
              <w:top w:val="nil"/>
              <w:left w:val="nil"/>
              <w:bottom w:val="nil"/>
              <w:right w:val="nil"/>
            </w:tcBorders>
            <w:tcMar>
              <w:top w:w="0" w:type="dxa"/>
              <w:left w:w="60" w:type="dxa"/>
              <w:bottom w:w="0" w:type="dxa"/>
              <w:right w:w="60" w:type="dxa"/>
            </w:tcMar>
          </w:tcPr>
          <w:p w14:paraId="64BA6549" w14:textId="77777777" w:rsidR="0095235C" w:rsidRDefault="0095235C" w:rsidP="00F9498E">
            <w:pPr>
              <w:rPr>
                <w:ins w:id="3237" w:author="Arjan Kloosterboer" w:date="2017-09-21T15:09: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5DCC8459" w14:textId="77777777" w:rsidR="0095235C" w:rsidRDefault="0095235C" w:rsidP="00F9498E">
            <w:pPr>
              <w:rPr>
                <w:ins w:id="3238" w:author="Arjan Kloosterboer" w:date="2017-09-21T15:09:00Z"/>
                <w:rFonts w:ascii="Calibri" w:hAnsi="Calibri" w:cs="Calibri"/>
                <w:color w:val="0F0F0F"/>
                <w:sz w:val="22"/>
                <w:szCs w:val="22"/>
              </w:rPr>
            </w:pPr>
            <w:ins w:id="3239" w:author="Arjan Kloosterboer" w:date="2017-09-21T15:09:00Z">
              <w:r>
                <w:rPr>
                  <w:rFonts w:ascii="Calibri" w:hAnsi="Calibri" w:cs="Calibri"/>
                  <w:color w:val="0F0F0F"/>
                  <w:sz w:val="22"/>
                  <w:szCs w:val="22"/>
                </w:rPr>
                <w:t>Identificatie overige scheiding</w:t>
              </w:r>
            </w:ins>
          </w:p>
        </w:tc>
        <w:tc>
          <w:tcPr>
            <w:tcW w:w="4230" w:type="dxa"/>
            <w:tcBorders>
              <w:top w:val="nil"/>
              <w:left w:val="nil"/>
              <w:bottom w:val="nil"/>
              <w:right w:val="nil"/>
            </w:tcBorders>
            <w:tcMar>
              <w:top w:w="0" w:type="dxa"/>
              <w:left w:w="60" w:type="dxa"/>
              <w:bottom w:w="0" w:type="dxa"/>
              <w:right w:w="60" w:type="dxa"/>
            </w:tcMar>
          </w:tcPr>
          <w:p w14:paraId="09FE3A94" w14:textId="77777777" w:rsidR="0095235C" w:rsidRDefault="0095235C" w:rsidP="00F9498E">
            <w:pPr>
              <w:rPr>
                <w:ins w:id="3240"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919F6FC" w14:textId="77777777" w:rsidR="0095235C" w:rsidRDefault="0095235C" w:rsidP="00F9498E">
            <w:pPr>
              <w:rPr>
                <w:ins w:id="3241"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4251CBA" w14:textId="77777777" w:rsidR="0095235C" w:rsidRDefault="0095235C" w:rsidP="00F9498E">
            <w:pPr>
              <w:rPr>
                <w:ins w:id="3242" w:author="Arjan Kloosterboer" w:date="2017-09-21T15:09:00Z"/>
                <w:rFonts w:ascii="Calibri" w:hAnsi="Calibri" w:cs="Calibri"/>
                <w:color w:val="0F0F0F"/>
                <w:sz w:val="22"/>
                <w:szCs w:val="22"/>
              </w:rPr>
            </w:pPr>
            <w:ins w:id="3243" w:author="Arjan Kloosterboer" w:date="2017-09-21T15:09:00Z">
              <w:r>
                <w:rPr>
                  <w:rFonts w:ascii="Calibri" w:hAnsi="Calibri" w:cs="Calibri"/>
                  <w:color w:val="0F0F0F"/>
                  <w:sz w:val="22"/>
                  <w:szCs w:val="22"/>
                </w:rPr>
                <w:t>1 - 1</w:t>
              </w:r>
            </w:ins>
          </w:p>
        </w:tc>
        <w:bookmarkEnd w:id="3225"/>
      </w:tr>
      <w:tr w:rsidR="0095235C" w14:paraId="58232FA6" w14:textId="77777777" w:rsidTr="00F9498E">
        <w:trPr>
          <w:ins w:id="3244" w:author="Arjan Kloosterboer" w:date="2017-09-21T15:09:00Z"/>
        </w:trPr>
        <w:tc>
          <w:tcPr>
            <w:tcW w:w="450" w:type="dxa"/>
            <w:tcBorders>
              <w:top w:val="nil"/>
              <w:left w:val="nil"/>
              <w:bottom w:val="nil"/>
              <w:right w:val="nil"/>
            </w:tcBorders>
            <w:tcMar>
              <w:top w:w="0" w:type="dxa"/>
              <w:left w:w="60" w:type="dxa"/>
              <w:bottom w:w="0" w:type="dxa"/>
              <w:right w:w="60" w:type="dxa"/>
            </w:tcMar>
          </w:tcPr>
          <w:p w14:paraId="02B91607" w14:textId="77777777" w:rsidR="0095235C" w:rsidRDefault="0095235C" w:rsidP="00F9498E">
            <w:pPr>
              <w:rPr>
                <w:ins w:id="3245" w:author="Arjan Kloosterboer" w:date="2017-09-21T15:09:00Z"/>
                <w:rFonts w:ascii="Calibri" w:hAnsi="Calibri" w:cs="Calibri"/>
                <w:color w:val="0F0F0F"/>
                <w:sz w:val="22"/>
                <w:szCs w:val="22"/>
              </w:rPr>
            </w:pPr>
            <w:bookmarkStart w:id="3246" w:name="BKM_9F103B9A_580E_4007_B61A_107D52213025"/>
          </w:p>
        </w:tc>
        <w:tc>
          <w:tcPr>
            <w:tcW w:w="2790" w:type="dxa"/>
            <w:gridSpan w:val="2"/>
            <w:tcBorders>
              <w:top w:val="nil"/>
              <w:left w:val="nil"/>
              <w:bottom w:val="nil"/>
              <w:right w:val="nil"/>
            </w:tcBorders>
            <w:tcMar>
              <w:top w:w="0" w:type="dxa"/>
              <w:left w:w="60" w:type="dxa"/>
              <w:bottom w:w="0" w:type="dxa"/>
              <w:right w:w="60" w:type="dxa"/>
            </w:tcMar>
          </w:tcPr>
          <w:p w14:paraId="118EC6A3" w14:textId="77777777" w:rsidR="0095235C" w:rsidRDefault="0095235C" w:rsidP="00F9498E">
            <w:pPr>
              <w:rPr>
                <w:ins w:id="3247" w:author="Arjan Kloosterboer" w:date="2017-09-21T15:09:00Z"/>
                <w:rFonts w:ascii="Calibri" w:hAnsi="Calibri" w:cs="Calibri"/>
                <w:color w:val="0F0F0F"/>
                <w:sz w:val="22"/>
                <w:szCs w:val="22"/>
              </w:rPr>
            </w:pPr>
            <w:ins w:id="3248" w:author="Arjan Kloosterboer" w:date="2017-09-21T15:09:00Z">
              <w:r>
                <w:rPr>
                  <w:rFonts w:ascii="Calibri" w:hAnsi="Calibri" w:cs="Calibri"/>
                  <w:color w:val="0F0F0F"/>
                  <w:sz w:val="22"/>
                  <w:szCs w:val="22"/>
                </w:rPr>
                <w:t>Geometrie overige scheiding</w:t>
              </w:r>
            </w:ins>
          </w:p>
        </w:tc>
        <w:tc>
          <w:tcPr>
            <w:tcW w:w="4230" w:type="dxa"/>
            <w:tcBorders>
              <w:top w:val="nil"/>
              <w:left w:val="nil"/>
              <w:bottom w:val="nil"/>
              <w:right w:val="nil"/>
            </w:tcBorders>
            <w:tcMar>
              <w:top w:w="0" w:type="dxa"/>
              <w:left w:w="60" w:type="dxa"/>
              <w:bottom w:w="0" w:type="dxa"/>
              <w:right w:w="60" w:type="dxa"/>
            </w:tcMar>
          </w:tcPr>
          <w:p w14:paraId="2D67289F" w14:textId="77777777" w:rsidR="0095235C" w:rsidRDefault="0095235C" w:rsidP="00F9498E">
            <w:pPr>
              <w:rPr>
                <w:ins w:id="3249"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98E183A" w14:textId="77777777" w:rsidR="0095235C" w:rsidRDefault="0095235C" w:rsidP="00F9498E">
            <w:pPr>
              <w:rPr>
                <w:ins w:id="3250"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B445951" w14:textId="77777777" w:rsidR="0095235C" w:rsidRDefault="0095235C" w:rsidP="00F9498E">
            <w:pPr>
              <w:rPr>
                <w:ins w:id="3251" w:author="Arjan Kloosterboer" w:date="2017-09-21T15:09:00Z"/>
                <w:rFonts w:ascii="Calibri" w:hAnsi="Calibri" w:cs="Calibri"/>
                <w:color w:val="0F0F0F"/>
                <w:sz w:val="22"/>
                <w:szCs w:val="22"/>
              </w:rPr>
            </w:pPr>
            <w:ins w:id="3252" w:author="Arjan Kloosterboer" w:date="2017-09-21T15:09:00Z">
              <w:r>
                <w:rPr>
                  <w:rFonts w:ascii="Calibri" w:hAnsi="Calibri" w:cs="Calibri"/>
                  <w:color w:val="0F0F0F"/>
                  <w:sz w:val="22"/>
                  <w:szCs w:val="22"/>
                </w:rPr>
                <w:t>1 - 1</w:t>
              </w:r>
            </w:ins>
          </w:p>
        </w:tc>
        <w:bookmarkEnd w:id="3246"/>
      </w:tr>
      <w:tr w:rsidR="0095235C" w14:paraId="47FE8987" w14:textId="77777777" w:rsidTr="00F9498E">
        <w:trPr>
          <w:ins w:id="3253" w:author="Arjan Kloosterboer" w:date="2017-09-21T15:09:00Z"/>
        </w:trPr>
        <w:tc>
          <w:tcPr>
            <w:tcW w:w="450" w:type="dxa"/>
            <w:tcBorders>
              <w:top w:val="nil"/>
              <w:left w:val="nil"/>
              <w:bottom w:val="nil"/>
              <w:right w:val="nil"/>
            </w:tcBorders>
            <w:tcMar>
              <w:top w:w="0" w:type="dxa"/>
              <w:left w:w="60" w:type="dxa"/>
              <w:bottom w:w="0" w:type="dxa"/>
              <w:right w:w="60" w:type="dxa"/>
            </w:tcMar>
          </w:tcPr>
          <w:p w14:paraId="58E7C81F" w14:textId="77777777" w:rsidR="0095235C" w:rsidRDefault="0095235C" w:rsidP="00F9498E">
            <w:pPr>
              <w:rPr>
                <w:ins w:id="3254" w:author="Arjan Kloosterboer" w:date="2017-09-21T15:09:00Z"/>
                <w:rFonts w:ascii="Calibri" w:hAnsi="Calibri" w:cs="Calibri"/>
                <w:color w:val="0F0F0F"/>
                <w:sz w:val="22"/>
                <w:szCs w:val="22"/>
              </w:rPr>
            </w:pPr>
            <w:bookmarkStart w:id="3255" w:name="BKM_F18BD623_7EB0_4835_BCF0_B199981E8EC9"/>
          </w:p>
        </w:tc>
        <w:tc>
          <w:tcPr>
            <w:tcW w:w="2790" w:type="dxa"/>
            <w:gridSpan w:val="2"/>
            <w:tcBorders>
              <w:top w:val="nil"/>
              <w:left w:val="nil"/>
              <w:bottom w:val="nil"/>
              <w:right w:val="nil"/>
            </w:tcBorders>
            <w:tcMar>
              <w:top w:w="0" w:type="dxa"/>
              <w:left w:w="60" w:type="dxa"/>
              <w:bottom w:w="0" w:type="dxa"/>
              <w:right w:w="60" w:type="dxa"/>
            </w:tcMar>
          </w:tcPr>
          <w:p w14:paraId="4EF53EC7" w14:textId="77777777" w:rsidR="0095235C" w:rsidRDefault="0095235C" w:rsidP="00F9498E">
            <w:pPr>
              <w:rPr>
                <w:ins w:id="3256" w:author="Arjan Kloosterboer" w:date="2017-09-21T15:09:00Z"/>
                <w:rFonts w:ascii="Calibri" w:hAnsi="Calibri" w:cs="Calibri"/>
                <w:color w:val="0F0F0F"/>
                <w:sz w:val="22"/>
                <w:szCs w:val="22"/>
              </w:rPr>
            </w:pPr>
            <w:ins w:id="3257" w:author="Arjan Kloosterboer" w:date="2017-09-21T15:09:00Z">
              <w:r>
                <w:rPr>
                  <w:rFonts w:ascii="Calibri" w:hAnsi="Calibri" w:cs="Calibri"/>
                  <w:color w:val="0F0F0F"/>
                  <w:sz w:val="22"/>
                  <w:szCs w:val="22"/>
                </w:rPr>
                <w:t>Type overige scheiding</w:t>
              </w:r>
            </w:ins>
          </w:p>
        </w:tc>
        <w:tc>
          <w:tcPr>
            <w:tcW w:w="4230" w:type="dxa"/>
            <w:tcBorders>
              <w:top w:val="nil"/>
              <w:left w:val="nil"/>
              <w:bottom w:val="nil"/>
              <w:right w:val="nil"/>
            </w:tcBorders>
            <w:tcMar>
              <w:top w:w="0" w:type="dxa"/>
              <w:left w:w="60" w:type="dxa"/>
              <w:bottom w:w="0" w:type="dxa"/>
              <w:right w:w="60" w:type="dxa"/>
            </w:tcMar>
          </w:tcPr>
          <w:p w14:paraId="31763940" w14:textId="77777777" w:rsidR="0095235C" w:rsidRDefault="0095235C" w:rsidP="00F9498E">
            <w:pPr>
              <w:rPr>
                <w:ins w:id="3258"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F7F27BD" w14:textId="77777777" w:rsidR="0095235C" w:rsidRDefault="0095235C" w:rsidP="00F9498E">
            <w:pPr>
              <w:rPr>
                <w:ins w:id="3259"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C244F2E" w14:textId="77777777" w:rsidR="0095235C" w:rsidRDefault="0095235C" w:rsidP="00F9498E">
            <w:pPr>
              <w:rPr>
                <w:ins w:id="3260" w:author="Arjan Kloosterboer" w:date="2017-09-21T15:09:00Z"/>
                <w:rFonts w:ascii="Calibri" w:hAnsi="Calibri" w:cs="Calibri"/>
                <w:color w:val="0F0F0F"/>
                <w:sz w:val="22"/>
                <w:szCs w:val="22"/>
              </w:rPr>
            </w:pPr>
            <w:ins w:id="3261" w:author="Arjan Kloosterboer" w:date="2017-09-21T15:09:00Z">
              <w:r>
                <w:rPr>
                  <w:rFonts w:ascii="Calibri" w:hAnsi="Calibri" w:cs="Calibri"/>
                  <w:color w:val="0F0F0F"/>
                  <w:sz w:val="22"/>
                  <w:szCs w:val="22"/>
                </w:rPr>
                <w:t>1 - 1</w:t>
              </w:r>
            </w:ins>
          </w:p>
        </w:tc>
        <w:bookmarkEnd w:id="3255"/>
      </w:tr>
      <w:tr w:rsidR="0095235C" w14:paraId="6C862358" w14:textId="77777777" w:rsidTr="00F9498E">
        <w:trPr>
          <w:ins w:id="3262" w:author="Arjan Kloosterboer" w:date="2017-09-21T15:09:00Z"/>
        </w:trPr>
        <w:tc>
          <w:tcPr>
            <w:tcW w:w="450" w:type="dxa"/>
            <w:tcBorders>
              <w:top w:val="nil"/>
              <w:left w:val="nil"/>
              <w:bottom w:val="nil"/>
              <w:right w:val="nil"/>
            </w:tcBorders>
            <w:tcMar>
              <w:top w:w="0" w:type="dxa"/>
              <w:left w:w="60" w:type="dxa"/>
              <w:bottom w:w="0" w:type="dxa"/>
              <w:right w:w="60" w:type="dxa"/>
            </w:tcMar>
          </w:tcPr>
          <w:p w14:paraId="0AEED697" w14:textId="77777777" w:rsidR="0095235C" w:rsidRDefault="0095235C" w:rsidP="00F9498E">
            <w:pPr>
              <w:rPr>
                <w:ins w:id="3263" w:author="Arjan Kloosterboer" w:date="2017-09-21T15:09:00Z"/>
                <w:rFonts w:ascii="Calibri" w:hAnsi="Calibri" w:cs="Calibri"/>
                <w:color w:val="0F0F0F"/>
                <w:sz w:val="22"/>
                <w:szCs w:val="22"/>
              </w:rPr>
            </w:pPr>
            <w:bookmarkStart w:id="3264" w:name="BKM_54BB39C3_F5F9_4E2A_8DDA_5A36DAD5671F"/>
          </w:p>
        </w:tc>
        <w:tc>
          <w:tcPr>
            <w:tcW w:w="2790" w:type="dxa"/>
            <w:gridSpan w:val="2"/>
            <w:tcBorders>
              <w:top w:val="nil"/>
              <w:left w:val="nil"/>
              <w:bottom w:val="nil"/>
              <w:right w:val="nil"/>
            </w:tcBorders>
            <w:tcMar>
              <w:top w:w="0" w:type="dxa"/>
              <w:left w:w="60" w:type="dxa"/>
              <w:bottom w:w="0" w:type="dxa"/>
              <w:right w:w="60" w:type="dxa"/>
            </w:tcMar>
          </w:tcPr>
          <w:p w14:paraId="07AB0A78" w14:textId="77777777" w:rsidR="0095235C" w:rsidRDefault="0095235C" w:rsidP="00F9498E">
            <w:pPr>
              <w:rPr>
                <w:ins w:id="3265" w:author="Arjan Kloosterboer" w:date="2017-09-21T15:09:00Z"/>
                <w:rFonts w:ascii="Calibri" w:hAnsi="Calibri" w:cs="Calibri"/>
                <w:color w:val="0F0F0F"/>
                <w:sz w:val="22"/>
                <w:szCs w:val="22"/>
              </w:rPr>
            </w:pPr>
            <w:ins w:id="3266" w:author="Arjan Kloosterboer" w:date="2017-09-21T15:09:00Z">
              <w:r>
                <w:rPr>
                  <w:rFonts w:ascii="Calibri" w:hAnsi="Calibri" w:cs="Calibri"/>
                  <w:color w:val="0F0F0F"/>
                  <w:sz w:val="22"/>
                  <w:szCs w:val="22"/>
                </w:rPr>
                <w:t>Datum begin geldigheid overige scheiding</w:t>
              </w:r>
            </w:ins>
          </w:p>
        </w:tc>
        <w:tc>
          <w:tcPr>
            <w:tcW w:w="4230" w:type="dxa"/>
            <w:tcBorders>
              <w:top w:val="nil"/>
              <w:left w:val="nil"/>
              <w:bottom w:val="nil"/>
              <w:right w:val="nil"/>
            </w:tcBorders>
            <w:tcMar>
              <w:top w:w="0" w:type="dxa"/>
              <w:left w:w="60" w:type="dxa"/>
              <w:bottom w:w="0" w:type="dxa"/>
              <w:right w:w="60" w:type="dxa"/>
            </w:tcMar>
          </w:tcPr>
          <w:p w14:paraId="47BD4621" w14:textId="77777777" w:rsidR="0095235C" w:rsidRDefault="0095235C" w:rsidP="00F9498E">
            <w:pPr>
              <w:rPr>
                <w:ins w:id="3267"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3384418" w14:textId="77777777" w:rsidR="0095235C" w:rsidRDefault="0095235C" w:rsidP="00F9498E">
            <w:pPr>
              <w:rPr>
                <w:ins w:id="3268"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609919F8" w14:textId="77777777" w:rsidR="0095235C" w:rsidRDefault="0095235C" w:rsidP="00F9498E">
            <w:pPr>
              <w:rPr>
                <w:ins w:id="3269" w:author="Arjan Kloosterboer" w:date="2017-09-21T15:09:00Z"/>
                <w:rFonts w:ascii="Calibri" w:hAnsi="Calibri" w:cs="Calibri"/>
                <w:color w:val="0F0F0F"/>
                <w:sz w:val="22"/>
                <w:szCs w:val="22"/>
              </w:rPr>
            </w:pPr>
            <w:ins w:id="3270" w:author="Arjan Kloosterboer" w:date="2017-09-21T15:09:00Z">
              <w:r>
                <w:rPr>
                  <w:rFonts w:ascii="Calibri" w:hAnsi="Calibri" w:cs="Calibri"/>
                  <w:color w:val="0F0F0F"/>
                  <w:sz w:val="22"/>
                  <w:szCs w:val="22"/>
                </w:rPr>
                <w:t>1 - 1</w:t>
              </w:r>
            </w:ins>
          </w:p>
        </w:tc>
        <w:bookmarkEnd w:id="3264"/>
      </w:tr>
      <w:tr w:rsidR="0095235C" w14:paraId="7F8A24A0" w14:textId="77777777" w:rsidTr="00F9498E">
        <w:trPr>
          <w:ins w:id="3271" w:author="Arjan Kloosterboer" w:date="2017-09-21T15:09:00Z"/>
        </w:trPr>
        <w:tc>
          <w:tcPr>
            <w:tcW w:w="450" w:type="dxa"/>
            <w:tcBorders>
              <w:top w:val="nil"/>
              <w:left w:val="nil"/>
              <w:bottom w:val="nil"/>
              <w:right w:val="nil"/>
            </w:tcBorders>
            <w:tcMar>
              <w:top w:w="0" w:type="dxa"/>
              <w:left w:w="60" w:type="dxa"/>
              <w:bottom w:w="0" w:type="dxa"/>
              <w:right w:w="60" w:type="dxa"/>
            </w:tcMar>
          </w:tcPr>
          <w:p w14:paraId="7106E884" w14:textId="77777777" w:rsidR="0095235C" w:rsidRDefault="0095235C" w:rsidP="00F9498E">
            <w:pPr>
              <w:rPr>
                <w:ins w:id="3272" w:author="Arjan Kloosterboer" w:date="2017-09-21T15:09:00Z"/>
                <w:rFonts w:ascii="Calibri" w:hAnsi="Calibri" w:cs="Calibri"/>
                <w:color w:val="0F0F0F"/>
                <w:sz w:val="22"/>
                <w:szCs w:val="22"/>
              </w:rPr>
            </w:pPr>
            <w:bookmarkStart w:id="3273" w:name="BKM_F04C9546_FDD0_4676_8724_DDE4A82B6DDD"/>
          </w:p>
        </w:tc>
        <w:tc>
          <w:tcPr>
            <w:tcW w:w="2790" w:type="dxa"/>
            <w:gridSpan w:val="2"/>
            <w:tcBorders>
              <w:top w:val="nil"/>
              <w:left w:val="nil"/>
              <w:bottom w:val="nil"/>
              <w:right w:val="nil"/>
            </w:tcBorders>
            <w:tcMar>
              <w:top w:w="0" w:type="dxa"/>
              <w:left w:w="60" w:type="dxa"/>
              <w:bottom w:w="0" w:type="dxa"/>
              <w:right w:w="60" w:type="dxa"/>
            </w:tcMar>
          </w:tcPr>
          <w:p w14:paraId="31131268" w14:textId="77777777" w:rsidR="0095235C" w:rsidRDefault="0095235C" w:rsidP="00F9498E">
            <w:pPr>
              <w:rPr>
                <w:ins w:id="3274" w:author="Arjan Kloosterboer" w:date="2017-09-21T15:09:00Z"/>
                <w:rFonts w:ascii="Calibri" w:hAnsi="Calibri" w:cs="Calibri"/>
                <w:color w:val="0F0F0F"/>
                <w:sz w:val="22"/>
                <w:szCs w:val="22"/>
              </w:rPr>
            </w:pPr>
            <w:ins w:id="3275" w:author="Arjan Kloosterboer" w:date="2017-09-21T15:09:00Z">
              <w:r>
                <w:rPr>
                  <w:rFonts w:ascii="Calibri" w:hAnsi="Calibri" w:cs="Calibri"/>
                  <w:color w:val="0F0F0F"/>
                  <w:sz w:val="22"/>
                  <w:szCs w:val="22"/>
                </w:rPr>
                <w:t>Datum einde geldigheid overige scheiding</w:t>
              </w:r>
            </w:ins>
          </w:p>
        </w:tc>
        <w:tc>
          <w:tcPr>
            <w:tcW w:w="4230" w:type="dxa"/>
            <w:tcBorders>
              <w:top w:val="nil"/>
              <w:left w:val="nil"/>
              <w:bottom w:val="nil"/>
              <w:right w:val="nil"/>
            </w:tcBorders>
            <w:tcMar>
              <w:top w:w="0" w:type="dxa"/>
              <w:left w:w="60" w:type="dxa"/>
              <w:bottom w:w="0" w:type="dxa"/>
              <w:right w:w="60" w:type="dxa"/>
            </w:tcMar>
          </w:tcPr>
          <w:p w14:paraId="43B5DC66" w14:textId="77777777" w:rsidR="0095235C" w:rsidRDefault="0095235C" w:rsidP="00F9498E">
            <w:pPr>
              <w:rPr>
                <w:ins w:id="3276" w:author="Arjan Kloosterboer" w:date="2017-09-21T15:09: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2D50CDF" w14:textId="77777777" w:rsidR="0095235C" w:rsidRDefault="0095235C" w:rsidP="00F9498E">
            <w:pPr>
              <w:rPr>
                <w:ins w:id="3277" w:author="Arjan Kloosterboer" w:date="2017-09-21T15:09: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25B9C5B" w14:textId="77777777" w:rsidR="0095235C" w:rsidRDefault="0095235C" w:rsidP="00F9498E">
            <w:pPr>
              <w:rPr>
                <w:ins w:id="3278" w:author="Arjan Kloosterboer" w:date="2017-09-21T15:09:00Z"/>
                <w:rFonts w:ascii="Calibri" w:hAnsi="Calibri" w:cs="Calibri"/>
                <w:color w:val="0F0F0F"/>
                <w:sz w:val="22"/>
                <w:szCs w:val="22"/>
              </w:rPr>
            </w:pPr>
            <w:ins w:id="3279" w:author="Arjan Kloosterboer" w:date="2017-09-21T15:09:00Z">
              <w:r>
                <w:rPr>
                  <w:rFonts w:ascii="Calibri" w:hAnsi="Calibri" w:cs="Calibri"/>
                  <w:color w:val="0F0F0F"/>
                  <w:sz w:val="22"/>
                  <w:szCs w:val="22"/>
                </w:rPr>
                <w:t>0 - 1</w:t>
              </w:r>
            </w:ins>
          </w:p>
        </w:tc>
        <w:bookmarkEnd w:id="3273"/>
      </w:tr>
    </w:tbl>
    <w:p w14:paraId="71ABF898" w14:textId="77777777" w:rsidR="0095235C" w:rsidRDefault="0095235C" w:rsidP="0095235C">
      <w:pPr>
        <w:rPr>
          <w:ins w:id="3280" w:author="Arjan Kloosterboer" w:date="2017-09-21T15:09: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056ABC7C" w14:textId="77777777" w:rsidTr="00F9498E">
        <w:trPr>
          <w:ins w:id="3281" w:author="Arjan Kloosterboer" w:date="2017-09-21T15:09:00Z"/>
        </w:trPr>
        <w:tc>
          <w:tcPr>
            <w:tcW w:w="9360" w:type="dxa"/>
            <w:gridSpan w:val="3"/>
            <w:tcBorders>
              <w:top w:val="nil"/>
              <w:left w:val="nil"/>
              <w:bottom w:val="nil"/>
              <w:right w:val="nil"/>
            </w:tcBorders>
            <w:tcMar>
              <w:top w:w="0" w:type="dxa"/>
              <w:left w:w="60" w:type="dxa"/>
              <w:bottom w:w="0" w:type="dxa"/>
              <w:right w:w="60" w:type="dxa"/>
            </w:tcMar>
          </w:tcPr>
          <w:p w14:paraId="6D6CE3C4" w14:textId="77777777" w:rsidR="0095235C" w:rsidRDefault="0095235C" w:rsidP="00F9498E">
            <w:pPr>
              <w:rPr>
                <w:ins w:id="3282" w:author="Arjan Kloosterboer" w:date="2017-09-21T15:09:00Z"/>
                <w:rFonts w:ascii="Calibri" w:hAnsi="Calibri" w:cs="Calibri"/>
                <w:color w:val="0F0F0F"/>
                <w:sz w:val="22"/>
                <w:szCs w:val="22"/>
              </w:rPr>
            </w:pPr>
            <w:ins w:id="3283" w:author="Arjan Kloosterboer" w:date="2017-09-21T15:09:00Z">
              <w:r>
                <w:rPr>
                  <w:rFonts w:ascii="Calibri" w:hAnsi="Calibri" w:cs="Calibri"/>
                  <w:b/>
                  <w:bCs/>
                  <w:color w:val="0F0F0F"/>
                  <w:sz w:val="22"/>
                  <w:szCs w:val="22"/>
                </w:rPr>
                <w:t>Overzicht relaties</w:t>
              </w:r>
            </w:ins>
          </w:p>
        </w:tc>
      </w:tr>
      <w:tr w:rsidR="0095235C" w14:paraId="25D61CF9" w14:textId="77777777" w:rsidTr="00F9498E">
        <w:trPr>
          <w:ins w:id="3284" w:author="Arjan Kloosterboer" w:date="2017-09-21T15:09:00Z"/>
        </w:trPr>
        <w:tc>
          <w:tcPr>
            <w:tcW w:w="450" w:type="dxa"/>
            <w:tcBorders>
              <w:top w:val="nil"/>
              <w:left w:val="nil"/>
              <w:bottom w:val="nil"/>
              <w:right w:val="nil"/>
            </w:tcBorders>
            <w:tcMar>
              <w:top w:w="0" w:type="dxa"/>
              <w:left w:w="60" w:type="dxa"/>
              <w:bottom w:w="0" w:type="dxa"/>
              <w:right w:w="60" w:type="dxa"/>
            </w:tcMar>
          </w:tcPr>
          <w:p w14:paraId="6ACD9246" w14:textId="77777777" w:rsidR="0095235C" w:rsidRDefault="0095235C" w:rsidP="00F9498E">
            <w:pPr>
              <w:rPr>
                <w:ins w:id="3285" w:author="Arjan Kloosterboer" w:date="2017-09-21T15:09: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6B716E3B" w14:textId="77777777" w:rsidR="0095235C" w:rsidRDefault="0095235C" w:rsidP="00F9498E">
            <w:pPr>
              <w:rPr>
                <w:ins w:id="3286" w:author="Arjan Kloosterboer" w:date="2017-09-21T15:09:00Z"/>
                <w:rFonts w:ascii="Calibri" w:hAnsi="Calibri" w:cs="Calibri"/>
                <w:i/>
                <w:iCs/>
                <w:color w:val="0F0F0F"/>
                <w:sz w:val="22"/>
                <w:szCs w:val="22"/>
              </w:rPr>
            </w:pPr>
            <w:ins w:id="3287" w:author="Arjan Kloosterboer" w:date="2017-09-21T15:09:00Z">
              <w:r>
                <w:rPr>
                  <w:rFonts w:ascii="Calibri" w:hAnsi="Calibri" w:cs="Calibri"/>
                  <w:i/>
                  <w:iCs/>
                  <w:color w:val="0F0F0F"/>
                  <w:sz w:val="22"/>
                  <w:szCs w:val="22"/>
                </w:rPr>
                <w:t>Relatienaam met</w:t>
              </w:r>
            </w:ins>
          </w:p>
          <w:p w14:paraId="799EAF5D" w14:textId="77777777" w:rsidR="0095235C" w:rsidRDefault="0095235C" w:rsidP="00F9498E">
            <w:pPr>
              <w:rPr>
                <w:ins w:id="3288" w:author="Arjan Kloosterboer" w:date="2017-09-21T15:09:00Z"/>
                <w:rFonts w:ascii="Calibri" w:hAnsi="Calibri" w:cs="Calibri"/>
                <w:color w:val="0F0F0F"/>
                <w:sz w:val="22"/>
                <w:szCs w:val="22"/>
              </w:rPr>
            </w:pPr>
            <w:ins w:id="3289" w:author="Arjan Kloosterboer" w:date="2017-09-21T15:09: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57BA6C35" w14:textId="77777777" w:rsidR="0095235C" w:rsidRDefault="0095235C" w:rsidP="00F9498E">
            <w:pPr>
              <w:rPr>
                <w:ins w:id="3290" w:author="Arjan Kloosterboer" w:date="2017-09-21T15:09:00Z"/>
                <w:rFonts w:ascii="Calibri" w:hAnsi="Calibri" w:cs="Calibri"/>
                <w:color w:val="0F0F0F"/>
                <w:sz w:val="22"/>
                <w:szCs w:val="22"/>
              </w:rPr>
            </w:pPr>
            <w:ins w:id="3291" w:author="Arjan Kloosterboer" w:date="2017-09-21T15:09:00Z">
              <w:r>
                <w:rPr>
                  <w:rFonts w:ascii="Calibri" w:hAnsi="Calibri" w:cs="Calibri"/>
                  <w:i/>
                  <w:iCs/>
                  <w:color w:val="0F0F0F"/>
                  <w:sz w:val="22"/>
                  <w:szCs w:val="22"/>
                </w:rPr>
                <w:t>Definitie</w:t>
              </w:r>
            </w:ins>
          </w:p>
        </w:tc>
      </w:tr>
      <w:tr w:rsidR="0095235C" w14:paraId="76A066B0" w14:textId="77777777" w:rsidTr="00F9498E">
        <w:trPr>
          <w:ins w:id="3292" w:author="Arjan Kloosterboer" w:date="2017-09-21T15:09:00Z"/>
        </w:trPr>
        <w:tc>
          <w:tcPr>
            <w:tcW w:w="450" w:type="dxa"/>
            <w:tcBorders>
              <w:top w:val="nil"/>
              <w:left w:val="nil"/>
              <w:bottom w:val="nil"/>
              <w:right w:val="nil"/>
            </w:tcBorders>
            <w:tcMar>
              <w:top w:w="0" w:type="dxa"/>
              <w:left w:w="60" w:type="dxa"/>
              <w:bottom w:w="0" w:type="dxa"/>
              <w:right w:w="60" w:type="dxa"/>
            </w:tcMar>
          </w:tcPr>
          <w:p w14:paraId="22224FA1" w14:textId="77777777" w:rsidR="0095235C" w:rsidRDefault="0095235C" w:rsidP="00F9498E">
            <w:pPr>
              <w:rPr>
                <w:ins w:id="3293"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9559ECB" w14:textId="77777777" w:rsidR="0095235C" w:rsidRDefault="0095235C" w:rsidP="00F9498E">
            <w:pPr>
              <w:rPr>
                <w:ins w:id="3294" w:author="Arjan Kloosterboer" w:date="2017-09-21T15:09:00Z"/>
                <w:rFonts w:ascii="Calibri" w:hAnsi="Calibri" w:cs="Calibri"/>
                <w:color w:val="0F0F0F"/>
                <w:sz w:val="22"/>
                <w:szCs w:val="22"/>
              </w:rPr>
            </w:pPr>
            <w:ins w:id="3295" w:author="Arjan Kloosterboer" w:date="2017-09-21T15:09:00Z">
              <w:r>
                <w:rPr>
                  <w:rFonts w:ascii="Calibri" w:hAnsi="Calibri" w:cs="Calibri"/>
                  <w:color w:val="0F0F0F"/>
                  <w:sz w:val="22"/>
                  <w:szCs w:val="22"/>
                </w:rPr>
                <w:t>OVERIGE SCHEIDING  []</w:t>
              </w:r>
            </w:ins>
          </w:p>
          <w:p w14:paraId="04B99A48" w14:textId="77777777" w:rsidR="0095235C" w:rsidRDefault="0095235C" w:rsidP="00F9498E">
            <w:pPr>
              <w:rPr>
                <w:ins w:id="3296" w:author="Arjan Kloosterboer" w:date="2017-09-21T15:09:00Z"/>
                <w:rFonts w:ascii="Calibri" w:hAnsi="Calibri" w:cs="Calibri"/>
                <w:color w:val="0F0F0F"/>
                <w:sz w:val="22"/>
                <w:szCs w:val="22"/>
              </w:rPr>
            </w:pPr>
            <w:ins w:id="3297" w:author="Arjan Kloosterboer" w:date="2017-09-21T15:09:00Z">
              <w:r>
                <w:rPr>
                  <w:rFonts w:ascii="Calibri" w:hAnsi="Calibri" w:cs="Calibri"/>
                  <w:color w:val="0F0F0F"/>
                  <w:sz w:val="22"/>
                  <w:szCs w:val="22"/>
                </w:rPr>
                <w:t xml:space="preserve">  </w:t>
              </w:r>
            </w:ins>
          </w:p>
          <w:p w14:paraId="5F606909" w14:textId="77777777" w:rsidR="0095235C" w:rsidRDefault="0095235C" w:rsidP="00F9498E">
            <w:pPr>
              <w:rPr>
                <w:ins w:id="3298" w:author="Arjan Kloosterboer" w:date="2017-09-21T15:09:00Z"/>
                <w:rFonts w:ascii="Calibri" w:hAnsi="Calibri" w:cs="Calibri"/>
                <w:color w:val="0F0F0F"/>
                <w:sz w:val="22"/>
                <w:szCs w:val="22"/>
              </w:rPr>
            </w:pPr>
            <w:ins w:id="3299" w:author="Arjan Kloosterboer" w:date="2017-09-21T15:09:00Z">
              <w:r>
                <w:rPr>
                  <w:rFonts w:ascii="Calibri" w:hAnsi="Calibri" w:cs="Calibri"/>
                  <w:color w:val="0F0F0F"/>
                  <w:sz w:val="22"/>
                  <w:szCs w:val="22"/>
                </w:rPr>
                <w:t>OVERIGE SCHEIDING  []</w:t>
              </w:r>
            </w:ins>
          </w:p>
        </w:tc>
        <w:tc>
          <w:tcPr>
            <w:tcW w:w="6120" w:type="dxa"/>
            <w:tcBorders>
              <w:top w:val="nil"/>
              <w:left w:val="nil"/>
              <w:bottom w:val="nil"/>
              <w:right w:val="nil"/>
            </w:tcBorders>
            <w:tcMar>
              <w:top w:w="0" w:type="dxa"/>
              <w:left w:w="60" w:type="dxa"/>
              <w:bottom w:w="0" w:type="dxa"/>
              <w:right w:w="60" w:type="dxa"/>
            </w:tcMar>
          </w:tcPr>
          <w:p w14:paraId="10AA76E8" w14:textId="77777777" w:rsidR="0095235C" w:rsidRDefault="0095235C" w:rsidP="00F9498E">
            <w:pPr>
              <w:rPr>
                <w:ins w:id="3300" w:author="Arjan Kloosterboer" w:date="2017-09-21T15:09:00Z"/>
                <w:rFonts w:ascii="Calibri" w:hAnsi="Calibri" w:cs="Calibri"/>
                <w:color w:val="0F0F0F"/>
                <w:sz w:val="22"/>
                <w:szCs w:val="22"/>
              </w:rPr>
            </w:pPr>
          </w:p>
        </w:tc>
      </w:tr>
      <w:tr w:rsidR="0095235C" w14:paraId="1EF9988E" w14:textId="77777777" w:rsidTr="00F9498E">
        <w:trPr>
          <w:trHeight w:hRule="exact" w:val="128"/>
          <w:ins w:id="3301" w:author="Arjan Kloosterboer" w:date="2017-09-21T15:09:00Z"/>
        </w:trPr>
        <w:tc>
          <w:tcPr>
            <w:tcW w:w="450" w:type="dxa"/>
            <w:tcBorders>
              <w:top w:val="nil"/>
              <w:left w:val="nil"/>
              <w:bottom w:val="nil"/>
              <w:right w:val="nil"/>
            </w:tcBorders>
            <w:tcMar>
              <w:top w:w="0" w:type="dxa"/>
              <w:left w:w="60" w:type="dxa"/>
              <w:bottom w:w="0" w:type="dxa"/>
              <w:right w:w="60" w:type="dxa"/>
            </w:tcMar>
          </w:tcPr>
          <w:p w14:paraId="029067ED" w14:textId="77777777" w:rsidR="0095235C" w:rsidRDefault="0095235C" w:rsidP="00F9498E">
            <w:pPr>
              <w:rPr>
                <w:ins w:id="3302"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8EF977B" w14:textId="77777777" w:rsidR="0095235C" w:rsidRDefault="0095235C" w:rsidP="00F9498E">
            <w:pPr>
              <w:rPr>
                <w:ins w:id="3303" w:author="Arjan Kloosterboer" w:date="2017-09-21T15:09: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1A934638" w14:textId="77777777" w:rsidR="0095235C" w:rsidRDefault="0095235C" w:rsidP="00F9498E">
            <w:pPr>
              <w:rPr>
                <w:ins w:id="3304" w:author="Arjan Kloosterboer" w:date="2017-09-21T15:09:00Z"/>
                <w:rFonts w:ascii="Calibri" w:hAnsi="Calibri" w:cs="Calibri"/>
                <w:color w:val="0F0F0F"/>
                <w:sz w:val="22"/>
                <w:szCs w:val="22"/>
              </w:rPr>
            </w:pPr>
          </w:p>
        </w:tc>
      </w:tr>
      <w:tr w:rsidR="0095235C" w14:paraId="02BBD8AB" w14:textId="77777777" w:rsidTr="00F9498E">
        <w:trPr>
          <w:ins w:id="3305" w:author="Arjan Kloosterboer" w:date="2017-09-21T15:09:00Z"/>
        </w:trPr>
        <w:tc>
          <w:tcPr>
            <w:tcW w:w="450" w:type="dxa"/>
            <w:tcBorders>
              <w:top w:val="nil"/>
              <w:left w:val="nil"/>
              <w:bottom w:val="nil"/>
              <w:right w:val="nil"/>
            </w:tcBorders>
            <w:tcMar>
              <w:top w:w="0" w:type="dxa"/>
              <w:left w:w="60" w:type="dxa"/>
              <w:bottom w:w="0" w:type="dxa"/>
              <w:right w:w="60" w:type="dxa"/>
            </w:tcMar>
          </w:tcPr>
          <w:p w14:paraId="685E3AA1" w14:textId="77777777" w:rsidR="0095235C" w:rsidRDefault="0095235C" w:rsidP="00F9498E">
            <w:pPr>
              <w:rPr>
                <w:ins w:id="3306"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1FC116D" w14:textId="77777777" w:rsidR="0095235C" w:rsidRDefault="0095235C" w:rsidP="00F9498E">
            <w:pPr>
              <w:rPr>
                <w:ins w:id="3307" w:author="Arjan Kloosterboer" w:date="2017-09-21T15:09:00Z"/>
                <w:rFonts w:ascii="Calibri" w:hAnsi="Calibri" w:cs="Calibri"/>
                <w:color w:val="0F0F0F"/>
                <w:sz w:val="22"/>
                <w:szCs w:val="22"/>
              </w:rPr>
            </w:pPr>
            <w:ins w:id="3308" w:author="Arjan Kloosterboer" w:date="2017-09-21T15:09:00Z">
              <w:r>
                <w:rPr>
                  <w:rFonts w:ascii="Calibri" w:hAnsi="Calibri" w:cs="Calibri"/>
                  <w:color w:val="0F0F0F"/>
                  <w:sz w:val="22"/>
                  <w:szCs w:val="22"/>
                </w:rPr>
                <w:t>OBJECT  [0..1]</w:t>
              </w:r>
            </w:ins>
          </w:p>
          <w:p w14:paraId="3E353B65" w14:textId="77777777" w:rsidR="0095235C" w:rsidRDefault="0095235C" w:rsidP="00F9498E">
            <w:pPr>
              <w:rPr>
                <w:ins w:id="3309" w:author="Arjan Kloosterboer" w:date="2017-09-21T15:09:00Z"/>
                <w:rFonts w:ascii="Calibri" w:hAnsi="Calibri" w:cs="Calibri"/>
                <w:color w:val="0F0F0F"/>
                <w:sz w:val="22"/>
                <w:szCs w:val="22"/>
              </w:rPr>
            </w:pPr>
            <w:ins w:id="3310" w:author="Arjan Kloosterboer" w:date="2017-09-21T15:09:00Z">
              <w:r>
                <w:rPr>
                  <w:rFonts w:ascii="Calibri" w:hAnsi="Calibri" w:cs="Calibri"/>
                  <w:color w:val="0F0F0F"/>
                  <w:sz w:val="22"/>
                  <w:szCs w:val="22"/>
                </w:rPr>
                <w:t xml:space="preserve">  is</w:t>
              </w:r>
            </w:ins>
          </w:p>
          <w:p w14:paraId="1B345F66" w14:textId="77777777" w:rsidR="0095235C" w:rsidRDefault="0095235C" w:rsidP="00F9498E">
            <w:pPr>
              <w:rPr>
                <w:ins w:id="3311" w:author="Arjan Kloosterboer" w:date="2017-09-21T15:09:00Z"/>
                <w:rFonts w:ascii="Calibri" w:hAnsi="Calibri" w:cs="Calibri"/>
                <w:color w:val="0F0F0F"/>
                <w:sz w:val="22"/>
                <w:szCs w:val="22"/>
              </w:rPr>
            </w:pPr>
            <w:ins w:id="3312" w:author="Arjan Kloosterboer" w:date="2017-09-21T15:09:00Z">
              <w:r>
                <w:rPr>
                  <w:rFonts w:ascii="Calibri" w:hAnsi="Calibri" w:cs="Calibri"/>
                  <w:color w:val="0F0F0F"/>
                  <w:sz w:val="22"/>
                  <w:szCs w:val="22"/>
                </w:rPr>
                <w:t>OVERIGE SCHEIDING  [1]</w:t>
              </w:r>
            </w:ins>
          </w:p>
        </w:tc>
        <w:tc>
          <w:tcPr>
            <w:tcW w:w="6120" w:type="dxa"/>
            <w:tcBorders>
              <w:top w:val="nil"/>
              <w:left w:val="nil"/>
              <w:bottom w:val="nil"/>
              <w:right w:val="nil"/>
            </w:tcBorders>
            <w:tcMar>
              <w:top w:w="0" w:type="dxa"/>
              <w:left w:w="60" w:type="dxa"/>
              <w:bottom w:w="0" w:type="dxa"/>
              <w:right w:w="60" w:type="dxa"/>
            </w:tcMar>
          </w:tcPr>
          <w:p w14:paraId="433C7E08" w14:textId="77777777" w:rsidR="0095235C" w:rsidRDefault="0095235C" w:rsidP="00F9498E">
            <w:pPr>
              <w:rPr>
                <w:ins w:id="3313" w:author="Arjan Kloosterboer" w:date="2017-09-21T15:09:00Z"/>
                <w:rFonts w:ascii="Calibri" w:hAnsi="Calibri" w:cs="Calibri"/>
                <w:color w:val="0F0F0F"/>
                <w:sz w:val="22"/>
                <w:szCs w:val="22"/>
              </w:rPr>
            </w:pPr>
            <w:ins w:id="3314" w:author="Arjan Kloosterboer" w:date="2017-09-21T15:09:00Z">
              <w:r>
                <w:rPr>
                  <w:rFonts w:ascii="Calibri" w:hAnsi="Calibri" w:cs="Calibri"/>
                  <w:color w:val="000000"/>
                  <w:sz w:val="22"/>
                  <w:szCs w:val="22"/>
                </w:rPr>
                <w:t>Een OVERIGE SCHEIDING komt voor in de hoedanigheid van een OBJECT bij een zaak</w:t>
              </w:r>
            </w:ins>
          </w:p>
        </w:tc>
      </w:tr>
      <w:tr w:rsidR="0095235C" w14:paraId="1BEE03F4" w14:textId="77777777" w:rsidTr="00F9498E">
        <w:trPr>
          <w:trHeight w:hRule="exact" w:val="128"/>
          <w:ins w:id="3315" w:author="Arjan Kloosterboer" w:date="2017-09-21T15:09:00Z"/>
        </w:trPr>
        <w:tc>
          <w:tcPr>
            <w:tcW w:w="450" w:type="dxa"/>
            <w:tcBorders>
              <w:top w:val="nil"/>
              <w:left w:val="nil"/>
              <w:bottom w:val="nil"/>
              <w:right w:val="nil"/>
            </w:tcBorders>
            <w:tcMar>
              <w:top w:w="0" w:type="dxa"/>
              <w:left w:w="60" w:type="dxa"/>
              <w:bottom w:w="0" w:type="dxa"/>
              <w:right w:w="60" w:type="dxa"/>
            </w:tcMar>
          </w:tcPr>
          <w:p w14:paraId="7B73D0D7" w14:textId="77777777" w:rsidR="0095235C" w:rsidRDefault="0095235C" w:rsidP="00F9498E">
            <w:pPr>
              <w:rPr>
                <w:ins w:id="3316" w:author="Arjan Kloosterboer" w:date="2017-09-21T15:09: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51FB535" w14:textId="77777777" w:rsidR="0095235C" w:rsidRDefault="0095235C" w:rsidP="00F9498E">
            <w:pPr>
              <w:rPr>
                <w:ins w:id="3317" w:author="Arjan Kloosterboer" w:date="2017-09-21T15:09: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4C77686D" w14:textId="77777777" w:rsidR="0095235C" w:rsidRDefault="0095235C" w:rsidP="00F9498E">
            <w:pPr>
              <w:rPr>
                <w:ins w:id="3318" w:author="Arjan Kloosterboer" w:date="2017-09-21T15:09:00Z"/>
                <w:rFonts w:ascii="Calibri" w:hAnsi="Calibri" w:cs="Calibri"/>
                <w:color w:val="0F0F0F"/>
                <w:sz w:val="22"/>
                <w:szCs w:val="22"/>
              </w:rPr>
            </w:pPr>
          </w:p>
        </w:tc>
      </w:tr>
    </w:tbl>
    <w:p w14:paraId="151A5FC4" w14:textId="77777777" w:rsidR="0095235C" w:rsidRPr="00E072A0" w:rsidRDefault="0095235C" w:rsidP="0095235C">
      <w:pPr>
        <w:rPr>
          <w:ins w:id="3319" w:author="Arjan Kloosterboer" w:date="2017-09-21T15:09: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2515DFC2" w14:textId="77777777" w:rsidTr="00F9498E">
        <w:trPr>
          <w:ins w:id="3320" w:author="Arjan Kloosterboer" w:date="2017-09-21T15:09:00Z"/>
        </w:trPr>
        <w:tc>
          <w:tcPr>
            <w:tcW w:w="9360" w:type="dxa"/>
            <w:tcBorders>
              <w:top w:val="nil"/>
              <w:left w:val="nil"/>
              <w:bottom w:val="nil"/>
              <w:right w:val="nil"/>
            </w:tcBorders>
            <w:tcMar>
              <w:top w:w="0" w:type="dxa"/>
              <w:left w:w="60" w:type="dxa"/>
              <w:bottom w:w="0" w:type="dxa"/>
              <w:right w:w="60" w:type="dxa"/>
            </w:tcMar>
          </w:tcPr>
          <w:p w14:paraId="2FD8978E" w14:textId="77777777" w:rsidR="0095235C" w:rsidRDefault="0095235C" w:rsidP="00F9498E">
            <w:pPr>
              <w:rPr>
                <w:ins w:id="3321" w:author="Arjan Kloosterboer" w:date="2017-09-21T15:09:00Z"/>
                <w:rFonts w:ascii="Calibri" w:hAnsi="Calibri" w:cs="Calibri"/>
                <w:b/>
                <w:bCs/>
                <w:color w:val="0F0F0F"/>
                <w:sz w:val="22"/>
                <w:szCs w:val="22"/>
              </w:rPr>
            </w:pPr>
            <w:ins w:id="3322" w:author="Arjan Kloosterboer" w:date="2017-09-21T15:09:00Z">
              <w:r>
                <w:rPr>
                  <w:rFonts w:ascii="Calibri" w:hAnsi="Calibri" w:cs="Calibri"/>
                  <w:b/>
                  <w:bCs/>
                  <w:color w:val="0F0F0F"/>
                  <w:sz w:val="22"/>
                  <w:szCs w:val="22"/>
                </w:rPr>
                <w:t>Toelichting objecttype</w:t>
              </w:r>
            </w:ins>
          </w:p>
          <w:p w14:paraId="233AE2A7" w14:textId="77777777" w:rsidR="0095235C" w:rsidRDefault="0095235C" w:rsidP="00F9498E">
            <w:pPr>
              <w:ind w:left="720"/>
              <w:rPr>
                <w:ins w:id="3323" w:author="Arjan Kloosterboer" w:date="2017-09-21T15:09:00Z"/>
                <w:rFonts w:ascii="Calibri" w:hAnsi="Calibri" w:cs="Calibri"/>
                <w:color w:val="0F0F0F"/>
                <w:sz w:val="22"/>
                <w:szCs w:val="22"/>
              </w:rPr>
            </w:pPr>
          </w:p>
        </w:tc>
        <w:bookmarkEnd w:id="3190"/>
      </w:tr>
    </w:tbl>
    <w:p w14:paraId="171A2242"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PAND</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620F94F" w14:textId="77777777" w:rsidTr="00847C61">
        <w:trPr>
          <w:trHeight w:val="271"/>
        </w:trPr>
        <w:tc>
          <w:tcPr>
            <w:tcW w:w="2340" w:type="dxa"/>
            <w:gridSpan w:val="2"/>
            <w:tcBorders>
              <w:top w:val="nil"/>
              <w:left w:val="nil"/>
              <w:bottom w:val="nil"/>
              <w:right w:val="nil"/>
            </w:tcBorders>
          </w:tcPr>
          <w:p w14:paraId="60A0F2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1986DEE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w:t>
            </w:r>
            <w:r w:rsidRPr="00474957">
              <w:rPr>
                <w:rFonts w:ascii="Arial" w:hAnsi="Arial" w:cs="Arial"/>
                <w:szCs w:val="24"/>
                <w:lang w:val="en-AU" w:eastAsia="en-US"/>
              </w:rPr>
              <w:fldChar w:fldCharType="end"/>
            </w:r>
          </w:p>
        </w:tc>
      </w:tr>
      <w:tr w:rsidR="00847C61" w:rsidRPr="00474957" w14:paraId="528298FE" w14:textId="77777777" w:rsidTr="00847C61">
        <w:trPr>
          <w:trHeight w:hRule="exact" w:val="128"/>
        </w:trPr>
        <w:tc>
          <w:tcPr>
            <w:tcW w:w="2340" w:type="dxa"/>
            <w:gridSpan w:val="2"/>
            <w:tcBorders>
              <w:top w:val="nil"/>
              <w:left w:val="nil"/>
              <w:bottom w:val="nil"/>
              <w:right w:val="nil"/>
            </w:tcBorders>
          </w:tcPr>
          <w:p w14:paraId="1A0945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0CBB8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8085F3C" w14:textId="77777777" w:rsidTr="00847C61">
        <w:trPr>
          <w:trHeight w:val="151"/>
        </w:trPr>
        <w:tc>
          <w:tcPr>
            <w:tcW w:w="2340" w:type="dxa"/>
            <w:gridSpan w:val="2"/>
            <w:tcBorders>
              <w:top w:val="nil"/>
              <w:left w:val="nil"/>
              <w:bottom w:val="nil"/>
              <w:right w:val="nil"/>
            </w:tcBorders>
          </w:tcPr>
          <w:p w14:paraId="77341E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594C9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2D9BDBC9" w14:textId="77777777" w:rsidTr="00847C61">
        <w:trPr>
          <w:trHeight w:hRule="exact" w:val="128"/>
        </w:trPr>
        <w:tc>
          <w:tcPr>
            <w:tcW w:w="2340" w:type="dxa"/>
            <w:gridSpan w:val="2"/>
            <w:tcBorders>
              <w:top w:val="nil"/>
              <w:left w:val="nil"/>
              <w:bottom w:val="nil"/>
              <w:right w:val="nil"/>
            </w:tcBorders>
          </w:tcPr>
          <w:p w14:paraId="543A65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F5A7D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273FD27" w14:textId="77777777" w:rsidTr="00847C61">
        <w:tc>
          <w:tcPr>
            <w:tcW w:w="2340" w:type="dxa"/>
            <w:gridSpan w:val="2"/>
            <w:tcBorders>
              <w:top w:val="nil"/>
              <w:left w:val="nil"/>
              <w:bottom w:val="nil"/>
              <w:right w:val="nil"/>
            </w:tcBorders>
          </w:tcPr>
          <w:p w14:paraId="4F4B66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AAB8E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03A414A" w14:textId="77777777" w:rsidTr="00847C61">
        <w:trPr>
          <w:trHeight w:hRule="exact" w:val="241"/>
        </w:trPr>
        <w:tc>
          <w:tcPr>
            <w:tcW w:w="2340" w:type="dxa"/>
            <w:gridSpan w:val="2"/>
            <w:tcBorders>
              <w:top w:val="nil"/>
              <w:left w:val="nil"/>
              <w:bottom w:val="nil"/>
              <w:right w:val="nil"/>
            </w:tcBorders>
          </w:tcPr>
          <w:p w14:paraId="76C3A8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B323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8D697C1" w14:textId="77777777" w:rsidTr="00847C61">
        <w:tc>
          <w:tcPr>
            <w:tcW w:w="2340" w:type="dxa"/>
            <w:gridSpan w:val="2"/>
            <w:tcBorders>
              <w:top w:val="nil"/>
              <w:left w:val="nil"/>
              <w:bottom w:val="nil"/>
              <w:right w:val="nil"/>
            </w:tcBorders>
          </w:tcPr>
          <w:p w14:paraId="35E7A8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1325B6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126A586" w14:textId="77777777" w:rsidTr="00847C61">
        <w:tc>
          <w:tcPr>
            <w:tcW w:w="450" w:type="dxa"/>
            <w:tcBorders>
              <w:top w:val="nil"/>
              <w:left w:val="nil"/>
              <w:bottom w:val="nil"/>
              <w:right w:val="nil"/>
            </w:tcBorders>
          </w:tcPr>
          <w:p w14:paraId="4B887F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324" w:name="BKM_A2EDA40C_4AB9_467e_9318_19823208819D"/>
          </w:p>
        </w:tc>
        <w:tc>
          <w:tcPr>
            <w:tcW w:w="2790" w:type="dxa"/>
            <w:gridSpan w:val="2"/>
            <w:tcBorders>
              <w:top w:val="nil"/>
              <w:left w:val="nil"/>
              <w:bottom w:val="nil"/>
              <w:right w:val="nil"/>
            </w:tcBorders>
          </w:tcPr>
          <w:p w14:paraId="4E8BBC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61C1C16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2E671F" w14:paraId="68620FDE" w14:textId="77777777" w:rsidTr="00847C61">
        <w:tc>
          <w:tcPr>
            <w:tcW w:w="450" w:type="dxa"/>
            <w:tcBorders>
              <w:top w:val="nil"/>
              <w:left w:val="nil"/>
              <w:bottom w:val="nil"/>
              <w:right w:val="nil"/>
            </w:tcBorders>
          </w:tcPr>
          <w:p w14:paraId="22A8FC9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EF10C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964BA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PAND</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Pandidentificatie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3324"/>
      </w:tr>
      <w:tr w:rsidR="00847C61" w:rsidRPr="00474957" w14:paraId="2206A47B" w14:textId="77777777" w:rsidTr="00847C61">
        <w:tc>
          <w:tcPr>
            <w:tcW w:w="450" w:type="dxa"/>
            <w:tcBorders>
              <w:top w:val="nil"/>
              <w:left w:val="nil"/>
              <w:bottom w:val="nil"/>
              <w:right w:val="nil"/>
            </w:tcBorders>
          </w:tcPr>
          <w:p w14:paraId="1507B8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3325" w:name="BKM_4F2D6175_4FA8_4dc7_BFC0_E72B6EF93B94"/>
          </w:p>
        </w:tc>
        <w:tc>
          <w:tcPr>
            <w:tcW w:w="2790" w:type="dxa"/>
            <w:gridSpan w:val="2"/>
            <w:tcBorders>
              <w:top w:val="nil"/>
              <w:left w:val="nil"/>
              <w:bottom w:val="nil"/>
              <w:right w:val="nil"/>
            </w:tcBorders>
          </w:tcPr>
          <w:p w14:paraId="643BF6D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Pandgeometrie bovenaanzicht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B7928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Pandgeometrie bovenaanzicht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25"/>
      </w:tr>
      <w:tr w:rsidR="00847C61" w:rsidRPr="00474957" w14:paraId="24D1AF6B" w14:textId="77777777" w:rsidTr="00847C61">
        <w:tc>
          <w:tcPr>
            <w:tcW w:w="450" w:type="dxa"/>
            <w:tcBorders>
              <w:top w:val="nil"/>
              <w:left w:val="nil"/>
              <w:bottom w:val="nil"/>
              <w:right w:val="nil"/>
            </w:tcBorders>
          </w:tcPr>
          <w:p w14:paraId="73E0D8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26" w:name="BKM_ACCBAC91_D90A_4db9_A24D_8AD4F5D868B8"/>
          </w:p>
        </w:tc>
        <w:tc>
          <w:tcPr>
            <w:tcW w:w="2790" w:type="dxa"/>
            <w:gridSpan w:val="2"/>
            <w:tcBorders>
              <w:top w:val="nil"/>
              <w:left w:val="nil"/>
              <w:bottom w:val="nil"/>
              <w:right w:val="nil"/>
            </w:tcBorders>
          </w:tcPr>
          <w:p w14:paraId="13E359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pand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3DD1D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pand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26"/>
      </w:tr>
      <w:tr w:rsidR="00847C61" w:rsidRPr="00474957" w14:paraId="4A0D0436" w14:textId="77777777" w:rsidTr="00847C61">
        <w:tc>
          <w:tcPr>
            <w:tcW w:w="450" w:type="dxa"/>
            <w:tcBorders>
              <w:top w:val="nil"/>
              <w:left w:val="nil"/>
              <w:bottom w:val="nil"/>
              <w:right w:val="nil"/>
            </w:tcBorders>
          </w:tcPr>
          <w:p w14:paraId="1B4356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327" w:name="BKM_274EA887_03ED_4885_B5B1_FE4F1C5B116F"/>
          </w:p>
        </w:tc>
        <w:tc>
          <w:tcPr>
            <w:tcW w:w="2790" w:type="dxa"/>
            <w:gridSpan w:val="2"/>
            <w:tcBorders>
              <w:top w:val="nil"/>
              <w:left w:val="nil"/>
              <w:bottom w:val="nil"/>
              <w:right w:val="nil"/>
            </w:tcBorders>
          </w:tcPr>
          <w:p w14:paraId="01618E5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pand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69E18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PAND</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pand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327"/>
      </w:tr>
    </w:tbl>
    <w:p w14:paraId="706763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68469539" w14:textId="77777777" w:rsidTr="00847C61">
        <w:tc>
          <w:tcPr>
            <w:tcW w:w="9360" w:type="dxa"/>
            <w:gridSpan w:val="3"/>
            <w:tcBorders>
              <w:top w:val="nil"/>
              <w:left w:val="nil"/>
              <w:bottom w:val="nil"/>
              <w:right w:val="nil"/>
            </w:tcBorders>
          </w:tcPr>
          <w:p w14:paraId="494E9F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68DF0F8" w14:textId="77777777" w:rsidTr="00847C61">
        <w:tc>
          <w:tcPr>
            <w:tcW w:w="450" w:type="dxa"/>
            <w:tcBorders>
              <w:top w:val="nil"/>
              <w:left w:val="nil"/>
              <w:bottom w:val="nil"/>
              <w:right w:val="nil"/>
            </w:tcBorders>
          </w:tcPr>
          <w:p w14:paraId="76D7A53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9EB06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871BB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1E379CF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C21ECA7" w14:textId="77777777" w:rsidTr="00847C61">
        <w:tc>
          <w:tcPr>
            <w:tcW w:w="450" w:type="dxa"/>
            <w:tcBorders>
              <w:top w:val="nil"/>
              <w:left w:val="nil"/>
              <w:bottom w:val="nil"/>
              <w:right w:val="nil"/>
            </w:tcBorders>
          </w:tcPr>
          <w:p w14:paraId="1E62453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B072B9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D2153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284561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PAND</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9E8340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PAND is een specialisatie van OBJECT.</w:t>
            </w:r>
            <w:r w:rsidRPr="00474957">
              <w:rPr>
                <w:rFonts w:ascii="Arial" w:hAnsi="Arial" w:cs="Arial"/>
                <w:szCs w:val="24"/>
                <w:lang w:val="en-AU" w:eastAsia="en-US"/>
              </w:rPr>
              <w:fldChar w:fldCharType="end"/>
            </w:r>
          </w:p>
        </w:tc>
      </w:tr>
      <w:tr w:rsidR="00847C61" w:rsidRPr="00474957" w14:paraId="13C4FA12" w14:textId="77777777" w:rsidTr="00847C61">
        <w:trPr>
          <w:trHeight w:hRule="exact" w:val="128"/>
        </w:trPr>
        <w:tc>
          <w:tcPr>
            <w:tcW w:w="450" w:type="dxa"/>
            <w:tcBorders>
              <w:top w:val="nil"/>
              <w:left w:val="nil"/>
              <w:bottom w:val="nil"/>
              <w:right w:val="nil"/>
            </w:tcBorders>
          </w:tcPr>
          <w:p w14:paraId="6C80AE4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FAA3A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08971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6BA2F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9B27BC0" w14:textId="77777777" w:rsidTr="002E671F">
        <w:trPr>
          <w:cantSplit/>
        </w:trPr>
        <w:tc>
          <w:tcPr>
            <w:tcW w:w="9360" w:type="dxa"/>
            <w:tcBorders>
              <w:top w:val="nil"/>
              <w:left w:val="nil"/>
              <w:bottom w:val="nil"/>
              <w:right w:val="nil"/>
            </w:tcBorders>
          </w:tcPr>
          <w:p w14:paraId="2FB0926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3ECACE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PAND die in het RGBZ gebruikt worden bij deze specialisatie van OBJECT. Zie voor de specificaties van deze gegevens het RSGB.</w:t>
            </w:r>
          </w:p>
        </w:tc>
      </w:tr>
    </w:tbl>
    <w:p w14:paraId="6EA6B309" w14:textId="77777777" w:rsidR="002E671F" w:rsidRPr="002E671F" w:rsidRDefault="002E671F" w:rsidP="002E671F">
      <w:pPr>
        <w:pStyle w:val="Kop3"/>
        <w:rPr>
          <w:ins w:id="3328" w:author="Arjan Kloosterboer" w:date="2017-09-21T14:21:00Z"/>
        </w:rPr>
      </w:pPr>
      <w:bookmarkStart w:id="3329" w:name="BKM_B65151E6_ADF6_4100_82CE_01ECF5A2A2A6"/>
      <w:bookmarkStart w:id="3330" w:name="BKM_F51808AB_0DB4_4E51_83A9_B3A6AF26A7D1"/>
      <w:bookmarkEnd w:id="3329"/>
      <w:ins w:id="3331" w:author="Arjan Kloosterboer" w:date="2017-09-21T14:21:00Z">
        <w:r w:rsidRPr="002E671F">
          <w:t>«Objecttype_proxy» REISDOCUMENT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2E671F" w14:paraId="1BC4E994" w14:textId="77777777" w:rsidTr="002E671F">
        <w:trPr>
          <w:trHeight w:val="271"/>
          <w:ins w:id="3332"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C2F41C1" w14:textId="77777777" w:rsidR="002E671F" w:rsidRDefault="002E671F" w:rsidP="002E671F">
            <w:pPr>
              <w:rPr>
                <w:ins w:id="3333" w:author="Arjan Kloosterboer" w:date="2017-09-21T14:21:00Z"/>
                <w:rFonts w:ascii="Calibri" w:hAnsi="Calibri" w:cs="Calibri"/>
                <w:color w:val="0F0F0F"/>
                <w:sz w:val="22"/>
                <w:szCs w:val="22"/>
              </w:rPr>
            </w:pPr>
            <w:ins w:id="3334" w:author="Arjan Kloosterboer" w:date="2017-09-21T14:21: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0BFA48BB" w14:textId="77777777" w:rsidR="002E671F" w:rsidRDefault="002E671F" w:rsidP="002E671F">
            <w:pPr>
              <w:rPr>
                <w:ins w:id="3335" w:author="Arjan Kloosterboer" w:date="2017-09-21T14:21:00Z"/>
                <w:rFonts w:ascii="Calibri" w:hAnsi="Calibri" w:cs="Calibri"/>
                <w:color w:val="0F0F0F"/>
                <w:sz w:val="22"/>
                <w:szCs w:val="22"/>
              </w:rPr>
            </w:pPr>
            <w:ins w:id="3336" w:author="Arjan Kloosterboer" w:date="2017-09-21T14:21:00Z">
              <w:r>
                <w:rPr>
                  <w:rFonts w:ascii="Calibri" w:hAnsi="Calibri" w:cs="Calibri"/>
                  <w:color w:val="0F0F0F"/>
                  <w:sz w:val="22"/>
                  <w:szCs w:val="22"/>
                </w:rPr>
                <w:t>REISDOCUMENT</w:t>
              </w:r>
            </w:ins>
          </w:p>
        </w:tc>
      </w:tr>
      <w:tr w:rsidR="002E671F" w14:paraId="4E28D0E7" w14:textId="77777777" w:rsidTr="002E671F">
        <w:trPr>
          <w:trHeight w:hRule="exact" w:val="128"/>
          <w:ins w:id="3337"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C419CB8" w14:textId="77777777" w:rsidR="002E671F" w:rsidRDefault="002E671F" w:rsidP="002E671F">
            <w:pPr>
              <w:rPr>
                <w:ins w:id="3338"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C262366" w14:textId="77777777" w:rsidR="002E671F" w:rsidRDefault="002E671F" w:rsidP="002E671F">
            <w:pPr>
              <w:rPr>
                <w:ins w:id="3339" w:author="Arjan Kloosterboer" w:date="2017-09-21T14:21:00Z"/>
                <w:rFonts w:ascii="Calibri" w:hAnsi="Calibri" w:cs="Calibri"/>
                <w:color w:val="0F0F0F"/>
                <w:sz w:val="22"/>
                <w:szCs w:val="22"/>
              </w:rPr>
            </w:pPr>
          </w:p>
        </w:tc>
      </w:tr>
      <w:tr w:rsidR="002E671F" w14:paraId="0F2DCCBE" w14:textId="77777777" w:rsidTr="002E671F">
        <w:trPr>
          <w:ins w:id="3340"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EE30763" w14:textId="77777777" w:rsidR="002E671F" w:rsidRDefault="002E671F" w:rsidP="002E671F">
            <w:pPr>
              <w:rPr>
                <w:ins w:id="3341" w:author="Arjan Kloosterboer" w:date="2017-09-21T14:21:00Z"/>
                <w:rFonts w:ascii="Calibri" w:hAnsi="Calibri" w:cs="Calibri"/>
                <w:b/>
                <w:bCs/>
                <w:color w:val="0F0F0F"/>
                <w:sz w:val="22"/>
                <w:szCs w:val="22"/>
              </w:rPr>
            </w:pPr>
            <w:ins w:id="3342" w:author="Arjan Kloosterboer" w:date="2017-09-21T14:21: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369F0FCC" w14:textId="5D7F278B" w:rsidR="002E671F" w:rsidRDefault="002E671F" w:rsidP="002E671F">
            <w:pPr>
              <w:rPr>
                <w:ins w:id="3343" w:author="Arjan Kloosterboer" w:date="2017-09-21T14:21:00Z"/>
                <w:rFonts w:ascii="Calibri" w:hAnsi="Calibri" w:cs="Calibri"/>
                <w:color w:val="0F0F0F"/>
                <w:sz w:val="22"/>
                <w:szCs w:val="22"/>
              </w:rPr>
            </w:pPr>
            <w:ins w:id="3344" w:author="Arjan Kloosterboer" w:date="2017-09-21T14:22:00Z">
              <w:r>
                <w:rPr>
                  <w:rFonts w:ascii="Calibri" w:hAnsi="Calibri" w:cs="Calibri"/>
                  <w:color w:val="0F0F0F"/>
                  <w:sz w:val="22"/>
                  <w:szCs w:val="22"/>
                </w:rPr>
                <w:t>RSGB</w:t>
              </w:r>
            </w:ins>
          </w:p>
        </w:tc>
      </w:tr>
      <w:tr w:rsidR="002E671F" w14:paraId="7D194D38" w14:textId="77777777" w:rsidTr="002E671F">
        <w:trPr>
          <w:trHeight w:hRule="exact" w:val="128"/>
          <w:ins w:id="3345"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B146160" w14:textId="77777777" w:rsidR="002E671F" w:rsidRDefault="002E671F" w:rsidP="002E671F">
            <w:pPr>
              <w:rPr>
                <w:ins w:id="3346"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7E87D3D" w14:textId="77777777" w:rsidR="002E671F" w:rsidRDefault="002E671F" w:rsidP="002E671F">
            <w:pPr>
              <w:rPr>
                <w:ins w:id="3347" w:author="Arjan Kloosterboer" w:date="2017-09-21T14:21:00Z"/>
                <w:rFonts w:ascii="Calibri" w:hAnsi="Calibri" w:cs="Calibri"/>
                <w:color w:val="0F0F0F"/>
                <w:sz w:val="22"/>
                <w:szCs w:val="22"/>
              </w:rPr>
            </w:pPr>
          </w:p>
        </w:tc>
      </w:tr>
      <w:tr w:rsidR="002E671F" w14:paraId="169E3898" w14:textId="77777777" w:rsidTr="002E671F">
        <w:trPr>
          <w:trHeight w:val="230"/>
          <w:ins w:id="3348"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EB46929" w14:textId="77777777" w:rsidR="002E671F" w:rsidRDefault="002E671F" w:rsidP="002E671F">
            <w:pPr>
              <w:rPr>
                <w:ins w:id="3349" w:author="Arjan Kloosterboer" w:date="2017-09-21T14:21:00Z"/>
                <w:rFonts w:ascii="Calibri" w:hAnsi="Calibri" w:cs="Calibri"/>
                <w:b/>
                <w:bCs/>
                <w:color w:val="0F0F0F"/>
                <w:sz w:val="22"/>
                <w:szCs w:val="22"/>
              </w:rPr>
            </w:pPr>
            <w:ins w:id="3350" w:author="Arjan Kloosterboer" w:date="2017-09-21T14:21:00Z">
              <w:r>
                <w:rPr>
                  <w:rFonts w:ascii="Calibri" w:hAnsi="Calibri" w:cs="Calibri"/>
                  <w:b/>
                  <w:bCs/>
                  <w:color w:val="0F0F0F"/>
                  <w:sz w:val="22"/>
                  <w:szCs w:val="22"/>
                </w:rPr>
                <w:t>Definitie</w:t>
              </w:r>
            </w:ins>
          </w:p>
        </w:tc>
        <w:tc>
          <w:tcPr>
            <w:tcW w:w="7020" w:type="dxa"/>
            <w:gridSpan w:val="4"/>
            <w:tcBorders>
              <w:top w:val="nil"/>
              <w:left w:val="nil"/>
              <w:bottom w:val="nil"/>
              <w:right w:val="nil"/>
            </w:tcBorders>
            <w:tcMar>
              <w:top w:w="0" w:type="dxa"/>
              <w:left w:w="60" w:type="dxa"/>
              <w:bottom w:w="0" w:type="dxa"/>
              <w:right w:w="60" w:type="dxa"/>
            </w:tcMar>
          </w:tcPr>
          <w:p w14:paraId="7A3321A2" w14:textId="77777777" w:rsidR="002E671F" w:rsidRDefault="002E671F" w:rsidP="002E671F">
            <w:pPr>
              <w:rPr>
                <w:ins w:id="3351" w:author="Arjan Kloosterboer" w:date="2017-09-21T14:21:00Z"/>
                <w:rFonts w:ascii="Calibri" w:hAnsi="Calibri" w:cs="Calibri"/>
                <w:color w:val="0F0F0F"/>
                <w:sz w:val="22"/>
                <w:szCs w:val="22"/>
              </w:rPr>
            </w:pPr>
          </w:p>
        </w:tc>
      </w:tr>
      <w:tr w:rsidR="002E671F" w14:paraId="0FEA64A3" w14:textId="77777777" w:rsidTr="002E671F">
        <w:trPr>
          <w:trHeight w:hRule="exact" w:val="68"/>
          <w:ins w:id="3352"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EEDD2B2" w14:textId="77777777" w:rsidR="002E671F" w:rsidRDefault="002E671F" w:rsidP="002E671F">
            <w:pPr>
              <w:rPr>
                <w:ins w:id="3353"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4B8C857" w14:textId="77777777" w:rsidR="002E671F" w:rsidRDefault="002E671F" w:rsidP="002E671F">
            <w:pPr>
              <w:rPr>
                <w:ins w:id="3354" w:author="Arjan Kloosterboer" w:date="2017-09-21T14:21:00Z"/>
                <w:rFonts w:ascii="Calibri" w:hAnsi="Calibri" w:cs="Calibri"/>
                <w:color w:val="0F0F0F"/>
                <w:sz w:val="22"/>
                <w:szCs w:val="22"/>
              </w:rPr>
            </w:pPr>
          </w:p>
        </w:tc>
      </w:tr>
      <w:tr w:rsidR="002E671F" w14:paraId="7D3EBBCA" w14:textId="77777777" w:rsidTr="002E671F">
        <w:trPr>
          <w:trHeight w:val="271"/>
          <w:ins w:id="3355"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2E236914" w14:textId="77777777" w:rsidR="002E671F" w:rsidRDefault="002E671F" w:rsidP="002E671F">
            <w:pPr>
              <w:rPr>
                <w:ins w:id="3356" w:author="Arjan Kloosterboer" w:date="2017-09-21T14:21:00Z"/>
                <w:rFonts w:ascii="Calibri" w:hAnsi="Calibri" w:cs="Calibri"/>
                <w:b/>
                <w:bCs/>
                <w:color w:val="0F0F0F"/>
                <w:sz w:val="22"/>
                <w:szCs w:val="22"/>
              </w:rPr>
            </w:pPr>
            <w:ins w:id="3357" w:author="Arjan Kloosterboer" w:date="2017-09-21T14:21:00Z">
              <w:r>
                <w:rPr>
                  <w:rFonts w:ascii="Calibri" w:hAnsi="Calibri" w:cs="Calibri"/>
                  <w:b/>
                  <w:bCs/>
                  <w:color w:val="0F0F0F"/>
                  <w:sz w:val="22"/>
                  <w:szCs w:val="22"/>
                </w:rPr>
                <w:t>Herkomst definitie</w:t>
              </w:r>
            </w:ins>
          </w:p>
        </w:tc>
        <w:tc>
          <w:tcPr>
            <w:tcW w:w="7020" w:type="dxa"/>
            <w:gridSpan w:val="4"/>
            <w:tcBorders>
              <w:top w:val="nil"/>
              <w:left w:val="nil"/>
              <w:bottom w:val="nil"/>
              <w:right w:val="nil"/>
            </w:tcBorders>
            <w:tcMar>
              <w:top w:w="0" w:type="dxa"/>
              <w:left w:w="60" w:type="dxa"/>
              <w:bottom w:w="0" w:type="dxa"/>
              <w:right w:w="60" w:type="dxa"/>
            </w:tcMar>
          </w:tcPr>
          <w:p w14:paraId="1F82F005" w14:textId="77777777" w:rsidR="002E671F" w:rsidRDefault="002E671F" w:rsidP="002E671F">
            <w:pPr>
              <w:rPr>
                <w:ins w:id="3358" w:author="Arjan Kloosterboer" w:date="2017-09-21T14:21:00Z"/>
                <w:rFonts w:ascii="Calibri" w:hAnsi="Calibri" w:cs="Calibri"/>
                <w:color w:val="0F0F0F"/>
                <w:sz w:val="22"/>
                <w:szCs w:val="22"/>
              </w:rPr>
            </w:pPr>
          </w:p>
        </w:tc>
      </w:tr>
      <w:tr w:rsidR="002E671F" w14:paraId="0947563E" w14:textId="77777777" w:rsidTr="002E671F">
        <w:trPr>
          <w:trHeight w:hRule="exact" w:val="128"/>
          <w:ins w:id="3359"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AB73BA0" w14:textId="77777777" w:rsidR="002E671F" w:rsidRDefault="002E671F" w:rsidP="002E671F">
            <w:pPr>
              <w:rPr>
                <w:ins w:id="3360"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2776416" w14:textId="77777777" w:rsidR="002E671F" w:rsidRDefault="002E671F" w:rsidP="002E671F">
            <w:pPr>
              <w:rPr>
                <w:ins w:id="3361" w:author="Arjan Kloosterboer" w:date="2017-09-21T14:21:00Z"/>
                <w:rFonts w:ascii="Calibri" w:hAnsi="Calibri" w:cs="Calibri"/>
                <w:color w:val="0F0F0F"/>
                <w:sz w:val="22"/>
                <w:szCs w:val="22"/>
              </w:rPr>
            </w:pPr>
          </w:p>
        </w:tc>
      </w:tr>
      <w:tr w:rsidR="002E671F" w14:paraId="23B73473" w14:textId="77777777" w:rsidTr="002E671F">
        <w:trPr>
          <w:ins w:id="3362"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10C44F7C" w14:textId="77777777" w:rsidR="002E671F" w:rsidRDefault="002E671F" w:rsidP="002E671F">
            <w:pPr>
              <w:rPr>
                <w:ins w:id="3363" w:author="Arjan Kloosterboer" w:date="2017-09-21T14:21:00Z"/>
                <w:rFonts w:ascii="Calibri" w:hAnsi="Calibri" w:cs="Calibri"/>
                <w:b/>
                <w:bCs/>
                <w:color w:val="0F0F0F"/>
                <w:sz w:val="22"/>
                <w:szCs w:val="22"/>
              </w:rPr>
            </w:pPr>
            <w:ins w:id="3364" w:author="Arjan Kloosterboer" w:date="2017-09-21T14:21: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5629FC0C" w14:textId="482CC7D3" w:rsidR="002E671F" w:rsidRDefault="002E671F" w:rsidP="002E671F">
            <w:pPr>
              <w:rPr>
                <w:ins w:id="3365" w:author="Arjan Kloosterboer" w:date="2017-09-21T14:21:00Z"/>
                <w:rFonts w:ascii="Calibri" w:hAnsi="Calibri" w:cs="Calibri"/>
                <w:color w:val="0F0F0F"/>
                <w:sz w:val="22"/>
                <w:szCs w:val="22"/>
              </w:rPr>
            </w:pPr>
            <w:ins w:id="3366" w:author="Arjan Kloosterboer" w:date="2017-09-21T14:22:00Z">
              <w:r>
                <w:rPr>
                  <w:rFonts w:ascii="Calibri" w:hAnsi="Calibri" w:cs="Calibri"/>
                  <w:color w:val="0F0F0F"/>
                  <w:sz w:val="22"/>
                  <w:szCs w:val="22"/>
                </w:rPr>
                <w:t>1-4-2017</w:t>
              </w:r>
            </w:ins>
          </w:p>
        </w:tc>
      </w:tr>
      <w:tr w:rsidR="002E671F" w14:paraId="4EF374AE" w14:textId="77777777" w:rsidTr="002E671F">
        <w:trPr>
          <w:trHeight w:hRule="exact" w:val="128"/>
          <w:ins w:id="3367"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663DC52" w14:textId="77777777" w:rsidR="002E671F" w:rsidRDefault="002E671F" w:rsidP="002E671F">
            <w:pPr>
              <w:rPr>
                <w:ins w:id="3368"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00806A4" w14:textId="77777777" w:rsidR="002E671F" w:rsidRDefault="002E671F" w:rsidP="002E671F">
            <w:pPr>
              <w:rPr>
                <w:ins w:id="3369" w:author="Arjan Kloosterboer" w:date="2017-09-21T14:21:00Z"/>
                <w:rFonts w:ascii="Calibri" w:hAnsi="Calibri" w:cs="Calibri"/>
                <w:color w:val="0F0F0F"/>
                <w:sz w:val="22"/>
                <w:szCs w:val="22"/>
              </w:rPr>
            </w:pPr>
          </w:p>
        </w:tc>
      </w:tr>
      <w:tr w:rsidR="002E671F" w14:paraId="28790C79" w14:textId="77777777" w:rsidTr="002E671F">
        <w:trPr>
          <w:ins w:id="3370"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CD00C67" w14:textId="77777777" w:rsidR="002E671F" w:rsidRDefault="002E671F" w:rsidP="002E671F">
            <w:pPr>
              <w:rPr>
                <w:ins w:id="3371" w:author="Arjan Kloosterboer" w:date="2017-09-21T14:21:00Z"/>
                <w:rFonts w:ascii="Calibri" w:hAnsi="Calibri" w:cs="Calibri"/>
                <w:b/>
                <w:bCs/>
                <w:color w:val="0F0F0F"/>
                <w:sz w:val="22"/>
                <w:szCs w:val="22"/>
              </w:rPr>
            </w:pPr>
            <w:ins w:id="3372" w:author="Arjan Kloosterboer" w:date="2017-09-21T14:21:00Z">
              <w:r>
                <w:rPr>
                  <w:rFonts w:ascii="Calibri" w:hAnsi="Calibri" w:cs="Calibri"/>
                  <w:b/>
                  <w:bCs/>
                  <w:color w:val="0F0F0F"/>
                  <w:sz w:val="22"/>
                  <w:szCs w:val="22"/>
                </w:rPr>
                <w:t>Unieke aanduiding</w:t>
              </w:r>
            </w:ins>
          </w:p>
        </w:tc>
        <w:tc>
          <w:tcPr>
            <w:tcW w:w="7020" w:type="dxa"/>
            <w:gridSpan w:val="4"/>
            <w:tcBorders>
              <w:top w:val="nil"/>
              <w:left w:val="nil"/>
              <w:bottom w:val="nil"/>
              <w:right w:val="nil"/>
            </w:tcBorders>
            <w:tcMar>
              <w:top w:w="0" w:type="dxa"/>
              <w:left w:w="60" w:type="dxa"/>
              <w:bottom w:w="0" w:type="dxa"/>
              <w:right w:w="60" w:type="dxa"/>
            </w:tcMar>
          </w:tcPr>
          <w:p w14:paraId="0478C70E" w14:textId="77777777" w:rsidR="002E671F" w:rsidRDefault="002E671F" w:rsidP="002E671F">
            <w:pPr>
              <w:rPr>
                <w:ins w:id="3373" w:author="Arjan Kloosterboer" w:date="2017-09-21T14:21:00Z"/>
                <w:rFonts w:ascii="Calibri" w:hAnsi="Calibri" w:cs="Calibri"/>
                <w:color w:val="0F0F0F"/>
                <w:sz w:val="22"/>
                <w:szCs w:val="22"/>
              </w:rPr>
            </w:pPr>
          </w:p>
        </w:tc>
      </w:tr>
      <w:tr w:rsidR="002E671F" w14:paraId="7E84D366" w14:textId="77777777" w:rsidTr="002E671F">
        <w:trPr>
          <w:trHeight w:hRule="exact" w:val="128"/>
          <w:ins w:id="3374"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6E05420" w14:textId="77777777" w:rsidR="002E671F" w:rsidRDefault="002E671F" w:rsidP="002E671F">
            <w:pPr>
              <w:rPr>
                <w:ins w:id="3375"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708251F" w14:textId="77777777" w:rsidR="002E671F" w:rsidRDefault="002E671F" w:rsidP="002E671F">
            <w:pPr>
              <w:rPr>
                <w:ins w:id="3376" w:author="Arjan Kloosterboer" w:date="2017-09-21T14:21:00Z"/>
                <w:rFonts w:ascii="Calibri" w:hAnsi="Calibri" w:cs="Calibri"/>
                <w:b/>
                <w:bCs/>
                <w:color w:val="0F0F0F"/>
                <w:sz w:val="22"/>
                <w:szCs w:val="22"/>
              </w:rPr>
            </w:pPr>
          </w:p>
        </w:tc>
      </w:tr>
      <w:tr w:rsidR="002E671F" w14:paraId="589F1E51" w14:textId="77777777" w:rsidTr="002E671F">
        <w:trPr>
          <w:ins w:id="3377"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48AEF8A6" w14:textId="77777777" w:rsidR="002E671F" w:rsidRDefault="002E671F" w:rsidP="002E671F">
            <w:pPr>
              <w:rPr>
                <w:ins w:id="3378" w:author="Arjan Kloosterboer" w:date="2017-09-21T14:21:00Z"/>
                <w:rFonts w:ascii="Calibri" w:hAnsi="Calibri" w:cs="Calibri"/>
                <w:b/>
                <w:bCs/>
                <w:color w:val="0F0F0F"/>
                <w:sz w:val="22"/>
                <w:szCs w:val="22"/>
              </w:rPr>
            </w:pPr>
            <w:ins w:id="3379" w:author="Arjan Kloosterboer" w:date="2017-09-21T14:21:00Z">
              <w:r>
                <w:rPr>
                  <w:rFonts w:ascii="Calibri" w:hAnsi="Calibri" w:cs="Calibri"/>
                  <w:b/>
                  <w:bCs/>
                  <w:color w:val="0F0F0F"/>
                  <w:sz w:val="22"/>
                  <w:szCs w:val="22"/>
                </w:rPr>
                <w:t>Populatie</w:t>
              </w:r>
            </w:ins>
          </w:p>
        </w:tc>
        <w:tc>
          <w:tcPr>
            <w:tcW w:w="7020" w:type="dxa"/>
            <w:gridSpan w:val="4"/>
            <w:tcBorders>
              <w:top w:val="nil"/>
              <w:left w:val="nil"/>
              <w:bottom w:val="nil"/>
              <w:right w:val="nil"/>
            </w:tcBorders>
            <w:tcMar>
              <w:top w:w="0" w:type="dxa"/>
              <w:left w:w="60" w:type="dxa"/>
              <w:bottom w:w="0" w:type="dxa"/>
              <w:right w:w="60" w:type="dxa"/>
            </w:tcMar>
          </w:tcPr>
          <w:p w14:paraId="7B85D73C" w14:textId="77777777" w:rsidR="002E671F" w:rsidRDefault="002E671F" w:rsidP="002E671F">
            <w:pPr>
              <w:rPr>
                <w:ins w:id="3380" w:author="Arjan Kloosterboer" w:date="2017-09-21T14:21:00Z"/>
                <w:rFonts w:ascii="Calibri" w:hAnsi="Calibri" w:cs="Calibri"/>
                <w:color w:val="0F0F0F"/>
                <w:sz w:val="22"/>
                <w:szCs w:val="22"/>
              </w:rPr>
            </w:pPr>
          </w:p>
        </w:tc>
      </w:tr>
      <w:tr w:rsidR="002E671F" w14:paraId="3E87CAEE" w14:textId="77777777" w:rsidTr="002E671F">
        <w:trPr>
          <w:trHeight w:hRule="exact" w:val="128"/>
          <w:ins w:id="3381"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6B5AFDA3" w14:textId="77777777" w:rsidR="002E671F" w:rsidRDefault="002E671F" w:rsidP="002E671F">
            <w:pPr>
              <w:rPr>
                <w:ins w:id="3382"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1CC14BDB" w14:textId="77777777" w:rsidR="002E671F" w:rsidRDefault="002E671F" w:rsidP="002E671F">
            <w:pPr>
              <w:rPr>
                <w:ins w:id="3383" w:author="Arjan Kloosterboer" w:date="2017-09-21T14:21:00Z"/>
                <w:rFonts w:ascii="Calibri" w:hAnsi="Calibri" w:cs="Calibri"/>
                <w:color w:val="0F0F0F"/>
                <w:sz w:val="22"/>
                <w:szCs w:val="22"/>
              </w:rPr>
            </w:pPr>
          </w:p>
        </w:tc>
      </w:tr>
      <w:tr w:rsidR="002E671F" w14:paraId="4ED2EA81" w14:textId="77777777" w:rsidTr="002E671F">
        <w:trPr>
          <w:trHeight w:hRule="exact" w:val="256"/>
          <w:ins w:id="3384"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7A80D30A" w14:textId="77777777" w:rsidR="002E671F" w:rsidRDefault="002E671F" w:rsidP="002E671F">
            <w:pPr>
              <w:rPr>
                <w:ins w:id="3385" w:author="Arjan Kloosterboer" w:date="2017-09-21T14:21:00Z"/>
                <w:rFonts w:ascii="Calibri" w:hAnsi="Calibri" w:cs="Calibri"/>
                <w:b/>
                <w:bCs/>
                <w:color w:val="0F0F0F"/>
                <w:sz w:val="22"/>
                <w:szCs w:val="22"/>
              </w:rPr>
            </w:pPr>
            <w:ins w:id="3386" w:author="Arjan Kloosterboer" w:date="2017-09-21T14:21:00Z">
              <w:r>
                <w:rPr>
                  <w:rFonts w:ascii="Calibri" w:hAnsi="Calibri" w:cs="Calibri"/>
                  <w:b/>
                  <w:bCs/>
                  <w:color w:val="0F0F0F"/>
                  <w:sz w:val="22"/>
                  <w:szCs w:val="22"/>
                </w:rPr>
                <w:t>Kwaliteitsbegrip</w:t>
              </w:r>
            </w:ins>
          </w:p>
        </w:tc>
        <w:tc>
          <w:tcPr>
            <w:tcW w:w="7020" w:type="dxa"/>
            <w:gridSpan w:val="4"/>
            <w:tcBorders>
              <w:top w:val="nil"/>
              <w:left w:val="nil"/>
              <w:bottom w:val="nil"/>
              <w:right w:val="nil"/>
            </w:tcBorders>
            <w:tcMar>
              <w:top w:w="0" w:type="dxa"/>
              <w:left w:w="60" w:type="dxa"/>
              <w:bottom w:w="0" w:type="dxa"/>
              <w:right w:w="60" w:type="dxa"/>
            </w:tcMar>
          </w:tcPr>
          <w:p w14:paraId="3B2D2AE2" w14:textId="77777777" w:rsidR="002E671F" w:rsidRDefault="002E671F" w:rsidP="002E671F">
            <w:pPr>
              <w:rPr>
                <w:ins w:id="3387" w:author="Arjan Kloosterboer" w:date="2017-09-21T14:21:00Z"/>
                <w:rFonts w:ascii="Calibri" w:hAnsi="Calibri" w:cs="Calibri"/>
                <w:color w:val="0F0F0F"/>
                <w:sz w:val="22"/>
                <w:szCs w:val="22"/>
              </w:rPr>
            </w:pPr>
          </w:p>
        </w:tc>
      </w:tr>
      <w:tr w:rsidR="002E671F" w14:paraId="59CADB89" w14:textId="77777777" w:rsidTr="002E671F">
        <w:trPr>
          <w:trHeight w:hRule="exact" w:val="256"/>
          <w:ins w:id="3388"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0C7B3EDE" w14:textId="77777777" w:rsidR="002E671F" w:rsidRDefault="002E671F" w:rsidP="002E671F">
            <w:pPr>
              <w:rPr>
                <w:ins w:id="3389" w:author="Arjan Kloosterboer" w:date="2017-09-21T14:21: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6F27829E" w14:textId="77777777" w:rsidR="002E671F" w:rsidRDefault="002E671F" w:rsidP="002E671F">
            <w:pPr>
              <w:rPr>
                <w:ins w:id="3390" w:author="Arjan Kloosterboer" w:date="2017-09-21T14:21:00Z"/>
                <w:rFonts w:ascii="Calibri" w:hAnsi="Calibri" w:cs="Calibri"/>
                <w:color w:val="0F0F0F"/>
                <w:sz w:val="22"/>
                <w:szCs w:val="22"/>
              </w:rPr>
            </w:pPr>
          </w:p>
        </w:tc>
      </w:tr>
      <w:tr w:rsidR="002E671F" w14:paraId="019074BF" w14:textId="77777777" w:rsidTr="002E671F">
        <w:trPr>
          <w:ins w:id="3391" w:author="Arjan Kloosterboer" w:date="2017-09-21T14:21:00Z"/>
        </w:trPr>
        <w:tc>
          <w:tcPr>
            <w:tcW w:w="2340" w:type="dxa"/>
            <w:gridSpan w:val="2"/>
            <w:tcBorders>
              <w:top w:val="nil"/>
              <w:left w:val="nil"/>
              <w:bottom w:val="nil"/>
              <w:right w:val="nil"/>
            </w:tcBorders>
            <w:tcMar>
              <w:top w:w="0" w:type="dxa"/>
              <w:left w:w="60" w:type="dxa"/>
              <w:bottom w:w="0" w:type="dxa"/>
              <w:right w:w="60" w:type="dxa"/>
            </w:tcMar>
          </w:tcPr>
          <w:p w14:paraId="56550596" w14:textId="77777777" w:rsidR="002E671F" w:rsidRDefault="002E671F" w:rsidP="002E671F">
            <w:pPr>
              <w:rPr>
                <w:ins w:id="3392" w:author="Arjan Kloosterboer" w:date="2017-09-21T14:21:00Z"/>
                <w:rFonts w:ascii="Calibri" w:hAnsi="Calibri" w:cs="Calibri"/>
                <w:b/>
                <w:bCs/>
                <w:color w:val="0F0F0F"/>
                <w:sz w:val="22"/>
                <w:szCs w:val="22"/>
              </w:rPr>
            </w:pPr>
            <w:ins w:id="3393" w:author="Arjan Kloosterboer" w:date="2017-09-21T14:21: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16C43E23" w14:textId="77777777" w:rsidR="002E671F" w:rsidRDefault="002E671F" w:rsidP="002E671F">
            <w:pPr>
              <w:rPr>
                <w:ins w:id="3394" w:author="Arjan Kloosterboer" w:date="2017-09-21T14:21:00Z"/>
                <w:rFonts w:ascii="Calibri" w:hAnsi="Calibri" w:cs="Calibri"/>
                <w:b/>
                <w:bCs/>
                <w:color w:val="0F0F0F"/>
                <w:sz w:val="22"/>
                <w:szCs w:val="22"/>
              </w:rPr>
            </w:pPr>
          </w:p>
        </w:tc>
      </w:tr>
      <w:tr w:rsidR="002E671F" w14:paraId="7FBA7540" w14:textId="77777777" w:rsidTr="002E671F">
        <w:trPr>
          <w:ins w:id="3395" w:author="Arjan Kloosterboer" w:date="2017-09-21T14:21:00Z"/>
        </w:trPr>
        <w:tc>
          <w:tcPr>
            <w:tcW w:w="450" w:type="dxa"/>
            <w:tcBorders>
              <w:top w:val="nil"/>
              <w:left w:val="nil"/>
              <w:bottom w:val="nil"/>
              <w:right w:val="nil"/>
            </w:tcBorders>
            <w:tcMar>
              <w:top w:w="0" w:type="dxa"/>
              <w:left w:w="60" w:type="dxa"/>
              <w:bottom w:w="0" w:type="dxa"/>
              <w:right w:w="60" w:type="dxa"/>
            </w:tcMar>
          </w:tcPr>
          <w:p w14:paraId="1DDB876D" w14:textId="77777777" w:rsidR="002E671F" w:rsidRDefault="002E671F" w:rsidP="002E671F">
            <w:pPr>
              <w:rPr>
                <w:ins w:id="3396" w:author="Arjan Kloosterboer" w:date="2017-09-21T14:21:00Z"/>
                <w:rFonts w:ascii="Calibri" w:hAnsi="Calibri" w:cs="Calibri"/>
                <w:i/>
                <w:iCs/>
                <w:color w:val="0F0F0F"/>
                <w:sz w:val="22"/>
                <w:szCs w:val="22"/>
              </w:rPr>
            </w:pPr>
            <w:bookmarkStart w:id="3397" w:name="BKM_3F9F2F86_F315_43BE_AC90_488E73F545E1"/>
          </w:p>
        </w:tc>
        <w:tc>
          <w:tcPr>
            <w:tcW w:w="2790" w:type="dxa"/>
            <w:gridSpan w:val="2"/>
            <w:tcBorders>
              <w:top w:val="nil"/>
              <w:left w:val="nil"/>
              <w:bottom w:val="nil"/>
              <w:right w:val="nil"/>
            </w:tcBorders>
            <w:tcMar>
              <w:top w:w="0" w:type="dxa"/>
              <w:left w:w="60" w:type="dxa"/>
              <w:bottom w:w="0" w:type="dxa"/>
              <w:right w:w="60" w:type="dxa"/>
            </w:tcMar>
          </w:tcPr>
          <w:p w14:paraId="09E71161" w14:textId="77777777" w:rsidR="002E671F" w:rsidRDefault="002E671F" w:rsidP="002E671F">
            <w:pPr>
              <w:rPr>
                <w:ins w:id="3398" w:author="Arjan Kloosterboer" w:date="2017-09-21T14:21:00Z"/>
                <w:rFonts w:ascii="Calibri" w:hAnsi="Calibri" w:cs="Calibri"/>
                <w:color w:val="0F0F0F"/>
                <w:sz w:val="22"/>
                <w:szCs w:val="22"/>
              </w:rPr>
            </w:pPr>
            <w:ins w:id="3399" w:author="Arjan Kloosterboer" w:date="2017-09-21T14:21: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00927EBC" w14:textId="77777777" w:rsidR="002E671F" w:rsidRDefault="002E671F" w:rsidP="002E671F">
            <w:pPr>
              <w:rPr>
                <w:ins w:id="3400" w:author="Arjan Kloosterboer" w:date="2017-09-21T14:21:00Z"/>
                <w:rFonts w:ascii="Calibri" w:hAnsi="Calibri" w:cs="Calibri"/>
                <w:color w:val="0F0F0F"/>
                <w:sz w:val="22"/>
                <w:szCs w:val="22"/>
              </w:rPr>
            </w:pPr>
            <w:ins w:id="3401" w:author="Arjan Kloosterboer" w:date="2017-09-21T14:21: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0F14AEE1" w14:textId="77777777" w:rsidR="002E671F" w:rsidRDefault="002E671F" w:rsidP="002E671F">
            <w:pPr>
              <w:rPr>
                <w:ins w:id="3402" w:author="Arjan Kloosterboer" w:date="2017-09-21T14:21:00Z"/>
                <w:rFonts w:ascii="Calibri" w:hAnsi="Calibri" w:cs="Calibri"/>
                <w:color w:val="0F0F0F"/>
                <w:sz w:val="22"/>
                <w:szCs w:val="22"/>
              </w:rPr>
            </w:pPr>
            <w:ins w:id="3403" w:author="Arjan Kloosterboer" w:date="2017-09-21T14:21: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2785AEE4" w14:textId="77777777" w:rsidR="002E671F" w:rsidRDefault="002E671F" w:rsidP="002E671F">
            <w:pPr>
              <w:rPr>
                <w:ins w:id="3404" w:author="Arjan Kloosterboer" w:date="2017-09-21T14:21:00Z"/>
                <w:rFonts w:ascii="Calibri" w:hAnsi="Calibri" w:cs="Calibri"/>
                <w:i/>
                <w:iCs/>
                <w:color w:val="0F0F0F"/>
                <w:sz w:val="22"/>
                <w:szCs w:val="22"/>
              </w:rPr>
            </w:pPr>
            <w:ins w:id="3405" w:author="Arjan Kloosterboer" w:date="2017-09-21T14:21:00Z">
              <w:r>
                <w:rPr>
                  <w:rFonts w:ascii="Calibri" w:hAnsi="Calibri" w:cs="Calibri"/>
                  <w:i/>
                  <w:iCs/>
                  <w:color w:val="0F0F0F"/>
                  <w:sz w:val="22"/>
                  <w:szCs w:val="22"/>
                </w:rPr>
                <w:t>Kardi-</w:t>
              </w:r>
            </w:ins>
          </w:p>
          <w:p w14:paraId="4E93308D" w14:textId="77777777" w:rsidR="002E671F" w:rsidRDefault="002E671F" w:rsidP="002E671F">
            <w:pPr>
              <w:rPr>
                <w:ins w:id="3406" w:author="Arjan Kloosterboer" w:date="2017-09-21T14:21:00Z"/>
                <w:rFonts w:ascii="Calibri" w:hAnsi="Calibri" w:cs="Calibri"/>
                <w:color w:val="0F0F0F"/>
                <w:sz w:val="22"/>
                <w:szCs w:val="22"/>
              </w:rPr>
            </w:pPr>
            <w:ins w:id="3407" w:author="Arjan Kloosterboer" w:date="2017-09-21T14:21:00Z">
              <w:r>
                <w:rPr>
                  <w:rFonts w:ascii="Calibri" w:hAnsi="Calibri" w:cs="Calibri"/>
                  <w:i/>
                  <w:iCs/>
                  <w:color w:val="0F0F0F"/>
                  <w:sz w:val="22"/>
                  <w:szCs w:val="22"/>
                </w:rPr>
                <w:t>naliteit</w:t>
              </w:r>
            </w:ins>
          </w:p>
        </w:tc>
      </w:tr>
      <w:tr w:rsidR="002E671F" w14:paraId="6B9C408D" w14:textId="77777777" w:rsidTr="002E671F">
        <w:trPr>
          <w:ins w:id="3408" w:author="Arjan Kloosterboer" w:date="2017-09-21T14:21:00Z"/>
        </w:trPr>
        <w:tc>
          <w:tcPr>
            <w:tcW w:w="450" w:type="dxa"/>
            <w:tcBorders>
              <w:top w:val="nil"/>
              <w:left w:val="nil"/>
              <w:bottom w:val="nil"/>
              <w:right w:val="nil"/>
            </w:tcBorders>
            <w:tcMar>
              <w:top w:w="0" w:type="dxa"/>
              <w:left w:w="60" w:type="dxa"/>
              <w:bottom w:w="0" w:type="dxa"/>
              <w:right w:w="60" w:type="dxa"/>
            </w:tcMar>
          </w:tcPr>
          <w:p w14:paraId="2F3104E6" w14:textId="77777777" w:rsidR="002E671F" w:rsidRDefault="002E671F" w:rsidP="002E671F">
            <w:pPr>
              <w:rPr>
                <w:ins w:id="3409" w:author="Arjan Kloosterboer" w:date="2017-09-21T14:21: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0695ADB8" w14:textId="77777777" w:rsidR="002E671F" w:rsidRDefault="002E671F" w:rsidP="002E671F">
            <w:pPr>
              <w:rPr>
                <w:ins w:id="3410" w:author="Arjan Kloosterboer" w:date="2017-09-21T14:21:00Z"/>
                <w:rFonts w:ascii="Calibri" w:hAnsi="Calibri" w:cs="Calibri"/>
                <w:color w:val="0F0F0F"/>
                <w:sz w:val="22"/>
                <w:szCs w:val="22"/>
              </w:rPr>
            </w:pPr>
            <w:ins w:id="3411" w:author="Arjan Kloosterboer" w:date="2017-09-21T14:21:00Z">
              <w:r>
                <w:rPr>
                  <w:rFonts w:ascii="Calibri" w:hAnsi="Calibri" w:cs="Calibri"/>
                  <w:color w:val="0F0F0F"/>
                  <w:sz w:val="22"/>
                  <w:szCs w:val="22"/>
                </w:rPr>
                <w:t>Soort reisdocument</w:t>
              </w:r>
            </w:ins>
          </w:p>
        </w:tc>
        <w:tc>
          <w:tcPr>
            <w:tcW w:w="4230" w:type="dxa"/>
            <w:tcBorders>
              <w:top w:val="nil"/>
              <w:left w:val="nil"/>
              <w:bottom w:val="nil"/>
              <w:right w:val="nil"/>
            </w:tcBorders>
            <w:tcMar>
              <w:top w:w="0" w:type="dxa"/>
              <w:left w:w="60" w:type="dxa"/>
              <w:bottom w:w="0" w:type="dxa"/>
              <w:right w:w="60" w:type="dxa"/>
            </w:tcMar>
          </w:tcPr>
          <w:p w14:paraId="37362E3B" w14:textId="77777777" w:rsidR="002E671F" w:rsidRDefault="002E671F" w:rsidP="002E671F">
            <w:pPr>
              <w:rPr>
                <w:ins w:id="3412"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349864BA" w14:textId="77777777" w:rsidR="002E671F" w:rsidRDefault="002E671F" w:rsidP="002E671F">
            <w:pPr>
              <w:rPr>
                <w:ins w:id="3413"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5CFE7F" w14:textId="77777777" w:rsidR="002E671F" w:rsidRDefault="002E671F" w:rsidP="002E671F">
            <w:pPr>
              <w:rPr>
                <w:ins w:id="3414" w:author="Arjan Kloosterboer" w:date="2017-09-21T14:21:00Z"/>
                <w:rFonts w:ascii="Calibri" w:hAnsi="Calibri" w:cs="Calibri"/>
                <w:color w:val="0F0F0F"/>
                <w:sz w:val="22"/>
                <w:szCs w:val="22"/>
              </w:rPr>
            </w:pPr>
            <w:ins w:id="3415" w:author="Arjan Kloosterboer" w:date="2017-09-21T14:21:00Z">
              <w:r>
                <w:rPr>
                  <w:rFonts w:ascii="Calibri" w:hAnsi="Calibri" w:cs="Calibri"/>
                  <w:color w:val="0F0F0F"/>
                  <w:sz w:val="22"/>
                  <w:szCs w:val="22"/>
                </w:rPr>
                <w:t>1 - 1</w:t>
              </w:r>
            </w:ins>
          </w:p>
        </w:tc>
        <w:bookmarkEnd w:id="3397"/>
      </w:tr>
      <w:tr w:rsidR="002E671F" w14:paraId="4B47F10F" w14:textId="77777777" w:rsidTr="002E671F">
        <w:trPr>
          <w:ins w:id="3416" w:author="Arjan Kloosterboer" w:date="2017-09-21T14:21:00Z"/>
        </w:trPr>
        <w:tc>
          <w:tcPr>
            <w:tcW w:w="450" w:type="dxa"/>
            <w:tcBorders>
              <w:top w:val="nil"/>
              <w:left w:val="nil"/>
              <w:bottom w:val="nil"/>
              <w:right w:val="nil"/>
            </w:tcBorders>
            <w:tcMar>
              <w:top w:w="0" w:type="dxa"/>
              <w:left w:w="60" w:type="dxa"/>
              <w:bottom w:w="0" w:type="dxa"/>
              <w:right w:w="60" w:type="dxa"/>
            </w:tcMar>
          </w:tcPr>
          <w:p w14:paraId="64654912" w14:textId="77777777" w:rsidR="002E671F" w:rsidRDefault="002E671F" w:rsidP="002E671F">
            <w:pPr>
              <w:rPr>
                <w:ins w:id="3417" w:author="Arjan Kloosterboer" w:date="2017-09-21T14:21:00Z"/>
                <w:rFonts w:ascii="Calibri" w:hAnsi="Calibri" w:cs="Calibri"/>
                <w:color w:val="0F0F0F"/>
                <w:sz w:val="22"/>
                <w:szCs w:val="22"/>
              </w:rPr>
            </w:pPr>
            <w:bookmarkStart w:id="3418" w:name="BKM_04FBD30B_A5EC_4CE3_AC11_D00A2D1B682F"/>
          </w:p>
        </w:tc>
        <w:tc>
          <w:tcPr>
            <w:tcW w:w="2790" w:type="dxa"/>
            <w:gridSpan w:val="2"/>
            <w:tcBorders>
              <w:top w:val="nil"/>
              <w:left w:val="nil"/>
              <w:bottom w:val="nil"/>
              <w:right w:val="nil"/>
            </w:tcBorders>
            <w:tcMar>
              <w:top w:w="0" w:type="dxa"/>
              <w:left w:w="60" w:type="dxa"/>
              <w:bottom w:w="0" w:type="dxa"/>
              <w:right w:w="60" w:type="dxa"/>
            </w:tcMar>
          </w:tcPr>
          <w:p w14:paraId="1CB12E74" w14:textId="77777777" w:rsidR="002E671F" w:rsidRDefault="002E671F" w:rsidP="002E671F">
            <w:pPr>
              <w:rPr>
                <w:ins w:id="3419" w:author="Arjan Kloosterboer" w:date="2017-09-21T14:21:00Z"/>
                <w:rFonts w:ascii="Calibri" w:hAnsi="Calibri" w:cs="Calibri"/>
                <w:color w:val="0F0F0F"/>
                <w:sz w:val="22"/>
                <w:szCs w:val="22"/>
              </w:rPr>
            </w:pPr>
            <w:ins w:id="3420" w:author="Arjan Kloosterboer" w:date="2017-09-21T14:21:00Z">
              <w:r>
                <w:rPr>
                  <w:rFonts w:ascii="Calibri" w:hAnsi="Calibri" w:cs="Calibri"/>
                  <w:color w:val="0F0F0F"/>
                  <w:sz w:val="22"/>
                  <w:szCs w:val="22"/>
                </w:rPr>
                <w:t>Reisdocumentnummer</w:t>
              </w:r>
            </w:ins>
          </w:p>
        </w:tc>
        <w:tc>
          <w:tcPr>
            <w:tcW w:w="4230" w:type="dxa"/>
            <w:tcBorders>
              <w:top w:val="nil"/>
              <w:left w:val="nil"/>
              <w:bottom w:val="nil"/>
              <w:right w:val="nil"/>
            </w:tcBorders>
            <w:tcMar>
              <w:top w:w="0" w:type="dxa"/>
              <w:left w:w="60" w:type="dxa"/>
              <w:bottom w:w="0" w:type="dxa"/>
              <w:right w:w="60" w:type="dxa"/>
            </w:tcMar>
          </w:tcPr>
          <w:p w14:paraId="544FD5BB" w14:textId="77777777" w:rsidR="002E671F" w:rsidRDefault="002E671F" w:rsidP="002E671F">
            <w:pPr>
              <w:rPr>
                <w:ins w:id="3421"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5C74C9D" w14:textId="77777777" w:rsidR="002E671F" w:rsidRDefault="002E671F" w:rsidP="002E671F">
            <w:pPr>
              <w:rPr>
                <w:ins w:id="3422"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9D2E92C" w14:textId="77777777" w:rsidR="002E671F" w:rsidRDefault="002E671F" w:rsidP="002E671F">
            <w:pPr>
              <w:rPr>
                <w:ins w:id="3423" w:author="Arjan Kloosterboer" w:date="2017-09-21T14:21:00Z"/>
                <w:rFonts w:ascii="Calibri" w:hAnsi="Calibri" w:cs="Calibri"/>
                <w:color w:val="0F0F0F"/>
                <w:sz w:val="22"/>
                <w:szCs w:val="22"/>
              </w:rPr>
            </w:pPr>
            <w:ins w:id="3424" w:author="Arjan Kloosterboer" w:date="2017-09-21T14:21:00Z">
              <w:r>
                <w:rPr>
                  <w:rFonts w:ascii="Calibri" w:hAnsi="Calibri" w:cs="Calibri"/>
                  <w:color w:val="0F0F0F"/>
                  <w:sz w:val="22"/>
                  <w:szCs w:val="22"/>
                </w:rPr>
                <w:t>1 - 1</w:t>
              </w:r>
            </w:ins>
          </w:p>
        </w:tc>
        <w:bookmarkEnd w:id="3418"/>
      </w:tr>
      <w:tr w:rsidR="002E671F" w14:paraId="472D6501" w14:textId="77777777" w:rsidTr="002E671F">
        <w:trPr>
          <w:ins w:id="3425" w:author="Arjan Kloosterboer" w:date="2017-09-21T14:21:00Z"/>
        </w:trPr>
        <w:tc>
          <w:tcPr>
            <w:tcW w:w="450" w:type="dxa"/>
            <w:tcBorders>
              <w:top w:val="nil"/>
              <w:left w:val="nil"/>
              <w:bottom w:val="nil"/>
              <w:right w:val="nil"/>
            </w:tcBorders>
            <w:tcMar>
              <w:top w:w="0" w:type="dxa"/>
              <w:left w:w="60" w:type="dxa"/>
              <w:bottom w:w="0" w:type="dxa"/>
              <w:right w:w="60" w:type="dxa"/>
            </w:tcMar>
          </w:tcPr>
          <w:p w14:paraId="21F7AF82" w14:textId="77777777" w:rsidR="002E671F" w:rsidRDefault="002E671F" w:rsidP="002E671F">
            <w:pPr>
              <w:rPr>
                <w:ins w:id="3426" w:author="Arjan Kloosterboer" w:date="2017-09-21T14:21:00Z"/>
                <w:rFonts w:ascii="Calibri" w:hAnsi="Calibri" w:cs="Calibri"/>
                <w:color w:val="0F0F0F"/>
                <w:sz w:val="22"/>
                <w:szCs w:val="22"/>
              </w:rPr>
            </w:pPr>
            <w:bookmarkStart w:id="3427" w:name="BKM_8E393C0C_7427_4DCE_B9D0_26ACC2863ABB"/>
          </w:p>
        </w:tc>
        <w:tc>
          <w:tcPr>
            <w:tcW w:w="2790" w:type="dxa"/>
            <w:gridSpan w:val="2"/>
            <w:tcBorders>
              <w:top w:val="nil"/>
              <w:left w:val="nil"/>
              <w:bottom w:val="nil"/>
              <w:right w:val="nil"/>
            </w:tcBorders>
            <w:tcMar>
              <w:top w:w="0" w:type="dxa"/>
              <w:left w:w="60" w:type="dxa"/>
              <w:bottom w:w="0" w:type="dxa"/>
              <w:right w:w="60" w:type="dxa"/>
            </w:tcMar>
          </w:tcPr>
          <w:p w14:paraId="3614C6A6" w14:textId="77777777" w:rsidR="002E671F" w:rsidRDefault="002E671F" w:rsidP="002E671F">
            <w:pPr>
              <w:rPr>
                <w:ins w:id="3428" w:author="Arjan Kloosterboer" w:date="2017-09-21T14:21:00Z"/>
                <w:rFonts w:ascii="Calibri" w:hAnsi="Calibri" w:cs="Calibri"/>
                <w:color w:val="0F0F0F"/>
                <w:sz w:val="22"/>
                <w:szCs w:val="22"/>
              </w:rPr>
            </w:pPr>
            <w:ins w:id="3429" w:author="Arjan Kloosterboer" w:date="2017-09-21T14:21:00Z">
              <w:r>
                <w:rPr>
                  <w:rFonts w:ascii="Calibri" w:hAnsi="Calibri" w:cs="Calibri"/>
                  <w:color w:val="0F0F0F"/>
                  <w:sz w:val="22"/>
                  <w:szCs w:val="22"/>
                </w:rPr>
                <w:t>Datum ingang document</w:t>
              </w:r>
            </w:ins>
          </w:p>
        </w:tc>
        <w:tc>
          <w:tcPr>
            <w:tcW w:w="4230" w:type="dxa"/>
            <w:tcBorders>
              <w:top w:val="nil"/>
              <w:left w:val="nil"/>
              <w:bottom w:val="nil"/>
              <w:right w:val="nil"/>
            </w:tcBorders>
            <w:tcMar>
              <w:top w:w="0" w:type="dxa"/>
              <w:left w:w="60" w:type="dxa"/>
              <w:bottom w:w="0" w:type="dxa"/>
              <w:right w:w="60" w:type="dxa"/>
            </w:tcMar>
          </w:tcPr>
          <w:p w14:paraId="56159F87" w14:textId="77777777" w:rsidR="002E671F" w:rsidRDefault="002E671F" w:rsidP="002E671F">
            <w:pPr>
              <w:rPr>
                <w:ins w:id="3430"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695D3FD" w14:textId="77777777" w:rsidR="002E671F" w:rsidRDefault="002E671F" w:rsidP="002E671F">
            <w:pPr>
              <w:rPr>
                <w:ins w:id="3431"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CF25180" w14:textId="77777777" w:rsidR="002E671F" w:rsidRDefault="002E671F" w:rsidP="002E671F">
            <w:pPr>
              <w:rPr>
                <w:ins w:id="3432" w:author="Arjan Kloosterboer" w:date="2017-09-21T14:21:00Z"/>
                <w:rFonts w:ascii="Calibri" w:hAnsi="Calibri" w:cs="Calibri"/>
                <w:color w:val="0F0F0F"/>
                <w:sz w:val="22"/>
                <w:szCs w:val="22"/>
              </w:rPr>
            </w:pPr>
            <w:ins w:id="3433" w:author="Arjan Kloosterboer" w:date="2017-09-21T14:21:00Z">
              <w:r>
                <w:rPr>
                  <w:rFonts w:ascii="Calibri" w:hAnsi="Calibri" w:cs="Calibri"/>
                  <w:color w:val="0F0F0F"/>
                  <w:sz w:val="22"/>
                  <w:szCs w:val="22"/>
                </w:rPr>
                <w:t>1 - 1</w:t>
              </w:r>
            </w:ins>
          </w:p>
        </w:tc>
        <w:bookmarkEnd w:id="3427"/>
      </w:tr>
      <w:tr w:rsidR="002E671F" w14:paraId="09218C13" w14:textId="77777777" w:rsidTr="002E671F">
        <w:trPr>
          <w:ins w:id="3434" w:author="Arjan Kloosterboer" w:date="2017-09-21T14:21:00Z"/>
        </w:trPr>
        <w:tc>
          <w:tcPr>
            <w:tcW w:w="450" w:type="dxa"/>
            <w:tcBorders>
              <w:top w:val="nil"/>
              <w:left w:val="nil"/>
              <w:bottom w:val="nil"/>
              <w:right w:val="nil"/>
            </w:tcBorders>
            <w:tcMar>
              <w:top w:w="0" w:type="dxa"/>
              <w:left w:w="60" w:type="dxa"/>
              <w:bottom w:w="0" w:type="dxa"/>
              <w:right w:w="60" w:type="dxa"/>
            </w:tcMar>
          </w:tcPr>
          <w:p w14:paraId="3388B879" w14:textId="77777777" w:rsidR="002E671F" w:rsidRDefault="002E671F" w:rsidP="002E671F">
            <w:pPr>
              <w:rPr>
                <w:ins w:id="3435" w:author="Arjan Kloosterboer" w:date="2017-09-21T14:21:00Z"/>
                <w:rFonts w:ascii="Calibri" w:hAnsi="Calibri" w:cs="Calibri"/>
                <w:color w:val="0F0F0F"/>
                <w:sz w:val="22"/>
                <w:szCs w:val="22"/>
              </w:rPr>
            </w:pPr>
            <w:bookmarkStart w:id="3436" w:name="BKM_19AA4E43_516C_41DC_A045_00FBBAF54125"/>
          </w:p>
        </w:tc>
        <w:tc>
          <w:tcPr>
            <w:tcW w:w="2790" w:type="dxa"/>
            <w:gridSpan w:val="2"/>
            <w:tcBorders>
              <w:top w:val="nil"/>
              <w:left w:val="nil"/>
              <w:bottom w:val="nil"/>
              <w:right w:val="nil"/>
            </w:tcBorders>
            <w:tcMar>
              <w:top w:w="0" w:type="dxa"/>
              <w:left w:w="60" w:type="dxa"/>
              <w:bottom w:w="0" w:type="dxa"/>
              <w:right w:w="60" w:type="dxa"/>
            </w:tcMar>
          </w:tcPr>
          <w:p w14:paraId="1F19BD05" w14:textId="77777777" w:rsidR="002E671F" w:rsidRDefault="002E671F" w:rsidP="002E671F">
            <w:pPr>
              <w:rPr>
                <w:ins w:id="3437" w:author="Arjan Kloosterboer" w:date="2017-09-21T14:21:00Z"/>
                <w:rFonts w:ascii="Calibri" w:hAnsi="Calibri" w:cs="Calibri"/>
                <w:color w:val="0F0F0F"/>
                <w:sz w:val="22"/>
                <w:szCs w:val="22"/>
              </w:rPr>
            </w:pPr>
            <w:ins w:id="3438" w:author="Arjan Kloosterboer" w:date="2017-09-21T14:21:00Z">
              <w:r>
                <w:rPr>
                  <w:rFonts w:ascii="Calibri" w:hAnsi="Calibri" w:cs="Calibri"/>
                  <w:color w:val="0F0F0F"/>
                  <w:sz w:val="22"/>
                  <w:szCs w:val="22"/>
                </w:rPr>
                <w:t>Einddatum geldigheid document</w:t>
              </w:r>
            </w:ins>
          </w:p>
        </w:tc>
        <w:tc>
          <w:tcPr>
            <w:tcW w:w="4230" w:type="dxa"/>
            <w:tcBorders>
              <w:top w:val="nil"/>
              <w:left w:val="nil"/>
              <w:bottom w:val="nil"/>
              <w:right w:val="nil"/>
            </w:tcBorders>
            <w:tcMar>
              <w:top w:w="0" w:type="dxa"/>
              <w:left w:w="60" w:type="dxa"/>
              <w:bottom w:w="0" w:type="dxa"/>
              <w:right w:w="60" w:type="dxa"/>
            </w:tcMar>
          </w:tcPr>
          <w:p w14:paraId="39753219" w14:textId="77777777" w:rsidR="002E671F" w:rsidRDefault="002E671F" w:rsidP="002E671F">
            <w:pPr>
              <w:rPr>
                <w:ins w:id="3439"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00FB548" w14:textId="77777777" w:rsidR="002E671F" w:rsidRDefault="002E671F" w:rsidP="002E671F">
            <w:pPr>
              <w:rPr>
                <w:ins w:id="3440"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55AA80F1" w14:textId="77777777" w:rsidR="002E671F" w:rsidRDefault="002E671F" w:rsidP="002E671F">
            <w:pPr>
              <w:rPr>
                <w:ins w:id="3441" w:author="Arjan Kloosterboer" w:date="2017-09-21T14:21:00Z"/>
                <w:rFonts w:ascii="Calibri" w:hAnsi="Calibri" w:cs="Calibri"/>
                <w:color w:val="0F0F0F"/>
                <w:sz w:val="22"/>
                <w:szCs w:val="22"/>
              </w:rPr>
            </w:pPr>
            <w:ins w:id="3442" w:author="Arjan Kloosterboer" w:date="2017-09-21T14:21:00Z">
              <w:r>
                <w:rPr>
                  <w:rFonts w:ascii="Calibri" w:hAnsi="Calibri" w:cs="Calibri"/>
                  <w:color w:val="0F0F0F"/>
                  <w:sz w:val="22"/>
                  <w:szCs w:val="22"/>
                </w:rPr>
                <w:t>0 - 1</w:t>
              </w:r>
            </w:ins>
          </w:p>
        </w:tc>
        <w:bookmarkEnd w:id="3436"/>
      </w:tr>
      <w:tr w:rsidR="002E671F" w14:paraId="2A6C1BA5" w14:textId="77777777" w:rsidTr="002E671F">
        <w:trPr>
          <w:ins w:id="3443" w:author="Arjan Kloosterboer" w:date="2017-09-21T14:21:00Z"/>
        </w:trPr>
        <w:tc>
          <w:tcPr>
            <w:tcW w:w="450" w:type="dxa"/>
            <w:tcBorders>
              <w:top w:val="nil"/>
              <w:left w:val="nil"/>
              <w:bottom w:val="nil"/>
              <w:right w:val="nil"/>
            </w:tcBorders>
            <w:tcMar>
              <w:top w:w="0" w:type="dxa"/>
              <w:left w:w="60" w:type="dxa"/>
              <w:bottom w:w="0" w:type="dxa"/>
              <w:right w:w="60" w:type="dxa"/>
            </w:tcMar>
          </w:tcPr>
          <w:p w14:paraId="6707654E" w14:textId="77777777" w:rsidR="002E671F" w:rsidRDefault="002E671F" w:rsidP="002E671F">
            <w:pPr>
              <w:rPr>
                <w:ins w:id="3444" w:author="Arjan Kloosterboer" w:date="2017-09-21T14:21:00Z"/>
                <w:rFonts w:ascii="Calibri" w:hAnsi="Calibri" w:cs="Calibri"/>
                <w:color w:val="0F0F0F"/>
                <w:sz w:val="22"/>
                <w:szCs w:val="22"/>
              </w:rPr>
            </w:pPr>
            <w:bookmarkStart w:id="3445" w:name="BKM_F2074F65_DDC7_4B0F_A23B_A74B7C82A6C1"/>
          </w:p>
        </w:tc>
        <w:tc>
          <w:tcPr>
            <w:tcW w:w="2790" w:type="dxa"/>
            <w:gridSpan w:val="2"/>
            <w:tcBorders>
              <w:top w:val="nil"/>
              <w:left w:val="nil"/>
              <w:bottom w:val="nil"/>
              <w:right w:val="nil"/>
            </w:tcBorders>
            <w:tcMar>
              <w:top w:w="0" w:type="dxa"/>
              <w:left w:w="60" w:type="dxa"/>
              <w:bottom w:w="0" w:type="dxa"/>
              <w:right w:w="60" w:type="dxa"/>
            </w:tcMar>
          </w:tcPr>
          <w:p w14:paraId="21C64837" w14:textId="77777777" w:rsidR="002E671F" w:rsidRDefault="002E671F" w:rsidP="002E671F">
            <w:pPr>
              <w:rPr>
                <w:ins w:id="3446" w:author="Arjan Kloosterboer" w:date="2017-09-21T14:21:00Z"/>
                <w:rFonts w:ascii="Calibri" w:hAnsi="Calibri" w:cs="Calibri"/>
                <w:color w:val="0F0F0F"/>
                <w:sz w:val="22"/>
                <w:szCs w:val="22"/>
              </w:rPr>
            </w:pPr>
            <w:ins w:id="3447" w:author="Arjan Kloosterboer" w:date="2017-09-21T14:21:00Z">
              <w:r>
                <w:rPr>
                  <w:rFonts w:ascii="Calibri" w:hAnsi="Calibri" w:cs="Calibri"/>
                  <w:color w:val="0F0F0F"/>
                  <w:sz w:val="22"/>
                  <w:szCs w:val="22"/>
                </w:rPr>
                <w:t>Aanhouding inhouding/vermissing</w:t>
              </w:r>
            </w:ins>
          </w:p>
        </w:tc>
        <w:tc>
          <w:tcPr>
            <w:tcW w:w="4230" w:type="dxa"/>
            <w:tcBorders>
              <w:top w:val="nil"/>
              <w:left w:val="nil"/>
              <w:bottom w:val="nil"/>
              <w:right w:val="nil"/>
            </w:tcBorders>
            <w:tcMar>
              <w:top w:w="0" w:type="dxa"/>
              <w:left w:w="60" w:type="dxa"/>
              <w:bottom w:w="0" w:type="dxa"/>
              <w:right w:w="60" w:type="dxa"/>
            </w:tcMar>
          </w:tcPr>
          <w:p w14:paraId="4ECD2884" w14:textId="77777777" w:rsidR="002E671F" w:rsidRDefault="002E671F" w:rsidP="002E671F">
            <w:pPr>
              <w:rPr>
                <w:ins w:id="3448" w:author="Arjan Kloosterboer" w:date="2017-09-21T14:21: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F98352F" w14:textId="77777777" w:rsidR="002E671F" w:rsidRDefault="002E671F" w:rsidP="002E671F">
            <w:pPr>
              <w:rPr>
                <w:ins w:id="3449" w:author="Arjan Kloosterboer" w:date="2017-09-21T14:21: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D3D0EC2" w14:textId="77777777" w:rsidR="002E671F" w:rsidRDefault="002E671F" w:rsidP="002E671F">
            <w:pPr>
              <w:rPr>
                <w:ins w:id="3450" w:author="Arjan Kloosterboer" w:date="2017-09-21T14:21:00Z"/>
                <w:rFonts w:ascii="Calibri" w:hAnsi="Calibri" w:cs="Calibri"/>
                <w:color w:val="0F0F0F"/>
                <w:sz w:val="22"/>
                <w:szCs w:val="22"/>
              </w:rPr>
            </w:pPr>
            <w:ins w:id="3451" w:author="Arjan Kloosterboer" w:date="2017-09-21T14:21:00Z">
              <w:r>
                <w:rPr>
                  <w:rFonts w:ascii="Calibri" w:hAnsi="Calibri" w:cs="Calibri"/>
                  <w:color w:val="0F0F0F"/>
                  <w:sz w:val="22"/>
                  <w:szCs w:val="22"/>
                </w:rPr>
                <w:t>0 - 1</w:t>
              </w:r>
            </w:ins>
          </w:p>
        </w:tc>
        <w:bookmarkEnd w:id="3445"/>
      </w:tr>
    </w:tbl>
    <w:p w14:paraId="106D4377" w14:textId="77777777" w:rsidR="002E671F" w:rsidRDefault="002E671F" w:rsidP="002E671F">
      <w:pPr>
        <w:rPr>
          <w:ins w:id="3452" w:author="Arjan Kloosterboer" w:date="2017-09-21T14:21: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2E671F" w14:paraId="09E3DD9D" w14:textId="77777777" w:rsidTr="002E671F">
        <w:trPr>
          <w:ins w:id="3453" w:author="Arjan Kloosterboer" w:date="2017-09-21T14:21:00Z"/>
        </w:trPr>
        <w:tc>
          <w:tcPr>
            <w:tcW w:w="9360" w:type="dxa"/>
            <w:gridSpan w:val="3"/>
            <w:tcBorders>
              <w:top w:val="nil"/>
              <w:left w:val="nil"/>
              <w:bottom w:val="nil"/>
              <w:right w:val="nil"/>
            </w:tcBorders>
            <w:tcMar>
              <w:top w:w="0" w:type="dxa"/>
              <w:left w:w="60" w:type="dxa"/>
              <w:bottom w:w="0" w:type="dxa"/>
              <w:right w:w="60" w:type="dxa"/>
            </w:tcMar>
          </w:tcPr>
          <w:p w14:paraId="4AC1DA63" w14:textId="77777777" w:rsidR="002E671F" w:rsidRDefault="002E671F" w:rsidP="002E671F">
            <w:pPr>
              <w:rPr>
                <w:ins w:id="3454" w:author="Arjan Kloosterboer" w:date="2017-09-21T14:21:00Z"/>
                <w:rFonts w:ascii="Calibri" w:hAnsi="Calibri" w:cs="Calibri"/>
                <w:color w:val="0F0F0F"/>
                <w:sz w:val="22"/>
                <w:szCs w:val="22"/>
              </w:rPr>
            </w:pPr>
            <w:ins w:id="3455" w:author="Arjan Kloosterboer" w:date="2017-09-21T14:21:00Z">
              <w:r>
                <w:rPr>
                  <w:rFonts w:ascii="Calibri" w:hAnsi="Calibri" w:cs="Calibri"/>
                  <w:b/>
                  <w:bCs/>
                  <w:color w:val="0F0F0F"/>
                  <w:sz w:val="22"/>
                  <w:szCs w:val="22"/>
                </w:rPr>
                <w:t>Overzicht relaties</w:t>
              </w:r>
            </w:ins>
          </w:p>
        </w:tc>
      </w:tr>
      <w:tr w:rsidR="002E671F" w14:paraId="50CCA5F4" w14:textId="77777777" w:rsidTr="002E671F">
        <w:trPr>
          <w:ins w:id="3456" w:author="Arjan Kloosterboer" w:date="2017-09-21T14:21:00Z"/>
        </w:trPr>
        <w:tc>
          <w:tcPr>
            <w:tcW w:w="450" w:type="dxa"/>
            <w:tcBorders>
              <w:top w:val="nil"/>
              <w:left w:val="nil"/>
              <w:bottom w:val="nil"/>
              <w:right w:val="nil"/>
            </w:tcBorders>
            <w:tcMar>
              <w:top w:w="0" w:type="dxa"/>
              <w:left w:w="60" w:type="dxa"/>
              <w:bottom w:w="0" w:type="dxa"/>
              <w:right w:w="60" w:type="dxa"/>
            </w:tcMar>
          </w:tcPr>
          <w:p w14:paraId="05B974C1" w14:textId="77777777" w:rsidR="002E671F" w:rsidRDefault="002E671F" w:rsidP="002E671F">
            <w:pPr>
              <w:rPr>
                <w:ins w:id="3457" w:author="Arjan Kloosterboer" w:date="2017-09-21T14:21: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6C0C3BD" w14:textId="77777777" w:rsidR="002E671F" w:rsidRDefault="002E671F" w:rsidP="002E671F">
            <w:pPr>
              <w:rPr>
                <w:ins w:id="3458" w:author="Arjan Kloosterboer" w:date="2017-09-21T14:21:00Z"/>
                <w:rFonts w:ascii="Calibri" w:hAnsi="Calibri" w:cs="Calibri"/>
                <w:i/>
                <w:iCs/>
                <w:color w:val="0F0F0F"/>
                <w:sz w:val="22"/>
                <w:szCs w:val="22"/>
              </w:rPr>
            </w:pPr>
            <w:ins w:id="3459" w:author="Arjan Kloosterboer" w:date="2017-09-21T14:21:00Z">
              <w:r>
                <w:rPr>
                  <w:rFonts w:ascii="Calibri" w:hAnsi="Calibri" w:cs="Calibri"/>
                  <w:i/>
                  <w:iCs/>
                  <w:color w:val="0F0F0F"/>
                  <w:sz w:val="22"/>
                  <w:szCs w:val="22"/>
                </w:rPr>
                <w:t>Relatienaam met</w:t>
              </w:r>
            </w:ins>
          </w:p>
          <w:p w14:paraId="1C220945" w14:textId="77777777" w:rsidR="002E671F" w:rsidRDefault="002E671F" w:rsidP="002E671F">
            <w:pPr>
              <w:rPr>
                <w:ins w:id="3460" w:author="Arjan Kloosterboer" w:date="2017-09-21T14:21:00Z"/>
                <w:rFonts w:ascii="Calibri" w:hAnsi="Calibri" w:cs="Calibri"/>
                <w:color w:val="0F0F0F"/>
                <w:sz w:val="22"/>
                <w:szCs w:val="22"/>
              </w:rPr>
            </w:pPr>
            <w:ins w:id="3461" w:author="Arjan Kloosterboer" w:date="2017-09-21T14:21: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60CA6D36" w14:textId="77777777" w:rsidR="002E671F" w:rsidRDefault="002E671F" w:rsidP="002E671F">
            <w:pPr>
              <w:rPr>
                <w:ins w:id="3462" w:author="Arjan Kloosterboer" w:date="2017-09-21T14:21:00Z"/>
                <w:rFonts w:ascii="Calibri" w:hAnsi="Calibri" w:cs="Calibri"/>
                <w:color w:val="0F0F0F"/>
                <w:sz w:val="22"/>
                <w:szCs w:val="22"/>
              </w:rPr>
            </w:pPr>
            <w:ins w:id="3463" w:author="Arjan Kloosterboer" w:date="2017-09-21T14:21:00Z">
              <w:r>
                <w:rPr>
                  <w:rFonts w:ascii="Calibri" w:hAnsi="Calibri" w:cs="Calibri"/>
                  <w:i/>
                  <w:iCs/>
                  <w:color w:val="0F0F0F"/>
                  <w:sz w:val="22"/>
                  <w:szCs w:val="22"/>
                </w:rPr>
                <w:t>Definitie</w:t>
              </w:r>
            </w:ins>
          </w:p>
        </w:tc>
      </w:tr>
      <w:tr w:rsidR="002E671F" w14:paraId="4C1A803F" w14:textId="77777777" w:rsidTr="002E671F">
        <w:trPr>
          <w:ins w:id="3464" w:author="Arjan Kloosterboer" w:date="2017-09-21T14:21:00Z"/>
        </w:trPr>
        <w:tc>
          <w:tcPr>
            <w:tcW w:w="450" w:type="dxa"/>
            <w:tcBorders>
              <w:top w:val="nil"/>
              <w:left w:val="nil"/>
              <w:bottom w:val="nil"/>
              <w:right w:val="nil"/>
            </w:tcBorders>
            <w:tcMar>
              <w:top w:w="0" w:type="dxa"/>
              <w:left w:w="60" w:type="dxa"/>
              <w:bottom w:w="0" w:type="dxa"/>
              <w:right w:w="60" w:type="dxa"/>
            </w:tcMar>
          </w:tcPr>
          <w:p w14:paraId="56076CB6" w14:textId="77777777" w:rsidR="002E671F" w:rsidRDefault="002E671F" w:rsidP="002E671F">
            <w:pPr>
              <w:rPr>
                <w:ins w:id="3465"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5E2719C" w14:textId="77777777" w:rsidR="002E671F" w:rsidRDefault="002E671F" w:rsidP="002E671F">
            <w:pPr>
              <w:rPr>
                <w:ins w:id="3466" w:author="Arjan Kloosterboer" w:date="2017-09-21T14:21:00Z"/>
                <w:rFonts w:ascii="Calibri" w:hAnsi="Calibri" w:cs="Calibri"/>
                <w:color w:val="0F0F0F"/>
                <w:sz w:val="22"/>
                <w:szCs w:val="22"/>
              </w:rPr>
            </w:pPr>
            <w:ins w:id="3467" w:author="Arjan Kloosterboer" w:date="2017-09-21T14:21:00Z">
              <w:r>
                <w:rPr>
                  <w:rFonts w:ascii="Calibri" w:hAnsi="Calibri" w:cs="Calibri"/>
                  <w:color w:val="0F0F0F"/>
                  <w:sz w:val="22"/>
                  <w:szCs w:val="22"/>
                </w:rPr>
                <w:t>REISDOCUMENT  []</w:t>
              </w:r>
            </w:ins>
          </w:p>
          <w:p w14:paraId="0B2D524E" w14:textId="77777777" w:rsidR="002E671F" w:rsidRDefault="002E671F" w:rsidP="002E671F">
            <w:pPr>
              <w:rPr>
                <w:ins w:id="3468" w:author="Arjan Kloosterboer" w:date="2017-09-21T14:21:00Z"/>
                <w:rFonts w:ascii="Calibri" w:hAnsi="Calibri" w:cs="Calibri"/>
                <w:color w:val="0F0F0F"/>
                <w:sz w:val="22"/>
                <w:szCs w:val="22"/>
              </w:rPr>
            </w:pPr>
            <w:ins w:id="3469" w:author="Arjan Kloosterboer" w:date="2017-09-21T14:21:00Z">
              <w:r>
                <w:rPr>
                  <w:rFonts w:ascii="Calibri" w:hAnsi="Calibri" w:cs="Calibri"/>
                  <w:color w:val="0F0F0F"/>
                  <w:sz w:val="22"/>
                  <w:szCs w:val="22"/>
                </w:rPr>
                <w:t xml:space="preserve">  </w:t>
              </w:r>
            </w:ins>
          </w:p>
          <w:p w14:paraId="64BB2BB6" w14:textId="77777777" w:rsidR="002E671F" w:rsidRDefault="002E671F" w:rsidP="002E671F">
            <w:pPr>
              <w:rPr>
                <w:ins w:id="3470" w:author="Arjan Kloosterboer" w:date="2017-09-21T14:21:00Z"/>
                <w:rFonts w:ascii="Calibri" w:hAnsi="Calibri" w:cs="Calibri"/>
                <w:color w:val="0F0F0F"/>
                <w:sz w:val="22"/>
                <w:szCs w:val="22"/>
              </w:rPr>
            </w:pPr>
            <w:ins w:id="3471" w:author="Arjan Kloosterboer" w:date="2017-09-21T14:21:00Z">
              <w:r>
                <w:rPr>
                  <w:rFonts w:ascii="Calibri" w:hAnsi="Calibri" w:cs="Calibri"/>
                  <w:color w:val="0F0F0F"/>
                  <w:sz w:val="22"/>
                  <w:szCs w:val="22"/>
                </w:rPr>
                <w:lastRenderedPageBreak/>
                <w:t>REISDOCUMENT  []</w:t>
              </w:r>
            </w:ins>
          </w:p>
        </w:tc>
        <w:tc>
          <w:tcPr>
            <w:tcW w:w="6120" w:type="dxa"/>
            <w:tcBorders>
              <w:top w:val="nil"/>
              <w:left w:val="nil"/>
              <w:bottom w:val="nil"/>
              <w:right w:val="nil"/>
            </w:tcBorders>
            <w:tcMar>
              <w:top w:w="0" w:type="dxa"/>
              <w:left w:w="60" w:type="dxa"/>
              <w:bottom w:w="0" w:type="dxa"/>
              <w:right w:w="60" w:type="dxa"/>
            </w:tcMar>
          </w:tcPr>
          <w:p w14:paraId="7B88D9DA" w14:textId="77777777" w:rsidR="002E671F" w:rsidRDefault="002E671F" w:rsidP="002E671F">
            <w:pPr>
              <w:rPr>
                <w:ins w:id="3472" w:author="Arjan Kloosterboer" w:date="2017-09-21T14:21:00Z"/>
                <w:rFonts w:ascii="Calibri" w:hAnsi="Calibri" w:cs="Calibri"/>
                <w:color w:val="0F0F0F"/>
                <w:sz w:val="22"/>
                <w:szCs w:val="22"/>
              </w:rPr>
            </w:pPr>
          </w:p>
        </w:tc>
      </w:tr>
      <w:tr w:rsidR="002E671F" w14:paraId="316ACD70" w14:textId="77777777" w:rsidTr="002E671F">
        <w:trPr>
          <w:trHeight w:hRule="exact" w:val="128"/>
          <w:ins w:id="3473" w:author="Arjan Kloosterboer" w:date="2017-09-21T14:21:00Z"/>
        </w:trPr>
        <w:tc>
          <w:tcPr>
            <w:tcW w:w="450" w:type="dxa"/>
            <w:tcBorders>
              <w:top w:val="nil"/>
              <w:left w:val="nil"/>
              <w:bottom w:val="nil"/>
              <w:right w:val="nil"/>
            </w:tcBorders>
            <w:tcMar>
              <w:top w:w="0" w:type="dxa"/>
              <w:left w:w="60" w:type="dxa"/>
              <w:bottom w:w="0" w:type="dxa"/>
              <w:right w:w="60" w:type="dxa"/>
            </w:tcMar>
          </w:tcPr>
          <w:p w14:paraId="2FB6DB10" w14:textId="77777777" w:rsidR="002E671F" w:rsidRDefault="002E671F" w:rsidP="002E671F">
            <w:pPr>
              <w:rPr>
                <w:ins w:id="3474"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14FEB70D" w14:textId="77777777" w:rsidR="002E671F" w:rsidRDefault="002E671F" w:rsidP="002E671F">
            <w:pPr>
              <w:rPr>
                <w:ins w:id="3475" w:author="Arjan Kloosterboer" w:date="2017-09-21T14:21: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AC13715" w14:textId="77777777" w:rsidR="002E671F" w:rsidRDefault="002E671F" w:rsidP="002E671F">
            <w:pPr>
              <w:rPr>
                <w:ins w:id="3476" w:author="Arjan Kloosterboer" w:date="2017-09-21T14:21:00Z"/>
                <w:rFonts w:ascii="Calibri" w:hAnsi="Calibri" w:cs="Calibri"/>
                <w:color w:val="0F0F0F"/>
                <w:sz w:val="22"/>
                <w:szCs w:val="22"/>
              </w:rPr>
            </w:pPr>
          </w:p>
        </w:tc>
      </w:tr>
      <w:tr w:rsidR="002E671F" w14:paraId="2A811ABE" w14:textId="77777777" w:rsidTr="002E671F">
        <w:trPr>
          <w:ins w:id="3477" w:author="Arjan Kloosterboer" w:date="2017-09-21T14:21:00Z"/>
        </w:trPr>
        <w:tc>
          <w:tcPr>
            <w:tcW w:w="450" w:type="dxa"/>
            <w:tcBorders>
              <w:top w:val="nil"/>
              <w:left w:val="nil"/>
              <w:bottom w:val="nil"/>
              <w:right w:val="nil"/>
            </w:tcBorders>
            <w:tcMar>
              <w:top w:w="0" w:type="dxa"/>
              <w:left w:w="60" w:type="dxa"/>
              <w:bottom w:w="0" w:type="dxa"/>
              <w:right w:w="60" w:type="dxa"/>
            </w:tcMar>
          </w:tcPr>
          <w:p w14:paraId="69580CFD" w14:textId="77777777" w:rsidR="002E671F" w:rsidRDefault="002E671F" w:rsidP="002E671F">
            <w:pPr>
              <w:rPr>
                <w:ins w:id="3478"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1F734CD" w14:textId="77777777" w:rsidR="002E671F" w:rsidRDefault="002E671F" w:rsidP="002E671F">
            <w:pPr>
              <w:rPr>
                <w:ins w:id="3479" w:author="Arjan Kloosterboer" w:date="2017-09-21T14:21:00Z"/>
                <w:rFonts w:ascii="Calibri" w:hAnsi="Calibri" w:cs="Calibri"/>
                <w:color w:val="0F0F0F"/>
                <w:sz w:val="22"/>
                <w:szCs w:val="22"/>
              </w:rPr>
            </w:pPr>
            <w:ins w:id="3480" w:author="Arjan Kloosterboer" w:date="2017-09-21T14:21:00Z">
              <w:r>
                <w:rPr>
                  <w:rFonts w:ascii="Calibri" w:hAnsi="Calibri" w:cs="Calibri"/>
                  <w:color w:val="0F0F0F"/>
                  <w:sz w:val="22"/>
                  <w:szCs w:val="22"/>
                </w:rPr>
                <w:t>OBJECT  [0..1]</w:t>
              </w:r>
            </w:ins>
          </w:p>
          <w:p w14:paraId="33B19615" w14:textId="77777777" w:rsidR="002E671F" w:rsidRDefault="002E671F" w:rsidP="002E671F">
            <w:pPr>
              <w:rPr>
                <w:ins w:id="3481" w:author="Arjan Kloosterboer" w:date="2017-09-21T14:21:00Z"/>
                <w:rFonts w:ascii="Calibri" w:hAnsi="Calibri" w:cs="Calibri"/>
                <w:color w:val="0F0F0F"/>
                <w:sz w:val="22"/>
                <w:szCs w:val="22"/>
              </w:rPr>
            </w:pPr>
            <w:ins w:id="3482" w:author="Arjan Kloosterboer" w:date="2017-09-21T14:21:00Z">
              <w:r>
                <w:rPr>
                  <w:rFonts w:ascii="Calibri" w:hAnsi="Calibri" w:cs="Calibri"/>
                  <w:color w:val="0F0F0F"/>
                  <w:sz w:val="22"/>
                  <w:szCs w:val="22"/>
                </w:rPr>
                <w:t xml:space="preserve">  is</w:t>
              </w:r>
            </w:ins>
          </w:p>
          <w:p w14:paraId="3ED775FA" w14:textId="77777777" w:rsidR="002E671F" w:rsidRDefault="002E671F" w:rsidP="002E671F">
            <w:pPr>
              <w:rPr>
                <w:ins w:id="3483" w:author="Arjan Kloosterboer" w:date="2017-09-21T14:21:00Z"/>
                <w:rFonts w:ascii="Calibri" w:hAnsi="Calibri" w:cs="Calibri"/>
                <w:color w:val="0F0F0F"/>
                <w:sz w:val="22"/>
                <w:szCs w:val="22"/>
              </w:rPr>
            </w:pPr>
            <w:ins w:id="3484" w:author="Arjan Kloosterboer" w:date="2017-09-21T14:21:00Z">
              <w:r>
                <w:rPr>
                  <w:rFonts w:ascii="Calibri" w:hAnsi="Calibri" w:cs="Calibri"/>
                  <w:color w:val="0F0F0F"/>
                  <w:sz w:val="22"/>
                  <w:szCs w:val="22"/>
                </w:rPr>
                <w:t>REISDOCUMENT  [1]</w:t>
              </w:r>
            </w:ins>
          </w:p>
        </w:tc>
        <w:tc>
          <w:tcPr>
            <w:tcW w:w="6120" w:type="dxa"/>
            <w:tcBorders>
              <w:top w:val="nil"/>
              <w:left w:val="nil"/>
              <w:bottom w:val="nil"/>
              <w:right w:val="nil"/>
            </w:tcBorders>
            <w:tcMar>
              <w:top w:w="0" w:type="dxa"/>
              <w:left w:w="60" w:type="dxa"/>
              <w:bottom w:w="0" w:type="dxa"/>
              <w:right w:w="60" w:type="dxa"/>
            </w:tcMar>
          </w:tcPr>
          <w:p w14:paraId="6AD5C332" w14:textId="77777777" w:rsidR="002E671F" w:rsidRDefault="002E671F" w:rsidP="002E671F">
            <w:pPr>
              <w:rPr>
                <w:ins w:id="3485" w:author="Arjan Kloosterboer" w:date="2017-09-21T14:21:00Z"/>
                <w:rFonts w:ascii="Calibri" w:hAnsi="Calibri" w:cs="Calibri"/>
                <w:color w:val="000000"/>
                <w:sz w:val="22"/>
                <w:szCs w:val="22"/>
              </w:rPr>
            </w:pPr>
            <w:ins w:id="3486" w:author="Arjan Kloosterboer" w:date="2017-09-21T14:21:00Z">
              <w:r>
                <w:rPr>
                  <w:rFonts w:ascii="Calibri" w:hAnsi="Calibri" w:cs="Calibri"/>
                  <w:color w:val="000000"/>
                  <w:sz w:val="22"/>
                  <w:szCs w:val="22"/>
                </w:rPr>
                <w:t>Een  REISDOCUMENT komt voor in de hoedanigheid van een OBJECT bij een zaak</w:t>
              </w:r>
            </w:ins>
          </w:p>
          <w:p w14:paraId="25AE4B07" w14:textId="77777777" w:rsidR="002E671F" w:rsidRDefault="002E671F" w:rsidP="002E671F">
            <w:pPr>
              <w:rPr>
                <w:ins w:id="3487" w:author="Arjan Kloosterboer" w:date="2017-09-21T14:21:00Z"/>
                <w:rFonts w:ascii="Calibri" w:hAnsi="Calibri" w:cs="Calibri"/>
                <w:color w:val="0F0F0F"/>
                <w:sz w:val="22"/>
                <w:szCs w:val="22"/>
              </w:rPr>
            </w:pPr>
          </w:p>
        </w:tc>
      </w:tr>
      <w:tr w:rsidR="002E671F" w14:paraId="29D6CB4F" w14:textId="77777777" w:rsidTr="002E671F">
        <w:trPr>
          <w:trHeight w:hRule="exact" w:val="128"/>
          <w:ins w:id="3488" w:author="Arjan Kloosterboer" w:date="2017-09-21T14:21:00Z"/>
        </w:trPr>
        <w:tc>
          <w:tcPr>
            <w:tcW w:w="450" w:type="dxa"/>
            <w:tcBorders>
              <w:top w:val="nil"/>
              <w:left w:val="nil"/>
              <w:bottom w:val="nil"/>
              <w:right w:val="nil"/>
            </w:tcBorders>
            <w:tcMar>
              <w:top w:w="0" w:type="dxa"/>
              <w:left w:w="60" w:type="dxa"/>
              <w:bottom w:w="0" w:type="dxa"/>
              <w:right w:w="60" w:type="dxa"/>
            </w:tcMar>
          </w:tcPr>
          <w:p w14:paraId="35EBC4A3" w14:textId="77777777" w:rsidR="002E671F" w:rsidRDefault="002E671F" w:rsidP="002E671F">
            <w:pPr>
              <w:rPr>
                <w:ins w:id="3489" w:author="Arjan Kloosterboer" w:date="2017-09-21T14:21: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0E38459" w14:textId="77777777" w:rsidR="002E671F" w:rsidRDefault="002E671F" w:rsidP="002E671F">
            <w:pPr>
              <w:rPr>
                <w:ins w:id="3490" w:author="Arjan Kloosterboer" w:date="2017-09-21T14:21: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35909B9" w14:textId="77777777" w:rsidR="002E671F" w:rsidRDefault="002E671F" w:rsidP="002E671F">
            <w:pPr>
              <w:rPr>
                <w:ins w:id="3491" w:author="Arjan Kloosterboer" w:date="2017-09-21T14:21:00Z"/>
                <w:rFonts w:ascii="Calibri" w:hAnsi="Calibri" w:cs="Calibri"/>
                <w:color w:val="0F0F0F"/>
                <w:sz w:val="22"/>
                <w:szCs w:val="22"/>
              </w:rPr>
            </w:pPr>
          </w:p>
        </w:tc>
      </w:tr>
    </w:tbl>
    <w:p w14:paraId="30426C05" w14:textId="77777777" w:rsidR="002E671F" w:rsidRPr="002E671F" w:rsidRDefault="002E671F" w:rsidP="002E671F">
      <w:pPr>
        <w:rPr>
          <w:ins w:id="3492" w:author="Arjan Kloosterboer" w:date="2017-09-21T14:21: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2E671F" w14:paraId="7A587FE9" w14:textId="77777777" w:rsidTr="002E671F">
        <w:trPr>
          <w:ins w:id="3493" w:author="Arjan Kloosterboer" w:date="2017-09-21T14:21:00Z"/>
        </w:trPr>
        <w:tc>
          <w:tcPr>
            <w:tcW w:w="9360" w:type="dxa"/>
            <w:tcBorders>
              <w:top w:val="nil"/>
              <w:left w:val="nil"/>
              <w:bottom w:val="nil"/>
              <w:right w:val="nil"/>
            </w:tcBorders>
            <w:tcMar>
              <w:top w:w="0" w:type="dxa"/>
              <w:left w:w="60" w:type="dxa"/>
              <w:bottom w:w="0" w:type="dxa"/>
              <w:right w:w="60" w:type="dxa"/>
            </w:tcMar>
          </w:tcPr>
          <w:p w14:paraId="7F36B8E1" w14:textId="77777777" w:rsidR="002E671F" w:rsidRDefault="002E671F" w:rsidP="002E671F">
            <w:pPr>
              <w:rPr>
                <w:ins w:id="3494" w:author="Arjan Kloosterboer" w:date="2017-09-21T14:21:00Z"/>
                <w:rFonts w:ascii="Calibri" w:hAnsi="Calibri" w:cs="Calibri"/>
                <w:b/>
                <w:bCs/>
                <w:color w:val="0F0F0F"/>
                <w:sz w:val="22"/>
                <w:szCs w:val="22"/>
              </w:rPr>
            </w:pPr>
            <w:ins w:id="3495" w:author="Arjan Kloosterboer" w:date="2017-09-21T14:21:00Z">
              <w:r>
                <w:rPr>
                  <w:rFonts w:ascii="Calibri" w:hAnsi="Calibri" w:cs="Calibri"/>
                  <w:b/>
                  <w:bCs/>
                  <w:color w:val="0F0F0F"/>
                  <w:sz w:val="22"/>
                  <w:szCs w:val="22"/>
                </w:rPr>
                <w:t>Toelichting objecttype</w:t>
              </w:r>
            </w:ins>
          </w:p>
          <w:p w14:paraId="715F915D" w14:textId="77777777" w:rsidR="002E671F" w:rsidRDefault="002E671F" w:rsidP="002E671F">
            <w:pPr>
              <w:ind w:left="720"/>
              <w:rPr>
                <w:ins w:id="3496" w:author="Arjan Kloosterboer" w:date="2017-09-21T14:21:00Z"/>
                <w:rFonts w:ascii="Calibri" w:hAnsi="Calibri" w:cs="Calibri"/>
                <w:color w:val="0F0F0F"/>
                <w:sz w:val="22"/>
                <w:szCs w:val="22"/>
              </w:rPr>
            </w:pPr>
          </w:p>
        </w:tc>
        <w:bookmarkEnd w:id="3330"/>
      </w:tr>
    </w:tbl>
    <w:p w14:paraId="5F42606C" w14:textId="5A4AFBCD"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BB0431">
        <w:rPr>
          <w:rFonts w:ascii="Arial" w:hAnsi="Arial"/>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SAMENGESTELD INFORMATIEOBJECT</w:t>
      </w:r>
      <w:r w:rsidR="003B6B78">
        <w:fldChar w:fldCharType="end"/>
      </w:r>
      <w:ins w:id="3497" w:author="Arjan Kloosterboer" w:date="2017-09-21T12:45:00Z">
        <w:r w:rsidR="00BB0431" w:rsidRPr="00BB0431">
          <w:rPr>
            <w:rFonts w:ascii="Arial" w:hAnsi="Arial" w:cs="Arial"/>
          </w:rPr>
          <w:t xml:space="preserve"> (ALS 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B464CCE" w14:textId="77777777" w:rsidTr="00B60E1B">
        <w:trPr>
          <w:trHeight w:val="271"/>
        </w:trPr>
        <w:tc>
          <w:tcPr>
            <w:tcW w:w="2340" w:type="dxa"/>
            <w:gridSpan w:val="2"/>
            <w:tcBorders>
              <w:top w:val="nil"/>
              <w:left w:val="nil"/>
              <w:bottom w:val="nil"/>
              <w:right w:val="nil"/>
            </w:tcBorders>
          </w:tcPr>
          <w:p w14:paraId="1079E9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0092E69" w14:textId="7C7C1B6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SAMENGESTELD INFORMATIEOBJECT</w:t>
            </w:r>
            <w:r w:rsidRPr="00474957">
              <w:rPr>
                <w:rFonts w:ascii="Arial" w:hAnsi="Arial" w:cs="Arial"/>
                <w:szCs w:val="24"/>
                <w:lang w:val="en-AU" w:eastAsia="en-US"/>
              </w:rPr>
              <w:fldChar w:fldCharType="end"/>
            </w:r>
            <w:ins w:id="3498" w:author="Arjan Kloosterboer" w:date="2017-09-21T12:45:00Z">
              <w:r w:rsidR="00BB0431">
                <w:rPr>
                  <w:rFonts w:ascii="Arial" w:hAnsi="Arial" w:cs="Arial"/>
                  <w:szCs w:val="24"/>
                  <w:lang w:val="en-AU" w:eastAsia="en-US"/>
                </w:rPr>
                <w:t xml:space="preserve"> (ALS OBJECT)</w:t>
              </w:r>
            </w:ins>
          </w:p>
        </w:tc>
      </w:tr>
      <w:tr w:rsidR="00847C61" w:rsidRPr="00474957" w14:paraId="6EE7E99F" w14:textId="77777777" w:rsidTr="00B60E1B">
        <w:trPr>
          <w:trHeight w:hRule="exact" w:val="128"/>
        </w:trPr>
        <w:tc>
          <w:tcPr>
            <w:tcW w:w="2340" w:type="dxa"/>
            <w:gridSpan w:val="2"/>
            <w:tcBorders>
              <w:top w:val="nil"/>
              <w:left w:val="nil"/>
              <w:bottom w:val="nil"/>
              <w:right w:val="nil"/>
            </w:tcBorders>
          </w:tcPr>
          <w:p w14:paraId="02FD72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029CE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C55091A" w14:textId="77777777" w:rsidTr="00B60E1B">
        <w:trPr>
          <w:trHeight w:val="151"/>
        </w:trPr>
        <w:tc>
          <w:tcPr>
            <w:tcW w:w="2340" w:type="dxa"/>
            <w:gridSpan w:val="2"/>
            <w:tcBorders>
              <w:top w:val="nil"/>
              <w:left w:val="nil"/>
              <w:bottom w:val="nil"/>
              <w:right w:val="nil"/>
            </w:tcBorders>
          </w:tcPr>
          <w:p w14:paraId="51FA7D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1A905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5EC86FE4" w14:textId="77777777" w:rsidTr="00B60E1B">
        <w:trPr>
          <w:trHeight w:hRule="exact" w:val="128"/>
        </w:trPr>
        <w:tc>
          <w:tcPr>
            <w:tcW w:w="2340" w:type="dxa"/>
            <w:gridSpan w:val="2"/>
            <w:tcBorders>
              <w:top w:val="nil"/>
              <w:left w:val="nil"/>
              <w:bottom w:val="nil"/>
              <w:right w:val="nil"/>
            </w:tcBorders>
          </w:tcPr>
          <w:p w14:paraId="054AE0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486B4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D088FAE" w14:textId="77777777" w:rsidTr="00B60E1B">
        <w:tc>
          <w:tcPr>
            <w:tcW w:w="2340" w:type="dxa"/>
            <w:gridSpan w:val="2"/>
            <w:tcBorders>
              <w:top w:val="nil"/>
              <w:left w:val="nil"/>
              <w:bottom w:val="nil"/>
              <w:right w:val="nil"/>
            </w:tcBorders>
          </w:tcPr>
          <w:p w14:paraId="4A7957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C16A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35143A8" w14:textId="77777777" w:rsidTr="00B60E1B">
        <w:trPr>
          <w:trHeight w:hRule="exact" w:val="241"/>
        </w:trPr>
        <w:tc>
          <w:tcPr>
            <w:tcW w:w="2340" w:type="dxa"/>
            <w:gridSpan w:val="2"/>
            <w:tcBorders>
              <w:top w:val="nil"/>
              <w:left w:val="nil"/>
              <w:bottom w:val="nil"/>
              <w:right w:val="nil"/>
            </w:tcBorders>
          </w:tcPr>
          <w:p w14:paraId="4C7CF8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16679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F237422" w14:textId="77777777" w:rsidTr="00B60E1B">
        <w:tc>
          <w:tcPr>
            <w:tcW w:w="2340" w:type="dxa"/>
            <w:gridSpan w:val="2"/>
            <w:tcBorders>
              <w:top w:val="nil"/>
              <w:left w:val="nil"/>
              <w:bottom w:val="nil"/>
              <w:right w:val="nil"/>
            </w:tcBorders>
          </w:tcPr>
          <w:p w14:paraId="5F9D31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C75D2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DE44D40" w14:textId="77777777" w:rsidTr="00B60E1B">
        <w:tc>
          <w:tcPr>
            <w:tcW w:w="450" w:type="dxa"/>
            <w:tcBorders>
              <w:top w:val="nil"/>
              <w:left w:val="nil"/>
              <w:bottom w:val="nil"/>
              <w:right w:val="nil"/>
            </w:tcBorders>
          </w:tcPr>
          <w:p w14:paraId="4E2B08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499" w:name="BKM_D8B8A71B_2A25_4360_8DCE_7F2BCD66F443"/>
          </w:p>
        </w:tc>
        <w:tc>
          <w:tcPr>
            <w:tcW w:w="2790" w:type="dxa"/>
            <w:gridSpan w:val="2"/>
            <w:tcBorders>
              <w:top w:val="nil"/>
              <w:left w:val="nil"/>
              <w:bottom w:val="nil"/>
              <w:right w:val="nil"/>
            </w:tcBorders>
          </w:tcPr>
          <w:p w14:paraId="63EE3F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5FE0A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0D939452" w14:textId="77777777" w:rsidTr="00B60E1B">
        <w:tc>
          <w:tcPr>
            <w:tcW w:w="450" w:type="dxa"/>
            <w:tcBorders>
              <w:top w:val="nil"/>
              <w:left w:val="nil"/>
              <w:bottom w:val="nil"/>
              <w:right w:val="nil"/>
            </w:tcBorders>
          </w:tcPr>
          <w:p w14:paraId="7A7457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C59659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Informatieobjectidentificatie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9AE6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499"/>
      </w:tr>
      <w:tr w:rsidR="00B60E1B" w:rsidRPr="00474957" w14:paraId="36C16F59" w14:textId="77777777" w:rsidTr="00B60E1B">
        <w:trPr>
          <w:ins w:id="3500" w:author="Arjan Kloosterboer" w:date="2017-03-13T13:39:00Z"/>
        </w:trPr>
        <w:tc>
          <w:tcPr>
            <w:tcW w:w="450" w:type="dxa"/>
            <w:tcBorders>
              <w:top w:val="nil"/>
              <w:left w:val="nil"/>
              <w:bottom w:val="nil"/>
              <w:right w:val="nil"/>
            </w:tcBorders>
          </w:tcPr>
          <w:p w14:paraId="147A8747" w14:textId="77777777" w:rsidR="00B60E1B" w:rsidRPr="00474957" w:rsidRDefault="00B60E1B" w:rsidP="00B60E1B">
            <w:pPr>
              <w:widowControl w:val="0"/>
              <w:autoSpaceDE w:val="0"/>
              <w:autoSpaceDN w:val="0"/>
              <w:adjustRightInd w:val="0"/>
              <w:spacing w:line="240" w:lineRule="auto"/>
              <w:contextualSpacing w:val="0"/>
              <w:rPr>
                <w:ins w:id="3501" w:author="Arjan Kloosterboer" w:date="2017-03-13T13:39:00Z"/>
                <w:rFonts w:ascii="Calibri" w:hAnsi="Calibri" w:cs="Arial"/>
                <w:color w:val="0F0F0F"/>
                <w:sz w:val="22"/>
                <w:szCs w:val="24"/>
                <w:lang w:eastAsia="en-US"/>
              </w:rPr>
            </w:pPr>
          </w:p>
        </w:tc>
        <w:tc>
          <w:tcPr>
            <w:tcW w:w="2790" w:type="dxa"/>
            <w:gridSpan w:val="2"/>
            <w:tcBorders>
              <w:top w:val="nil"/>
              <w:left w:val="nil"/>
              <w:bottom w:val="nil"/>
              <w:right w:val="nil"/>
            </w:tcBorders>
          </w:tcPr>
          <w:p w14:paraId="3BA4657E" w14:textId="56341CF3" w:rsidR="00B60E1B" w:rsidRPr="00474957" w:rsidRDefault="00B60E1B" w:rsidP="00B60E1B">
            <w:pPr>
              <w:widowControl w:val="0"/>
              <w:autoSpaceDE w:val="0"/>
              <w:autoSpaceDN w:val="0"/>
              <w:adjustRightInd w:val="0"/>
              <w:spacing w:line="240" w:lineRule="auto"/>
              <w:contextualSpacing w:val="0"/>
              <w:rPr>
                <w:ins w:id="3502" w:author="Arjan Kloosterboer" w:date="2017-03-13T13:39:00Z"/>
                <w:rFonts w:ascii="Arial" w:hAnsi="Arial" w:cs="Arial"/>
                <w:szCs w:val="24"/>
                <w:lang w:val="en-AU" w:eastAsia="en-US"/>
              </w:rPr>
            </w:pPr>
            <w:ins w:id="3503" w:author="Arjan Kloosterboer" w:date="2017-03-13T13:39:00Z">
              <w:r>
                <w:rPr>
                  <w:rFonts w:ascii="Arial" w:hAnsi="Arial" w:cs="Arial"/>
                  <w:szCs w:val="24"/>
                  <w:lang w:val="en-AU" w:eastAsia="en-US"/>
                </w:rPr>
                <w:t>Bronorganisatie</w:t>
              </w:r>
            </w:ins>
          </w:p>
        </w:tc>
        <w:tc>
          <w:tcPr>
            <w:tcW w:w="6120" w:type="dxa"/>
            <w:tcBorders>
              <w:top w:val="nil"/>
              <w:left w:val="nil"/>
              <w:bottom w:val="nil"/>
              <w:right w:val="nil"/>
            </w:tcBorders>
          </w:tcPr>
          <w:p w14:paraId="2CD65D2E" w14:textId="2847786F" w:rsidR="00B60E1B" w:rsidRPr="00474957" w:rsidRDefault="00B60E1B" w:rsidP="00B60E1B">
            <w:pPr>
              <w:widowControl w:val="0"/>
              <w:autoSpaceDE w:val="0"/>
              <w:autoSpaceDN w:val="0"/>
              <w:adjustRightInd w:val="0"/>
              <w:spacing w:line="240" w:lineRule="auto"/>
              <w:contextualSpacing w:val="0"/>
              <w:rPr>
                <w:ins w:id="3504" w:author="Arjan Kloosterboer" w:date="2017-03-13T13:39:00Z"/>
                <w:rFonts w:ascii="Calibri" w:hAnsi="Calibri" w:cs="Arial"/>
                <w:color w:val="000000"/>
                <w:sz w:val="22"/>
                <w:szCs w:val="24"/>
                <w:lang w:eastAsia="en-US"/>
              </w:rPr>
            </w:pPr>
            <w:ins w:id="3505" w:author="Arjan Kloosterboer" w:date="2017-03-13T13:39: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Pr>
                  <w:rFonts w:ascii="Arial" w:hAnsi="Arial" w:cs="Arial"/>
                  <w:szCs w:val="24"/>
                  <w:lang w:val="en-AU" w:eastAsia="en-US"/>
                </w:rPr>
                <w:t xml:space="preserve"> Bronorganisatie</w:t>
              </w:r>
            </w:ins>
          </w:p>
        </w:tc>
      </w:tr>
      <w:tr w:rsidR="00B60E1B" w:rsidRPr="00474957" w14:paraId="19340F05" w14:textId="77777777" w:rsidTr="00B60E1B">
        <w:tc>
          <w:tcPr>
            <w:tcW w:w="450" w:type="dxa"/>
            <w:tcBorders>
              <w:top w:val="nil"/>
              <w:left w:val="nil"/>
              <w:bottom w:val="nil"/>
              <w:right w:val="nil"/>
            </w:tcBorders>
          </w:tcPr>
          <w:p w14:paraId="71ADBA5E"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06" w:name="BKM_9624C0E5_534A_4d0d_909D_FCE7BCCA7154"/>
          </w:p>
        </w:tc>
        <w:tc>
          <w:tcPr>
            <w:tcW w:w="2790" w:type="dxa"/>
            <w:gridSpan w:val="2"/>
            <w:tcBorders>
              <w:top w:val="nil"/>
              <w:left w:val="nil"/>
              <w:bottom w:val="nil"/>
              <w:right w:val="nil"/>
            </w:tcBorders>
          </w:tcPr>
          <w:p w14:paraId="30D3AB46"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Informatieobjectontvangstdatum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35E7179"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Ontvangstdatum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06"/>
      </w:tr>
      <w:tr w:rsidR="00B60E1B" w:rsidRPr="00474957" w14:paraId="68FF64DF" w14:textId="77777777" w:rsidTr="00B60E1B">
        <w:tc>
          <w:tcPr>
            <w:tcW w:w="450" w:type="dxa"/>
            <w:tcBorders>
              <w:top w:val="nil"/>
              <w:left w:val="nil"/>
              <w:bottom w:val="nil"/>
              <w:right w:val="nil"/>
            </w:tcBorders>
          </w:tcPr>
          <w:p w14:paraId="7D30E10B"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07" w:name="BKM_DC9422AC_7C65_470c_B550_A470A0131387"/>
          </w:p>
        </w:tc>
        <w:tc>
          <w:tcPr>
            <w:tcW w:w="2790" w:type="dxa"/>
            <w:gridSpan w:val="2"/>
            <w:tcBorders>
              <w:top w:val="nil"/>
              <w:left w:val="nil"/>
              <w:bottom w:val="nil"/>
              <w:right w:val="nil"/>
            </w:tcBorders>
          </w:tcPr>
          <w:p w14:paraId="573665F8"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Informatieobjectcreatiedatum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CF2C86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Creatiedatum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07"/>
      </w:tr>
      <w:tr w:rsidR="00B60E1B" w:rsidRPr="00474957" w14:paraId="583AEE04" w14:textId="77777777" w:rsidTr="00B60E1B">
        <w:tc>
          <w:tcPr>
            <w:tcW w:w="450" w:type="dxa"/>
            <w:tcBorders>
              <w:top w:val="nil"/>
              <w:left w:val="nil"/>
              <w:bottom w:val="nil"/>
              <w:right w:val="nil"/>
            </w:tcBorders>
          </w:tcPr>
          <w:p w14:paraId="28CD9B1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08" w:name="BKM_F4BAB76E_C2C8_43f5_8C68_3C06414664B5"/>
          </w:p>
        </w:tc>
        <w:tc>
          <w:tcPr>
            <w:tcW w:w="2790" w:type="dxa"/>
            <w:gridSpan w:val="2"/>
            <w:tcBorders>
              <w:top w:val="nil"/>
              <w:left w:val="nil"/>
              <w:bottom w:val="nil"/>
              <w:right w:val="nil"/>
            </w:tcBorders>
          </w:tcPr>
          <w:p w14:paraId="72C3F0F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Informatieobjecttitel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00EAC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Titel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08"/>
      </w:tr>
      <w:tr w:rsidR="00B60E1B" w:rsidRPr="00474957" w14:paraId="4E70185A" w14:textId="77777777" w:rsidTr="00B60E1B">
        <w:tc>
          <w:tcPr>
            <w:tcW w:w="450" w:type="dxa"/>
            <w:tcBorders>
              <w:top w:val="nil"/>
              <w:left w:val="nil"/>
              <w:bottom w:val="nil"/>
              <w:right w:val="nil"/>
            </w:tcBorders>
          </w:tcPr>
          <w:p w14:paraId="67C9EB9D"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09" w:name="BKM_93CA732A_76FA_49ad_BBE1_2B3DA9D10063"/>
          </w:p>
        </w:tc>
        <w:tc>
          <w:tcPr>
            <w:tcW w:w="2790" w:type="dxa"/>
            <w:gridSpan w:val="2"/>
            <w:tcBorders>
              <w:top w:val="nil"/>
              <w:left w:val="nil"/>
              <w:bottom w:val="nil"/>
              <w:right w:val="nil"/>
            </w:tcBorders>
          </w:tcPr>
          <w:p w14:paraId="4860CFE9"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514EA5F"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09"/>
      </w:tr>
      <w:tr w:rsidR="00B60E1B" w:rsidRPr="00474957" w14:paraId="6BE4662C" w14:textId="77777777" w:rsidTr="00B60E1B">
        <w:tc>
          <w:tcPr>
            <w:tcW w:w="450" w:type="dxa"/>
            <w:tcBorders>
              <w:top w:val="nil"/>
              <w:left w:val="nil"/>
              <w:bottom w:val="nil"/>
              <w:right w:val="nil"/>
            </w:tcBorders>
          </w:tcPr>
          <w:p w14:paraId="3D63065E"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510" w:name="BKM_DE9AC080_EFD6_48d9_AEB9_A158AFA04C43"/>
          </w:p>
        </w:tc>
        <w:tc>
          <w:tcPr>
            <w:tcW w:w="2790" w:type="dxa"/>
            <w:gridSpan w:val="2"/>
            <w:tcBorders>
              <w:top w:val="nil"/>
              <w:left w:val="nil"/>
              <w:bottom w:val="nil"/>
              <w:right w:val="nil"/>
            </w:tcBorders>
          </w:tcPr>
          <w:p w14:paraId="1AF81D8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Informatieobjecttype-omschrijving generiek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B92055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Informatieobjecttype-omschrijving generiek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3510"/>
      </w:tr>
    </w:tbl>
    <w:p w14:paraId="343098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7ABB287" w14:textId="77777777" w:rsidTr="00847C61">
        <w:tc>
          <w:tcPr>
            <w:tcW w:w="9360" w:type="dxa"/>
            <w:gridSpan w:val="3"/>
            <w:tcBorders>
              <w:top w:val="nil"/>
              <w:left w:val="nil"/>
              <w:bottom w:val="nil"/>
              <w:right w:val="nil"/>
            </w:tcBorders>
          </w:tcPr>
          <w:p w14:paraId="475089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8587915" w14:textId="77777777" w:rsidTr="00847C61">
        <w:tc>
          <w:tcPr>
            <w:tcW w:w="450" w:type="dxa"/>
            <w:tcBorders>
              <w:top w:val="nil"/>
              <w:left w:val="nil"/>
              <w:bottom w:val="nil"/>
              <w:right w:val="nil"/>
            </w:tcBorders>
          </w:tcPr>
          <w:p w14:paraId="10ECD8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94649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486F44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F9E56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B2CB9F3" w14:textId="77777777" w:rsidTr="00847C61">
        <w:tc>
          <w:tcPr>
            <w:tcW w:w="450" w:type="dxa"/>
            <w:tcBorders>
              <w:top w:val="nil"/>
              <w:left w:val="nil"/>
              <w:bottom w:val="nil"/>
              <w:right w:val="nil"/>
            </w:tcBorders>
          </w:tcPr>
          <w:p w14:paraId="6529E96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3EB046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A14DF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DC663EF" w14:textId="3CDB7654"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SAMENGESTELD INFORMATIEOBJECT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3511" w:author="Arjan Kloosterboer" w:date="2017-09-21T12:51: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4EF4AA0E" w14:textId="6C4D06E3"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 xml:space="preserve">Een SAMENGESTELD </w:t>
            </w:r>
            <w:del w:id="3512" w:author="Arjan Kloosterboer" w:date="2017-09-21T12:51:00Z">
              <w:r w:rsidR="00847C61" w:rsidRPr="00474957" w:rsidDel="00BB0431">
                <w:rPr>
                  <w:rFonts w:ascii="Calibri" w:hAnsi="Calibri" w:cs="Arial"/>
                  <w:color w:val="0F0F0F"/>
                  <w:sz w:val="22"/>
                  <w:szCs w:val="24"/>
                  <w:lang w:eastAsia="en-US"/>
                </w:rPr>
                <w:delText xml:space="preserve">DOCUMENT </w:delText>
              </w:r>
            </w:del>
            <w:ins w:id="3513" w:author="Arjan Kloosterboer" w:date="2017-09-21T12:51:00Z">
              <w:r w:rsidR="00BB0431">
                <w:rPr>
                  <w:rFonts w:ascii="Calibri" w:hAnsi="Calibri" w:cs="Arial"/>
                  <w:color w:val="0F0F0F"/>
                  <w:sz w:val="22"/>
                  <w:szCs w:val="24"/>
                  <w:lang w:eastAsia="en-US"/>
                </w:rPr>
                <w:t xml:space="preserve">INFORMATIEOBJECT </w:t>
              </w:r>
              <w:r w:rsidR="00BB0431" w:rsidRPr="00BB0431">
                <w:rPr>
                  <w:rFonts w:ascii="Arial" w:hAnsi="Arial" w:cs="Arial"/>
                  <w:szCs w:val="24"/>
                  <w:lang w:eastAsia="en-US"/>
                </w:rPr>
                <w:t xml:space="preserve"> (ALS OBJECT)</w:t>
              </w:r>
              <w:r w:rsidR="00BB0431" w:rsidRPr="00474957">
                <w:rPr>
                  <w:rFonts w:ascii="Calibri" w:hAnsi="Calibri" w:cs="Arial"/>
                  <w:color w:val="0F0F0F"/>
                  <w:sz w:val="22"/>
                  <w:szCs w:val="24"/>
                  <w:lang w:eastAsia="en-US"/>
                </w:rPr>
                <w:t xml:space="preserve"> </w:t>
              </w:r>
            </w:ins>
            <w:r w:rsidR="00847C61" w:rsidRPr="00474957">
              <w:rPr>
                <w:rFonts w:ascii="Calibri" w:hAnsi="Calibri" w:cs="Arial"/>
                <w:color w:val="0F0F0F"/>
                <w:sz w:val="22"/>
                <w:szCs w:val="24"/>
                <w:lang w:eastAsia="en-US"/>
              </w:rPr>
              <w:t>is een specialisatie van OBJECT.</w:t>
            </w:r>
            <w:r w:rsidRPr="00474957">
              <w:rPr>
                <w:rFonts w:ascii="Arial" w:hAnsi="Arial" w:cs="Arial"/>
                <w:szCs w:val="24"/>
                <w:lang w:val="en-AU" w:eastAsia="en-US"/>
              </w:rPr>
              <w:fldChar w:fldCharType="end"/>
            </w:r>
          </w:p>
        </w:tc>
      </w:tr>
      <w:tr w:rsidR="00847C61" w:rsidRPr="00474957" w14:paraId="54D7BCE8" w14:textId="77777777" w:rsidTr="00847C61">
        <w:trPr>
          <w:trHeight w:hRule="exact" w:val="128"/>
        </w:trPr>
        <w:tc>
          <w:tcPr>
            <w:tcW w:w="450" w:type="dxa"/>
            <w:tcBorders>
              <w:top w:val="nil"/>
              <w:left w:val="nil"/>
              <w:bottom w:val="nil"/>
              <w:right w:val="nil"/>
            </w:tcBorders>
          </w:tcPr>
          <w:p w14:paraId="1DE6511B"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7C24A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3B5E9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37703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785A9EE" w14:textId="77777777" w:rsidTr="0095235C">
        <w:trPr>
          <w:cantSplit/>
        </w:trPr>
        <w:tc>
          <w:tcPr>
            <w:tcW w:w="9360" w:type="dxa"/>
            <w:tcBorders>
              <w:top w:val="nil"/>
              <w:left w:val="nil"/>
              <w:bottom w:val="nil"/>
              <w:right w:val="nil"/>
            </w:tcBorders>
          </w:tcPr>
          <w:p w14:paraId="37C08D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10A69B1"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SAMENGESTELD INFORMATIEOBJECT die in het RGBZ gebruikt worden bij deze specialisatie van OBJECT. Zie voor de specificaties van deze gegevens het RGBZ.</w:t>
            </w:r>
          </w:p>
        </w:tc>
      </w:tr>
    </w:tbl>
    <w:p w14:paraId="5BF7ECFA" w14:textId="77777777" w:rsidR="0095235C" w:rsidRDefault="0095235C" w:rsidP="0095235C">
      <w:pPr>
        <w:pStyle w:val="Kop3"/>
        <w:rPr>
          <w:ins w:id="3514" w:author="Arjan Kloosterboer" w:date="2017-09-21T15:12:00Z"/>
          <w:rFonts w:eastAsia="Times New Roman"/>
          <w:color w:val="0F0F0F"/>
        </w:rPr>
      </w:pPr>
      <w:bookmarkStart w:id="3515" w:name="BKM_21577CC4_EBDE_4d4e_8669_26745DA51B5E"/>
      <w:bookmarkStart w:id="3516" w:name="BKM_35FCCA1C_4159_44DD_9533_98B70D5B3C32"/>
      <w:bookmarkEnd w:id="3515"/>
      <w:ins w:id="3517" w:author="Arjan Kloosterboer" w:date="2017-09-21T15:12:00Z">
        <w:r>
          <w:rPr>
            <w:rFonts w:ascii="Calibri" w:eastAsia="Times New Roman" w:hAnsi="Calibri" w:cs="Calibri"/>
            <w:color w:val="0F0F0F"/>
            <w:sz w:val="28"/>
            <w:szCs w:val="28"/>
          </w:rPr>
          <w:t>«Objecttype_proxy» SCHEIDING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62302A08" w14:textId="77777777" w:rsidTr="00F9498E">
        <w:trPr>
          <w:trHeight w:val="271"/>
          <w:ins w:id="3518"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14B29CE" w14:textId="77777777" w:rsidR="0095235C" w:rsidRDefault="0095235C" w:rsidP="00F9498E">
            <w:pPr>
              <w:rPr>
                <w:ins w:id="3519" w:author="Arjan Kloosterboer" w:date="2017-09-21T15:12:00Z"/>
                <w:rFonts w:ascii="Calibri" w:hAnsi="Calibri" w:cs="Calibri"/>
                <w:color w:val="0F0F0F"/>
                <w:sz w:val="22"/>
                <w:szCs w:val="22"/>
              </w:rPr>
            </w:pPr>
            <w:ins w:id="3520" w:author="Arjan Kloosterboer" w:date="2017-09-21T15:12: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4B8FAEC2" w14:textId="77777777" w:rsidR="0095235C" w:rsidRDefault="0095235C" w:rsidP="00F9498E">
            <w:pPr>
              <w:rPr>
                <w:ins w:id="3521" w:author="Arjan Kloosterboer" w:date="2017-09-21T15:12:00Z"/>
                <w:rFonts w:ascii="Calibri" w:hAnsi="Calibri" w:cs="Calibri"/>
                <w:color w:val="0F0F0F"/>
                <w:sz w:val="22"/>
                <w:szCs w:val="22"/>
              </w:rPr>
            </w:pPr>
            <w:ins w:id="3522" w:author="Arjan Kloosterboer" w:date="2017-09-21T15:12:00Z">
              <w:r>
                <w:rPr>
                  <w:rFonts w:ascii="Calibri" w:hAnsi="Calibri" w:cs="Calibri"/>
                  <w:color w:val="0F0F0F"/>
                  <w:sz w:val="22"/>
                  <w:szCs w:val="22"/>
                </w:rPr>
                <w:t>SCHEIDING</w:t>
              </w:r>
            </w:ins>
          </w:p>
        </w:tc>
      </w:tr>
      <w:tr w:rsidR="0095235C" w14:paraId="44647411" w14:textId="77777777" w:rsidTr="00F9498E">
        <w:trPr>
          <w:trHeight w:hRule="exact" w:val="128"/>
          <w:ins w:id="3523"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6CC961C6" w14:textId="77777777" w:rsidR="0095235C" w:rsidRDefault="0095235C" w:rsidP="00F9498E">
            <w:pPr>
              <w:rPr>
                <w:ins w:id="3524"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4B8E637" w14:textId="77777777" w:rsidR="0095235C" w:rsidRDefault="0095235C" w:rsidP="00F9498E">
            <w:pPr>
              <w:rPr>
                <w:ins w:id="3525" w:author="Arjan Kloosterboer" w:date="2017-09-21T15:12:00Z"/>
                <w:rFonts w:ascii="Calibri" w:hAnsi="Calibri" w:cs="Calibri"/>
                <w:color w:val="0F0F0F"/>
                <w:sz w:val="22"/>
                <w:szCs w:val="22"/>
              </w:rPr>
            </w:pPr>
          </w:p>
        </w:tc>
      </w:tr>
      <w:tr w:rsidR="0095235C" w14:paraId="43D68211" w14:textId="77777777" w:rsidTr="00F9498E">
        <w:trPr>
          <w:ins w:id="3526"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CC590D5" w14:textId="77777777" w:rsidR="0095235C" w:rsidRDefault="0095235C" w:rsidP="00F9498E">
            <w:pPr>
              <w:rPr>
                <w:ins w:id="3527" w:author="Arjan Kloosterboer" w:date="2017-09-21T15:12:00Z"/>
                <w:rFonts w:ascii="Calibri" w:hAnsi="Calibri" w:cs="Calibri"/>
                <w:b/>
                <w:bCs/>
                <w:color w:val="0F0F0F"/>
                <w:sz w:val="22"/>
                <w:szCs w:val="22"/>
              </w:rPr>
            </w:pPr>
            <w:ins w:id="3528" w:author="Arjan Kloosterboer" w:date="2017-09-21T15:12: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2252215C" w14:textId="77777777" w:rsidR="0095235C" w:rsidRDefault="0095235C" w:rsidP="00F9498E">
            <w:pPr>
              <w:rPr>
                <w:ins w:id="3529" w:author="Arjan Kloosterboer" w:date="2017-09-21T15:12:00Z"/>
                <w:rFonts w:ascii="Calibri" w:hAnsi="Calibri" w:cs="Calibri"/>
                <w:color w:val="0F0F0F"/>
                <w:sz w:val="22"/>
                <w:szCs w:val="22"/>
              </w:rPr>
            </w:pPr>
            <w:ins w:id="3530" w:author="Arjan Kloosterboer" w:date="2017-09-21T15:12:00Z">
              <w:r>
                <w:rPr>
                  <w:rFonts w:ascii="Calibri" w:hAnsi="Calibri" w:cs="Calibri"/>
                  <w:color w:val="0F0F0F"/>
                  <w:sz w:val="22"/>
                  <w:szCs w:val="22"/>
                </w:rPr>
                <w:t>RSGB</w:t>
              </w:r>
            </w:ins>
          </w:p>
        </w:tc>
      </w:tr>
      <w:tr w:rsidR="0095235C" w14:paraId="60A97331" w14:textId="77777777" w:rsidTr="00F9498E">
        <w:trPr>
          <w:trHeight w:hRule="exact" w:val="128"/>
          <w:ins w:id="3531"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17489022" w14:textId="77777777" w:rsidR="0095235C" w:rsidRDefault="0095235C" w:rsidP="00F9498E">
            <w:pPr>
              <w:rPr>
                <w:ins w:id="3532"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5CE268B" w14:textId="77777777" w:rsidR="0095235C" w:rsidRDefault="0095235C" w:rsidP="00F9498E">
            <w:pPr>
              <w:rPr>
                <w:ins w:id="3533" w:author="Arjan Kloosterboer" w:date="2017-09-21T15:12:00Z"/>
                <w:rFonts w:ascii="Calibri" w:hAnsi="Calibri" w:cs="Calibri"/>
                <w:color w:val="0F0F0F"/>
                <w:sz w:val="22"/>
                <w:szCs w:val="22"/>
              </w:rPr>
            </w:pPr>
          </w:p>
        </w:tc>
      </w:tr>
      <w:tr w:rsidR="0095235C" w14:paraId="1323A08C" w14:textId="77777777" w:rsidTr="00F9498E">
        <w:trPr>
          <w:ins w:id="3534"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FB510B1" w14:textId="77777777" w:rsidR="0095235C" w:rsidRDefault="0095235C" w:rsidP="00F9498E">
            <w:pPr>
              <w:rPr>
                <w:ins w:id="3535" w:author="Arjan Kloosterboer" w:date="2017-09-21T15:12:00Z"/>
                <w:rFonts w:ascii="Calibri" w:hAnsi="Calibri" w:cs="Calibri"/>
                <w:b/>
                <w:bCs/>
                <w:color w:val="0F0F0F"/>
                <w:sz w:val="22"/>
                <w:szCs w:val="22"/>
              </w:rPr>
            </w:pPr>
            <w:ins w:id="3536" w:author="Arjan Kloosterboer" w:date="2017-09-21T15:12: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404E33BD" w14:textId="77777777" w:rsidR="0095235C" w:rsidRDefault="0095235C" w:rsidP="00F9498E">
            <w:pPr>
              <w:rPr>
                <w:ins w:id="3537" w:author="Arjan Kloosterboer" w:date="2017-09-21T15:12:00Z"/>
                <w:rFonts w:ascii="Calibri" w:hAnsi="Calibri" w:cs="Calibri"/>
                <w:color w:val="0F0F0F"/>
                <w:sz w:val="22"/>
                <w:szCs w:val="22"/>
              </w:rPr>
            </w:pPr>
            <w:ins w:id="3538" w:author="Arjan Kloosterboer" w:date="2017-09-21T15:12:00Z">
              <w:r>
                <w:rPr>
                  <w:rFonts w:ascii="Calibri" w:hAnsi="Calibri" w:cs="Calibri"/>
                  <w:color w:val="0F0F0F"/>
                  <w:sz w:val="22"/>
                  <w:szCs w:val="22"/>
                </w:rPr>
                <w:t>1 april 2017</w:t>
              </w:r>
            </w:ins>
          </w:p>
        </w:tc>
      </w:tr>
      <w:tr w:rsidR="0095235C" w14:paraId="4A3079CD" w14:textId="77777777" w:rsidTr="00F9498E">
        <w:trPr>
          <w:trHeight w:hRule="exact" w:val="128"/>
          <w:ins w:id="3539"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58D2C7E4" w14:textId="77777777" w:rsidR="0095235C" w:rsidRDefault="0095235C" w:rsidP="00F9498E">
            <w:pPr>
              <w:rPr>
                <w:ins w:id="3540"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294B560A" w14:textId="77777777" w:rsidR="0095235C" w:rsidRDefault="0095235C" w:rsidP="00F9498E">
            <w:pPr>
              <w:rPr>
                <w:ins w:id="3541" w:author="Arjan Kloosterboer" w:date="2017-09-21T15:12:00Z"/>
                <w:rFonts w:ascii="Calibri" w:hAnsi="Calibri" w:cs="Calibri"/>
                <w:color w:val="0F0F0F"/>
                <w:sz w:val="22"/>
                <w:szCs w:val="22"/>
              </w:rPr>
            </w:pPr>
          </w:p>
        </w:tc>
      </w:tr>
      <w:tr w:rsidR="0095235C" w14:paraId="2A25A8AB" w14:textId="77777777" w:rsidTr="00F9498E">
        <w:trPr>
          <w:trHeight w:hRule="exact" w:val="256"/>
          <w:ins w:id="3542"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40BD81D8" w14:textId="77777777" w:rsidR="0095235C" w:rsidRDefault="0095235C" w:rsidP="00F9498E">
            <w:pPr>
              <w:rPr>
                <w:ins w:id="3543" w:author="Arjan Kloosterboer" w:date="2017-09-21T15:12: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12B032D" w14:textId="77777777" w:rsidR="0095235C" w:rsidRDefault="0095235C" w:rsidP="00F9498E">
            <w:pPr>
              <w:rPr>
                <w:ins w:id="3544" w:author="Arjan Kloosterboer" w:date="2017-09-21T15:12:00Z"/>
                <w:rFonts w:ascii="Calibri" w:hAnsi="Calibri" w:cs="Calibri"/>
                <w:color w:val="0F0F0F"/>
                <w:sz w:val="22"/>
                <w:szCs w:val="22"/>
              </w:rPr>
            </w:pPr>
          </w:p>
        </w:tc>
      </w:tr>
      <w:tr w:rsidR="0095235C" w14:paraId="1F67E5E7" w14:textId="77777777" w:rsidTr="00F9498E">
        <w:trPr>
          <w:ins w:id="3545" w:author="Arjan Kloosterboer" w:date="2017-09-21T15:12:00Z"/>
        </w:trPr>
        <w:tc>
          <w:tcPr>
            <w:tcW w:w="2340" w:type="dxa"/>
            <w:gridSpan w:val="2"/>
            <w:tcBorders>
              <w:top w:val="nil"/>
              <w:left w:val="nil"/>
              <w:bottom w:val="nil"/>
              <w:right w:val="nil"/>
            </w:tcBorders>
            <w:tcMar>
              <w:top w:w="0" w:type="dxa"/>
              <w:left w:w="60" w:type="dxa"/>
              <w:bottom w:w="0" w:type="dxa"/>
              <w:right w:w="60" w:type="dxa"/>
            </w:tcMar>
          </w:tcPr>
          <w:p w14:paraId="01C4815D" w14:textId="77777777" w:rsidR="0095235C" w:rsidRDefault="0095235C" w:rsidP="00F9498E">
            <w:pPr>
              <w:rPr>
                <w:ins w:id="3546" w:author="Arjan Kloosterboer" w:date="2017-09-21T15:12:00Z"/>
                <w:rFonts w:ascii="Calibri" w:hAnsi="Calibri" w:cs="Calibri"/>
                <w:b/>
                <w:bCs/>
                <w:color w:val="0F0F0F"/>
                <w:sz w:val="22"/>
                <w:szCs w:val="22"/>
              </w:rPr>
            </w:pPr>
            <w:ins w:id="3547" w:author="Arjan Kloosterboer" w:date="2017-09-21T15:12: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6AA38D12" w14:textId="77777777" w:rsidR="0095235C" w:rsidRDefault="0095235C" w:rsidP="00F9498E">
            <w:pPr>
              <w:rPr>
                <w:ins w:id="3548" w:author="Arjan Kloosterboer" w:date="2017-09-21T15:12:00Z"/>
                <w:rFonts w:ascii="Calibri" w:hAnsi="Calibri" w:cs="Calibri"/>
                <w:b/>
                <w:bCs/>
                <w:color w:val="0F0F0F"/>
                <w:sz w:val="22"/>
                <w:szCs w:val="22"/>
              </w:rPr>
            </w:pPr>
          </w:p>
        </w:tc>
      </w:tr>
      <w:tr w:rsidR="0095235C" w14:paraId="14939426" w14:textId="77777777" w:rsidTr="00F9498E">
        <w:trPr>
          <w:ins w:id="3549" w:author="Arjan Kloosterboer" w:date="2017-09-21T15:12:00Z"/>
        </w:trPr>
        <w:tc>
          <w:tcPr>
            <w:tcW w:w="450" w:type="dxa"/>
            <w:tcBorders>
              <w:top w:val="nil"/>
              <w:left w:val="nil"/>
              <w:bottom w:val="nil"/>
              <w:right w:val="nil"/>
            </w:tcBorders>
            <w:tcMar>
              <w:top w:w="0" w:type="dxa"/>
              <w:left w:w="60" w:type="dxa"/>
              <w:bottom w:w="0" w:type="dxa"/>
              <w:right w:w="60" w:type="dxa"/>
            </w:tcMar>
          </w:tcPr>
          <w:p w14:paraId="6FEB8AC8" w14:textId="77777777" w:rsidR="0095235C" w:rsidRDefault="0095235C" w:rsidP="00F9498E">
            <w:pPr>
              <w:rPr>
                <w:ins w:id="3550" w:author="Arjan Kloosterboer" w:date="2017-09-21T15:12:00Z"/>
                <w:rFonts w:ascii="Calibri" w:hAnsi="Calibri" w:cs="Calibri"/>
                <w:i/>
                <w:iCs/>
                <w:color w:val="0F0F0F"/>
                <w:sz w:val="22"/>
                <w:szCs w:val="22"/>
              </w:rPr>
            </w:pPr>
            <w:bookmarkStart w:id="3551" w:name="BKM_1005A0B5_C3C4_4DE9_AA1C_ED8776C1AAC1"/>
          </w:p>
        </w:tc>
        <w:tc>
          <w:tcPr>
            <w:tcW w:w="2790" w:type="dxa"/>
            <w:gridSpan w:val="2"/>
            <w:tcBorders>
              <w:top w:val="nil"/>
              <w:left w:val="nil"/>
              <w:bottom w:val="nil"/>
              <w:right w:val="nil"/>
            </w:tcBorders>
            <w:tcMar>
              <w:top w:w="0" w:type="dxa"/>
              <w:left w:w="60" w:type="dxa"/>
              <w:bottom w:w="0" w:type="dxa"/>
              <w:right w:w="60" w:type="dxa"/>
            </w:tcMar>
          </w:tcPr>
          <w:p w14:paraId="3A381FE1" w14:textId="77777777" w:rsidR="0095235C" w:rsidRDefault="0095235C" w:rsidP="00F9498E">
            <w:pPr>
              <w:rPr>
                <w:ins w:id="3552" w:author="Arjan Kloosterboer" w:date="2017-09-21T15:12:00Z"/>
                <w:rFonts w:ascii="Calibri" w:hAnsi="Calibri" w:cs="Calibri"/>
                <w:color w:val="0F0F0F"/>
                <w:sz w:val="22"/>
                <w:szCs w:val="22"/>
              </w:rPr>
            </w:pPr>
            <w:ins w:id="3553" w:author="Arjan Kloosterboer" w:date="2017-09-21T15:12: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162BD315" w14:textId="77777777" w:rsidR="0095235C" w:rsidRDefault="0095235C" w:rsidP="00F9498E">
            <w:pPr>
              <w:rPr>
                <w:ins w:id="3554" w:author="Arjan Kloosterboer" w:date="2017-09-21T15:12:00Z"/>
                <w:rFonts w:ascii="Calibri" w:hAnsi="Calibri" w:cs="Calibri"/>
                <w:color w:val="0F0F0F"/>
                <w:sz w:val="22"/>
                <w:szCs w:val="22"/>
              </w:rPr>
            </w:pPr>
            <w:ins w:id="3555" w:author="Arjan Kloosterboer" w:date="2017-09-21T15:12: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2A4D8607" w14:textId="77777777" w:rsidR="0095235C" w:rsidRDefault="0095235C" w:rsidP="00F9498E">
            <w:pPr>
              <w:rPr>
                <w:ins w:id="3556" w:author="Arjan Kloosterboer" w:date="2017-09-21T15:12:00Z"/>
                <w:rFonts w:ascii="Calibri" w:hAnsi="Calibri" w:cs="Calibri"/>
                <w:color w:val="0F0F0F"/>
                <w:sz w:val="22"/>
                <w:szCs w:val="22"/>
              </w:rPr>
            </w:pPr>
            <w:ins w:id="3557" w:author="Arjan Kloosterboer" w:date="2017-09-21T15:12: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7B1B7343" w14:textId="77777777" w:rsidR="0095235C" w:rsidRDefault="0095235C" w:rsidP="00F9498E">
            <w:pPr>
              <w:rPr>
                <w:ins w:id="3558" w:author="Arjan Kloosterboer" w:date="2017-09-21T15:12:00Z"/>
                <w:rFonts w:ascii="Calibri" w:hAnsi="Calibri" w:cs="Calibri"/>
                <w:i/>
                <w:iCs/>
                <w:color w:val="0F0F0F"/>
                <w:sz w:val="22"/>
                <w:szCs w:val="22"/>
              </w:rPr>
            </w:pPr>
            <w:ins w:id="3559" w:author="Arjan Kloosterboer" w:date="2017-09-21T15:12:00Z">
              <w:r>
                <w:rPr>
                  <w:rFonts w:ascii="Calibri" w:hAnsi="Calibri" w:cs="Calibri"/>
                  <w:i/>
                  <w:iCs/>
                  <w:color w:val="0F0F0F"/>
                  <w:sz w:val="22"/>
                  <w:szCs w:val="22"/>
                </w:rPr>
                <w:t>Kardi-</w:t>
              </w:r>
            </w:ins>
          </w:p>
          <w:p w14:paraId="6721BE6F" w14:textId="77777777" w:rsidR="0095235C" w:rsidRDefault="0095235C" w:rsidP="00F9498E">
            <w:pPr>
              <w:rPr>
                <w:ins w:id="3560" w:author="Arjan Kloosterboer" w:date="2017-09-21T15:12:00Z"/>
                <w:rFonts w:ascii="Calibri" w:hAnsi="Calibri" w:cs="Calibri"/>
                <w:color w:val="0F0F0F"/>
                <w:sz w:val="22"/>
                <w:szCs w:val="22"/>
              </w:rPr>
            </w:pPr>
            <w:ins w:id="3561" w:author="Arjan Kloosterboer" w:date="2017-09-21T15:12:00Z">
              <w:r>
                <w:rPr>
                  <w:rFonts w:ascii="Calibri" w:hAnsi="Calibri" w:cs="Calibri"/>
                  <w:i/>
                  <w:iCs/>
                  <w:color w:val="0F0F0F"/>
                  <w:sz w:val="22"/>
                  <w:szCs w:val="22"/>
                </w:rPr>
                <w:t>naliteit</w:t>
              </w:r>
            </w:ins>
          </w:p>
        </w:tc>
      </w:tr>
      <w:tr w:rsidR="0095235C" w14:paraId="068F53A0" w14:textId="77777777" w:rsidTr="00F9498E">
        <w:trPr>
          <w:ins w:id="3562" w:author="Arjan Kloosterboer" w:date="2017-09-21T15:12:00Z"/>
        </w:trPr>
        <w:tc>
          <w:tcPr>
            <w:tcW w:w="450" w:type="dxa"/>
            <w:tcBorders>
              <w:top w:val="nil"/>
              <w:left w:val="nil"/>
              <w:bottom w:val="nil"/>
              <w:right w:val="nil"/>
            </w:tcBorders>
            <w:tcMar>
              <w:top w:w="0" w:type="dxa"/>
              <w:left w:w="60" w:type="dxa"/>
              <w:bottom w:w="0" w:type="dxa"/>
              <w:right w:w="60" w:type="dxa"/>
            </w:tcMar>
          </w:tcPr>
          <w:p w14:paraId="7CA737E3" w14:textId="77777777" w:rsidR="0095235C" w:rsidRDefault="0095235C" w:rsidP="00F9498E">
            <w:pPr>
              <w:rPr>
                <w:ins w:id="3563" w:author="Arjan Kloosterboer" w:date="2017-09-21T15:12: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3618079C" w14:textId="77777777" w:rsidR="0095235C" w:rsidRDefault="0095235C" w:rsidP="00F9498E">
            <w:pPr>
              <w:rPr>
                <w:ins w:id="3564" w:author="Arjan Kloosterboer" w:date="2017-09-21T15:12:00Z"/>
                <w:rFonts w:ascii="Calibri" w:hAnsi="Calibri" w:cs="Calibri"/>
                <w:color w:val="0F0F0F"/>
                <w:sz w:val="22"/>
                <w:szCs w:val="22"/>
              </w:rPr>
            </w:pPr>
            <w:ins w:id="3565" w:author="Arjan Kloosterboer" w:date="2017-09-21T15:12:00Z">
              <w:r>
                <w:rPr>
                  <w:rFonts w:ascii="Calibri" w:hAnsi="Calibri" w:cs="Calibri"/>
                  <w:color w:val="0F0F0F"/>
                  <w:sz w:val="22"/>
                  <w:szCs w:val="22"/>
                </w:rPr>
                <w:t>Identificatie scheiding</w:t>
              </w:r>
            </w:ins>
          </w:p>
        </w:tc>
        <w:tc>
          <w:tcPr>
            <w:tcW w:w="4230" w:type="dxa"/>
            <w:tcBorders>
              <w:top w:val="nil"/>
              <w:left w:val="nil"/>
              <w:bottom w:val="nil"/>
              <w:right w:val="nil"/>
            </w:tcBorders>
            <w:tcMar>
              <w:top w:w="0" w:type="dxa"/>
              <w:left w:w="60" w:type="dxa"/>
              <w:bottom w:w="0" w:type="dxa"/>
              <w:right w:w="60" w:type="dxa"/>
            </w:tcMar>
          </w:tcPr>
          <w:p w14:paraId="52E8C729" w14:textId="77777777" w:rsidR="0095235C" w:rsidRDefault="0095235C" w:rsidP="00F9498E">
            <w:pPr>
              <w:rPr>
                <w:ins w:id="3566"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472D416B" w14:textId="77777777" w:rsidR="0095235C" w:rsidRDefault="0095235C" w:rsidP="00F9498E">
            <w:pPr>
              <w:rPr>
                <w:ins w:id="3567"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E337153" w14:textId="77777777" w:rsidR="0095235C" w:rsidRDefault="0095235C" w:rsidP="00F9498E">
            <w:pPr>
              <w:rPr>
                <w:ins w:id="3568" w:author="Arjan Kloosterboer" w:date="2017-09-21T15:12:00Z"/>
                <w:rFonts w:ascii="Calibri" w:hAnsi="Calibri" w:cs="Calibri"/>
                <w:color w:val="0F0F0F"/>
                <w:sz w:val="22"/>
                <w:szCs w:val="22"/>
              </w:rPr>
            </w:pPr>
            <w:ins w:id="3569" w:author="Arjan Kloosterboer" w:date="2017-09-21T15:12:00Z">
              <w:r>
                <w:rPr>
                  <w:rFonts w:ascii="Calibri" w:hAnsi="Calibri" w:cs="Calibri"/>
                  <w:color w:val="0F0F0F"/>
                  <w:sz w:val="22"/>
                  <w:szCs w:val="22"/>
                </w:rPr>
                <w:t>1 - 1</w:t>
              </w:r>
            </w:ins>
          </w:p>
        </w:tc>
        <w:bookmarkEnd w:id="3551"/>
      </w:tr>
      <w:tr w:rsidR="0095235C" w14:paraId="3DD6DFD7" w14:textId="77777777" w:rsidTr="00F9498E">
        <w:trPr>
          <w:ins w:id="3570" w:author="Arjan Kloosterboer" w:date="2017-09-21T15:12:00Z"/>
        </w:trPr>
        <w:tc>
          <w:tcPr>
            <w:tcW w:w="450" w:type="dxa"/>
            <w:tcBorders>
              <w:top w:val="nil"/>
              <w:left w:val="nil"/>
              <w:bottom w:val="nil"/>
              <w:right w:val="nil"/>
            </w:tcBorders>
            <w:tcMar>
              <w:top w:w="0" w:type="dxa"/>
              <w:left w:w="60" w:type="dxa"/>
              <w:bottom w:w="0" w:type="dxa"/>
              <w:right w:w="60" w:type="dxa"/>
            </w:tcMar>
          </w:tcPr>
          <w:p w14:paraId="4387C5C4" w14:textId="77777777" w:rsidR="0095235C" w:rsidRDefault="0095235C" w:rsidP="00F9498E">
            <w:pPr>
              <w:rPr>
                <w:ins w:id="3571" w:author="Arjan Kloosterboer" w:date="2017-09-21T15:12:00Z"/>
                <w:rFonts w:ascii="Calibri" w:hAnsi="Calibri" w:cs="Calibri"/>
                <w:color w:val="0F0F0F"/>
                <w:sz w:val="22"/>
                <w:szCs w:val="22"/>
              </w:rPr>
            </w:pPr>
            <w:bookmarkStart w:id="3572" w:name="BKM_628A3E32_BBEA_4FDE_8EF2_5C9B9A3934E7"/>
          </w:p>
        </w:tc>
        <w:tc>
          <w:tcPr>
            <w:tcW w:w="2790" w:type="dxa"/>
            <w:gridSpan w:val="2"/>
            <w:tcBorders>
              <w:top w:val="nil"/>
              <w:left w:val="nil"/>
              <w:bottom w:val="nil"/>
              <w:right w:val="nil"/>
            </w:tcBorders>
            <w:tcMar>
              <w:top w:w="0" w:type="dxa"/>
              <w:left w:w="60" w:type="dxa"/>
              <w:bottom w:w="0" w:type="dxa"/>
              <w:right w:w="60" w:type="dxa"/>
            </w:tcMar>
          </w:tcPr>
          <w:p w14:paraId="4ABAC339" w14:textId="77777777" w:rsidR="0095235C" w:rsidRDefault="0095235C" w:rsidP="00F9498E">
            <w:pPr>
              <w:rPr>
                <w:ins w:id="3573" w:author="Arjan Kloosterboer" w:date="2017-09-21T15:12:00Z"/>
                <w:rFonts w:ascii="Calibri" w:hAnsi="Calibri" w:cs="Calibri"/>
                <w:color w:val="0F0F0F"/>
                <w:sz w:val="22"/>
                <w:szCs w:val="22"/>
              </w:rPr>
            </w:pPr>
            <w:ins w:id="3574" w:author="Arjan Kloosterboer" w:date="2017-09-21T15:12:00Z">
              <w:r>
                <w:rPr>
                  <w:rFonts w:ascii="Calibri" w:hAnsi="Calibri" w:cs="Calibri"/>
                  <w:color w:val="0F0F0F"/>
                  <w:sz w:val="22"/>
                  <w:szCs w:val="22"/>
                </w:rPr>
                <w:t>Geometrie scheiding</w:t>
              </w:r>
            </w:ins>
          </w:p>
        </w:tc>
        <w:tc>
          <w:tcPr>
            <w:tcW w:w="4230" w:type="dxa"/>
            <w:tcBorders>
              <w:top w:val="nil"/>
              <w:left w:val="nil"/>
              <w:bottom w:val="nil"/>
              <w:right w:val="nil"/>
            </w:tcBorders>
            <w:tcMar>
              <w:top w:w="0" w:type="dxa"/>
              <w:left w:w="60" w:type="dxa"/>
              <w:bottom w:w="0" w:type="dxa"/>
              <w:right w:w="60" w:type="dxa"/>
            </w:tcMar>
          </w:tcPr>
          <w:p w14:paraId="79E0456F" w14:textId="77777777" w:rsidR="0095235C" w:rsidRDefault="0095235C" w:rsidP="00F9498E">
            <w:pPr>
              <w:rPr>
                <w:ins w:id="3575"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BD4AA76" w14:textId="77777777" w:rsidR="0095235C" w:rsidRDefault="0095235C" w:rsidP="00F9498E">
            <w:pPr>
              <w:rPr>
                <w:ins w:id="3576"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89C4384" w14:textId="77777777" w:rsidR="0095235C" w:rsidRDefault="0095235C" w:rsidP="00F9498E">
            <w:pPr>
              <w:rPr>
                <w:ins w:id="3577" w:author="Arjan Kloosterboer" w:date="2017-09-21T15:12:00Z"/>
                <w:rFonts w:ascii="Calibri" w:hAnsi="Calibri" w:cs="Calibri"/>
                <w:color w:val="0F0F0F"/>
                <w:sz w:val="22"/>
                <w:szCs w:val="22"/>
              </w:rPr>
            </w:pPr>
            <w:ins w:id="3578" w:author="Arjan Kloosterboer" w:date="2017-09-21T15:12:00Z">
              <w:r>
                <w:rPr>
                  <w:rFonts w:ascii="Calibri" w:hAnsi="Calibri" w:cs="Calibri"/>
                  <w:color w:val="0F0F0F"/>
                  <w:sz w:val="22"/>
                  <w:szCs w:val="22"/>
                </w:rPr>
                <w:t>1 - 1</w:t>
              </w:r>
            </w:ins>
          </w:p>
        </w:tc>
        <w:bookmarkEnd w:id="3572"/>
      </w:tr>
      <w:tr w:rsidR="0095235C" w14:paraId="4B6F50A3" w14:textId="77777777" w:rsidTr="00F9498E">
        <w:trPr>
          <w:ins w:id="3579" w:author="Arjan Kloosterboer" w:date="2017-09-21T15:12:00Z"/>
        </w:trPr>
        <w:tc>
          <w:tcPr>
            <w:tcW w:w="450" w:type="dxa"/>
            <w:tcBorders>
              <w:top w:val="nil"/>
              <w:left w:val="nil"/>
              <w:bottom w:val="nil"/>
              <w:right w:val="nil"/>
            </w:tcBorders>
            <w:tcMar>
              <w:top w:w="0" w:type="dxa"/>
              <w:left w:w="60" w:type="dxa"/>
              <w:bottom w:w="0" w:type="dxa"/>
              <w:right w:w="60" w:type="dxa"/>
            </w:tcMar>
          </w:tcPr>
          <w:p w14:paraId="7756207B" w14:textId="77777777" w:rsidR="0095235C" w:rsidRDefault="0095235C" w:rsidP="00F9498E">
            <w:pPr>
              <w:rPr>
                <w:ins w:id="3580" w:author="Arjan Kloosterboer" w:date="2017-09-21T15:12:00Z"/>
                <w:rFonts w:ascii="Calibri" w:hAnsi="Calibri" w:cs="Calibri"/>
                <w:color w:val="0F0F0F"/>
                <w:sz w:val="22"/>
                <w:szCs w:val="22"/>
              </w:rPr>
            </w:pPr>
            <w:bookmarkStart w:id="3581" w:name="BKM_E6AC05C8_B6C7_4541_BEC8_99BB01F5A8D1"/>
          </w:p>
        </w:tc>
        <w:tc>
          <w:tcPr>
            <w:tcW w:w="2790" w:type="dxa"/>
            <w:gridSpan w:val="2"/>
            <w:tcBorders>
              <w:top w:val="nil"/>
              <w:left w:val="nil"/>
              <w:bottom w:val="nil"/>
              <w:right w:val="nil"/>
            </w:tcBorders>
            <w:tcMar>
              <w:top w:w="0" w:type="dxa"/>
              <w:left w:w="60" w:type="dxa"/>
              <w:bottom w:w="0" w:type="dxa"/>
              <w:right w:w="60" w:type="dxa"/>
            </w:tcMar>
          </w:tcPr>
          <w:p w14:paraId="3E2905AC" w14:textId="77777777" w:rsidR="0095235C" w:rsidRDefault="0095235C" w:rsidP="00F9498E">
            <w:pPr>
              <w:rPr>
                <w:ins w:id="3582" w:author="Arjan Kloosterboer" w:date="2017-09-21T15:12:00Z"/>
                <w:rFonts w:ascii="Calibri" w:hAnsi="Calibri" w:cs="Calibri"/>
                <w:color w:val="0F0F0F"/>
                <w:sz w:val="22"/>
                <w:szCs w:val="22"/>
              </w:rPr>
            </w:pPr>
            <w:ins w:id="3583" w:author="Arjan Kloosterboer" w:date="2017-09-21T15:12:00Z">
              <w:r>
                <w:rPr>
                  <w:rFonts w:ascii="Calibri" w:hAnsi="Calibri" w:cs="Calibri"/>
                  <w:color w:val="0F0F0F"/>
                  <w:sz w:val="22"/>
                  <w:szCs w:val="22"/>
                </w:rPr>
                <w:t>Type scheiding</w:t>
              </w:r>
            </w:ins>
          </w:p>
        </w:tc>
        <w:tc>
          <w:tcPr>
            <w:tcW w:w="4230" w:type="dxa"/>
            <w:tcBorders>
              <w:top w:val="nil"/>
              <w:left w:val="nil"/>
              <w:bottom w:val="nil"/>
              <w:right w:val="nil"/>
            </w:tcBorders>
            <w:tcMar>
              <w:top w:w="0" w:type="dxa"/>
              <w:left w:w="60" w:type="dxa"/>
              <w:bottom w:w="0" w:type="dxa"/>
              <w:right w:w="60" w:type="dxa"/>
            </w:tcMar>
          </w:tcPr>
          <w:p w14:paraId="46CB5C0B" w14:textId="77777777" w:rsidR="0095235C" w:rsidRDefault="0095235C" w:rsidP="00F9498E">
            <w:pPr>
              <w:rPr>
                <w:ins w:id="3584"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296F38F" w14:textId="77777777" w:rsidR="0095235C" w:rsidRDefault="0095235C" w:rsidP="00F9498E">
            <w:pPr>
              <w:rPr>
                <w:ins w:id="3585"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40A5517" w14:textId="77777777" w:rsidR="0095235C" w:rsidRDefault="0095235C" w:rsidP="00F9498E">
            <w:pPr>
              <w:rPr>
                <w:ins w:id="3586" w:author="Arjan Kloosterboer" w:date="2017-09-21T15:12:00Z"/>
                <w:rFonts w:ascii="Calibri" w:hAnsi="Calibri" w:cs="Calibri"/>
                <w:color w:val="0F0F0F"/>
                <w:sz w:val="22"/>
                <w:szCs w:val="22"/>
              </w:rPr>
            </w:pPr>
            <w:ins w:id="3587" w:author="Arjan Kloosterboer" w:date="2017-09-21T15:12:00Z">
              <w:r>
                <w:rPr>
                  <w:rFonts w:ascii="Calibri" w:hAnsi="Calibri" w:cs="Calibri"/>
                  <w:color w:val="0F0F0F"/>
                  <w:sz w:val="22"/>
                  <w:szCs w:val="22"/>
                </w:rPr>
                <w:t>1 - 1</w:t>
              </w:r>
            </w:ins>
          </w:p>
        </w:tc>
        <w:bookmarkEnd w:id="3581"/>
      </w:tr>
      <w:tr w:rsidR="0095235C" w14:paraId="35C09A5F" w14:textId="77777777" w:rsidTr="00F9498E">
        <w:trPr>
          <w:ins w:id="3588" w:author="Arjan Kloosterboer" w:date="2017-09-21T15:12:00Z"/>
        </w:trPr>
        <w:tc>
          <w:tcPr>
            <w:tcW w:w="450" w:type="dxa"/>
            <w:tcBorders>
              <w:top w:val="nil"/>
              <w:left w:val="nil"/>
              <w:bottom w:val="nil"/>
              <w:right w:val="nil"/>
            </w:tcBorders>
            <w:tcMar>
              <w:top w:w="0" w:type="dxa"/>
              <w:left w:w="60" w:type="dxa"/>
              <w:bottom w:w="0" w:type="dxa"/>
              <w:right w:w="60" w:type="dxa"/>
            </w:tcMar>
          </w:tcPr>
          <w:p w14:paraId="087562BF" w14:textId="77777777" w:rsidR="0095235C" w:rsidRDefault="0095235C" w:rsidP="00F9498E">
            <w:pPr>
              <w:rPr>
                <w:ins w:id="3589" w:author="Arjan Kloosterboer" w:date="2017-09-21T15:12:00Z"/>
                <w:rFonts w:ascii="Calibri" w:hAnsi="Calibri" w:cs="Calibri"/>
                <w:color w:val="0F0F0F"/>
                <w:sz w:val="22"/>
                <w:szCs w:val="22"/>
              </w:rPr>
            </w:pPr>
            <w:bookmarkStart w:id="3590" w:name="BKM_EB6C31A4_45E0_4B3E_9125_8E8A52FAF2F0"/>
          </w:p>
        </w:tc>
        <w:tc>
          <w:tcPr>
            <w:tcW w:w="2790" w:type="dxa"/>
            <w:gridSpan w:val="2"/>
            <w:tcBorders>
              <w:top w:val="nil"/>
              <w:left w:val="nil"/>
              <w:bottom w:val="nil"/>
              <w:right w:val="nil"/>
            </w:tcBorders>
            <w:tcMar>
              <w:top w:w="0" w:type="dxa"/>
              <w:left w:w="60" w:type="dxa"/>
              <w:bottom w:w="0" w:type="dxa"/>
              <w:right w:w="60" w:type="dxa"/>
            </w:tcMar>
          </w:tcPr>
          <w:p w14:paraId="1A59F196" w14:textId="77777777" w:rsidR="0095235C" w:rsidRDefault="0095235C" w:rsidP="00F9498E">
            <w:pPr>
              <w:rPr>
                <w:ins w:id="3591" w:author="Arjan Kloosterboer" w:date="2017-09-21T15:12:00Z"/>
                <w:rFonts w:ascii="Calibri" w:hAnsi="Calibri" w:cs="Calibri"/>
                <w:color w:val="0F0F0F"/>
                <w:sz w:val="22"/>
                <w:szCs w:val="22"/>
              </w:rPr>
            </w:pPr>
            <w:ins w:id="3592" w:author="Arjan Kloosterboer" w:date="2017-09-21T15:12:00Z">
              <w:r>
                <w:rPr>
                  <w:rFonts w:ascii="Calibri" w:hAnsi="Calibri" w:cs="Calibri"/>
                  <w:color w:val="0F0F0F"/>
                  <w:sz w:val="22"/>
                  <w:szCs w:val="22"/>
                </w:rPr>
                <w:t>Datum begin geldigheid scheiding</w:t>
              </w:r>
            </w:ins>
          </w:p>
        </w:tc>
        <w:tc>
          <w:tcPr>
            <w:tcW w:w="4230" w:type="dxa"/>
            <w:tcBorders>
              <w:top w:val="nil"/>
              <w:left w:val="nil"/>
              <w:bottom w:val="nil"/>
              <w:right w:val="nil"/>
            </w:tcBorders>
            <w:tcMar>
              <w:top w:w="0" w:type="dxa"/>
              <w:left w:w="60" w:type="dxa"/>
              <w:bottom w:w="0" w:type="dxa"/>
              <w:right w:w="60" w:type="dxa"/>
            </w:tcMar>
          </w:tcPr>
          <w:p w14:paraId="0795C3D0" w14:textId="77777777" w:rsidR="0095235C" w:rsidRDefault="0095235C" w:rsidP="00F9498E">
            <w:pPr>
              <w:rPr>
                <w:ins w:id="3593"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85BE82" w14:textId="77777777" w:rsidR="0095235C" w:rsidRDefault="0095235C" w:rsidP="00F9498E">
            <w:pPr>
              <w:rPr>
                <w:ins w:id="3594"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0EA40B2" w14:textId="77777777" w:rsidR="0095235C" w:rsidRDefault="0095235C" w:rsidP="00F9498E">
            <w:pPr>
              <w:rPr>
                <w:ins w:id="3595" w:author="Arjan Kloosterboer" w:date="2017-09-21T15:12:00Z"/>
                <w:rFonts w:ascii="Calibri" w:hAnsi="Calibri" w:cs="Calibri"/>
                <w:color w:val="0F0F0F"/>
                <w:sz w:val="22"/>
                <w:szCs w:val="22"/>
              </w:rPr>
            </w:pPr>
            <w:ins w:id="3596" w:author="Arjan Kloosterboer" w:date="2017-09-21T15:12:00Z">
              <w:r>
                <w:rPr>
                  <w:rFonts w:ascii="Calibri" w:hAnsi="Calibri" w:cs="Calibri"/>
                  <w:color w:val="0F0F0F"/>
                  <w:sz w:val="22"/>
                  <w:szCs w:val="22"/>
                </w:rPr>
                <w:t>1 - 1</w:t>
              </w:r>
            </w:ins>
          </w:p>
        </w:tc>
        <w:bookmarkEnd w:id="3590"/>
      </w:tr>
      <w:tr w:rsidR="0095235C" w14:paraId="4156D753" w14:textId="77777777" w:rsidTr="00F9498E">
        <w:trPr>
          <w:ins w:id="3597" w:author="Arjan Kloosterboer" w:date="2017-09-21T15:12:00Z"/>
        </w:trPr>
        <w:tc>
          <w:tcPr>
            <w:tcW w:w="450" w:type="dxa"/>
            <w:tcBorders>
              <w:top w:val="nil"/>
              <w:left w:val="nil"/>
              <w:bottom w:val="nil"/>
              <w:right w:val="nil"/>
            </w:tcBorders>
            <w:tcMar>
              <w:top w:w="0" w:type="dxa"/>
              <w:left w:w="60" w:type="dxa"/>
              <w:bottom w:w="0" w:type="dxa"/>
              <w:right w:w="60" w:type="dxa"/>
            </w:tcMar>
          </w:tcPr>
          <w:p w14:paraId="38EF00B6" w14:textId="77777777" w:rsidR="0095235C" w:rsidRDefault="0095235C" w:rsidP="00F9498E">
            <w:pPr>
              <w:rPr>
                <w:ins w:id="3598" w:author="Arjan Kloosterboer" w:date="2017-09-21T15:12:00Z"/>
                <w:rFonts w:ascii="Calibri" w:hAnsi="Calibri" w:cs="Calibri"/>
                <w:color w:val="0F0F0F"/>
                <w:sz w:val="22"/>
                <w:szCs w:val="22"/>
              </w:rPr>
            </w:pPr>
            <w:bookmarkStart w:id="3599" w:name="BKM_3EA3B322_415D_404E_A12E_ECEEBE2ECB5F"/>
          </w:p>
        </w:tc>
        <w:tc>
          <w:tcPr>
            <w:tcW w:w="2790" w:type="dxa"/>
            <w:gridSpan w:val="2"/>
            <w:tcBorders>
              <w:top w:val="nil"/>
              <w:left w:val="nil"/>
              <w:bottom w:val="nil"/>
              <w:right w:val="nil"/>
            </w:tcBorders>
            <w:tcMar>
              <w:top w:w="0" w:type="dxa"/>
              <w:left w:w="60" w:type="dxa"/>
              <w:bottom w:w="0" w:type="dxa"/>
              <w:right w:w="60" w:type="dxa"/>
            </w:tcMar>
          </w:tcPr>
          <w:p w14:paraId="43FB0F06" w14:textId="77777777" w:rsidR="0095235C" w:rsidRDefault="0095235C" w:rsidP="00F9498E">
            <w:pPr>
              <w:rPr>
                <w:ins w:id="3600" w:author="Arjan Kloosterboer" w:date="2017-09-21T15:12:00Z"/>
                <w:rFonts w:ascii="Calibri" w:hAnsi="Calibri" w:cs="Calibri"/>
                <w:color w:val="0F0F0F"/>
                <w:sz w:val="22"/>
                <w:szCs w:val="22"/>
              </w:rPr>
            </w:pPr>
            <w:ins w:id="3601" w:author="Arjan Kloosterboer" w:date="2017-09-21T15:12:00Z">
              <w:r>
                <w:rPr>
                  <w:rFonts w:ascii="Calibri" w:hAnsi="Calibri" w:cs="Calibri"/>
                  <w:color w:val="0F0F0F"/>
                  <w:sz w:val="22"/>
                  <w:szCs w:val="22"/>
                </w:rPr>
                <w:t>Datum einde geldigheid scheiding</w:t>
              </w:r>
            </w:ins>
          </w:p>
        </w:tc>
        <w:tc>
          <w:tcPr>
            <w:tcW w:w="4230" w:type="dxa"/>
            <w:tcBorders>
              <w:top w:val="nil"/>
              <w:left w:val="nil"/>
              <w:bottom w:val="nil"/>
              <w:right w:val="nil"/>
            </w:tcBorders>
            <w:tcMar>
              <w:top w:w="0" w:type="dxa"/>
              <w:left w:w="60" w:type="dxa"/>
              <w:bottom w:w="0" w:type="dxa"/>
              <w:right w:w="60" w:type="dxa"/>
            </w:tcMar>
          </w:tcPr>
          <w:p w14:paraId="117C28E8" w14:textId="77777777" w:rsidR="0095235C" w:rsidRDefault="0095235C" w:rsidP="00F9498E">
            <w:pPr>
              <w:rPr>
                <w:ins w:id="3602" w:author="Arjan Kloosterboer" w:date="2017-09-21T15:12: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33A09F2" w14:textId="77777777" w:rsidR="0095235C" w:rsidRDefault="0095235C" w:rsidP="00F9498E">
            <w:pPr>
              <w:rPr>
                <w:ins w:id="3603" w:author="Arjan Kloosterboer" w:date="2017-09-21T15:12: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49C758F" w14:textId="77777777" w:rsidR="0095235C" w:rsidRDefault="0095235C" w:rsidP="00F9498E">
            <w:pPr>
              <w:rPr>
                <w:ins w:id="3604" w:author="Arjan Kloosterboer" w:date="2017-09-21T15:12:00Z"/>
                <w:rFonts w:ascii="Calibri" w:hAnsi="Calibri" w:cs="Calibri"/>
                <w:color w:val="0F0F0F"/>
                <w:sz w:val="22"/>
                <w:szCs w:val="22"/>
              </w:rPr>
            </w:pPr>
            <w:ins w:id="3605" w:author="Arjan Kloosterboer" w:date="2017-09-21T15:12:00Z">
              <w:r>
                <w:rPr>
                  <w:rFonts w:ascii="Calibri" w:hAnsi="Calibri" w:cs="Calibri"/>
                  <w:color w:val="0F0F0F"/>
                  <w:sz w:val="22"/>
                  <w:szCs w:val="22"/>
                </w:rPr>
                <w:t>0 - 1</w:t>
              </w:r>
            </w:ins>
          </w:p>
        </w:tc>
        <w:bookmarkEnd w:id="3599"/>
      </w:tr>
    </w:tbl>
    <w:p w14:paraId="3B8F65F7" w14:textId="77777777" w:rsidR="0095235C" w:rsidRDefault="0095235C" w:rsidP="0095235C">
      <w:pPr>
        <w:rPr>
          <w:ins w:id="3606" w:author="Arjan Kloosterboer" w:date="2017-09-21T15:1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600FBEE1" w14:textId="77777777" w:rsidTr="00F9498E">
        <w:trPr>
          <w:ins w:id="3607" w:author="Arjan Kloosterboer" w:date="2017-09-21T15:12:00Z"/>
        </w:trPr>
        <w:tc>
          <w:tcPr>
            <w:tcW w:w="9360" w:type="dxa"/>
            <w:gridSpan w:val="3"/>
            <w:tcBorders>
              <w:top w:val="nil"/>
              <w:left w:val="nil"/>
              <w:bottom w:val="nil"/>
              <w:right w:val="nil"/>
            </w:tcBorders>
            <w:tcMar>
              <w:top w:w="0" w:type="dxa"/>
              <w:left w:w="60" w:type="dxa"/>
              <w:bottom w:w="0" w:type="dxa"/>
              <w:right w:w="60" w:type="dxa"/>
            </w:tcMar>
          </w:tcPr>
          <w:p w14:paraId="07479445" w14:textId="77777777" w:rsidR="0095235C" w:rsidRDefault="0095235C" w:rsidP="00F9498E">
            <w:pPr>
              <w:rPr>
                <w:ins w:id="3608" w:author="Arjan Kloosterboer" w:date="2017-09-21T15:12:00Z"/>
                <w:rFonts w:ascii="Calibri" w:hAnsi="Calibri" w:cs="Calibri"/>
                <w:color w:val="0F0F0F"/>
                <w:sz w:val="22"/>
                <w:szCs w:val="22"/>
              </w:rPr>
            </w:pPr>
            <w:ins w:id="3609" w:author="Arjan Kloosterboer" w:date="2017-09-21T15:12:00Z">
              <w:r>
                <w:rPr>
                  <w:rFonts w:ascii="Calibri" w:hAnsi="Calibri" w:cs="Calibri"/>
                  <w:b/>
                  <w:bCs/>
                  <w:color w:val="0F0F0F"/>
                  <w:sz w:val="22"/>
                  <w:szCs w:val="22"/>
                </w:rPr>
                <w:t>Overzicht relaties</w:t>
              </w:r>
            </w:ins>
          </w:p>
        </w:tc>
      </w:tr>
      <w:tr w:rsidR="0095235C" w14:paraId="79A9A03D" w14:textId="77777777" w:rsidTr="00F9498E">
        <w:trPr>
          <w:ins w:id="3610" w:author="Arjan Kloosterboer" w:date="2017-09-21T15:12:00Z"/>
        </w:trPr>
        <w:tc>
          <w:tcPr>
            <w:tcW w:w="450" w:type="dxa"/>
            <w:tcBorders>
              <w:top w:val="nil"/>
              <w:left w:val="nil"/>
              <w:bottom w:val="nil"/>
              <w:right w:val="nil"/>
            </w:tcBorders>
            <w:tcMar>
              <w:top w:w="0" w:type="dxa"/>
              <w:left w:w="60" w:type="dxa"/>
              <w:bottom w:w="0" w:type="dxa"/>
              <w:right w:w="60" w:type="dxa"/>
            </w:tcMar>
          </w:tcPr>
          <w:p w14:paraId="571AB732" w14:textId="77777777" w:rsidR="0095235C" w:rsidRDefault="0095235C" w:rsidP="00F9498E">
            <w:pPr>
              <w:rPr>
                <w:ins w:id="3611" w:author="Arjan Kloosterboer" w:date="2017-09-21T15:12: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36F2E3DD" w14:textId="77777777" w:rsidR="0095235C" w:rsidRDefault="0095235C" w:rsidP="00F9498E">
            <w:pPr>
              <w:rPr>
                <w:ins w:id="3612" w:author="Arjan Kloosterboer" w:date="2017-09-21T15:12:00Z"/>
                <w:rFonts w:ascii="Calibri" w:hAnsi="Calibri" w:cs="Calibri"/>
                <w:i/>
                <w:iCs/>
                <w:color w:val="0F0F0F"/>
                <w:sz w:val="22"/>
                <w:szCs w:val="22"/>
              </w:rPr>
            </w:pPr>
            <w:ins w:id="3613" w:author="Arjan Kloosterboer" w:date="2017-09-21T15:12:00Z">
              <w:r>
                <w:rPr>
                  <w:rFonts w:ascii="Calibri" w:hAnsi="Calibri" w:cs="Calibri"/>
                  <w:i/>
                  <w:iCs/>
                  <w:color w:val="0F0F0F"/>
                  <w:sz w:val="22"/>
                  <w:szCs w:val="22"/>
                </w:rPr>
                <w:t>Relatienaam met</w:t>
              </w:r>
            </w:ins>
          </w:p>
          <w:p w14:paraId="1F1C61F0" w14:textId="77777777" w:rsidR="0095235C" w:rsidRDefault="0095235C" w:rsidP="00F9498E">
            <w:pPr>
              <w:rPr>
                <w:ins w:id="3614" w:author="Arjan Kloosterboer" w:date="2017-09-21T15:12:00Z"/>
                <w:rFonts w:ascii="Calibri" w:hAnsi="Calibri" w:cs="Calibri"/>
                <w:color w:val="0F0F0F"/>
                <w:sz w:val="22"/>
                <w:szCs w:val="22"/>
              </w:rPr>
            </w:pPr>
            <w:ins w:id="3615" w:author="Arjan Kloosterboer" w:date="2017-09-21T15:12: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1EE6070F" w14:textId="77777777" w:rsidR="0095235C" w:rsidRDefault="0095235C" w:rsidP="00F9498E">
            <w:pPr>
              <w:rPr>
                <w:ins w:id="3616" w:author="Arjan Kloosterboer" w:date="2017-09-21T15:12:00Z"/>
                <w:rFonts w:ascii="Calibri" w:hAnsi="Calibri" w:cs="Calibri"/>
                <w:color w:val="0F0F0F"/>
                <w:sz w:val="22"/>
                <w:szCs w:val="22"/>
              </w:rPr>
            </w:pPr>
            <w:ins w:id="3617" w:author="Arjan Kloosterboer" w:date="2017-09-21T15:12:00Z">
              <w:r>
                <w:rPr>
                  <w:rFonts w:ascii="Calibri" w:hAnsi="Calibri" w:cs="Calibri"/>
                  <w:i/>
                  <w:iCs/>
                  <w:color w:val="0F0F0F"/>
                  <w:sz w:val="22"/>
                  <w:szCs w:val="22"/>
                </w:rPr>
                <w:t>Definitie</w:t>
              </w:r>
            </w:ins>
          </w:p>
        </w:tc>
      </w:tr>
      <w:tr w:rsidR="0095235C" w14:paraId="4243BB27" w14:textId="77777777" w:rsidTr="00F9498E">
        <w:trPr>
          <w:ins w:id="3618" w:author="Arjan Kloosterboer" w:date="2017-09-21T15:12:00Z"/>
        </w:trPr>
        <w:tc>
          <w:tcPr>
            <w:tcW w:w="450" w:type="dxa"/>
            <w:tcBorders>
              <w:top w:val="nil"/>
              <w:left w:val="nil"/>
              <w:bottom w:val="nil"/>
              <w:right w:val="nil"/>
            </w:tcBorders>
            <w:tcMar>
              <w:top w:w="0" w:type="dxa"/>
              <w:left w:w="60" w:type="dxa"/>
              <w:bottom w:w="0" w:type="dxa"/>
              <w:right w:w="60" w:type="dxa"/>
            </w:tcMar>
          </w:tcPr>
          <w:p w14:paraId="7B754389" w14:textId="77777777" w:rsidR="0095235C" w:rsidRDefault="0095235C" w:rsidP="00F9498E">
            <w:pPr>
              <w:rPr>
                <w:ins w:id="3619"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5CACD6E1" w14:textId="77777777" w:rsidR="0095235C" w:rsidRDefault="0095235C" w:rsidP="00F9498E">
            <w:pPr>
              <w:rPr>
                <w:ins w:id="3620" w:author="Arjan Kloosterboer" w:date="2017-09-21T15:12:00Z"/>
                <w:rFonts w:ascii="Calibri" w:hAnsi="Calibri" w:cs="Calibri"/>
                <w:color w:val="0F0F0F"/>
                <w:sz w:val="22"/>
                <w:szCs w:val="22"/>
              </w:rPr>
            </w:pPr>
            <w:ins w:id="3621" w:author="Arjan Kloosterboer" w:date="2017-09-21T15:12:00Z">
              <w:r>
                <w:rPr>
                  <w:rFonts w:ascii="Calibri" w:hAnsi="Calibri" w:cs="Calibri"/>
                  <w:color w:val="0F0F0F"/>
                  <w:sz w:val="22"/>
                  <w:szCs w:val="22"/>
                </w:rPr>
                <w:t>SCHEIDING  []</w:t>
              </w:r>
            </w:ins>
          </w:p>
          <w:p w14:paraId="6DBC562B" w14:textId="77777777" w:rsidR="0095235C" w:rsidRDefault="0095235C" w:rsidP="00F9498E">
            <w:pPr>
              <w:rPr>
                <w:ins w:id="3622" w:author="Arjan Kloosterboer" w:date="2017-09-21T15:12:00Z"/>
                <w:rFonts w:ascii="Calibri" w:hAnsi="Calibri" w:cs="Calibri"/>
                <w:color w:val="0F0F0F"/>
                <w:sz w:val="22"/>
                <w:szCs w:val="22"/>
              </w:rPr>
            </w:pPr>
            <w:ins w:id="3623" w:author="Arjan Kloosterboer" w:date="2017-09-21T15:12:00Z">
              <w:r>
                <w:rPr>
                  <w:rFonts w:ascii="Calibri" w:hAnsi="Calibri" w:cs="Calibri"/>
                  <w:color w:val="0F0F0F"/>
                  <w:sz w:val="22"/>
                  <w:szCs w:val="22"/>
                </w:rPr>
                <w:t xml:space="preserve">  </w:t>
              </w:r>
            </w:ins>
          </w:p>
          <w:p w14:paraId="6D42A70E" w14:textId="77777777" w:rsidR="0095235C" w:rsidRDefault="0095235C" w:rsidP="00F9498E">
            <w:pPr>
              <w:rPr>
                <w:ins w:id="3624" w:author="Arjan Kloosterboer" w:date="2017-09-21T15:12:00Z"/>
                <w:rFonts w:ascii="Calibri" w:hAnsi="Calibri" w:cs="Calibri"/>
                <w:color w:val="0F0F0F"/>
                <w:sz w:val="22"/>
                <w:szCs w:val="22"/>
              </w:rPr>
            </w:pPr>
            <w:ins w:id="3625" w:author="Arjan Kloosterboer" w:date="2017-09-21T15:12:00Z">
              <w:r>
                <w:rPr>
                  <w:rFonts w:ascii="Calibri" w:hAnsi="Calibri" w:cs="Calibri"/>
                  <w:color w:val="0F0F0F"/>
                  <w:sz w:val="22"/>
                  <w:szCs w:val="22"/>
                </w:rPr>
                <w:t>SCHEIDING  []</w:t>
              </w:r>
            </w:ins>
          </w:p>
        </w:tc>
        <w:tc>
          <w:tcPr>
            <w:tcW w:w="6120" w:type="dxa"/>
            <w:tcBorders>
              <w:top w:val="nil"/>
              <w:left w:val="nil"/>
              <w:bottom w:val="nil"/>
              <w:right w:val="nil"/>
            </w:tcBorders>
            <w:tcMar>
              <w:top w:w="0" w:type="dxa"/>
              <w:left w:w="60" w:type="dxa"/>
              <w:bottom w:w="0" w:type="dxa"/>
              <w:right w:w="60" w:type="dxa"/>
            </w:tcMar>
          </w:tcPr>
          <w:p w14:paraId="310FB29B" w14:textId="77777777" w:rsidR="0095235C" w:rsidRDefault="0095235C" w:rsidP="00F9498E">
            <w:pPr>
              <w:rPr>
                <w:ins w:id="3626" w:author="Arjan Kloosterboer" w:date="2017-09-21T15:12:00Z"/>
                <w:rFonts w:ascii="Calibri" w:hAnsi="Calibri" w:cs="Calibri"/>
                <w:color w:val="0F0F0F"/>
                <w:sz w:val="22"/>
                <w:szCs w:val="22"/>
              </w:rPr>
            </w:pPr>
          </w:p>
        </w:tc>
      </w:tr>
      <w:tr w:rsidR="0095235C" w14:paraId="59C22EF6" w14:textId="77777777" w:rsidTr="00F9498E">
        <w:trPr>
          <w:trHeight w:hRule="exact" w:val="128"/>
          <w:ins w:id="3627" w:author="Arjan Kloosterboer" w:date="2017-09-21T15:12:00Z"/>
        </w:trPr>
        <w:tc>
          <w:tcPr>
            <w:tcW w:w="450" w:type="dxa"/>
            <w:tcBorders>
              <w:top w:val="nil"/>
              <w:left w:val="nil"/>
              <w:bottom w:val="nil"/>
              <w:right w:val="nil"/>
            </w:tcBorders>
            <w:tcMar>
              <w:top w:w="0" w:type="dxa"/>
              <w:left w:w="60" w:type="dxa"/>
              <w:bottom w:w="0" w:type="dxa"/>
              <w:right w:w="60" w:type="dxa"/>
            </w:tcMar>
          </w:tcPr>
          <w:p w14:paraId="3B6F8EA6" w14:textId="77777777" w:rsidR="0095235C" w:rsidRDefault="0095235C" w:rsidP="00F9498E">
            <w:pPr>
              <w:rPr>
                <w:ins w:id="3628"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1C05B15" w14:textId="77777777" w:rsidR="0095235C" w:rsidRDefault="0095235C" w:rsidP="00F9498E">
            <w:pPr>
              <w:rPr>
                <w:ins w:id="3629" w:author="Arjan Kloosterboer" w:date="2017-09-21T15:1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B731A3C" w14:textId="77777777" w:rsidR="0095235C" w:rsidRDefault="0095235C" w:rsidP="00F9498E">
            <w:pPr>
              <w:rPr>
                <w:ins w:id="3630" w:author="Arjan Kloosterboer" w:date="2017-09-21T15:12:00Z"/>
                <w:rFonts w:ascii="Calibri" w:hAnsi="Calibri" w:cs="Calibri"/>
                <w:color w:val="0F0F0F"/>
                <w:sz w:val="22"/>
                <w:szCs w:val="22"/>
              </w:rPr>
            </w:pPr>
          </w:p>
        </w:tc>
      </w:tr>
      <w:tr w:rsidR="0095235C" w14:paraId="4874722D" w14:textId="77777777" w:rsidTr="00F9498E">
        <w:trPr>
          <w:ins w:id="3631" w:author="Arjan Kloosterboer" w:date="2017-09-21T15:12:00Z"/>
        </w:trPr>
        <w:tc>
          <w:tcPr>
            <w:tcW w:w="450" w:type="dxa"/>
            <w:tcBorders>
              <w:top w:val="nil"/>
              <w:left w:val="nil"/>
              <w:bottom w:val="nil"/>
              <w:right w:val="nil"/>
            </w:tcBorders>
            <w:tcMar>
              <w:top w:w="0" w:type="dxa"/>
              <w:left w:w="60" w:type="dxa"/>
              <w:bottom w:w="0" w:type="dxa"/>
              <w:right w:w="60" w:type="dxa"/>
            </w:tcMar>
          </w:tcPr>
          <w:p w14:paraId="099071EE" w14:textId="77777777" w:rsidR="0095235C" w:rsidRDefault="0095235C" w:rsidP="00F9498E">
            <w:pPr>
              <w:rPr>
                <w:ins w:id="3632"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56F73C8" w14:textId="77777777" w:rsidR="0095235C" w:rsidRDefault="0095235C" w:rsidP="00F9498E">
            <w:pPr>
              <w:rPr>
                <w:ins w:id="3633" w:author="Arjan Kloosterboer" w:date="2017-09-21T15:12:00Z"/>
                <w:rFonts w:ascii="Calibri" w:hAnsi="Calibri" w:cs="Calibri"/>
                <w:color w:val="0F0F0F"/>
                <w:sz w:val="22"/>
                <w:szCs w:val="22"/>
              </w:rPr>
            </w:pPr>
            <w:ins w:id="3634" w:author="Arjan Kloosterboer" w:date="2017-09-21T15:12:00Z">
              <w:r>
                <w:rPr>
                  <w:rFonts w:ascii="Calibri" w:hAnsi="Calibri" w:cs="Calibri"/>
                  <w:color w:val="0F0F0F"/>
                  <w:sz w:val="22"/>
                  <w:szCs w:val="22"/>
                </w:rPr>
                <w:t>OBJECT  [0..1]</w:t>
              </w:r>
            </w:ins>
          </w:p>
          <w:p w14:paraId="1FB97B9A" w14:textId="77777777" w:rsidR="0095235C" w:rsidRDefault="0095235C" w:rsidP="00F9498E">
            <w:pPr>
              <w:rPr>
                <w:ins w:id="3635" w:author="Arjan Kloosterboer" w:date="2017-09-21T15:12:00Z"/>
                <w:rFonts w:ascii="Calibri" w:hAnsi="Calibri" w:cs="Calibri"/>
                <w:color w:val="0F0F0F"/>
                <w:sz w:val="22"/>
                <w:szCs w:val="22"/>
              </w:rPr>
            </w:pPr>
            <w:ins w:id="3636" w:author="Arjan Kloosterboer" w:date="2017-09-21T15:12:00Z">
              <w:r>
                <w:rPr>
                  <w:rFonts w:ascii="Calibri" w:hAnsi="Calibri" w:cs="Calibri"/>
                  <w:color w:val="0F0F0F"/>
                  <w:sz w:val="22"/>
                  <w:szCs w:val="22"/>
                </w:rPr>
                <w:t xml:space="preserve">  is</w:t>
              </w:r>
            </w:ins>
          </w:p>
          <w:p w14:paraId="29C78269" w14:textId="77777777" w:rsidR="0095235C" w:rsidRDefault="0095235C" w:rsidP="00F9498E">
            <w:pPr>
              <w:rPr>
                <w:ins w:id="3637" w:author="Arjan Kloosterboer" w:date="2017-09-21T15:12:00Z"/>
                <w:rFonts w:ascii="Calibri" w:hAnsi="Calibri" w:cs="Calibri"/>
                <w:color w:val="0F0F0F"/>
                <w:sz w:val="22"/>
                <w:szCs w:val="22"/>
              </w:rPr>
            </w:pPr>
            <w:ins w:id="3638" w:author="Arjan Kloosterboer" w:date="2017-09-21T15:12:00Z">
              <w:r>
                <w:rPr>
                  <w:rFonts w:ascii="Calibri" w:hAnsi="Calibri" w:cs="Calibri"/>
                  <w:color w:val="0F0F0F"/>
                  <w:sz w:val="22"/>
                  <w:szCs w:val="22"/>
                </w:rPr>
                <w:t>SCHEIDING  [1]</w:t>
              </w:r>
            </w:ins>
          </w:p>
        </w:tc>
        <w:tc>
          <w:tcPr>
            <w:tcW w:w="6120" w:type="dxa"/>
            <w:tcBorders>
              <w:top w:val="nil"/>
              <w:left w:val="nil"/>
              <w:bottom w:val="nil"/>
              <w:right w:val="nil"/>
            </w:tcBorders>
            <w:tcMar>
              <w:top w:w="0" w:type="dxa"/>
              <w:left w:w="60" w:type="dxa"/>
              <w:bottom w:w="0" w:type="dxa"/>
              <w:right w:w="60" w:type="dxa"/>
            </w:tcMar>
          </w:tcPr>
          <w:p w14:paraId="65E2CA36" w14:textId="77777777" w:rsidR="0095235C" w:rsidRDefault="0095235C" w:rsidP="00F9498E">
            <w:pPr>
              <w:rPr>
                <w:ins w:id="3639" w:author="Arjan Kloosterboer" w:date="2017-09-21T15:12:00Z"/>
                <w:rFonts w:ascii="Calibri" w:hAnsi="Calibri" w:cs="Calibri"/>
                <w:color w:val="0F0F0F"/>
                <w:sz w:val="22"/>
                <w:szCs w:val="22"/>
              </w:rPr>
            </w:pPr>
            <w:ins w:id="3640" w:author="Arjan Kloosterboer" w:date="2017-09-21T15:12:00Z">
              <w:r>
                <w:rPr>
                  <w:rFonts w:ascii="Calibri" w:hAnsi="Calibri" w:cs="Calibri"/>
                  <w:color w:val="000000"/>
                  <w:sz w:val="22"/>
                  <w:szCs w:val="22"/>
                </w:rPr>
                <w:t>Een SCHEIDING komt voor in de hoedanigheid van een OBJECT bij een zaak</w:t>
              </w:r>
            </w:ins>
          </w:p>
        </w:tc>
      </w:tr>
      <w:tr w:rsidR="0095235C" w14:paraId="53997181" w14:textId="77777777" w:rsidTr="00F9498E">
        <w:trPr>
          <w:trHeight w:hRule="exact" w:val="128"/>
          <w:ins w:id="3641" w:author="Arjan Kloosterboer" w:date="2017-09-21T15:12:00Z"/>
        </w:trPr>
        <w:tc>
          <w:tcPr>
            <w:tcW w:w="450" w:type="dxa"/>
            <w:tcBorders>
              <w:top w:val="nil"/>
              <w:left w:val="nil"/>
              <w:bottom w:val="nil"/>
              <w:right w:val="nil"/>
            </w:tcBorders>
            <w:tcMar>
              <w:top w:w="0" w:type="dxa"/>
              <w:left w:w="60" w:type="dxa"/>
              <w:bottom w:w="0" w:type="dxa"/>
              <w:right w:w="60" w:type="dxa"/>
            </w:tcMar>
          </w:tcPr>
          <w:p w14:paraId="364D0C27" w14:textId="77777777" w:rsidR="0095235C" w:rsidRDefault="0095235C" w:rsidP="00F9498E">
            <w:pPr>
              <w:rPr>
                <w:ins w:id="3642" w:author="Arjan Kloosterboer" w:date="2017-09-21T15:12: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4D80BE9" w14:textId="77777777" w:rsidR="0095235C" w:rsidRDefault="0095235C" w:rsidP="00F9498E">
            <w:pPr>
              <w:rPr>
                <w:ins w:id="3643" w:author="Arjan Kloosterboer" w:date="2017-09-21T15:12: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2F4DB805" w14:textId="77777777" w:rsidR="0095235C" w:rsidRDefault="0095235C" w:rsidP="00F9498E">
            <w:pPr>
              <w:rPr>
                <w:ins w:id="3644" w:author="Arjan Kloosterboer" w:date="2017-09-21T15:12:00Z"/>
                <w:rFonts w:ascii="Calibri" w:hAnsi="Calibri" w:cs="Calibri"/>
                <w:color w:val="0F0F0F"/>
                <w:sz w:val="22"/>
                <w:szCs w:val="22"/>
              </w:rPr>
            </w:pPr>
          </w:p>
        </w:tc>
      </w:tr>
    </w:tbl>
    <w:p w14:paraId="40A44BF6" w14:textId="77777777" w:rsidR="0095235C" w:rsidRPr="00E072A0" w:rsidRDefault="0095235C" w:rsidP="0095235C">
      <w:pPr>
        <w:rPr>
          <w:ins w:id="3645" w:author="Arjan Kloosterboer" w:date="2017-09-21T15:12: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9130244" w14:textId="77777777" w:rsidTr="00F9498E">
        <w:trPr>
          <w:ins w:id="3646" w:author="Arjan Kloosterboer" w:date="2017-09-21T15:12:00Z"/>
        </w:trPr>
        <w:tc>
          <w:tcPr>
            <w:tcW w:w="9360" w:type="dxa"/>
            <w:tcBorders>
              <w:top w:val="nil"/>
              <w:left w:val="nil"/>
              <w:bottom w:val="nil"/>
              <w:right w:val="nil"/>
            </w:tcBorders>
            <w:tcMar>
              <w:top w:w="0" w:type="dxa"/>
              <w:left w:w="60" w:type="dxa"/>
              <w:bottom w:w="0" w:type="dxa"/>
              <w:right w:w="60" w:type="dxa"/>
            </w:tcMar>
          </w:tcPr>
          <w:p w14:paraId="7A02FDFF" w14:textId="77777777" w:rsidR="0095235C" w:rsidRDefault="0095235C" w:rsidP="00F9498E">
            <w:pPr>
              <w:rPr>
                <w:ins w:id="3647" w:author="Arjan Kloosterboer" w:date="2017-09-21T15:12:00Z"/>
                <w:rFonts w:ascii="Calibri" w:hAnsi="Calibri" w:cs="Calibri"/>
                <w:b/>
                <w:bCs/>
                <w:color w:val="0F0F0F"/>
                <w:sz w:val="22"/>
                <w:szCs w:val="22"/>
              </w:rPr>
            </w:pPr>
            <w:ins w:id="3648" w:author="Arjan Kloosterboer" w:date="2017-09-21T15:12:00Z">
              <w:r>
                <w:rPr>
                  <w:rFonts w:ascii="Calibri" w:hAnsi="Calibri" w:cs="Calibri"/>
                  <w:b/>
                  <w:bCs/>
                  <w:color w:val="0F0F0F"/>
                  <w:sz w:val="22"/>
                  <w:szCs w:val="22"/>
                </w:rPr>
                <w:t>Toelichting objecttype</w:t>
              </w:r>
            </w:ins>
          </w:p>
          <w:p w14:paraId="5FD71379" w14:textId="77777777" w:rsidR="0095235C" w:rsidRDefault="0095235C" w:rsidP="00F9498E">
            <w:pPr>
              <w:ind w:left="720"/>
              <w:rPr>
                <w:ins w:id="3649" w:author="Arjan Kloosterboer" w:date="2017-09-21T15:12:00Z"/>
                <w:rFonts w:ascii="Calibri" w:hAnsi="Calibri" w:cs="Calibri"/>
                <w:color w:val="0F0F0F"/>
                <w:sz w:val="22"/>
                <w:szCs w:val="22"/>
              </w:rPr>
            </w:pPr>
          </w:p>
        </w:tc>
        <w:bookmarkEnd w:id="3516"/>
      </w:tr>
    </w:tbl>
    <w:p w14:paraId="1DD4E867" w14:textId="198EFEAD"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SPOOR</w:t>
      </w:r>
      <w:del w:id="3650" w:author="Arjan Kloosterboer" w:date="2017-09-21T12:46:00Z">
        <w:r w:rsidR="00847C61" w:rsidRPr="00474957" w:rsidDel="00BB0431">
          <w:delText>BAANDEEL</w:delText>
        </w:r>
      </w:del>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07D2FAD" w14:textId="77777777" w:rsidTr="00847C61">
        <w:trPr>
          <w:trHeight w:val="271"/>
        </w:trPr>
        <w:tc>
          <w:tcPr>
            <w:tcW w:w="2340" w:type="dxa"/>
            <w:gridSpan w:val="2"/>
            <w:tcBorders>
              <w:top w:val="nil"/>
              <w:left w:val="nil"/>
              <w:bottom w:val="nil"/>
              <w:right w:val="nil"/>
            </w:tcBorders>
          </w:tcPr>
          <w:p w14:paraId="0BE482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8639CA4" w14:textId="1DBD726C"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SPOORB</w:t>
            </w:r>
            <w:del w:id="3651" w:author="Arjan Kloosterboer" w:date="2017-09-21T12:46:00Z">
              <w:r w:rsidR="00847C61" w:rsidRPr="00474957" w:rsidDel="00BB0431">
                <w:rPr>
                  <w:rFonts w:ascii="Calibri" w:hAnsi="Calibri" w:cs="Arial"/>
                  <w:color w:val="0F0F0F"/>
                  <w:sz w:val="22"/>
                  <w:szCs w:val="24"/>
                  <w:lang w:eastAsia="en-US"/>
                </w:rPr>
                <w:delText>AANDEEL</w:delText>
              </w:r>
            </w:del>
            <w:r w:rsidRPr="00474957">
              <w:rPr>
                <w:rFonts w:ascii="Arial" w:hAnsi="Arial" w:cs="Arial"/>
                <w:szCs w:val="24"/>
                <w:lang w:val="en-AU" w:eastAsia="en-US"/>
              </w:rPr>
              <w:fldChar w:fldCharType="end"/>
            </w:r>
          </w:p>
        </w:tc>
      </w:tr>
      <w:tr w:rsidR="00847C61" w:rsidRPr="00474957" w14:paraId="5F346A60" w14:textId="77777777" w:rsidTr="00847C61">
        <w:trPr>
          <w:trHeight w:hRule="exact" w:val="128"/>
        </w:trPr>
        <w:tc>
          <w:tcPr>
            <w:tcW w:w="2340" w:type="dxa"/>
            <w:gridSpan w:val="2"/>
            <w:tcBorders>
              <w:top w:val="nil"/>
              <w:left w:val="nil"/>
              <w:bottom w:val="nil"/>
              <w:right w:val="nil"/>
            </w:tcBorders>
          </w:tcPr>
          <w:p w14:paraId="5D9AA9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1575A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8F75098" w14:textId="77777777" w:rsidTr="00847C61">
        <w:trPr>
          <w:trHeight w:val="151"/>
        </w:trPr>
        <w:tc>
          <w:tcPr>
            <w:tcW w:w="2340" w:type="dxa"/>
            <w:gridSpan w:val="2"/>
            <w:tcBorders>
              <w:top w:val="nil"/>
              <w:left w:val="nil"/>
              <w:bottom w:val="nil"/>
              <w:right w:val="nil"/>
            </w:tcBorders>
          </w:tcPr>
          <w:p w14:paraId="78E1C4D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0849F9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568B56C0" w14:textId="77777777" w:rsidTr="00847C61">
        <w:trPr>
          <w:trHeight w:hRule="exact" w:val="128"/>
        </w:trPr>
        <w:tc>
          <w:tcPr>
            <w:tcW w:w="2340" w:type="dxa"/>
            <w:gridSpan w:val="2"/>
            <w:tcBorders>
              <w:top w:val="nil"/>
              <w:left w:val="nil"/>
              <w:bottom w:val="nil"/>
              <w:right w:val="nil"/>
            </w:tcBorders>
          </w:tcPr>
          <w:p w14:paraId="62DB9DC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E419F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14EB8F0" w14:textId="77777777" w:rsidTr="00847C61">
        <w:tc>
          <w:tcPr>
            <w:tcW w:w="2340" w:type="dxa"/>
            <w:gridSpan w:val="2"/>
            <w:tcBorders>
              <w:top w:val="nil"/>
              <w:left w:val="nil"/>
              <w:bottom w:val="nil"/>
              <w:right w:val="nil"/>
            </w:tcBorders>
          </w:tcPr>
          <w:p w14:paraId="3A8BE4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3D4AF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18E14D0" w14:textId="77777777" w:rsidTr="00847C61">
        <w:trPr>
          <w:trHeight w:hRule="exact" w:val="241"/>
        </w:trPr>
        <w:tc>
          <w:tcPr>
            <w:tcW w:w="2340" w:type="dxa"/>
            <w:gridSpan w:val="2"/>
            <w:tcBorders>
              <w:top w:val="nil"/>
              <w:left w:val="nil"/>
              <w:bottom w:val="nil"/>
              <w:right w:val="nil"/>
            </w:tcBorders>
          </w:tcPr>
          <w:p w14:paraId="34199B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55CBB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84DB4FB" w14:textId="77777777" w:rsidTr="00847C61">
        <w:tc>
          <w:tcPr>
            <w:tcW w:w="2340" w:type="dxa"/>
            <w:gridSpan w:val="2"/>
            <w:tcBorders>
              <w:top w:val="nil"/>
              <w:left w:val="nil"/>
              <w:bottom w:val="nil"/>
              <w:right w:val="nil"/>
            </w:tcBorders>
          </w:tcPr>
          <w:p w14:paraId="22C16A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12BCC6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44CF865" w14:textId="77777777" w:rsidTr="00847C61">
        <w:tc>
          <w:tcPr>
            <w:tcW w:w="450" w:type="dxa"/>
            <w:tcBorders>
              <w:top w:val="nil"/>
              <w:left w:val="nil"/>
              <w:bottom w:val="nil"/>
              <w:right w:val="nil"/>
            </w:tcBorders>
          </w:tcPr>
          <w:p w14:paraId="1824DD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52" w:name="BKM_7E816FE6_220F_4c46_BB19_E0562CC36B6D"/>
          </w:p>
        </w:tc>
        <w:tc>
          <w:tcPr>
            <w:tcW w:w="2790" w:type="dxa"/>
            <w:gridSpan w:val="2"/>
            <w:tcBorders>
              <w:top w:val="nil"/>
              <w:left w:val="nil"/>
              <w:bottom w:val="nil"/>
              <w:right w:val="nil"/>
            </w:tcBorders>
          </w:tcPr>
          <w:p w14:paraId="5943C33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7A587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6343E8BE" w14:textId="77777777" w:rsidTr="00847C61">
        <w:tc>
          <w:tcPr>
            <w:tcW w:w="450" w:type="dxa"/>
            <w:tcBorders>
              <w:top w:val="nil"/>
              <w:left w:val="nil"/>
              <w:bottom w:val="nil"/>
              <w:right w:val="nil"/>
            </w:tcBorders>
          </w:tcPr>
          <w:p w14:paraId="57E216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9672F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spoorbaan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1C450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Spoorbaan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2"/>
      </w:tr>
      <w:tr w:rsidR="00847C61" w:rsidRPr="00474957" w14:paraId="00386E8A" w14:textId="77777777" w:rsidTr="00847C61">
        <w:tc>
          <w:tcPr>
            <w:tcW w:w="450" w:type="dxa"/>
            <w:tcBorders>
              <w:top w:val="nil"/>
              <w:left w:val="nil"/>
              <w:bottom w:val="nil"/>
              <w:right w:val="nil"/>
            </w:tcBorders>
          </w:tcPr>
          <w:p w14:paraId="3F44B58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53" w:name="BKM_6D86A324_F1F0_4e2a_9A8C_5D52BB8259F4"/>
          </w:p>
        </w:tc>
        <w:tc>
          <w:tcPr>
            <w:tcW w:w="2790" w:type="dxa"/>
            <w:gridSpan w:val="2"/>
            <w:tcBorders>
              <w:top w:val="nil"/>
              <w:left w:val="nil"/>
              <w:bottom w:val="nil"/>
              <w:right w:val="nil"/>
            </w:tcBorders>
          </w:tcPr>
          <w:p w14:paraId="49F54AE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24806C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3"/>
      </w:tr>
      <w:tr w:rsidR="00847C61" w:rsidRPr="00474957" w14:paraId="07B12BCD" w14:textId="77777777" w:rsidTr="00847C61">
        <w:tc>
          <w:tcPr>
            <w:tcW w:w="450" w:type="dxa"/>
            <w:tcBorders>
              <w:top w:val="nil"/>
              <w:left w:val="nil"/>
              <w:bottom w:val="nil"/>
              <w:right w:val="nil"/>
            </w:tcBorders>
          </w:tcPr>
          <w:p w14:paraId="0FF555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54" w:name="BKM_7AA63391_B1FE_472d_9146_D9C59DC81AAC"/>
          </w:p>
        </w:tc>
        <w:tc>
          <w:tcPr>
            <w:tcW w:w="2790" w:type="dxa"/>
            <w:gridSpan w:val="2"/>
            <w:tcBorders>
              <w:top w:val="nil"/>
              <w:left w:val="nil"/>
              <w:bottom w:val="nil"/>
              <w:right w:val="nil"/>
            </w:tcBorders>
          </w:tcPr>
          <w:p w14:paraId="51E6F09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A839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4"/>
      </w:tr>
      <w:tr w:rsidR="00847C61" w:rsidRPr="00474957" w14:paraId="10D27148" w14:textId="77777777" w:rsidTr="00847C61">
        <w:tc>
          <w:tcPr>
            <w:tcW w:w="450" w:type="dxa"/>
            <w:tcBorders>
              <w:top w:val="nil"/>
              <w:left w:val="nil"/>
              <w:bottom w:val="nil"/>
              <w:right w:val="nil"/>
            </w:tcBorders>
          </w:tcPr>
          <w:p w14:paraId="32EA19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55" w:name="BKM_1599FA84_3BB2_4934_BCE7_B9F4635AD8EE"/>
          </w:p>
        </w:tc>
        <w:tc>
          <w:tcPr>
            <w:tcW w:w="2790" w:type="dxa"/>
            <w:gridSpan w:val="2"/>
            <w:tcBorders>
              <w:top w:val="nil"/>
              <w:left w:val="nil"/>
              <w:bottom w:val="nil"/>
              <w:right w:val="nil"/>
            </w:tcBorders>
          </w:tcPr>
          <w:p w14:paraId="59DAC51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C8F7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5"/>
      </w:tr>
      <w:tr w:rsidR="00847C61" w:rsidRPr="00474957" w14:paraId="70CB8150" w14:textId="77777777" w:rsidTr="00847C61">
        <w:tc>
          <w:tcPr>
            <w:tcW w:w="450" w:type="dxa"/>
            <w:tcBorders>
              <w:top w:val="nil"/>
              <w:left w:val="nil"/>
              <w:bottom w:val="nil"/>
              <w:right w:val="nil"/>
            </w:tcBorders>
          </w:tcPr>
          <w:p w14:paraId="74508A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56" w:name="BKM_4D93D65B_F07F_4e2a_A6FA_36B2F5195B6E"/>
          </w:p>
        </w:tc>
        <w:tc>
          <w:tcPr>
            <w:tcW w:w="2790" w:type="dxa"/>
            <w:gridSpan w:val="2"/>
            <w:tcBorders>
              <w:top w:val="nil"/>
              <w:left w:val="nil"/>
              <w:bottom w:val="nil"/>
              <w:right w:val="nil"/>
            </w:tcBorders>
          </w:tcPr>
          <w:p w14:paraId="50EEBA0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62A7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6"/>
      </w:tr>
      <w:tr w:rsidR="00847C61" w:rsidRPr="00474957" w14:paraId="343DCE7F" w14:textId="77777777" w:rsidTr="00847C61">
        <w:tc>
          <w:tcPr>
            <w:tcW w:w="450" w:type="dxa"/>
            <w:tcBorders>
              <w:top w:val="nil"/>
              <w:left w:val="nil"/>
              <w:bottom w:val="nil"/>
              <w:right w:val="nil"/>
            </w:tcBorders>
          </w:tcPr>
          <w:p w14:paraId="4A2CDC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57" w:name="BKM_7DB1DD41_12F8_4a6d_9897_37A47358FA20"/>
          </w:p>
        </w:tc>
        <w:tc>
          <w:tcPr>
            <w:tcW w:w="2790" w:type="dxa"/>
            <w:gridSpan w:val="2"/>
            <w:tcBorders>
              <w:top w:val="nil"/>
              <w:left w:val="nil"/>
              <w:bottom w:val="nil"/>
              <w:right w:val="nil"/>
            </w:tcBorders>
          </w:tcPr>
          <w:p w14:paraId="360EB0D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spoorbaandeel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CA295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SPOORBAANDEEL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spoorbaandeel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57"/>
      </w:tr>
    </w:tbl>
    <w:p w14:paraId="4227BA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1DD14A03" w14:textId="77777777" w:rsidTr="00847C61">
        <w:tc>
          <w:tcPr>
            <w:tcW w:w="9360" w:type="dxa"/>
            <w:gridSpan w:val="3"/>
            <w:tcBorders>
              <w:top w:val="nil"/>
              <w:left w:val="nil"/>
              <w:bottom w:val="nil"/>
              <w:right w:val="nil"/>
            </w:tcBorders>
          </w:tcPr>
          <w:p w14:paraId="0936FE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36052427" w14:textId="77777777" w:rsidTr="00847C61">
        <w:tc>
          <w:tcPr>
            <w:tcW w:w="450" w:type="dxa"/>
            <w:tcBorders>
              <w:top w:val="nil"/>
              <w:left w:val="nil"/>
              <w:bottom w:val="nil"/>
              <w:right w:val="nil"/>
            </w:tcBorders>
          </w:tcPr>
          <w:p w14:paraId="01110B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E70F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0C56CD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925B1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844F10E" w14:textId="77777777" w:rsidTr="00847C61">
        <w:tc>
          <w:tcPr>
            <w:tcW w:w="450" w:type="dxa"/>
            <w:tcBorders>
              <w:top w:val="nil"/>
              <w:left w:val="nil"/>
              <w:bottom w:val="nil"/>
              <w:right w:val="nil"/>
            </w:tcBorders>
          </w:tcPr>
          <w:p w14:paraId="7E48CAA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993446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1B323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06C1636" w14:textId="105EC71F"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SPOOR</w:t>
            </w:r>
            <w:del w:id="3658" w:author="Arjan Kloosterboer" w:date="2017-09-21T12:47:00Z">
              <w:r w:rsidR="00847C61" w:rsidRPr="00474957" w:rsidDel="00BB0431">
                <w:rPr>
                  <w:rFonts w:ascii="Calibri" w:hAnsi="Calibri" w:cs="Arial"/>
                  <w:color w:val="0F0F0F"/>
                  <w:sz w:val="22"/>
                  <w:szCs w:val="24"/>
                  <w:lang w:eastAsia="en-US"/>
                </w:rPr>
                <w:delText>BAANDEEL</w:delText>
              </w:r>
            </w:del>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0D9CED36" w14:textId="057A8BA1"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SPOOR</w:t>
            </w:r>
            <w:del w:id="3659" w:author="Arjan Kloosterboer" w:date="2017-09-21T12:47:00Z">
              <w:r w:rsidR="00847C61" w:rsidRPr="00474957" w:rsidDel="00BB0431">
                <w:rPr>
                  <w:rFonts w:ascii="Calibri" w:hAnsi="Calibri" w:cs="Arial"/>
                  <w:color w:val="0F0F0F"/>
                  <w:sz w:val="22"/>
                  <w:szCs w:val="24"/>
                  <w:lang w:eastAsia="en-US"/>
                </w:rPr>
                <w:delText>BAANDEEL</w:delText>
              </w:r>
            </w:del>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3209B921" w14:textId="77777777" w:rsidTr="00847C61">
        <w:trPr>
          <w:trHeight w:hRule="exact" w:val="128"/>
        </w:trPr>
        <w:tc>
          <w:tcPr>
            <w:tcW w:w="450" w:type="dxa"/>
            <w:tcBorders>
              <w:top w:val="nil"/>
              <w:left w:val="nil"/>
              <w:bottom w:val="nil"/>
              <w:right w:val="nil"/>
            </w:tcBorders>
          </w:tcPr>
          <w:p w14:paraId="67E0880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BCEEA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C12A3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A0FF6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CF1C28B" w14:textId="77777777" w:rsidTr="00847C61">
        <w:trPr>
          <w:cantSplit/>
        </w:trPr>
        <w:tc>
          <w:tcPr>
            <w:tcW w:w="9360" w:type="dxa"/>
            <w:tcBorders>
              <w:top w:val="nil"/>
              <w:left w:val="nil"/>
              <w:bottom w:val="nil"/>
              <w:right w:val="nil"/>
            </w:tcBorders>
          </w:tcPr>
          <w:p w14:paraId="115EA9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792271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SPOORBAANDEEL die in het RGBZ gebruikt worden bij deze specialisatie van OBJECT. Zie voor de specificaties van deze gegevens het RSGB.</w:t>
            </w:r>
          </w:p>
        </w:tc>
      </w:tr>
    </w:tbl>
    <w:bookmarkStart w:id="3660" w:name="BKM_024E58B5_4690_40d5_8F6A_84FE9F665463"/>
    <w:bookmarkEnd w:id="3660"/>
    <w:p w14:paraId="21C122A5" w14:textId="77777777" w:rsidR="00847C61" w:rsidRPr="00474957" w:rsidRDefault="00DE73DB" w:rsidP="00847C61">
      <w:pPr>
        <w:pStyle w:val="Kop3"/>
      </w:pPr>
      <w:r w:rsidRPr="00474957">
        <w:fldChar w:fldCharType="begin" w:fldLock="1"/>
      </w:r>
      <w:r w:rsidR="00847C61" w:rsidRPr="00474957">
        <w:instrText>MERGEFIELD Element.Stereotype</w:instrText>
      </w:r>
      <w:r w:rsidRPr="00474957">
        <w:fldChar w:fldCharType="separate"/>
      </w:r>
      <w:r w:rsidR="00847C61">
        <w:t>Objecttype</w:t>
      </w:r>
      <w:r w:rsidRPr="00474957">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STANDPLAATS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2B065DF" w14:textId="77777777" w:rsidTr="00847C61">
        <w:trPr>
          <w:trHeight w:val="271"/>
        </w:trPr>
        <w:tc>
          <w:tcPr>
            <w:tcW w:w="2340" w:type="dxa"/>
            <w:gridSpan w:val="2"/>
            <w:tcBorders>
              <w:top w:val="nil"/>
              <w:left w:val="nil"/>
              <w:bottom w:val="nil"/>
              <w:right w:val="nil"/>
            </w:tcBorders>
          </w:tcPr>
          <w:p w14:paraId="095AC6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A8746B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STANDPLAATS</w:t>
            </w:r>
            <w:r w:rsidRPr="00474957">
              <w:rPr>
                <w:rFonts w:ascii="Arial" w:hAnsi="Arial" w:cs="Arial"/>
                <w:szCs w:val="24"/>
                <w:lang w:val="en-AU" w:eastAsia="en-US"/>
              </w:rPr>
              <w:fldChar w:fldCharType="end"/>
            </w:r>
          </w:p>
        </w:tc>
      </w:tr>
      <w:tr w:rsidR="00847C61" w:rsidRPr="00474957" w14:paraId="5AFACCE7" w14:textId="77777777" w:rsidTr="00847C61">
        <w:trPr>
          <w:trHeight w:hRule="exact" w:val="128"/>
        </w:trPr>
        <w:tc>
          <w:tcPr>
            <w:tcW w:w="2340" w:type="dxa"/>
            <w:gridSpan w:val="2"/>
            <w:tcBorders>
              <w:top w:val="nil"/>
              <w:left w:val="nil"/>
              <w:bottom w:val="nil"/>
              <w:right w:val="nil"/>
            </w:tcBorders>
          </w:tcPr>
          <w:p w14:paraId="3440E6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8E597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6536289" w14:textId="77777777" w:rsidTr="00847C61">
        <w:trPr>
          <w:trHeight w:val="151"/>
        </w:trPr>
        <w:tc>
          <w:tcPr>
            <w:tcW w:w="2340" w:type="dxa"/>
            <w:gridSpan w:val="2"/>
            <w:tcBorders>
              <w:top w:val="nil"/>
              <w:left w:val="nil"/>
              <w:bottom w:val="nil"/>
              <w:right w:val="nil"/>
            </w:tcBorders>
          </w:tcPr>
          <w:p w14:paraId="6293B0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6DF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08BCAF5" w14:textId="77777777" w:rsidTr="00847C61">
        <w:trPr>
          <w:trHeight w:hRule="exact" w:val="128"/>
        </w:trPr>
        <w:tc>
          <w:tcPr>
            <w:tcW w:w="2340" w:type="dxa"/>
            <w:gridSpan w:val="2"/>
            <w:tcBorders>
              <w:top w:val="nil"/>
              <w:left w:val="nil"/>
              <w:bottom w:val="nil"/>
              <w:right w:val="nil"/>
            </w:tcBorders>
          </w:tcPr>
          <w:p w14:paraId="57F80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1E385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0402226" w14:textId="77777777" w:rsidTr="00847C61">
        <w:tc>
          <w:tcPr>
            <w:tcW w:w="2340" w:type="dxa"/>
            <w:gridSpan w:val="2"/>
            <w:tcBorders>
              <w:top w:val="nil"/>
              <w:left w:val="nil"/>
              <w:bottom w:val="nil"/>
              <w:right w:val="nil"/>
            </w:tcBorders>
          </w:tcPr>
          <w:p w14:paraId="3DF611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3F886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5716902" w14:textId="77777777" w:rsidTr="00847C61">
        <w:trPr>
          <w:trHeight w:hRule="exact" w:val="241"/>
        </w:trPr>
        <w:tc>
          <w:tcPr>
            <w:tcW w:w="2340" w:type="dxa"/>
            <w:gridSpan w:val="2"/>
            <w:tcBorders>
              <w:top w:val="nil"/>
              <w:left w:val="nil"/>
              <w:bottom w:val="nil"/>
              <w:right w:val="nil"/>
            </w:tcBorders>
          </w:tcPr>
          <w:p w14:paraId="076ACF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7A023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013D8A3" w14:textId="77777777" w:rsidTr="00847C61">
        <w:tc>
          <w:tcPr>
            <w:tcW w:w="2340" w:type="dxa"/>
            <w:gridSpan w:val="2"/>
            <w:tcBorders>
              <w:top w:val="nil"/>
              <w:left w:val="nil"/>
              <w:bottom w:val="nil"/>
              <w:right w:val="nil"/>
            </w:tcBorders>
          </w:tcPr>
          <w:p w14:paraId="2AD64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8E479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CEBD276" w14:textId="77777777" w:rsidTr="00847C61">
        <w:tc>
          <w:tcPr>
            <w:tcW w:w="450" w:type="dxa"/>
            <w:tcBorders>
              <w:top w:val="nil"/>
              <w:left w:val="nil"/>
              <w:bottom w:val="nil"/>
              <w:right w:val="nil"/>
            </w:tcBorders>
          </w:tcPr>
          <w:p w14:paraId="446AD7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61" w:name="BKM_27986394_5AE7_42b2_B273_DB918DDE8D5A"/>
          </w:p>
        </w:tc>
        <w:tc>
          <w:tcPr>
            <w:tcW w:w="2790" w:type="dxa"/>
            <w:gridSpan w:val="2"/>
            <w:tcBorders>
              <w:top w:val="nil"/>
              <w:left w:val="nil"/>
              <w:bottom w:val="nil"/>
              <w:right w:val="nil"/>
            </w:tcBorders>
          </w:tcPr>
          <w:p w14:paraId="51D3A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F44C9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792C6CC" w14:textId="77777777" w:rsidTr="00847C61">
        <w:tc>
          <w:tcPr>
            <w:tcW w:w="450" w:type="dxa"/>
            <w:tcBorders>
              <w:top w:val="nil"/>
              <w:left w:val="nil"/>
              <w:bottom w:val="nil"/>
              <w:right w:val="nil"/>
            </w:tcBorders>
          </w:tcPr>
          <w:p w14:paraId="0DF5CE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A0EA20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terrein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6A85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1"/>
      </w:tr>
      <w:tr w:rsidR="00847C61" w:rsidRPr="00474957" w14:paraId="3E80DE2D" w14:textId="77777777" w:rsidTr="00847C61">
        <w:tc>
          <w:tcPr>
            <w:tcW w:w="450" w:type="dxa"/>
            <w:tcBorders>
              <w:top w:val="nil"/>
              <w:left w:val="nil"/>
              <w:bottom w:val="nil"/>
              <w:right w:val="nil"/>
            </w:tcBorders>
          </w:tcPr>
          <w:p w14:paraId="44E13F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62" w:name="BKM_20C33B3B_8755_46a1_BDE8_8B52B287C5A4"/>
          </w:p>
        </w:tc>
        <w:tc>
          <w:tcPr>
            <w:tcW w:w="2790" w:type="dxa"/>
            <w:gridSpan w:val="2"/>
            <w:tcBorders>
              <w:top w:val="nil"/>
              <w:left w:val="nil"/>
              <w:bottom w:val="nil"/>
              <w:right w:val="nil"/>
            </w:tcBorders>
          </w:tcPr>
          <w:p w14:paraId="10539E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2EE64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terrein 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2"/>
      </w:tr>
      <w:tr w:rsidR="00847C61" w:rsidRPr="00474957" w14:paraId="087CC389" w14:textId="77777777" w:rsidTr="00847C61">
        <w:tc>
          <w:tcPr>
            <w:tcW w:w="450" w:type="dxa"/>
            <w:tcBorders>
              <w:top w:val="nil"/>
              <w:left w:val="nil"/>
              <w:bottom w:val="nil"/>
              <w:right w:val="nil"/>
            </w:tcBorders>
          </w:tcPr>
          <w:p w14:paraId="70D838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63" w:name="BKM_F52AD79B_DA6F_432c_9A0A_08E670738CD0"/>
          </w:p>
        </w:tc>
        <w:tc>
          <w:tcPr>
            <w:tcW w:w="2790" w:type="dxa"/>
            <w:gridSpan w:val="2"/>
            <w:tcBorders>
              <w:top w:val="nil"/>
              <w:left w:val="nil"/>
              <w:bottom w:val="nil"/>
              <w:right w:val="nil"/>
            </w:tcBorders>
          </w:tcPr>
          <w:p w14:paraId="3201D2A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AFC34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3"/>
      </w:tr>
      <w:tr w:rsidR="00847C61" w:rsidRPr="00474957" w14:paraId="6C561B08" w14:textId="77777777" w:rsidTr="00847C61">
        <w:tc>
          <w:tcPr>
            <w:tcW w:w="450" w:type="dxa"/>
            <w:tcBorders>
              <w:top w:val="nil"/>
              <w:left w:val="nil"/>
              <w:bottom w:val="nil"/>
              <w:right w:val="nil"/>
            </w:tcBorders>
          </w:tcPr>
          <w:p w14:paraId="356622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64" w:name="BKM_6C19B79F_FD86_49f2_B69C_48663BD7A794"/>
          </w:p>
        </w:tc>
        <w:tc>
          <w:tcPr>
            <w:tcW w:w="2790" w:type="dxa"/>
            <w:gridSpan w:val="2"/>
            <w:tcBorders>
              <w:top w:val="nil"/>
              <w:left w:val="nil"/>
              <w:bottom w:val="nil"/>
              <w:right w:val="nil"/>
            </w:tcBorders>
          </w:tcPr>
          <w:p w14:paraId="2A49705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benoemd terrein</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E688F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TERREIN</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benoemd terrein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4"/>
      </w:tr>
      <w:tr w:rsidR="00847C61" w:rsidRPr="00474957" w14:paraId="4B10C8B3" w14:textId="77777777" w:rsidTr="00847C61">
        <w:tc>
          <w:tcPr>
            <w:tcW w:w="450" w:type="dxa"/>
            <w:tcBorders>
              <w:top w:val="nil"/>
              <w:left w:val="nil"/>
              <w:bottom w:val="nil"/>
              <w:right w:val="nil"/>
            </w:tcBorders>
          </w:tcPr>
          <w:p w14:paraId="3E57F3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65" w:name="BKM_EE5EC56A_5AAF_44af_AF95_487E98871D5C"/>
          </w:p>
        </w:tc>
        <w:tc>
          <w:tcPr>
            <w:tcW w:w="2790" w:type="dxa"/>
            <w:gridSpan w:val="2"/>
            <w:tcBorders>
              <w:top w:val="nil"/>
              <w:left w:val="nil"/>
              <w:bottom w:val="nil"/>
              <w:right w:val="nil"/>
            </w:tcBorders>
          </w:tcPr>
          <w:p w14:paraId="4F28170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00781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3665"/>
      </w:tr>
      <w:tr w:rsidR="00847C61" w:rsidRPr="00474957" w14:paraId="4302B2C6" w14:textId="77777777" w:rsidTr="00847C61">
        <w:tc>
          <w:tcPr>
            <w:tcW w:w="450" w:type="dxa"/>
            <w:tcBorders>
              <w:top w:val="nil"/>
              <w:left w:val="nil"/>
              <w:bottom w:val="nil"/>
              <w:right w:val="nil"/>
            </w:tcBorders>
          </w:tcPr>
          <w:p w14:paraId="5DF066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A8C9C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2F5AA1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0FCAEDA" w14:textId="77777777" w:rsidTr="00847C61">
        <w:tc>
          <w:tcPr>
            <w:tcW w:w="450" w:type="dxa"/>
            <w:tcBorders>
              <w:top w:val="nil"/>
              <w:left w:val="nil"/>
              <w:bottom w:val="nil"/>
              <w:right w:val="nil"/>
            </w:tcBorders>
          </w:tcPr>
          <w:p w14:paraId="599140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457ED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2C4F15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030CA583" w14:textId="77777777" w:rsidTr="00847C61">
        <w:tc>
          <w:tcPr>
            <w:tcW w:w="450" w:type="dxa"/>
            <w:tcBorders>
              <w:top w:val="nil"/>
              <w:left w:val="nil"/>
              <w:bottom w:val="nil"/>
              <w:right w:val="nil"/>
            </w:tcBorders>
          </w:tcPr>
          <w:p w14:paraId="28CCCF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3B17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79EFE40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4873A31D" w14:textId="77777777" w:rsidTr="00847C61">
        <w:tc>
          <w:tcPr>
            <w:tcW w:w="450" w:type="dxa"/>
            <w:tcBorders>
              <w:top w:val="nil"/>
              <w:left w:val="nil"/>
              <w:bottom w:val="nil"/>
              <w:right w:val="nil"/>
            </w:tcBorders>
          </w:tcPr>
          <w:p w14:paraId="17363D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6E31A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1800C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282A66D8" w14:textId="77777777" w:rsidTr="00847C61">
        <w:tc>
          <w:tcPr>
            <w:tcW w:w="450" w:type="dxa"/>
            <w:tcBorders>
              <w:top w:val="nil"/>
              <w:left w:val="nil"/>
              <w:bottom w:val="nil"/>
              <w:right w:val="nil"/>
            </w:tcBorders>
          </w:tcPr>
          <w:p w14:paraId="17456D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D97B1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F8764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20E58677" w14:textId="77777777" w:rsidTr="00847C61">
        <w:tc>
          <w:tcPr>
            <w:tcW w:w="450" w:type="dxa"/>
            <w:tcBorders>
              <w:top w:val="nil"/>
              <w:left w:val="nil"/>
              <w:bottom w:val="nil"/>
              <w:right w:val="nil"/>
            </w:tcBorders>
          </w:tcPr>
          <w:p w14:paraId="7DB847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9EF42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A0A1C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206435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9FEAFF4" w14:textId="77777777" w:rsidTr="00847C61">
        <w:tc>
          <w:tcPr>
            <w:tcW w:w="9360" w:type="dxa"/>
            <w:gridSpan w:val="3"/>
            <w:tcBorders>
              <w:top w:val="nil"/>
              <w:left w:val="nil"/>
              <w:bottom w:val="nil"/>
              <w:right w:val="nil"/>
            </w:tcBorders>
          </w:tcPr>
          <w:p w14:paraId="3F5FD1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F705CB6" w14:textId="77777777" w:rsidTr="00847C61">
        <w:tc>
          <w:tcPr>
            <w:tcW w:w="450" w:type="dxa"/>
            <w:tcBorders>
              <w:top w:val="nil"/>
              <w:left w:val="nil"/>
              <w:bottom w:val="nil"/>
              <w:right w:val="nil"/>
            </w:tcBorders>
          </w:tcPr>
          <w:p w14:paraId="1AB111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15F8A6D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F24D2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2A2ED2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28C346D2" w14:textId="77777777" w:rsidTr="00847C61">
        <w:tc>
          <w:tcPr>
            <w:tcW w:w="450" w:type="dxa"/>
            <w:tcBorders>
              <w:top w:val="nil"/>
              <w:left w:val="nil"/>
              <w:bottom w:val="nil"/>
              <w:right w:val="nil"/>
            </w:tcBorders>
          </w:tcPr>
          <w:p w14:paraId="14A19BC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6E18C8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5D957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E0E4DF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STANDPLAATS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5D147F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STANDPLAATS is een specialisatie van OBJECT.</w:t>
            </w:r>
            <w:r w:rsidRPr="00474957">
              <w:rPr>
                <w:rFonts w:ascii="Arial" w:hAnsi="Arial" w:cs="Arial"/>
                <w:szCs w:val="24"/>
                <w:lang w:val="en-AU" w:eastAsia="en-US"/>
              </w:rPr>
              <w:fldChar w:fldCharType="end"/>
            </w:r>
          </w:p>
        </w:tc>
      </w:tr>
      <w:tr w:rsidR="00847C61" w:rsidRPr="00474957" w14:paraId="73437736" w14:textId="77777777" w:rsidTr="00847C61">
        <w:trPr>
          <w:trHeight w:hRule="exact" w:val="128"/>
        </w:trPr>
        <w:tc>
          <w:tcPr>
            <w:tcW w:w="450" w:type="dxa"/>
            <w:tcBorders>
              <w:top w:val="nil"/>
              <w:left w:val="nil"/>
              <w:bottom w:val="nil"/>
              <w:right w:val="nil"/>
            </w:tcBorders>
          </w:tcPr>
          <w:p w14:paraId="6680A993"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0F64A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39842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E413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26B80E8" w14:textId="77777777" w:rsidTr="00847C61">
        <w:trPr>
          <w:cantSplit/>
        </w:trPr>
        <w:tc>
          <w:tcPr>
            <w:tcW w:w="9360" w:type="dxa"/>
            <w:tcBorders>
              <w:top w:val="nil"/>
              <w:left w:val="nil"/>
              <w:bottom w:val="nil"/>
              <w:right w:val="nil"/>
            </w:tcBorders>
          </w:tcPr>
          <w:p w14:paraId="26D764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0456CCB"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STANDPLAATS die in het RGBZ gebruikt worden bij deze specialisatie van OBJECT. Zie voor de specificaties van deze gegevens het RSGB.</w:t>
            </w:r>
          </w:p>
        </w:tc>
      </w:tr>
    </w:tbl>
    <w:bookmarkStart w:id="3666" w:name="BKM_E62E0567_A3CD_4381_9324_19AF23652308"/>
    <w:bookmarkEnd w:id="3666"/>
    <w:p w14:paraId="213D4A55" w14:textId="3EC527FE" w:rsidR="00847C61" w:rsidRPr="00474957" w:rsidRDefault="00DE73DB" w:rsidP="00847C61">
      <w:pPr>
        <w:pStyle w:val="Kop3"/>
        <w:rPr>
          <w:rFonts w:ascii="Arial" w:hAnsi="Arial"/>
          <w:sz w:val="30"/>
        </w:rPr>
      </w:pPr>
      <w:r w:rsidRPr="00474957">
        <w:rPr>
          <w:rFonts w:ascii="Arial" w:hAnsi="Arial"/>
          <w:lang w:val="en-AU"/>
        </w:rPr>
        <w:lastRenderedPageBreak/>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STATUS</w:t>
      </w:r>
      <w:r w:rsidR="003B6B78">
        <w:fldChar w:fldCharType="end"/>
      </w:r>
      <w:ins w:id="3667" w:author="Arjan Kloosterboer" w:date="2017-09-21T12:46:00Z">
        <w:r w:rsidR="00BB0431">
          <w:rPr>
            <w:rFonts w:ascii="Arial" w:hAnsi="Arial" w:cs="Arial"/>
            <w:lang w:val="en-AU"/>
          </w:rPr>
          <w:t xml:space="preserve"> (ALS 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0B9B4BBB" w14:textId="77777777" w:rsidTr="00847C61">
        <w:trPr>
          <w:trHeight w:val="271"/>
        </w:trPr>
        <w:tc>
          <w:tcPr>
            <w:tcW w:w="2340" w:type="dxa"/>
            <w:gridSpan w:val="2"/>
            <w:tcBorders>
              <w:top w:val="nil"/>
              <w:left w:val="nil"/>
              <w:bottom w:val="nil"/>
              <w:right w:val="nil"/>
            </w:tcBorders>
          </w:tcPr>
          <w:p w14:paraId="475950B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7A0193" w14:textId="564B4270"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w:t>
            </w:r>
            <w:r w:rsidRPr="00474957">
              <w:rPr>
                <w:rFonts w:ascii="Arial" w:hAnsi="Arial" w:cs="Arial"/>
                <w:szCs w:val="24"/>
                <w:lang w:val="en-AU" w:eastAsia="en-US"/>
              </w:rPr>
              <w:fldChar w:fldCharType="end"/>
            </w:r>
            <w:ins w:id="3668" w:author="Arjan Kloosterboer" w:date="2017-09-21T12:46:00Z">
              <w:r w:rsidR="00BB0431">
                <w:rPr>
                  <w:rFonts w:ascii="Arial" w:hAnsi="Arial" w:cs="Arial"/>
                  <w:szCs w:val="24"/>
                  <w:lang w:val="en-AU" w:eastAsia="en-US"/>
                </w:rPr>
                <w:t xml:space="preserve"> (ALS OBJECT)</w:t>
              </w:r>
            </w:ins>
          </w:p>
        </w:tc>
      </w:tr>
      <w:tr w:rsidR="00847C61" w:rsidRPr="00474957" w14:paraId="5F98474F" w14:textId="77777777" w:rsidTr="00847C61">
        <w:trPr>
          <w:trHeight w:hRule="exact" w:val="128"/>
        </w:trPr>
        <w:tc>
          <w:tcPr>
            <w:tcW w:w="2340" w:type="dxa"/>
            <w:gridSpan w:val="2"/>
            <w:tcBorders>
              <w:top w:val="nil"/>
              <w:left w:val="nil"/>
              <w:bottom w:val="nil"/>
              <w:right w:val="nil"/>
            </w:tcBorders>
          </w:tcPr>
          <w:p w14:paraId="5FB50A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70A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5B9841" w14:textId="77777777" w:rsidTr="00847C61">
        <w:trPr>
          <w:trHeight w:val="151"/>
        </w:trPr>
        <w:tc>
          <w:tcPr>
            <w:tcW w:w="2340" w:type="dxa"/>
            <w:gridSpan w:val="2"/>
            <w:tcBorders>
              <w:top w:val="nil"/>
              <w:left w:val="nil"/>
              <w:bottom w:val="nil"/>
              <w:right w:val="nil"/>
            </w:tcBorders>
          </w:tcPr>
          <w:p w14:paraId="6FF47FB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1D527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RGBZ</w:t>
            </w:r>
          </w:p>
        </w:tc>
      </w:tr>
      <w:tr w:rsidR="00847C61" w:rsidRPr="00474957" w14:paraId="6C2EEEED" w14:textId="77777777" w:rsidTr="00847C61">
        <w:trPr>
          <w:trHeight w:hRule="exact" w:val="128"/>
        </w:trPr>
        <w:tc>
          <w:tcPr>
            <w:tcW w:w="2340" w:type="dxa"/>
            <w:gridSpan w:val="2"/>
            <w:tcBorders>
              <w:top w:val="nil"/>
              <w:left w:val="nil"/>
              <w:bottom w:val="nil"/>
              <w:right w:val="nil"/>
            </w:tcBorders>
          </w:tcPr>
          <w:p w14:paraId="09ECC0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A9DA0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2818B13" w14:textId="77777777" w:rsidTr="00847C61">
        <w:tc>
          <w:tcPr>
            <w:tcW w:w="2340" w:type="dxa"/>
            <w:gridSpan w:val="2"/>
            <w:tcBorders>
              <w:top w:val="nil"/>
              <w:left w:val="nil"/>
              <w:bottom w:val="nil"/>
              <w:right w:val="nil"/>
            </w:tcBorders>
          </w:tcPr>
          <w:p w14:paraId="5F90F01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6583F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C078663" w14:textId="77777777" w:rsidTr="00847C61">
        <w:trPr>
          <w:trHeight w:hRule="exact" w:val="241"/>
        </w:trPr>
        <w:tc>
          <w:tcPr>
            <w:tcW w:w="2340" w:type="dxa"/>
            <w:gridSpan w:val="2"/>
            <w:tcBorders>
              <w:top w:val="nil"/>
              <w:left w:val="nil"/>
              <w:bottom w:val="nil"/>
              <w:right w:val="nil"/>
            </w:tcBorders>
          </w:tcPr>
          <w:p w14:paraId="0EC115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05F889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CE3BF46" w14:textId="77777777" w:rsidTr="00847C61">
        <w:tc>
          <w:tcPr>
            <w:tcW w:w="2340" w:type="dxa"/>
            <w:gridSpan w:val="2"/>
            <w:tcBorders>
              <w:top w:val="nil"/>
              <w:left w:val="nil"/>
              <w:bottom w:val="nil"/>
              <w:right w:val="nil"/>
            </w:tcBorders>
          </w:tcPr>
          <w:p w14:paraId="17BB37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4535B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51A82BE" w14:textId="77777777" w:rsidTr="00847C61">
        <w:tc>
          <w:tcPr>
            <w:tcW w:w="450" w:type="dxa"/>
            <w:tcBorders>
              <w:top w:val="nil"/>
              <w:left w:val="nil"/>
              <w:bottom w:val="nil"/>
              <w:right w:val="nil"/>
            </w:tcBorders>
          </w:tcPr>
          <w:p w14:paraId="182D89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3669" w:name="BKM_1B0391AC_C7C0_45d3_8BE8_A14F6263A018"/>
          </w:p>
        </w:tc>
        <w:tc>
          <w:tcPr>
            <w:tcW w:w="2790" w:type="dxa"/>
            <w:gridSpan w:val="2"/>
            <w:tcBorders>
              <w:top w:val="nil"/>
              <w:left w:val="nil"/>
              <w:bottom w:val="nil"/>
              <w:right w:val="nil"/>
            </w:tcBorders>
          </w:tcPr>
          <w:p w14:paraId="25FD8F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B660D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5BF5633" w14:textId="77777777" w:rsidTr="00847C61">
        <w:tc>
          <w:tcPr>
            <w:tcW w:w="450" w:type="dxa"/>
            <w:tcBorders>
              <w:top w:val="nil"/>
              <w:left w:val="nil"/>
              <w:bottom w:val="nil"/>
              <w:right w:val="nil"/>
            </w:tcBorders>
          </w:tcPr>
          <w:p w14:paraId="45169F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FEFABE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status gezet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8A1E4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status gezet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69"/>
      </w:tr>
      <w:tr w:rsidR="00847C61" w:rsidRPr="00474957" w14:paraId="7337DD5A" w14:textId="77777777" w:rsidTr="00847C61">
        <w:tc>
          <w:tcPr>
            <w:tcW w:w="450" w:type="dxa"/>
            <w:tcBorders>
              <w:top w:val="nil"/>
              <w:left w:val="nil"/>
              <w:bottom w:val="nil"/>
              <w:right w:val="nil"/>
            </w:tcBorders>
          </w:tcPr>
          <w:p w14:paraId="485ADD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0" w:name="BKM_70C5DB53_B8AD_4489_8C2F_A9CBF90082E5"/>
          </w:p>
        </w:tc>
        <w:tc>
          <w:tcPr>
            <w:tcW w:w="2790" w:type="dxa"/>
            <w:gridSpan w:val="2"/>
            <w:tcBorders>
              <w:top w:val="nil"/>
              <w:left w:val="nil"/>
              <w:bottom w:val="nil"/>
              <w:right w:val="nil"/>
            </w:tcBorders>
          </w:tcPr>
          <w:p w14:paraId="60F57A7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Zaakidentificatie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4686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Zaakidentificatie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0"/>
      </w:tr>
      <w:tr w:rsidR="00875949" w:rsidRPr="00474957" w14:paraId="6B7DBD4C" w14:textId="77777777" w:rsidTr="00847C61">
        <w:trPr>
          <w:ins w:id="3671" w:author="Arjan Kloosterboer" w:date="2017-03-13T13:47:00Z"/>
        </w:trPr>
        <w:tc>
          <w:tcPr>
            <w:tcW w:w="450" w:type="dxa"/>
            <w:tcBorders>
              <w:top w:val="nil"/>
              <w:left w:val="nil"/>
              <w:bottom w:val="nil"/>
              <w:right w:val="nil"/>
            </w:tcBorders>
          </w:tcPr>
          <w:p w14:paraId="27EDEE43" w14:textId="77777777" w:rsidR="00875949" w:rsidRPr="00474957" w:rsidRDefault="00875949" w:rsidP="00847C61">
            <w:pPr>
              <w:widowControl w:val="0"/>
              <w:autoSpaceDE w:val="0"/>
              <w:autoSpaceDN w:val="0"/>
              <w:adjustRightInd w:val="0"/>
              <w:spacing w:line="240" w:lineRule="auto"/>
              <w:contextualSpacing w:val="0"/>
              <w:rPr>
                <w:ins w:id="3672" w:author="Arjan Kloosterboer" w:date="2017-03-13T13:47:00Z"/>
                <w:rFonts w:ascii="Calibri" w:hAnsi="Calibri" w:cs="Arial"/>
                <w:color w:val="0F0F0F"/>
                <w:sz w:val="22"/>
                <w:szCs w:val="24"/>
                <w:lang w:eastAsia="en-US"/>
              </w:rPr>
            </w:pPr>
          </w:p>
        </w:tc>
        <w:tc>
          <w:tcPr>
            <w:tcW w:w="2790" w:type="dxa"/>
            <w:gridSpan w:val="2"/>
            <w:tcBorders>
              <w:top w:val="nil"/>
              <w:left w:val="nil"/>
              <w:bottom w:val="nil"/>
              <w:right w:val="nil"/>
            </w:tcBorders>
          </w:tcPr>
          <w:p w14:paraId="6DDA55E8" w14:textId="5DAA1586" w:rsidR="00875949" w:rsidRPr="00474957" w:rsidRDefault="00875949" w:rsidP="00847C61">
            <w:pPr>
              <w:widowControl w:val="0"/>
              <w:autoSpaceDE w:val="0"/>
              <w:autoSpaceDN w:val="0"/>
              <w:adjustRightInd w:val="0"/>
              <w:spacing w:line="240" w:lineRule="auto"/>
              <w:contextualSpacing w:val="0"/>
              <w:rPr>
                <w:ins w:id="3673" w:author="Arjan Kloosterboer" w:date="2017-03-13T13:47:00Z"/>
                <w:rFonts w:ascii="Arial" w:hAnsi="Arial" w:cs="Arial"/>
                <w:szCs w:val="24"/>
                <w:lang w:val="en-AU" w:eastAsia="en-US"/>
              </w:rPr>
            </w:pPr>
            <w:ins w:id="3674" w:author="Arjan Kloosterboer" w:date="2017-03-13T13:47:00Z">
              <w:r>
                <w:rPr>
                  <w:rFonts w:ascii="Arial" w:hAnsi="Arial" w:cs="Arial"/>
                  <w:szCs w:val="24"/>
                  <w:lang w:val="en-AU" w:eastAsia="en-US"/>
                </w:rPr>
                <w:t>Bronorganisatie</w:t>
              </w:r>
            </w:ins>
          </w:p>
        </w:tc>
        <w:tc>
          <w:tcPr>
            <w:tcW w:w="6120" w:type="dxa"/>
            <w:tcBorders>
              <w:top w:val="nil"/>
              <w:left w:val="nil"/>
              <w:bottom w:val="nil"/>
              <w:right w:val="nil"/>
            </w:tcBorders>
          </w:tcPr>
          <w:p w14:paraId="6C1E8FC1" w14:textId="7CCDFEB8" w:rsidR="00875949" w:rsidRPr="00474957" w:rsidRDefault="00875949" w:rsidP="00847C61">
            <w:pPr>
              <w:widowControl w:val="0"/>
              <w:autoSpaceDE w:val="0"/>
              <w:autoSpaceDN w:val="0"/>
              <w:adjustRightInd w:val="0"/>
              <w:spacing w:line="240" w:lineRule="auto"/>
              <w:contextualSpacing w:val="0"/>
              <w:rPr>
                <w:ins w:id="3675" w:author="Arjan Kloosterboer" w:date="2017-03-13T13:47:00Z"/>
                <w:rFonts w:ascii="Calibri" w:hAnsi="Calibri" w:cs="Arial"/>
                <w:color w:val="000000"/>
                <w:sz w:val="22"/>
                <w:szCs w:val="24"/>
                <w:lang w:eastAsia="en-US"/>
              </w:rPr>
            </w:pPr>
            <w:ins w:id="3676" w:author="Arjan Kloosterboer" w:date="2017-03-13T13:48:00Z">
              <w:r w:rsidRPr="00474957">
                <w:rPr>
                  <w:rFonts w:ascii="Calibri" w:hAnsi="Calibri" w:cs="Arial"/>
                  <w:color w:val="000000"/>
                  <w:sz w:val="22"/>
                  <w:szCs w:val="24"/>
                  <w:lang w:eastAsia="en-US"/>
                </w:rPr>
                <w:t>RGBZ</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ZAAK</w:t>
              </w:r>
              <w:r>
                <w:rPr>
                  <w:rFonts w:ascii="Calibri" w:hAnsi="Calibri" w:cs="Arial"/>
                  <w:color w:val="000000"/>
                  <w:sz w:val="22"/>
                  <w:szCs w:val="24"/>
                  <w:lang w:eastAsia="en-US"/>
                </w:rPr>
                <w:t>.(Attribuutsoort)Bronorganisatie</w:t>
              </w:r>
            </w:ins>
          </w:p>
        </w:tc>
      </w:tr>
      <w:tr w:rsidR="00847C61" w:rsidRPr="00474957" w14:paraId="30C74D48" w14:textId="77777777" w:rsidTr="00847C61">
        <w:tc>
          <w:tcPr>
            <w:tcW w:w="450" w:type="dxa"/>
            <w:tcBorders>
              <w:top w:val="nil"/>
              <w:left w:val="nil"/>
              <w:bottom w:val="nil"/>
              <w:right w:val="nil"/>
            </w:tcBorders>
          </w:tcPr>
          <w:p w14:paraId="4133C17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7" w:name="BKM_E6B748B6_1AFA_4fdc_B6E0_66CF2E0851CC"/>
          </w:p>
        </w:tc>
        <w:tc>
          <w:tcPr>
            <w:tcW w:w="2790" w:type="dxa"/>
            <w:gridSpan w:val="2"/>
            <w:tcBorders>
              <w:top w:val="nil"/>
              <w:left w:val="nil"/>
              <w:bottom w:val="nil"/>
              <w:right w:val="nil"/>
            </w:tcBorders>
          </w:tcPr>
          <w:p w14:paraId="799241D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Statustype-omschrijving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F554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Statustype-omschrijving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7"/>
      </w:tr>
      <w:tr w:rsidR="00847C61" w:rsidRPr="00474957" w14:paraId="3A3287C0" w14:textId="77777777" w:rsidTr="00847C61">
        <w:tc>
          <w:tcPr>
            <w:tcW w:w="450" w:type="dxa"/>
            <w:tcBorders>
              <w:top w:val="nil"/>
              <w:left w:val="nil"/>
              <w:bottom w:val="nil"/>
              <w:right w:val="nil"/>
            </w:tcBorders>
          </w:tcPr>
          <w:p w14:paraId="68EC86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3678" w:name="BKM_7F0A848A_FA1D_4185_8B31_70F775550A1A"/>
          </w:p>
        </w:tc>
        <w:tc>
          <w:tcPr>
            <w:tcW w:w="2790" w:type="dxa"/>
            <w:gridSpan w:val="2"/>
            <w:tcBorders>
              <w:top w:val="nil"/>
              <w:left w:val="nil"/>
              <w:bottom w:val="nil"/>
              <w:right w:val="nil"/>
            </w:tcBorders>
          </w:tcPr>
          <w:p w14:paraId="54F15B1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Statustypevolgnummer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A40FC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Statustypevolgnummer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3678"/>
      </w:tr>
    </w:tbl>
    <w:p w14:paraId="3F8EB1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2A75ED0" w14:textId="77777777" w:rsidTr="00847C61">
        <w:tc>
          <w:tcPr>
            <w:tcW w:w="9360" w:type="dxa"/>
            <w:gridSpan w:val="3"/>
            <w:tcBorders>
              <w:top w:val="nil"/>
              <w:left w:val="nil"/>
              <w:bottom w:val="nil"/>
              <w:right w:val="nil"/>
            </w:tcBorders>
          </w:tcPr>
          <w:p w14:paraId="6030292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F31F5C4" w14:textId="77777777" w:rsidTr="00847C61">
        <w:tc>
          <w:tcPr>
            <w:tcW w:w="450" w:type="dxa"/>
            <w:tcBorders>
              <w:top w:val="nil"/>
              <w:left w:val="nil"/>
              <w:bottom w:val="nil"/>
              <w:right w:val="nil"/>
            </w:tcBorders>
          </w:tcPr>
          <w:p w14:paraId="59ED1A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81A5D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67FC69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EF16E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8DC4A8A" w14:textId="77777777" w:rsidTr="00847C61">
        <w:tc>
          <w:tcPr>
            <w:tcW w:w="450" w:type="dxa"/>
            <w:tcBorders>
              <w:top w:val="nil"/>
              <w:left w:val="nil"/>
              <w:bottom w:val="nil"/>
              <w:right w:val="nil"/>
            </w:tcBorders>
          </w:tcPr>
          <w:p w14:paraId="1AAE476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F532A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BB0431">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BA4DF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1F0DB9E9" w14:textId="0439C272"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STATUS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ins w:id="3679" w:author="Arjan Kloosterboer" w:date="2017-09-21T12:52:00Z">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CA1DE5B" w14:textId="43490F3B"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STATUS</w:t>
            </w:r>
            <w:ins w:id="3680" w:author="Arjan Kloosterboer" w:date="2017-09-21T12:52:00Z">
              <w:r w:rsidR="00BB0431">
                <w:rPr>
                  <w:rFonts w:ascii="Calibri" w:hAnsi="Calibri" w:cs="Arial"/>
                  <w:color w:val="0F0F0F"/>
                  <w:sz w:val="22"/>
                  <w:szCs w:val="24"/>
                  <w:lang w:eastAsia="en-US"/>
                </w:rPr>
                <w:t xml:space="preserve"> </w:t>
              </w:r>
              <w:r w:rsidR="00BB0431" w:rsidRPr="00BB0431">
                <w:rPr>
                  <w:rFonts w:ascii="Arial" w:hAnsi="Arial" w:cs="Arial"/>
                  <w:szCs w:val="24"/>
                  <w:lang w:eastAsia="en-US"/>
                </w:rPr>
                <w:t xml:space="preserve"> (ALS OBJECT)</w:t>
              </w:r>
            </w:ins>
            <w:r w:rsidR="00847C61" w:rsidRPr="00474957">
              <w:rPr>
                <w:rFonts w:ascii="Calibri" w:hAnsi="Calibri" w:cs="Arial"/>
                <w:color w:val="0F0F0F"/>
                <w:sz w:val="22"/>
                <w:szCs w:val="24"/>
                <w:lang w:eastAsia="en-US"/>
              </w:rPr>
              <w:t xml:space="preserve"> is een specialisatie van OBJECT.</w:t>
            </w:r>
            <w:r w:rsidRPr="00474957">
              <w:rPr>
                <w:rFonts w:ascii="Arial" w:hAnsi="Arial" w:cs="Arial"/>
                <w:szCs w:val="24"/>
                <w:lang w:val="en-AU" w:eastAsia="en-US"/>
              </w:rPr>
              <w:fldChar w:fldCharType="end"/>
            </w:r>
          </w:p>
        </w:tc>
      </w:tr>
      <w:tr w:rsidR="00847C61" w:rsidRPr="00474957" w14:paraId="103460AC" w14:textId="77777777" w:rsidTr="00847C61">
        <w:trPr>
          <w:trHeight w:hRule="exact" w:val="128"/>
        </w:trPr>
        <w:tc>
          <w:tcPr>
            <w:tcW w:w="450" w:type="dxa"/>
            <w:tcBorders>
              <w:top w:val="nil"/>
              <w:left w:val="nil"/>
              <w:bottom w:val="nil"/>
              <w:right w:val="nil"/>
            </w:tcBorders>
          </w:tcPr>
          <w:p w14:paraId="56243ED0"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78A91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A01555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46D6D7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1DBA220" w14:textId="77777777" w:rsidTr="00847C61">
        <w:trPr>
          <w:cantSplit/>
        </w:trPr>
        <w:tc>
          <w:tcPr>
            <w:tcW w:w="9360" w:type="dxa"/>
            <w:tcBorders>
              <w:top w:val="nil"/>
              <w:left w:val="nil"/>
              <w:bottom w:val="nil"/>
              <w:right w:val="nil"/>
            </w:tcBorders>
          </w:tcPr>
          <w:p w14:paraId="350C62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3728589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RGBZ ontleende gegevens van een STATUS die in het RGBZ gebruikt worden bij deze specialisatie van OBJECT. Zie voor de specificaties van deze gegevens het RGBZ.</w:t>
            </w:r>
          </w:p>
        </w:tc>
      </w:tr>
    </w:tbl>
    <w:bookmarkStart w:id="3681" w:name="BKM_E9FB270D_048C_4b19_8FBA_7E0BEC9733B2"/>
    <w:bookmarkEnd w:id="3681"/>
    <w:p w14:paraId="01E7767A" w14:textId="7A0CFAD6" w:rsidR="00847C61" w:rsidRPr="00474957" w:rsidDel="00BB0431" w:rsidRDefault="00DE73DB" w:rsidP="00847C61">
      <w:pPr>
        <w:pStyle w:val="Kop3"/>
        <w:rPr>
          <w:del w:id="3682" w:author="Arjan Kloosterboer" w:date="2017-09-21T12:43:00Z"/>
          <w:rFonts w:ascii="Arial" w:hAnsi="Arial"/>
          <w:sz w:val="30"/>
        </w:rPr>
      </w:pPr>
      <w:del w:id="3683" w:author="Arjan Kloosterboer" w:date="2017-09-21T12:43:00Z">
        <w:r w:rsidRPr="00474957" w:rsidDel="00BB0431">
          <w:rPr>
            <w:rFonts w:ascii="Arial" w:hAnsi="Arial"/>
            <w:b w:val="0"/>
            <w:bCs w:val="0"/>
            <w:lang w:val="en-AU"/>
          </w:rPr>
          <w:fldChar w:fldCharType="begin" w:fldLock="1"/>
        </w:r>
        <w:r w:rsidR="00847C61" w:rsidRPr="00474957" w:rsidDel="00BB0431">
          <w:rPr>
            <w:rFonts w:ascii="Arial" w:hAnsi="Arial"/>
            <w:lang w:val="en-AU"/>
          </w:rPr>
          <w:delInstrText xml:space="preserve">MERGEFIELD </w:delInstrText>
        </w:r>
        <w:r w:rsidR="00847C61" w:rsidRPr="00474957" w:rsidDel="00BB0431">
          <w:delInstrText>Element.Stereotype</w:delInstrText>
        </w:r>
        <w:r w:rsidRPr="00474957" w:rsidDel="00BB0431">
          <w:rPr>
            <w:rFonts w:ascii="Arial" w:hAnsi="Arial"/>
            <w:b w:val="0"/>
            <w:bCs w:val="0"/>
            <w:lang w:val="en-AU"/>
          </w:rPr>
          <w:fldChar w:fldCharType="separate"/>
        </w:r>
        <w:r w:rsidR="00847C61" w:rsidDel="00BB0431">
          <w:delText>Objecttype</w:delText>
        </w:r>
        <w:r w:rsidRPr="00474957" w:rsidDel="00BB0431">
          <w:rPr>
            <w:rFonts w:ascii="Arial" w:hAnsi="Arial"/>
            <w:b w:val="0"/>
            <w:bCs w:val="0"/>
            <w:lang w:val="en-AU"/>
          </w:rPr>
          <w:fldChar w:fldCharType="end"/>
        </w:r>
        <w:r w:rsidR="00847C61" w:rsidRPr="00474957" w:rsidDel="00BB0431">
          <w:delText xml:space="preserve"> </w:delText>
        </w:r>
        <w:r w:rsidR="003B6B78" w:rsidDel="00BB0431">
          <w:rPr>
            <w:b w:val="0"/>
            <w:bCs w:val="0"/>
          </w:rPr>
          <w:fldChar w:fldCharType="begin" w:fldLock="1"/>
        </w:r>
        <w:r w:rsidR="003B6B78" w:rsidDel="00BB0431">
          <w:delInstrText>MERGEFIELD Element.Name</w:delInstrText>
        </w:r>
        <w:r w:rsidR="003B6B78" w:rsidDel="00BB0431">
          <w:rPr>
            <w:b w:val="0"/>
            <w:bCs w:val="0"/>
          </w:rPr>
          <w:fldChar w:fldCharType="separate"/>
        </w:r>
        <w:r w:rsidR="00847C61" w:rsidRPr="00474957" w:rsidDel="00BB0431">
          <w:delText>TERREINDEEL</w:delText>
        </w:r>
        <w:r w:rsidR="003B6B78" w:rsidDel="00BB0431">
          <w:rPr>
            <w:b w:val="0"/>
            <w:bCs w:val="0"/>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rsidDel="00BB0431" w14:paraId="52972F98" w14:textId="7C3F101F" w:rsidTr="00847C61">
        <w:trPr>
          <w:trHeight w:val="271"/>
          <w:del w:id="3684" w:author="Arjan Kloosterboer" w:date="2017-09-21T12:43:00Z"/>
        </w:trPr>
        <w:tc>
          <w:tcPr>
            <w:tcW w:w="2340" w:type="dxa"/>
            <w:gridSpan w:val="2"/>
            <w:tcBorders>
              <w:top w:val="nil"/>
              <w:left w:val="nil"/>
              <w:bottom w:val="nil"/>
              <w:right w:val="nil"/>
            </w:tcBorders>
          </w:tcPr>
          <w:p w14:paraId="27B8D96C" w14:textId="1FA94AA6" w:rsidR="00847C61" w:rsidRPr="00474957" w:rsidDel="00BB0431" w:rsidRDefault="00847C61" w:rsidP="00847C61">
            <w:pPr>
              <w:widowControl w:val="0"/>
              <w:autoSpaceDE w:val="0"/>
              <w:autoSpaceDN w:val="0"/>
              <w:adjustRightInd w:val="0"/>
              <w:spacing w:line="240" w:lineRule="auto"/>
              <w:contextualSpacing w:val="0"/>
              <w:rPr>
                <w:del w:id="3685" w:author="Arjan Kloosterboer" w:date="2017-09-21T12:43:00Z"/>
                <w:rFonts w:ascii="Calibri" w:hAnsi="Calibri" w:cs="Arial"/>
                <w:color w:val="0F0F0F"/>
                <w:sz w:val="22"/>
                <w:szCs w:val="24"/>
                <w:lang w:eastAsia="en-US"/>
              </w:rPr>
            </w:pPr>
            <w:del w:id="3686" w:author="Arjan Kloosterboer" w:date="2017-09-21T12:43:00Z">
              <w:r w:rsidRPr="00474957" w:rsidDel="00BB0431">
                <w:rPr>
                  <w:rFonts w:ascii="Calibri" w:hAnsi="Calibri" w:cs="Arial"/>
                  <w:b/>
                  <w:color w:val="0F0F0F"/>
                  <w:sz w:val="22"/>
                  <w:szCs w:val="24"/>
                  <w:lang w:eastAsia="en-US"/>
                </w:rPr>
                <w:delText>Naam</w:delText>
              </w:r>
            </w:del>
          </w:p>
        </w:tc>
        <w:tc>
          <w:tcPr>
            <w:tcW w:w="7020" w:type="dxa"/>
            <w:gridSpan w:val="2"/>
            <w:tcBorders>
              <w:top w:val="nil"/>
              <w:left w:val="nil"/>
              <w:bottom w:val="nil"/>
              <w:right w:val="nil"/>
            </w:tcBorders>
          </w:tcPr>
          <w:p w14:paraId="7979D96D" w14:textId="284BBA84" w:rsidR="00847C61" w:rsidRPr="00474957" w:rsidDel="00BB0431" w:rsidRDefault="00DE73DB" w:rsidP="00847C61">
            <w:pPr>
              <w:widowControl w:val="0"/>
              <w:autoSpaceDE w:val="0"/>
              <w:autoSpaceDN w:val="0"/>
              <w:adjustRightInd w:val="0"/>
              <w:spacing w:line="240" w:lineRule="auto"/>
              <w:contextualSpacing w:val="0"/>
              <w:rPr>
                <w:del w:id="3687" w:author="Arjan Kloosterboer" w:date="2017-09-21T12:43:00Z"/>
                <w:rFonts w:ascii="Calibri" w:hAnsi="Calibri" w:cs="Arial"/>
                <w:color w:val="0F0F0F"/>
                <w:sz w:val="22"/>
                <w:szCs w:val="24"/>
                <w:lang w:eastAsia="en-US"/>
              </w:rPr>
            </w:pPr>
            <w:del w:id="3688"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TERREINDEEL</w:delText>
              </w:r>
              <w:r w:rsidRPr="00474957" w:rsidDel="00BB0431">
                <w:rPr>
                  <w:rFonts w:ascii="Arial" w:hAnsi="Arial" w:cs="Arial"/>
                  <w:szCs w:val="24"/>
                  <w:lang w:val="en-AU" w:eastAsia="en-US"/>
                </w:rPr>
                <w:fldChar w:fldCharType="end"/>
              </w:r>
            </w:del>
          </w:p>
        </w:tc>
      </w:tr>
      <w:tr w:rsidR="00847C61" w:rsidRPr="00474957" w:rsidDel="00BB0431" w14:paraId="30E2B079" w14:textId="365175CA" w:rsidTr="00847C61">
        <w:trPr>
          <w:trHeight w:hRule="exact" w:val="128"/>
          <w:del w:id="3689" w:author="Arjan Kloosterboer" w:date="2017-09-21T12:43:00Z"/>
        </w:trPr>
        <w:tc>
          <w:tcPr>
            <w:tcW w:w="2340" w:type="dxa"/>
            <w:gridSpan w:val="2"/>
            <w:tcBorders>
              <w:top w:val="nil"/>
              <w:left w:val="nil"/>
              <w:bottom w:val="nil"/>
              <w:right w:val="nil"/>
            </w:tcBorders>
          </w:tcPr>
          <w:p w14:paraId="0D09C3F2" w14:textId="1A5A81FB" w:rsidR="00847C61" w:rsidRPr="00474957" w:rsidDel="00BB0431" w:rsidRDefault="00847C61" w:rsidP="00847C61">
            <w:pPr>
              <w:widowControl w:val="0"/>
              <w:autoSpaceDE w:val="0"/>
              <w:autoSpaceDN w:val="0"/>
              <w:adjustRightInd w:val="0"/>
              <w:spacing w:line="240" w:lineRule="auto"/>
              <w:contextualSpacing w:val="0"/>
              <w:rPr>
                <w:del w:id="3690"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4AAED9B4" w14:textId="1D393275" w:rsidR="00847C61" w:rsidRPr="00474957" w:rsidDel="00BB0431" w:rsidRDefault="00847C61" w:rsidP="00847C61">
            <w:pPr>
              <w:widowControl w:val="0"/>
              <w:autoSpaceDE w:val="0"/>
              <w:autoSpaceDN w:val="0"/>
              <w:adjustRightInd w:val="0"/>
              <w:spacing w:line="240" w:lineRule="auto"/>
              <w:contextualSpacing w:val="0"/>
              <w:rPr>
                <w:del w:id="3691" w:author="Arjan Kloosterboer" w:date="2017-09-21T12:43:00Z"/>
                <w:rFonts w:ascii="Calibri" w:hAnsi="Calibri" w:cs="Arial"/>
                <w:color w:val="0F0F0F"/>
                <w:sz w:val="22"/>
                <w:szCs w:val="24"/>
                <w:lang w:eastAsia="en-US"/>
              </w:rPr>
            </w:pPr>
          </w:p>
        </w:tc>
      </w:tr>
      <w:tr w:rsidR="00847C61" w:rsidRPr="00474957" w:rsidDel="00BB0431" w14:paraId="3574130F" w14:textId="07376C4A" w:rsidTr="00847C61">
        <w:trPr>
          <w:trHeight w:val="151"/>
          <w:del w:id="3692" w:author="Arjan Kloosterboer" w:date="2017-09-21T12:43:00Z"/>
        </w:trPr>
        <w:tc>
          <w:tcPr>
            <w:tcW w:w="2340" w:type="dxa"/>
            <w:gridSpan w:val="2"/>
            <w:tcBorders>
              <w:top w:val="nil"/>
              <w:left w:val="nil"/>
              <w:bottom w:val="nil"/>
              <w:right w:val="nil"/>
            </w:tcBorders>
          </w:tcPr>
          <w:p w14:paraId="0398E2E2" w14:textId="6E20A491" w:rsidR="00847C61" w:rsidRPr="00474957" w:rsidDel="00BB0431" w:rsidRDefault="00847C61" w:rsidP="00847C61">
            <w:pPr>
              <w:widowControl w:val="0"/>
              <w:autoSpaceDE w:val="0"/>
              <w:autoSpaceDN w:val="0"/>
              <w:adjustRightInd w:val="0"/>
              <w:spacing w:line="240" w:lineRule="auto"/>
              <w:contextualSpacing w:val="0"/>
              <w:rPr>
                <w:del w:id="3693" w:author="Arjan Kloosterboer" w:date="2017-09-21T12:43:00Z"/>
                <w:rFonts w:ascii="Calibri" w:hAnsi="Calibri" w:cs="Arial"/>
                <w:b/>
                <w:color w:val="0F0F0F"/>
                <w:sz w:val="22"/>
                <w:szCs w:val="24"/>
                <w:lang w:eastAsia="en-US"/>
              </w:rPr>
            </w:pPr>
            <w:del w:id="3694" w:author="Arjan Kloosterboer" w:date="2017-09-21T12:43:00Z">
              <w:r w:rsidRPr="00474957" w:rsidDel="00BB0431">
                <w:rPr>
                  <w:rFonts w:ascii="Calibri" w:hAnsi="Calibri" w:cs="Arial"/>
                  <w:b/>
                  <w:color w:val="0F0F0F"/>
                  <w:sz w:val="22"/>
                  <w:szCs w:val="24"/>
                  <w:lang w:eastAsia="en-US"/>
                </w:rPr>
                <w:delText>Herkomst objecttype</w:delText>
              </w:r>
            </w:del>
          </w:p>
        </w:tc>
        <w:tc>
          <w:tcPr>
            <w:tcW w:w="7020" w:type="dxa"/>
            <w:gridSpan w:val="2"/>
            <w:tcBorders>
              <w:top w:val="nil"/>
              <w:left w:val="nil"/>
              <w:bottom w:val="nil"/>
              <w:right w:val="nil"/>
            </w:tcBorders>
          </w:tcPr>
          <w:p w14:paraId="1B44B22C" w14:textId="755634E0" w:rsidR="00847C61" w:rsidRPr="00474957" w:rsidDel="00BB0431" w:rsidRDefault="00847C61" w:rsidP="00847C61">
            <w:pPr>
              <w:widowControl w:val="0"/>
              <w:autoSpaceDE w:val="0"/>
              <w:autoSpaceDN w:val="0"/>
              <w:adjustRightInd w:val="0"/>
              <w:spacing w:line="240" w:lineRule="auto"/>
              <w:contextualSpacing w:val="0"/>
              <w:rPr>
                <w:del w:id="3695" w:author="Arjan Kloosterboer" w:date="2017-09-21T12:43:00Z"/>
                <w:rFonts w:ascii="Calibri" w:hAnsi="Calibri" w:cs="Arial"/>
                <w:b/>
                <w:color w:val="0F0F0F"/>
                <w:sz w:val="22"/>
                <w:szCs w:val="24"/>
                <w:lang w:eastAsia="en-US"/>
              </w:rPr>
            </w:pPr>
            <w:del w:id="3696" w:author="Arjan Kloosterboer" w:date="2017-09-21T12:43:00Z">
              <w:r w:rsidRPr="00474957" w:rsidDel="00BB0431">
                <w:rPr>
                  <w:rFonts w:ascii="Calibri" w:hAnsi="Calibri" w:cs="Arial"/>
                  <w:b/>
                  <w:color w:val="0F0F0F"/>
                  <w:sz w:val="22"/>
                  <w:szCs w:val="24"/>
                  <w:lang w:eastAsia="en-US"/>
                </w:rPr>
                <w:delText>RSGB</w:delText>
              </w:r>
            </w:del>
          </w:p>
        </w:tc>
      </w:tr>
      <w:tr w:rsidR="00847C61" w:rsidRPr="00474957" w:rsidDel="00BB0431" w14:paraId="6836F6FF" w14:textId="7C69B863" w:rsidTr="00847C61">
        <w:trPr>
          <w:trHeight w:hRule="exact" w:val="128"/>
          <w:del w:id="3697" w:author="Arjan Kloosterboer" w:date="2017-09-21T12:43:00Z"/>
        </w:trPr>
        <w:tc>
          <w:tcPr>
            <w:tcW w:w="2340" w:type="dxa"/>
            <w:gridSpan w:val="2"/>
            <w:tcBorders>
              <w:top w:val="nil"/>
              <w:left w:val="nil"/>
              <w:bottom w:val="nil"/>
              <w:right w:val="nil"/>
            </w:tcBorders>
          </w:tcPr>
          <w:p w14:paraId="410BEE75" w14:textId="7442108C" w:rsidR="00847C61" w:rsidRPr="00474957" w:rsidDel="00BB0431" w:rsidRDefault="00847C61" w:rsidP="00847C61">
            <w:pPr>
              <w:widowControl w:val="0"/>
              <w:autoSpaceDE w:val="0"/>
              <w:autoSpaceDN w:val="0"/>
              <w:adjustRightInd w:val="0"/>
              <w:spacing w:line="240" w:lineRule="auto"/>
              <w:contextualSpacing w:val="0"/>
              <w:rPr>
                <w:del w:id="3698"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01C7C757" w14:textId="2581B782" w:rsidR="00847C61" w:rsidRPr="00474957" w:rsidDel="00BB0431" w:rsidRDefault="00847C61" w:rsidP="00847C61">
            <w:pPr>
              <w:widowControl w:val="0"/>
              <w:autoSpaceDE w:val="0"/>
              <w:autoSpaceDN w:val="0"/>
              <w:adjustRightInd w:val="0"/>
              <w:spacing w:line="240" w:lineRule="auto"/>
              <w:contextualSpacing w:val="0"/>
              <w:rPr>
                <w:del w:id="3699" w:author="Arjan Kloosterboer" w:date="2017-09-21T12:43:00Z"/>
                <w:rFonts w:ascii="Calibri" w:hAnsi="Calibri" w:cs="Arial"/>
                <w:color w:val="0F0F0F"/>
                <w:sz w:val="22"/>
                <w:szCs w:val="24"/>
                <w:lang w:eastAsia="en-US"/>
              </w:rPr>
            </w:pPr>
          </w:p>
        </w:tc>
      </w:tr>
      <w:tr w:rsidR="00847C61" w:rsidRPr="00474957" w:rsidDel="00BB0431" w14:paraId="165AD614" w14:textId="26A153AD" w:rsidTr="00847C61">
        <w:trPr>
          <w:del w:id="3700" w:author="Arjan Kloosterboer" w:date="2017-09-21T12:43:00Z"/>
        </w:trPr>
        <w:tc>
          <w:tcPr>
            <w:tcW w:w="2340" w:type="dxa"/>
            <w:gridSpan w:val="2"/>
            <w:tcBorders>
              <w:top w:val="nil"/>
              <w:left w:val="nil"/>
              <w:bottom w:val="nil"/>
              <w:right w:val="nil"/>
            </w:tcBorders>
          </w:tcPr>
          <w:p w14:paraId="1FAE7CCB" w14:textId="7ED396B6" w:rsidR="00847C61" w:rsidRPr="00474957" w:rsidDel="00BB0431" w:rsidRDefault="00847C61" w:rsidP="00847C61">
            <w:pPr>
              <w:widowControl w:val="0"/>
              <w:autoSpaceDE w:val="0"/>
              <w:autoSpaceDN w:val="0"/>
              <w:adjustRightInd w:val="0"/>
              <w:spacing w:line="240" w:lineRule="auto"/>
              <w:contextualSpacing w:val="0"/>
              <w:rPr>
                <w:del w:id="3701" w:author="Arjan Kloosterboer" w:date="2017-09-21T12:43:00Z"/>
                <w:rFonts w:ascii="Calibri" w:hAnsi="Calibri" w:cs="Arial"/>
                <w:b/>
                <w:color w:val="0F0F0F"/>
                <w:sz w:val="22"/>
                <w:szCs w:val="24"/>
                <w:lang w:eastAsia="en-US"/>
              </w:rPr>
            </w:pPr>
            <w:del w:id="3702" w:author="Arjan Kloosterboer" w:date="2017-09-21T12:43:00Z">
              <w:r w:rsidRPr="00474957" w:rsidDel="00BB0431">
                <w:rPr>
                  <w:rFonts w:ascii="Calibri" w:hAnsi="Calibri" w:cs="Arial"/>
                  <w:b/>
                  <w:color w:val="0F0F0F"/>
                  <w:sz w:val="22"/>
                  <w:szCs w:val="24"/>
                  <w:lang w:eastAsia="en-US"/>
                </w:rPr>
                <w:delText>Datum opname object</w:delText>
              </w:r>
            </w:del>
          </w:p>
        </w:tc>
        <w:tc>
          <w:tcPr>
            <w:tcW w:w="7020" w:type="dxa"/>
            <w:gridSpan w:val="2"/>
            <w:tcBorders>
              <w:top w:val="nil"/>
              <w:left w:val="nil"/>
              <w:bottom w:val="nil"/>
              <w:right w:val="nil"/>
            </w:tcBorders>
          </w:tcPr>
          <w:p w14:paraId="03F62E4C" w14:textId="1649C1ED" w:rsidR="00847C61" w:rsidRPr="00474957" w:rsidDel="00BB0431" w:rsidRDefault="00847C61" w:rsidP="00847C61">
            <w:pPr>
              <w:widowControl w:val="0"/>
              <w:autoSpaceDE w:val="0"/>
              <w:autoSpaceDN w:val="0"/>
              <w:adjustRightInd w:val="0"/>
              <w:spacing w:line="240" w:lineRule="auto"/>
              <w:contextualSpacing w:val="0"/>
              <w:rPr>
                <w:del w:id="3703" w:author="Arjan Kloosterboer" w:date="2017-09-21T12:43:00Z"/>
                <w:rFonts w:ascii="Calibri" w:hAnsi="Calibri" w:cs="Arial"/>
                <w:color w:val="0F0F0F"/>
                <w:sz w:val="22"/>
                <w:szCs w:val="24"/>
                <w:lang w:eastAsia="en-US"/>
              </w:rPr>
            </w:pPr>
            <w:del w:id="3704" w:author="Arjan Kloosterboer" w:date="2017-09-21T12:43:00Z">
              <w:r w:rsidRPr="00474957" w:rsidDel="00BB0431">
                <w:rPr>
                  <w:rFonts w:ascii="Calibri" w:hAnsi="Calibri" w:cs="Arial"/>
                  <w:color w:val="0F0F0F"/>
                  <w:sz w:val="22"/>
                  <w:szCs w:val="24"/>
                  <w:lang w:eastAsia="en-US"/>
                </w:rPr>
                <w:delText>september 2010</w:delText>
              </w:r>
            </w:del>
          </w:p>
        </w:tc>
      </w:tr>
      <w:tr w:rsidR="00847C61" w:rsidRPr="00474957" w:rsidDel="00BB0431" w14:paraId="5314055C" w14:textId="12FBF80B" w:rsidTr="00847C61">
        <w:trPr>
          <w:trHeight w:hRule="exact" w:val="241"/>
          <w:del w:id="3705" w:author="Arjan Kloosterboer" w:date="2017-09-21T12:43:00Z"/>
        </w:trPr>
        <w:tc>
          <w:tcPr>
            <w:tcW w:w="2340" w:type="dxa"/>
            <w:gridSpan w:val="2"/>
            <w:tcBorders>
              <w:top w:val="nil"/>
              <w:left w:val="nil"/>
              <w:bottom w:val="nil"/>
              <w:right w:val="nil"/>
            </w:tcBorders>
          </w:tcPr>
          <w:p w14:paraId="35D38725" w14:textId="1613DEA1" w:rsidR="00847C61" w:rsidRPr="00474957" w:rsidDel="00BB0431" w:rsidRDefault="00847C61" w:rsidP="00847C61">
            <w:pPr>
              <w:widowControl w:val="0"/>
              <w:autoSpaceDE w:val="0"/>
              <w:autoSpaceDN w:val="0"/>
              <w:adjustRightInd w:val="0"/>
              <w:spacing w:line="240" w:lineRule="auto"/>
              <w:contextualSpacing w:val="0"/>
              <w:rPr>
                <w:del w:id="3706" w:author="Arjan Kloosterboer" w:date="2017-09-21T12:43:00Z"/>
                <w:rFonts w:ascii="Calibri" w:hAnsi="Calibri" w:cs="Arial"/>
                <w:b/>
                <w:color w:val="0F0F0F"/>
                <w:sz w:val="22"/>
                <w:szCs w:val="24"/>
                <w:lang w:eastAsia="en-US"/>
              </w:rPr>
            </w:pPr>
          </w:p>
        </w:tc>
        <w:tc>
          <w:tcPr>
            <w:tcW w:w="7020" w:type="dxa"/>
            <w:gridSpan w:val="2"/>
            <w:tcBorders>
              <w:top w:val="nil"/>
              <w:left w:val="nil"/>
              <w:bottom w:val="nil"/>
              <w:right w:val="nil"/>
            </w:tcBorders>
          </w:tcPr>
          <w:p w14:paraId="0EF47408" w14:textId="1350849B" w:rsidR="00847C61" w:rsidRPr="00474957" w:rsidDel="00BB0431" w:rsidRDefault="00847C61" w:rsidP="00847C61">
            <w:pPr>
              <w:widowControl w:val="0"/>
              <w:autoSpaceDE w:val="0"/>
              <w:autoSpaceDN w:val="0"/>
              <w:adjustRightInd w:val="0"/>
              <w:spacing w:line="240" w:lineRule="auto"/>
              <w:contextualSpacing w:val="0"/>
              <w:rPr>
                <w:del w:id="3707" w:author="Arjan Kloosterboer" w:date="2017-09-21T12:43:00Z"/>
                <w:rFonts w:ascii="Calibri" w:hAnsi="Calibri" w:cs="Arial"/>
                <w:color w:val="0F0F0F"/>
                <w:sz w:val="22"/>
                <w:szCs w:val="24"/>
                <w:lang w:eastAsia="en-US"/>
              </w:rPr>
            </w:pPr>
          </w:p>
        </w:tc>
      </w:tr>
      <w:tr w:rsidR="00847C61" w:rsidRPr="00474957" w:rsidDel="00BB0431" w14:paraId="677B01ED" w14:textId="55B1B8BF" w:rsidTr="00847C61">
        <w:trPr>
          <w:del w:id="3708" w:author="Arjan Kloosterboer" w:date="2017-09-21T12:43:00Z"/>
        </w:trPr>
        <w:tc>
          <w:tcPr>
            <w:tcW w:w="2340" w:type="dxa"/>
            <w:gridSpan w:val="2"/>
            <w:tcBorders>
              <w:top w:val="nil"/>
              <w:left w:val="nil"/>
              <w:bottom w:val="nil"/>
              <w:right w:val="nil"/>
            </w:tcBorders>
          </w:tcPr>
          <w:p w14:paraId="421E8BF0" w14:textId="67676748" w:rsidR="00847C61" w:rsidRPr="00474957" w:rsidDel="00BB0431" w:rsidRDefault="00847C61" w:rsidP="00847C61">
            <w:pPr>
              <w:widowControl w:val="0"/>
              <w:autoSpaceDE w:val="0"/>
              <w:autoSpaceDN w:val="0"/>
              <w:adjustRightInd w:val="0"/>
              <w:spacing w:line="240" w:lineRule="auto"/>
              <w:contextualSpacing w:val="0"/>
              <w:rPr>
                <w:del w:id="3709" w:author="Arjan Kloosterboer" w:date="2017-09-21T12:43:00Z"/>
                <w:rFonts w:ascii="Calibri" w:hAnsi="Calibri" w:cs="Arial"/>
                <w:b/>
                <w:color w:val="0F0F0F"/>
                <w:sz w:val="22"/>
                <w:szCs w:val="24"/>
                <w:lang w:eastAsia="en-US"/>
              </w:rPr>
            </w:pPr>
            <w:del w:id="3710" w:author="Arjan Kloosterboer" w:date="2017-09-21T12:43:00Z">
              <w:r w:rsidRPr="00474957" w:rsidDel="00BB0431">
                <w:rPr>
                  <w:rFonts w:ascii="Calibri" w:hAnsi="Calibri" w:cs="Arial"/>
                  <w:b/>
                  <w:color w:val="0F0F0F"/>
                  <w:sz w:val="22"/>
                  <w:szCs w:val="24"/>
                  <w:lang w:eastAsia="en-US"/>
                </w:rPr>
                <w:delText>Overzicht attributen</w:delText>
              </w:r>
            </w:del>
          </w:p>
        </w:tc>
        <w:tc>
          <w:tcPr>
            <w:tcW w:w="7020" w:type="dxa"/>
            <w:gridSpan w:val="2"/>
            <w:tcBorders>
              <w:top w:val="nil"/>
              <w:left w:val="nil"/>
              <w:bottom w:val="nil"/>
              <w:right w:val="nil"/>
            </w:tcBorders>
          </w:tcPr>
          <w:p w14:paraId="28EB5725" w14:textId="04F21239" w:rsidR="00847C61" w:rsidRPr="00474957" w:rsidDel="00BB0431" w:rsidRDefault="00847C61" w:rsidP="00847C61">
            <w:pPr>
              <w:widowControl w:val="0"/>
              <w:autoSpaceDE w:val="0"/>
              <w:autoSpaceDN w:val="0"/>
              <w:adjustRightInd w:val="0"/>
              <w:spacing w:line="240" w:lineRule="auto"/>
              <w:contextualSpacing w:val="0"/>
              <w:rPr>
                <w:del w:id="3711" w:author="Arjan Kloosterboer" w:date="2017-09-21T12:43:00Z"/>
                <w:rFonts w:ascii="Calibri" w:hAnsi="Calibri" w:cs="Arial"/>
                <w:color w:val="0F0F0F"/>
                <w:sz w:val="22"/>
                <w:szCs w:val="24"/>
                <w:lang w:eastAsia="en-US"/>
              </w:rPr>
            </w:pPr>
          </w:p>
        </w:tc>
      </w:tr>
      <w:tr w:rsidR="00847C61" w:rsidRPr="00474957" w:rsidDel="00BB0431" w14:paraId="17B1E38C" w14:textId="669104E3" w:rsidTr="00847C61">
        <w:trPr>
          <w:del w:id="3712" w:author="Arjan Kloosterboer" w:date="2017-09-21T12:43:00Z"/>
        </w:trPr>
        <w:tc>
          <w:tcPr>
            <w:tcW w:w="450" w:type="dxa"/>
            <w:tcBorders>
              <w:top w:val="nil"/>
              <w:left w:val="nil"/>
              <w:bottom w:val="nil"/>
              <w:right w:val="nil"/>
            </w:tcBorders>
          </w:tcPr>
          <w:p w14:paraId="7505D8FB" w14:textId="1E095F64" w:rsidR="00847C61" w:rsidRPr="00474957" w:rsidDel="00BB0431" w:rsidRDefault="00847C61" w:rsidP="00847C61">
            <w:pPr>
              <w:widowControl w:val="0"/>
              <w:autoSpaceDE w:val="0"/>
              <w:autoSpaceDN w:val="0"/>
              <w:adjustRightInd w:val="0"/>
              <w:spacing w:line="240" w:lineRule="auto"/>
              <w:contextualSpacing w:val="0"/>
              <w:rPr>
                <w:del w:id="3713" w:author="Arjan Kloosterboer" w:date="2017-09-21T12:43:00Z"/>
                <w:rFonts w:ascii="Calibri" w:hAnsi="Calibri" w:cs="Arial"/>
                <w:i/>
                <w:color w:val="0F0F0F"/>
                <w:sz w:val="22"/>
                <w:szCs w:val="24"/>
                <w:lang w:eastAsia="en-US"/>
              </w:rPr>
            </w:pPr>
            <w:bookmarkStart w:id="3714" w:name="BKM_CE3798A2_BDE6_4163_81EB_128C1DFD014D"/>
          </w:p>
        </w:tc>
        <w:tc>
          <w:tcPr>
            <w:tcW w:w="2790" w:type="dxa"/>
            <w:gridSpan w:val="2"/>
            <w:tcBorders>
              <w:top w:val="nil"/>
              <w:left w:val="nil"/>
              <w:bottom w:val="nil"/>
              <w:right w:val="nil"/>
            </w:tcBorders>
          </w:tcPr>
          <w:p w14:paraId="7C6206FF" w14:textId="725F52BF" w:rsidR="00847C61" w:rsidRPr="00474957" w:rsidDel="00BB0431" w:rsidRDefault="00847C61" w:rsidP="00847C61">
            <w:pPr>
              <w:widowControl w:val="0"/>
              <w:autoSpaceDE w:val="0"/>
              <w:autoSpaceDN w:val="0"/>
              <w:adjustRightInd w:val="0"/>
              <w:spacing w:line="240" w:lineRule="auto"/>
              <w:contextualSpacing w:val="0"/>
              <w:rPr>
                <w:del w:id="3715" w:author="Arjan Kloosterboer" w:date="2017-09-21T12:43:00Z"/>
                <w:rFonts w:ascii="Calibri" w:hAnsi="Calibri" w:cs="Arial"/>
                <w:color w:val="0F0F0F"/>
                <w:sz w:val="22"/>
                <w:szCs w:val="24"/>
                <w:lang w:eastAsia="en-US"/>
              </w:rPr>
            </w:pPr>
            <w:del w:id="3716" w:author="Arjan Kloosterboer" w:date="2017-09-21T12:43:00Z">
              <w:r w:rsidRPr="00474957" w:rsidDel="00BB0431">
                <w:rPr>
                  <w:rFonts w:ascii="Calibri" w:hAnsi="Calibri" w:cs="Arial"/>
                  <w:i/>
                  <w:color w:val="0F0F0F"/>
                  <w:sz w:val="22"/>
                  <w:szCs w:val="24"/>
                  <w:lang w:eastAsia="en-US"/>
                </w:rPr>
                <w:delText>Attribuutnaam</w:delText>
              </w:r>
            </w:del>
          </w:p>
        </w:tc>
        <w:tc>
          <w:tcPr>
            <w:tcW w:w="6120" w:type="dxa"/>
            <w:tcBorders>
              <w:top w:val="nil"/>
              <w:left w:val="nil"/>
              <w:bottom w:val="nil"/>
              <w:right w:val="nil"/>
            </w:tcBorders>
          </w:tcPr>
          <w:p w14:paraId="57B3618B" w14:textId="7E9CF5DC" w:rsidR="00847C61" w:rsidRPr="00474957" w:rsidDel="00BB0431" w:rsidRDefault="00847C61" w:rsidP="00847C61">
            <w:pPr>
              <w:widowControl w:val="0"/>
              <w:autoSpaceDE w:val="0"/>
              <w:autoSpaceDN w:val="0"/>
              <w:adjustRightInd w:val="0"/>
              <w:spacing w:line="240" w:lineRule="auto"/>
              <w:contextualSpacing w:val="0"/>
              <w:rPr>
                <w:del w:id="3717" w:author="Arjan Kloosterboer" w:date="2017-09-21T12:43:00Z"/>
                <w:rFonts w:ascii="Calibri" w:hAnsi="Calibri" w:cs="Arial"/>
                <w:color w:val="0F0F0F"/>
                <w:sz w:val="22"/>
                <w:szCs w:val="24"/>
                <w:lang w:eastAsia="en-US"/>
              </w:rPr>
            </w:pPr>
            <w:del w:id="3718" w:author="Arjan Kloosterboer" w:date="2017-09-21T12:43:00Z">
              <w:r w:rsidRPr="00474957" w:rsidDel="00BB0431">
                <w:rPr>
                  <w:rFonts w:ascii="Calibri" w:hAnsi="Calibri" w:cs="Arial"/>
                  <w:i/>
                  <w:color w:val="000000"/>
                  <w:sz w:val="22"/>
                  <w:szCs w:val="24"/>
                  <w:lang w:eastAsia="en-US"/>
                </w:rPr>
                <w:delText>Herkomst</w:delText>
              </w:r>
            </w:del>
          </w:p>
        </w:tc>
      </w:tr>
      <w:tr w:rsidR="00847C61" w:rsidRPr="00474957" w:rsidDel="00BB0431" w14:paraId="02AD8B8A" w14:textId="7C46EF57" w:rsidTr="00847C61">
        <w:trPr>
          <w:del w:id="3719" w:author="Arjan Kloosterboer" w:date="2017-09-21T12:43:00Z"/>
        </w:trPr>
        <w:tc>
          <w:tcPr>
            <w:tcW w:w="450" w:type="dxa"/>
            <w:tcBorders>
              <w:top w:val="nil"/>
              <w:left w:val="nil"/>
              <w:bottom w:val="nil"/>
              <w:right w:val="nil"/>
            </w:tcBorders>
          </w:tcPr>
          <w:p w14:paraId="1E73215E" w14:textId="64755DFE" w:rsidR="00847C61" w:rsidRPr="00474957" w:rsidDel="00BB0431" w:rsidRDefault="00847C61" w:rsidP="00847C61">
            <w:pPr>
              <w:widowControl w:val="0"/>
              <w:autoSpaceDE w:val="0"/>
              <w:autoSpaceDN w:val="0"/>
              <w:adjustRightInd w:val="0"/>
              <w:spacing w:line="240" w:lineRule="auto"/>
              <w:contextualSpacing w:val="0"/>
              <w:rPr>
                <w:del w:id="3720" w:author="Arjan Kloosterboer" w:date="2017-09-21T12:43:00Z"/>
                <w:rFonts w:ascii="Calibri" w:hAnsi="Calibri" w:cs="Arial"/>
                <w:color w:val="0F0F0F"/>
                <w:sz w:val="22"/>
                <w:szCs w:val="24"/>
                <w:lang w:eastAsia="en-US"/>
              </w:rPr>
            </w:pPr>
          </w:p>
        </w:tc>
        <w:tc>
          <w:tcPr>
            <w:tcW w:w="2790" w:type="dxa"/>
            <w:gridSpan w:val="2"/>
            <w:tcBorders>
              <w:top w:val="nil"/>
              <w:left w:val="nil"/>
              <w:bottom w:val="nil"/>
              <w:right w:val="nil"/>
            </w:tcBorders>
          </w:tcPr>
          <w:p w14:paraId="41D3CCC5" w14:textId="1CC9C9B4" w:rsidR="00847C61" w:rsidRPr="00474957" w:rsidDel="00BB0431" w:rsidRDefault="00DE73DB" w:rsidP="00847C61">
            <w:pPr>
              <w:widowControl w:val="0"/>
              <w:autoSpaceDE w:val="0"/>
              <w:autoSpaceDN w:val="0"/>
              <w:adjustRightInd w:val="0"/>
              <w:spacing w:line="240" w:lineRule="auto"/>
              <w:contextualSpacing w:val="0"/>
              <w:rPr>
                <w:del w:id="3721" w:author="Arjan Kloosterboer" w:date="2017-09-21T12:43:00Z"/>
                <w:rFonts w:ascii="Calibri" w:hAnsi="Calibri" w:cs="Arial"/>
                <w:color w:val="0F0F0F"/>
                <w:sz w:val="22"/>
                <w:szCs w:val="24"/>
                <w:lang w:eastAsia="en-US"/>
              </w:rPr>
            </w:pPr>
            <w:del w:id="3722"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Type terrein</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75636F30" w14:textId="75D4B594" w:rsidR="00847C61" w:rsidRPr="00474957" w:rsidDel="00BB0431" w:rsidRDefault="00847C61" w:rsidP="00847C61">
            <w:pPr>
              <w:widowControl w:val="0"/>
              <w:autoSpaceDE w:val="0"/>
              <w:autoSpaceDN w:val="0"/>
              <w:adjustRightInd w:val="0"/>
              <w:spacing w:line="240" w:lineRule="auto"/>
              <w:contextualSpacing w:val="0"/>
              <w:rPr>
                <w:del w:id="3723" w:author="Arjan Kloosterboer" w:date="2017-09-21T12:43:00Z"/>
                <w:rFonts w:ascii="Calibri" w:hAnsi="Calibri" w:cs="Arial"/>
                <w:color w:val="0F0F0F"/>
                <w:sz w:val="22"/>
                <w:szCs w:val="24"/>
                <w:lang w:eastAsia="en-US"/>
              </w:rPr>
            </w:pPr>
            <w:del w:id="3724"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Type terrein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14"/>
      </w:tr>
      <w:tr w:rsidR="00847C61" w:rsidRPr="00474957" w:rsidDel="00BB0431" w14:paraId="4F67C309" w14:textId="4E7919C0" w:rsidTr="00847C61">
        <w:trPr>
          <w:del w:id="3725" w:author="Arjan Kloosterboer" w:date="2017-09-21T12:43:00Z"/>
        </w:trPr>
        <w:tc>
          <w:tcPr>
            <w:tcW w:w="450" w:type="dxa"/>
            <w:tcBorders>
              <w:top w:val="nil"/>
              <w:left w:val="nil"/>
              <w:bottom w:val="nil"/>
              <w:right w:val="nil"/>
            </w:tcBorders>
          </w:tcPr>
          <w:p w14:paraId="56CECD6D" w14:textId="4858D11E" w:rsidR="00847C61" w:rsidRPr="00474957" w:rsidDel="00BB0431" w:rsidRDefault="00847C61" w:rsidP="00847C61">
            <w:pPr>
              <w:widowControl w:val="0"/>
              <w:autoSpaceDE w:val="0"/>
              <w:autoSpaceDN w:val="0"/>
              <w:adjustRightInd w:val="0"/>
              <w:spacing w:line="240" w:lineRule="auto"/>
              <w:contextualSpacing w:val="0"/>
              <w:rPr>
                <w:del w:id="3726" w:author="Arjan Kloosterboer" w:date="2017-09-21T12:43:00Z"/>
                <w:rFonts w:ascii="Calibri" w:hAnsi="Calibri" w:cs="Arial"/>
                <w:color w:val="0F0F0F"/>
                <w:sz w:val="22"/>
                <w:szCs w:val="24"/>
                <w:lang w:eastAsia="en-US"/>
              </w:rPr>
            </w:pPr>
            <w:bookmarkStart w:id="3727" w:name="BKM_EFBA09CC_4E8A_425c_A3CB_D372D68FCEB0"/>
          </w:p>
        </w:tc>
        <w:tc>
          <w:tcPr>
            <w:tcW w:w="2790" w:type="dxa"/>
            <w:gridSpan w:val="2"/>
            <w:tcBorders>
              <w:top w:val="nil"/>
              <w:left w:val="nil"/>
              <w:bottom w:val="nil"/>
              <w:right w:val="nil"/>
            </w:tcBorders>
          </w:tcPr>
          <w:p w14:paraId="56ABB374" w14:textId="01658B8A" w:rsidR="00847C61" w:rsidRPr="00474957" w:rsidDel="00BB0431" w:rsidRDefault="00DE73DB" w:rsidP="00847C61">
            <w:pPr>
              <w:widowControl w:val="0"/>
              <w:autoSpaceDE w:val="0"/>
              <w:autoSpaceDN w:val="0"/>
              <w:adjustRightInd w:val="0"/>
              <w:spacing w:line="240" w:lineRule="auto"/>
              <w:contextualSpacing w:val="0"/>
              <w:rPr>
                <w:del w:id="3728" w:author="Arjan Kloosterboer" w:date="2017-09-21T12:43:00Z"/>
                <w:rFonts w:ascii="Calibri" w:hAnsi="Calibri" w:cs="Arial"/>
                <w:color w:val="0F0F0F"/>
                <w:sz w:val="22"/>
                <w:szCs w:val="24"/>
                <w:lang w:eastAsia="en-US"/>
              </w:rPr>
            </w:pPr>
            <w:del w:id="3729"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Identificatie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410465B" w14:textId="5C0888E8" w:rsidR="00847C61" w:rsidRPr="00474957" w:rsidDel="00BB0431" w:rsidRDefault="00847C61" w:rsidP="00847C61">
            <w:pPr>
              <w:widowControl w:val="0"/>
              <w:autoSpaceDE w:val="0"/>
              <w:autoSpaceDN w:val="0"/>
              <w:adjustRightInd w:val="0"/>
              <w:spacing w:line="240" w:lineRule="auto"/>
              <w:contextualSpacing w:val="0"/>
              <w:rPr>
                <w:del w:id="3730" w:author="Arjan Kloosterboer" w:date="2017-09-21T12:43:00Z"/>
                <w:rFonts w:ascii="Calibri" w:hAnsi="Calibri" w:cs="Arial"/>
                <w:color w:val="0F0F0F"/>
                <w:sz w:val="22"/>
                <w:szCs w:val="24"/>
                <w:lang w:eastAsia="en-US"/>
              </w:rPr>
            </w:pPr>
            <w:del w:id="3731"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Identificatie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27"/>
      </w:tr>
      <w:tr w:rsidR="00847C61" w:rsidRPr="00474957" w:rsidDel="00BB0431" w14:paraId="5D2E0E2A" w14:textId="29D97FC2" w:rsidTr="00847C61">
        <w:trPr>
          <w:del w:id="3732" w:author="Arjan Kloosterboer" w:date="2017-09-21T12:43:00Z"/>
        </w:trPr>
        <w:tc>
          <w:tcPr>
            <w:tcW w:w="450" w:type="dxa"/>
            <w:tcBorders>
              <w:top w:val="nil"/>
              <w:left w:val="nil"/>
              <w:bottom w:val="nil"/>
              <w:right w:val="nil"/>
            </w:tcBorders>
          </w:tcPr>
          <w:p w14:paraId="5AB21007" w14:textId="16DDC30E" w:rsidR="00847C61" w:rsidRPr="00474957" w:rsidDel="00BB0431" w:rsidRDefault="00847C61" w:rsidP="00847C61">
            <w:pPr>
              <w:widowControl w:val="0"/>
              <w:autoSpaceDE w:val="0"/>
              <w:autoSpaceDN w:val="0"/>
              <w:adjustRightInd w:val="0"/>
              <w:spacing w:line="240" w:lineRule="auto"/>
              <w:contextualSpacing w:val="0"/>
              <w:rPr>
                <w:del w:id="3733" w:author="Arjan Kloosterboer" w:date="2017-09-21T12:43:00Z"/>
                <w:rFonts w:ascii="Calibri" w:hAnsi="Calibri" w:cs="Arial"/>
                <w:color w:val="0F0F0F"/>
                <w:sz w:val="22"/>
                <w:szCs w:val="24"/>
                <w:lang w:eastAsia="en-US"/>
              </w:rPr>
            </w:pPr>
            <w:bookmarkStart w:id="3734" w:name="BKM_D0BD39B0_2253_4804_BF31_314A24EA79FA"/>
          </w:p>
        </w:tc>
        <w:tc>
          <w:tcPr>
            <w:tcW w:w="2790" w:type="dxa"/>
            <w:gridSpan w:val="2"/>
            <w:tcBorders>
              <w:top w:val="nil"/>
              <w:left w:val="nil"/>
              <w:bottom w:val="nil"/>
              <w:right w:val="nil"/>
            </w:tcBorders>
          </w:tcPr>
          <w:p w14:paraId="7C1DBBA0" w14:textId="362BF4F4" w:rsidR="00847C61" w:rsidRPr="00474957" w:rsidDel="00BB0431" w:rsidRDefault="00DE73DB" w:rsidP="00847C61">
            <w:pPr>
              <w:widowControl w:val="0"/>
              <w:autoSpaceDE w:val="0"/>
              <w:autoSpaceDN w:val="0"/>
              <w:adjustRightInd w:val="0"/>
              <w:spacing w:line="240" w:lineRule="auto"/>
              <w:contextualSpacing w:val="0"/>
              <w:rPr>
                <w:del w:id="3735" w:author="Arjan Kloosterboer" w:date="2017-09-21T12:43:00Z"/>
                <w:rFonts w:ascii="Calibri" w:hAnsi="Calibri" w:cs="Arial"/>
                <w:color w:val="0F0F0F"/>
                <w:sz w:val="22"/>
                <w:szCs w:val="24"/>
                <w:lang w:eastAsia="en-US"/>
              </w:rPr>
            </w:pPr>
            <w:del w:id="3736"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Geometrie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1BB3D639" w14:textId="75ED40BD" w:rsidR="00847C61" w:rsidRPr="00474957" w:rsidDel="00BB0431" w:rsidRDefault="00847C61" w:rsidP="00847C61">
            <w:pPr>
              <w:widowControl w:val="0"/>
              <w:autoSpaceDE w:val="0"/>
              <w:autoSpaceDN w:val="0"/>
              <w:adjustRightInd w:val="0"/>
              <w:spacing w:line="240" w:lineRule="auto"/>
              <w:contextualSpacing w:val="0"/>
              <w:rPr>
                <w:del w:id="3737" w:author="Arjan Kloosterboer" w:date="2017-09-21T12:43:00Z"/>
                <w:rFonts w:ascii="Calibri" w:hAnsi="Calibri" w:cs="Arial"/>
                <w:color w:val="0F0F0F"/>
                <w:sz w:val="22"/>
                <w:szCs w:val="24"/>
                <w:lang w:eastAsia="en-US"/>
              </w:rPr>
            </w:pPr>
            <w:del w:id="3738"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Geometrie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34"/>
      </w:tr>
      <w:tr w:rsidR="00847C61" w:rsidRPr="00474957" w:rsidDel="00BB0431" w14:paraId="6F8002A0" w14:textId="190C2E71" w:rsidTr="00847C61">
        <w:trPr>
          <w:del w:id="3739" w:author="Arjan Kloosterboer" w:date="2017-09-21T12:43:00Z"/>
        </w:trPr>
        <w:tc>
          <w:tcPr>
            <w:tcW w:w="450" w:type="dxa"/>
            <w:tcBorders>
              <w:top w:val="nil"/>
              <w:left w:val="nil"/>
              <w:bottom w:val="nil"/>
              <w:right w:val="nil"/>
            </w:tcBorders>
          </w:tcPr>
          <w:p w14:paraId="4AE249B5" w14:textId="1806FAF0" w:rsidR="00847C61" w:rsidRPr="00474957" w:rsidDel="00BB0431" w:rsidRDefault="00847C61" w:rsidP="00847C61">
            <w:pPr>
              <w:widowControl w:val="0"/>
              <w:autoSpaceDE w:val="0"/>
              <w:autoSpaceDN w:val="0"/>
              <w:adjustRightInd w:val="0"/>
              <w:spacing w:line="240" w:lineRule="auto"/>
              <w:contextualSpacing w:val="0"/>
              <w:rPr>
                <w:del w:id="3740" w:author="Arjan Kloosterboer" w:date="2017-09-21T12:43:00Z"/>
                <w:rFonts w:ascii="Calibri" w:hAnsi="Calibri" w:cs="Arial"/>
                <w:color w:val="0F0F0F"/>
                <w:sz w:val="22"/>
                <w:szCs w:val="24"/>
                <w:lang w:eastAsia="en-US"/>
              </w:rPr>
            </w:pPr>
            <w:bookmarkStart w:id="3741" w:name="BKM_63D1952D_2728_4968_B1C3_55A0C0982DF5"/>
          </w:p>
        </w:tc>
        <w:tc>
          <w:tcPr>
            <w:tcW w:w="2790" w:type="dxa"/>
            <w:gridSpan w:val="2"/>
            <w:tcBorders>
              <w:top w:val="nil"/>
              <w:left w:val="nil"/>
              <w:bottom w:val="nil"/>
              <w:right w:val="nil"/>
            </w:tcBorders>
          </w:tcPr>
          <w:p w14:paraId="66328689" w14:textId="6116B2F7" w:rsidR="00847C61" w:rsidRPr="00474957" w:rsidDel="00BB0431" w:rsidRDefault="00DE73DB" w:rsidP="00847C61">
            <w:pPr>
              <w:widowControl w:val="0"/>
              <w:autoSpaceDE w:val="0"/>
              <w:autoSpaceDN w:val="0"/>
              <w:adjustRightInd w:val="0"/>
              <w:spacing w:line="240" w:lineRule="auto"/>
              <w:contextualSpacing w:val="0"/>
              <w:rPr>
                <w:del w:id="3742" w:author="Arjan Kloosterboer" w:date="2017-09-21T12:43:00Z"/>
                <w:rFonts w:ascii="Calibri" w:hAnsi="Calibri" w:cs="Arial"/>
                <w:color w:val="0F0F0F"/>
                <w:sz w:val="22"/>
                <w:szCs w:val="24"/>
                <w:lang w:eastAsia="en-US"/>
              </w:rPr>
            </w:pPr>
            <w:del w:id="3743"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Naam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3B60112F" w14:textId="5BA6620B" w:rsidR="00847C61" w:rsidRPr="00474957" w:rsidDel="00BB0431" w:rsidRDefault="00847C61" w:rsidP="00847C61">
            <w:pPr>
              <w:widowControl w:val="0"/>
              <w:autoSpaceDE w:val="0"/>
              <w:autoSpaceDN w:val="0"/>
              <w:adjustRightInd w:val="0"/>
              <w:spacing w:line="240" w:lineRule="auto"/>
              <w:contextualSpacing w:val="0"/>
              <w:rPr>
                <w:del w:id="3744" w:author="Arjan Kloosterboer" w:date="2017-09-21T12:43:00Z"/>
                <w:rFonts w:ascii="Calibri" w:hAnsi="Calibri" w:cs="Arial"/>
                <w:color w:val="0F0F0F"/>
                <w:sz w:val="22"/>
                <w:szCs w:val="24"/>
                <w:lang w:eastAsia="en-US"/>
              </w:rPr>
            </w:pPr>
            <w:del w:id="3745"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Naam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41"/>
      </w:tr>
      <w:tr w:rsidR="00847C61" w:rsidRPr="00474957" w:rsidDel="00BB0431" w14:paraId="65B94964" w14:textId="39FCC235" w:rsidTr="00847C61">
        <w:trPr>
          <w:del w:id="3746" w:author="Arjan Kloosterboer" w:date="2017-09-21T12:43:00Z"/>
        </w:trPr>
        <w:tc>
          <w:tcPr>
            <w:tcW w:w="450" w:type="dxa"/>
            <w:tcBorders>
              <w:top w:val="nil"/>
              <w:left w:val="nil"/>
              <w:bottom w:val="nil"/>
              <w:right w:val="nil"/>
            </w:tcBorders>
          </w:tcPr>
          <w:p w14:paraId="1CF1AA11" w14:textId="035E74DA" w:rsidR="00847C61" w:rsidRPr="00474957" w:rsidDel="00BB0431" w:rsidRDefault="00847C61" w:rsidP="00847C61">
            <w:pPr>
              <w:widowControl w:val="0"/>
              <w:autoSpaceDE w:val="0"/>
              <w:autoSpaceDN w:val="0"/>
              <w:adjustRightInd w:val="0"/>
              <w:spacing w:line="240" w:lineRule="auto"/>
              <w:contextualSpacing w:val="0"/>
              <w:rPr>
                <w:del w:id="3747" w:author="Arjan Kloosterboer" w:date="2017-09-21T12:43:00Z"/>
                <w:rFonts w:ascii="Calibri" w:hAnsi="Calibri" w:cs="Arial"/>
                <w:color w:val="0F0F0F"/>
                <w:sz w:val="22"/>
                <w:szCs w:val="24"/>
                <w:lang w:eastAsia="en-US"/>
              </w:rPr>
            </w:pPr>
            <w:bookmarkStart w:id="3748" w:name="BKM_E5F3DDB7_AFAF_420b_ABE3_B02031954995"/>
          </w:p>
        </w:tc>
        <w:tc>
          <w:tcPr>
            <w:tcW w:w="2790" w:type="dxa"/>
            <w:gridSpan w:val="2"/>
            <w:tcBorders>
              <w:top w:val="nil"/>
              <w:left w:val="nil"/>
              <w:bottom w:val="nil"/>
              <w:right w:val="nil"/>
            </w:tcBorders>
          </w:tcPr>
          <w:p w14:paraId="7E15FE0D" w14:textId="75A46E69" w:rsidR="00847C61" w:rsidRPr="00474957" w:rsidDel="00BB0431" w:rsidRDefault="00DE73DB" w:rsidP="00847C61">
            <w:pPr>
              <w:widowControl w:val="0"/>
              <w:autoSpaceDE w:val="0"/>
              <w:autoSpaceDN w:val="0"/>
              <w:adjustRightInd w:val="0"/>
              <w:spacing w:line="240" w:lineRule="auto"/>
              <w:contextualSpacing w:val="0"/>
              <w:rPr>
                <w:del w:id="3749" w:author="Arjan Kloosterboer" w:date="2017-09-21T12:43:00Z"/>
                <w:rFonts w:ascii="Calibri" w:hAnsi="Calibri" w:cs="Arial"/>
                <w:color w:val="0F0F0F"/>
                <w:sz w:val="22"/>
                <w:szCs w:val="24"/>
                <w:lang w:eastAsia="en-US"/>
              </w:rPr>
            </w:pPr>
            <w:del w:id="3750"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Datum begin geldigheid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2CC03B8D" w14:textId="79D34B4D" w:rsidR="00847C61" w:rsidRPr="00474957" w:rsidDel="00BB0431" w:rsidRDefault="00847C61" w:rsidP="00847C61">
            <w:pPr>
              <w:widowControl w:val="0"/>
              <w:autoSpaceDE w:val="0"/>
              <w:autoSpaceDN w:val="0"/>
              <w:adjustRightInd w:val="0"/>
              <w:spacing w:line="240" w:lineRule="auto"/>
              <w:contextualSpacing w:val="0"/>
              <w:rPr>
                <w:del w:id="3751" w:author="Arjan Kloosterboer" w:date="2017-09-21T12:43:00Z"/>
                <w:rFonts w:ascii="Calibri" w:hAnsi="Calibri" w:cs="Arial"/>
                <w:color w:val="0F0F0F"/>
                <w:sz w:val="22"/>
                <w:szCs w:val="24"/>
                <w:lang w:eastAsia="en-US"/>
              </w:rPr>
            </w:pPr>
            <w:del w:id="3752"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Datum begin geldigheid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48"/>
      </w:tr>
      <w:tr w:rsidR="00847C61" w:rsidRPr="00474957" w:rsidDel="00BB0431" w14:paraId="467188E1" w14:textId="1F2C4E7F" w:rsidTr="00847C61">
        <w:trPr>
          <w:del w:id="3753" w:author="Arjan Kloosterboer" w:date="2017-09-21T12:43:00Z"/>
        </w:trPr>
        <w:tc>
          <w:tcPr>
            <w:tcW w:w="450" w:type="dxa"/>
            <w:tcBorders>
              <w:top w:val="nil"/>
              <w:left w:val="nil"/>
              <w:bottom w:val="nil"/>
              <w:right w:val="nil"/>
            </w:tcBorders>
          </w:tcPr>
          <w:p w14:paraId="104171E0" w14:textId="30B34133" w:rsidR="00847C61" w:rsidRPr="00474957" w:rsidDel="00BB0431" w:rsidRDefault="00847C61" w:rsidP="00847C61">
            <w:pPr>
              <w:widowControl w:val="0"/>
              <w:autoSpaceDE w:val="0"/>
              <w:autoSpaceDN w:val="0"/>
              <w:adjustRightInd w:val="0"/>
              <w:spacing w:line="240" w:lineRule="auto"/>
              <w:contextualSpacing w:val="0"/>
              <w:rPr>
                <w:del w:id="3754" w:author="Arjan Kloosterboer" w:date="2017-09-21T12:43:00Z"/>
                <w:rFonts w:ascii="Calibri" w:hAnsi="Calibri" w:cs="Arial"/>
                <w:color w:val="0F0F0F"/>
                <w:sz w:val="22"/>
                <w:szCs w:val="24"/>
                <w:lang w:eastAsia="en-US"/>
              </w:rPr>
            </w:pPr>
            <w:bookmarkStart w:id="3755" w:name="BKM_02A50CB8_F38B_48fc_9390_AAB2E251AB10"/>
          </w:p>
        </w:tc>
        <w:tc>
          <w:tcPr>
            <w:tcW w:w="2790" w:type="dxa"/>
            <w:gridSpan w:val="2"/>
            <w:tcBorders>
              <w:top w:val="nil"/>
              <w:left w:val="nil"/>
              <w:bottom w:val="nil"/>
              <w:right w:val="nil"/>
            </w:tcBorders>
          </w:tcPr>
          <w:p w14:paraId="39BA4B1C" w14:textId="4FC82073" w:rsidR="00847C61" w:rsidRPr="00474957" w:rsidDel="00BB0431" w:rsidRDefault="00DE73DB" w:rsidP="00847C61">
            <w:pPr>
              <w:widowControl w:val="0"/>
              <w:autoSpaceDE w:val="0"/>
              <w:autoSpaceDN w:val="0"/>
              <w:adjustRightInd w:val="0"/>
              <w:spacing w:line="240" w:lineRule="auto"/>
              <w:contextualSpacing w:val="0"/>
              <w:rPr>
                <w:del w:id="3756" w:author="Arjan Kloosterboer" w:date="2017-09-21T12:43:00Z"/>
                <w:rFonts w:ascii="Calibri" w:hAnsi="Calibri" w:cs="Arial"/>
                <w:color w:val="0F0F0F"/>
                <w:sz w:val="22"/>
                <w:szCs w:val="24"/>
                <w:lang w:eastAsia="en-US"/>
              </w:rPr>
            </w:pPr>
            <w:del w:id="3757"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Att.Name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Datum einde geldigheid terreindeel</w:delText>
              </w:r>
              <w:r w:rsidRPr="00474957" w:rsidDel="00BB0431">
                <w:rPr>
                  <w:rFonts w:ascii="Arial" w:hAnsi="Arial" w:cs="Arial"/>
                  <w:szCs w:val="24"/>
                  <w:lang w:val="en-AU" w:eastAsia="en-US"/>
                </w:rPr>
                <w:fldChar w:fldCharType="end"/>
              </w:r>
            </w:del>
          </w:p>
        </w:tc>
        <w:tc>
          <w:tcPr>
            <w:tcW w:w="6120" w:type="dxa"/>
            <w:tcBorders>
              <w:top w:val="nil"/>
              <w:left w:val="nil"/>
              <w:bottom w:val="nil"/>
              <w:right w:val="nil"/>
            </w:tcBorders>
          </w:tcPr>
          <w:p w14:paraId="3AE03582" w14:textId="0FFAAF86" w:rsidR="00847C61" w:rsidRPr="00474957" w:rsidDel="00BB0431" w:rsidRDefault="00847C61" w:rsidP="00847C61">
            <w:pPr>
              <w:widowControl w:val="0"/>
              <w:autoSpaceDE w:val="0"/>
              <w:autoSpaceDN w:val="0"/>
              <w:adjustRightInd w:val="0"/>
              <w:spacing w:line="240" w:lineRule="auto"/>
              <w:contextualSpacing w:val="0"/>
              <w:rPr>
                <w:del w:id="3758" w:author="Arjan Kloosterboer" w:date="2017-09-21T12:43:00Z"/>
                <w:rFonts w:ascii="Calibri" w:hAnsi="Calibri" w:cs="Arial"/>
                <w:color w:val="0F0F0F"/>
                <w:sz w:val="22"/>
                <w:szCs w:val="24"/>
                <w:lang w:eastAsia="en-US"/>
              </w:rPr>
            </w:pPr>
            <w:del w:id="3759" w:author="Arjan Kloosterboer" w:date="2017-09-21T12:43:00Z">
              <w:r w:rsidRPr="00474957" w:rsidDel="00BB0431">
                <w:rPr>
                  <w:rFonts w:ascii="Calibri" w:hAnsi="Calibri" w:cs="Arial"/>
                  <w:color w:val="000000"/>
                  <w:sz w:val="22"/>
                  <w:szCs w:val="24"/>
                  <w:lang w:eastAsia="en-US"/>
                </w:rPr>
                <w:delText>RSGB</w:delText>
              </w:r>
              <w:r w:rsidDel="00BB0431">
                <w:rPr>
                  <w:rFonts w:ascii="Calibri" w:hAnsi="Calibri" w:cs="Arial"/>
                  <w:color w:val="000000"/>
                  <w:sz w:val="22"/>
                  <w:szCs w:val="24"/>
                  <w:lang w:eastAsia="en-US"/>
                </w:rPr>
                <w:delText>.(Objecttype)</w:delText>
              </w:r>
              <w:r w:rsidRPr="00474957" w:rsidDel="00BB0431">
                <w:rPr>
                  <w:rFonts w:ascii="Calibri" w:hAnsi="Calibri" w:cs="Arial"/>
                  <w:color w:val="000000"/>
                  <w:sz w:val="22"/>
                  <w:szCs w:val="24"/>
                  <w:lang w:eastAsia="en-US"/>
                </w:rPr>
                <w:delText>TERREINDEEL</w:delText>
              </w:r>
              <w:r w:rsidDel="00BB0431">
                <w:rPr>
                  <w:rFonts w:ascii="Calibri" w:hAnsi="Calibri" w:cs="Arial"/>
                  <w:color w:val="000000"/>
                  <w:sz w:val="22"/>
                  <w:szCs w:val="24"/>
                  <w:lang w:eastAsia="en-US"/>
                </w:rPr>
                <w:delText>.(Attribuutsoort)</w:delText>
              </w:r>
              <w:r w:rsidRPr="00474957" w:rsidDel="00BB0431">
                <w:rPr>
                  <w:rFonts w:ascii="Calibri" w:hAnsi="Calibri" w:cs="Arial"/>
                  <w:color w:val="000000"/>
                  <w:sz w:val="22"/>
                  <w:szCs w:val="24"/>
                  <w:lang w:eastAsia="en-US"/>
                </w:rPr>
                <w:delText xml:space="preserve">Datum einde geldigheid terreindeel  </w:delText>
              </w:r>
              <w:r w:rsidR="00DE73DB" w:rsidRPr="00474957" w:rsidDel="00BB0431">
                <w:rPr>
                  <w:rFonts w:ascii="Calibri" w:hAnsi="Calibri" w:cs="Arial"/>
                  <w:color w:val="000000"/>
                  <w:sz w:val="22"/>
                  <w:szCs w:val="24"/>
                  <w:lang w:eastAsia="en-US"/>
                </w:rPr>
                <w:fldChar w:fldCharType="begin" w:fldLock="1"/>
              </w:r>
              <w:r w:rsidRPr="00474957" w:rsidDel="00BB0431">
                <w:rPr>
                  <w:rFonts w:ascii="Calibri" w:hAnsi="Calibri" w:cs="Arial"/>
                  <w:color w:val="000000"/>
                  <w:sz w:val="22"/>
                  <w:szCs w:val="24"/>
                  <w:lang w:eastAsia="en-US"/>
                </w:rPr>
                <w:delInstrText>MERGEFIELD Att.Type</w:delInstrText>
              </w:r>
              <w:r w:rsidR="00DE73DB" w:rsidRPr="00474957" w:rsidDel="00BB0431">
                <w:rPr>
                  <w:rFonts w:ascii="Calibri" w:hAnsi="Calibri" w:cs="Arial"/>
                  <w:color w:val="000000"/>
                  <w:sz w:val="22"/>
                  <w:szCs w:val="24"/>
                  <w:lang w:eastAsia="en-US"/>
                </w:rPr>
                <w:fldChar w:fldCharType="end"/>
              </w:r>
            </w:del>
          </w:p>
        </w:tc>
        <w:bookmarkEnd w:id="3755"/>
      </w:tr>
    </w:tbl>
    <w:p w14:paraId="0C9CF29D" w14:textId="01CC1510" w:rsidR="00847C61" w:rsidRPr="00474957" w:rsidDel="00BB0431" w:rsidRDefault="00847C61" w:rsidP="00847C61">
      <w:pPr>
        <w:widowControl w:val="0"/>
        <w:autoSpaceDE w:val="0"/>
        <w:autoSpaceDN w:val="0"/>
        <w:adjustRightInd w:val="0"/>
        <w:spacing w:line="240" w:lineRule="auto"/>
        <w:contextualSpacing w:val="0"/>
        <w:rPr>
          <w:del w:id="3760" w:author="Arjan Kloosterboer" w:date="2017-09-21T12:43:00Z"/>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rsidDel="00BB0431" w14:paraId="2B2E4E3F" w14:textId="217DAA36" w:rsidTr="00847C61">
        <w:trPr>
          <w:del w:id="3761" w:author="Arjan Kloosterboer" w:date="2017-09-21T12:43:00Z"/>
        </w:trPr>
        <w:tc>
          <w:tcPr>
            <w:tcW w:w="9360" w:type="dxa"/>
            <w:gridSpan w:val="3"/>
            <w:tcBorders>
              <w:top w:val="nil"/>
              <w:left w:val="nil"/>
              <w:bottom w:val="nil"/>
              <w:right w:val="nil"/>
            </w:tcBorders>
          </w:tcPr>
          <w:p w14:paraId="7C142076" w14:textId="4509BBFD" w:rsidR="00847C61" w:rsidRPr="00474957" w:rsidDel="00BB0431" w:rsidRDefault="00847C61" w:rsidP="00847C61">
            <w:pPr>
              <w:widowControl w:val="0"/>
              <w:autoSpaceDE w:val="0"/>
              <w:autoSpaceDN w:val="0"/>
              <w:adjustRightInd w:val="0"/>
              <w:spacing w:line="240" w:lineRule="auto"/>
              <w:contextualSpacing w:val="0"/>
              <w:rPr>
                <w:del w:id="3762" w:author="Arjan Kloosterboer" w:date="2017-09-21T12:43:00Z"/>
                <w:rFonts w:ascii="Calibri" w:hAnsi="Calibri" w:cs="Arial"/>
                <w:color w:val="0F0F0F"/>
                <w:sz w:val="22"/>
                <w:szCs w:val="24"/>
                <w:lang w:eastAsia="en-US"/>
              </w:rPr>
            </w:pPr>
            <w:del w:id="3763" w:author="Arjan Kloosterboer" w:date="2017-09-21T12:43:00Z">
              <w:r w:rsidRPr="00474957" w:rsidDel="00BB0431">
                <w:rPr>
                  <w:rFonts w:ascii="Calibri" w:hAnsi="Calibri" w:cs="Arial"/>
                  <w:b/>
                  <w:color w:val="0F0F0F"/>
                  <w:sz w:val="22"/>
                  <w:szCs w:val="24"/>
                  <w:lang w:eastAsia="en-US"/>
                </w:rPr>
                <w:delText>Overzicht relaties</w:delText>
              </w:r>
            </w:del>
          </w:p>
        </w:tc>
      </w:tr>
      <w:tr w:rsidR="00847C61" w:rsidRPr="00474957" w:rsidDel="00BB0431" w14:paraId="0D2380B4" w14:textId="205B3D7F" w:rsidTr="00847C61">
        <w:trPr>
          <w:del w:id="3764" w:author="Arjan Kloosterboer" w:date="2017-09-21T12:43:00Z"/>
        </w:trPr>
        <w:tc>
          <w:tcPr>
            <w:tcW w:w="450" w:type="dxa"/>
            <w:tcBorders>
              <w:top w:val="nil"/>
              <w:left w:val="nil"/>
              <w:bottom w:val="nil"/>
              <w:right w:val="nil"/>
            </w:tcBorders>
          </w:tcPr>
          <w:p w14:paraId="2A7C98A3" w14:textId="6CF7902A" w:rsidR="00847C61" w:rsidRPr="00474957" w:rsidDel="00BB0431" w:rsidRDefault="00847C61" w:rsidP="00847C61">
            <w:pPr>
              <w:widowControl w:val="0"/>
              <w:autoSpaceDE w:val="0"/>
              <w:autoSpaceDN w:val="0"/>
              <w:adjustRightInd w:val="0"/>
              <w:spacing w:line="240" w:lineRule="auto"/>
              <w:contextualSpacing w:val="0"/>
              <w:rPr>
                <w:del w:id="3765" w:author="Arjan Kloosterboer" w:date="2017-09-21T12:43:00Z"/>
                <w:rFonts w:ascii="Calibri" w:hAnsi="Calibri" w:cs="Arial"/>
                <w:i/>
                <w:color w:val="0F0F0F"/>
                <w:sz w:val="22"/>
                <w:szCs w:val="24"/>
                <w:lang w:eastAsia="en-US"/>
              </w:rPr>
            </w:pPr>
          </w:p>
        </w:tc>
        <w:tc>
          <w:tcPr>
            <w:tcW w:w="2790" w:type="dxa"/>
            <w:tcBorders>
              <w:top w:val="nil"/>
              <w:left w:val="nil"/>
              <w:bottom w:val="nil"/>
              <w:right w:val="nil"/>
            </w:tcBorders>
          </w:tcPr>
          <w:p w14:paraId="08F85F37" w14:textId="70627E16" w:rsidR="00847C61" w:rsidRPr="00474957" w:rsidDel="00BB0431" w:rsidRDefault="00847C61" w:rsidP="00847C61">
            <w:pPr>
              <w:widowControl w:val="0"/>
              <w:autoSpaceDE w:val="0"/>
              <w:autoSpaceDN w:val="0"/>
              <w:adjustRightInd w:val="0"/>
              <w:spacing w:line="240" w:lineRule="auto"/>
              <w:contextualSpacing w:val="0"/>
              <w:rPr>
                <w:del w:id="3766" w:author="Arjan Kloosterboer" w:date="2017-09-21T12:43:00Z"/>
                <w:rFonts w:ascii="Calibri" w:hAnsi="Calibri" w:cs="Arial"/>
                <w:i/>
                <w:color w:val="0F0F0F"/>
                <w:sz w:val="22"/>
                <w:szCs w:val="24"/>
                <w:lang w:eastAsia="en-US"/>
              </w:rPr>
            </w:pPr>
            <w:del w:id="3767" w:author="Arjan Kloosterboer" w:date="2017-09-21T12:43:00Z">
              <w:r w:rsidRPr="00474957" w:rsidDel="00BB0431">
                <w:rPr>
                  <w:rFonts w:ascii="Calibri" w:hAnsi="Calibri" w:cs="Arial"/>
                  <w:i/>
                  <w:color w:val="0F0F0F"/>
                  <w:sz w:val="22"/>
                  <w:szCs w:val="24"/>
                  <w:lang w:eastAsia="en-US"/>
                </w:rPr>
                <w:delText>Relatienaam met</w:delText>
              </w:r>
            </w:del>
          </w:p>
          <w:p w14:paraId="3B6964B9" w14:textId="4F417554" w:rsidR="00847C61" w:rsidRPr="00474957" w:rsidDel="00BB0431" w:rsidRDefault="00847C61" w:rsidP="00847C61">
            <w:pPr>
              <w:widowControl w:val="0"/>
              <w:autoSpaceDE w:val="0"/>
              <w:autoSpaceDN w:val="0"/>
              <w:adjustRightInd w:val="0"/>
              <w:spacing w:line="240" w:lineRule="auto"/>
              <w:contextualSpacing w:val="0"/>
              <w:rPr>
                <w:del w:id="3768" w:author="Arjan Kloosterboer" w:date="2017-09-21T12:43:00Z"/>
                <w:rFonts w:ascii="Calibri" w:hAnsi="Calibri" w:cs="Arial"/>
                <w:color w:val="0F0F0F"/>
                <w:sz w:val="22"/>
                <w:szCs w:val="24"/>
                <w:lang w:eastAsia="en-US"/>
              </w:rPr>
            </w:pPr>
            <w:del w:id="3769" w:author="Arjan Kloosterboer" w:date="2017-09-21T12:43:00Z">
              <w:r w:rsidRPr="00474957" w:rsidDel="00BB0431">
                <w:rPr>
                  <w:rFonts w:ascii="Calibri" w:hAnsi="Calibri" w:cs="Arial"/>
                  <w:i/>
                  <w:color w:val="0F0F0F"/>
                  <w:sz w:val="22"/>
                  <w:szCs w:val="24"/>
                  <w:lang w:eastAsia="en-US"/>
                </w:rPr>
                <w:delText>kardinaliteiten</w:delText>
              </w:r>
            </w:del>
          </w:p>
        </w:tc>
        <w:tc>
          <w:tcPr>
            <w:tcW w:w="6120" w:type="dxa"/>
            <w:tcBorders>
              <w:top w:val="nil"/>
              <w:left w:val="nil"/>
              <w:bottom w:val="nil"/>
              <w:right w:val="nil"/>
            </w:tcBorders>
          </w:tcPr>
          <w:p w14:paraId="5549D955" w14:textId="126AA57C" w:rsidR="00847C61" w:rsidRPr="00474957" w:rsidDel="00BB0431" w:rsidRDefault="00847C61" w:rsidP="00847C61">
            <w:pPr>
              <w:widowControl w:val="0"/>
              <w:autoSpaceDE w:val="0"/>
              <w:autoSpaceDN w:val="0"/>
              <w:adjustRightInd w:val="0"/>
              <w:spacing w:line="240" w:lineRule="auto"/>
              <w:contextualSpacing w:val="0"/>
              <w:rPr>
                <w:del w:id="3770" w:author="Arjan Kloosterboer" w:date="2017-09-21T12:43:00Z"/>
                <w:rFonts w:ascii="Calibri" w:hAnsi="Calibri" w:cs="Arial"/>
                <w:color w:val="0F0F0F"/>
                <w:sz w:val="22"/>
                <w:szCs w:val="24"/>
                <w:lang w:eastAsia="en-US"/>
              </w:rPr>
            </w:pPr>
            <w:del w:id="3771" w:author="Arjan Kloosterboer" w:date="2017-09-21T12:43:00Z">
              <w:r w:rsidRPr="00474957" w:rsidDel="00BB0431">
                <w:rPr>
                  <w:rFonts w:ascii="Calibri" w:hAnsi="Calibri" w:cs="Arial"/>
                  <w:i/>
                  <w:color w:val="0F0F0F"/>
                  <w:sz w:val="22"/>
                  <w:szCs w:val="24"/>
                  <w:lang w:eastAsia="en-US"/>
                </w:rPr>
                <w:delText>Definitie</w:delText>
              </w:r>
            </w:del>
          </w:p>
        </w:tc>
      </w:tr>
      <w:tr w:rsidR="00847C61" w:rsidRPr="00474957" w:rsidDel="00BB0431" w14:paraId="7118389C" w14:textId="5391888F" w:rsidTr="00847C61">
        <w:trPr>
          <w:del w:id="3772" w:author="Arjan Kloosterboer" w:date="2017-09-21T12:43:00Z"/>
        </w:trPr>
        <w:tc>
          <w:tcPr>
            <w:tcW w:w="450" w:type="dxa"/>
            <w:tcBorders>
              <w:top w:val="nil"/>
              <w:left w:val="nil"/>
              <w:bottom w:val="nil"/>
              <w:right w:val="nil"/>
            </w:tcBorders>
          </w:tcPr>
          <w:p w14:paraId="260D1F4E" w14:textId="6752F47F" w:rsidR="00847C61" w:rsidRPr="00474957" w:rsidDel="00BB0431" w:rsidRDefault="00847C61" w:rsidP="00847C61">
            <w:pPr>
              <w:widowControl w:val="0"/>
              <w:autoSpaceDE w:val="0"/>
              <w:autoSpaceDN w:val="0"/>
              <w:adjustRightInd w:val="0"/>
              <w:spacing w:line="240" w:lineRule="auto"/>
              <w:contextualSpacing w:val="0"/>
              <w:rPr>
                <w:del w:id="3773"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076C9BA" w14:textId="6E84C6BA" w:rsidR="00847C61" w:rsidRPr="00474957" w:rsidDel="00BB0431" w:rsidRDefault="00DE73DB" w:rsidP="00847C61">
            <w:pPr>
              <w:widowControl w:val="0"/>
              <w:autoSpaceDE w:val="0"/>
              <w:autoSpaceDN w:val="0"/>
              <w:adjustRightInd w:val="0"/>
              <w:spacing w:line="240" w:lineRule="auto"/>
              <w:contextualSpacing w:val="0"/>
              <w:rPr>
                <w:del w:id="3774" w:author="Arjan Kloosterboer" w:date="2017-09-21T12:43:00Z"/>
                <w:rFonts w:ascii="Calibri" w:hAnsi="Calibri" w:cs="Arial"/>
                <w:color w:val="0F0F0F"/>
                <w:sz w:val="22"/>
                <w:szCs w:val="24"/>
                <w:lang w:eastAsia="en-US"/>
              </w:rPr>
            </w:pPr>
            <w:del w:id="3775" w:author="Arjan Kloosterboer" w:date="2017-09-21T12:43:00Z">
              <w:r w:rsidRPr="00474957" w:rsidDel="00BB0431">
                <w:rPr>
                  <w:rFonts w:ascii="Arial" w:hAnsi="Arial" w:cs="Arial"/>
                  <w:szCs w:val="24"/>
                  <w:lang w:val="en-AU" w:eastAsia="en-US"/>
                </w:rPr>
                <w:fldChar w:fldCharType="begin" w:fldLock="1"/>
              </w:r>
              <w:r w:rsidR="00847C61" w:rsidRPr="00474957" w:rsidDel="00BB0431">
                <w:rPr>
                  <w:rFonts w:ascii="Arial" w:hAnsi="Arial" w:cs="Arial"/>
                  <w:szCs w:val="24"/>
                  <w:lang w:val="en-AU" w:eastAsia="en-US"/>
                </w:rPr>
                <w:delInstrText xml:space="preserve">MERGEFIELD </w:delInstrText>
              </w:r>
              <w:r w:rsidR="00847C61" w:rsidRPr="00474957" w:rsidDel="00BB0431">
                <w:rPr>
                  <w:rFonts w:ascii="Calibri" w:hAnsi="Calibri" w:cs="Arial"/>
                  <w:color w:val="0F0F0F"/>
                  <w:sz w:val="22"/>
                  <w:szCs w:val="24"/>
                  <w:lang w:eastAsia="en-US"/>
                </w:rPr>
                <w:delInstrText>Element.Name</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OBJECT</w:delText>
              </w:r>
              <w:r w:rsidRPr="00474957" w:rsidDel="00BB0431">
                <w:rPr>
                  <w:rFonts w:ascii="Arial" w:hAnsi="Arial" w:cs="Arial"/>
                  <w:szCs w:val="24"/>
                  <w:lang w:val="en-AU"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ConnSource.Cardinality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0..1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p w14:paraId="4825CEF8" w14:textId="09241DF3" w:rsidR="00847C61" w:rsidRPr="00474957" w:rsidDel="00BB0431" w:rsidRDefault="00847C61" w:rsidP="00847C61">
            <w:pPr>
              <w:widowControl w:val="0"/>
              <w:autoSpaceDE w:val="0"/>
              <w:autoSpaceDN w:val="0"/>
              <w:adjustRightInd w:val="0"/>
              <w:spacing w:line="240" w:lineRule="auto"/>
              <w:contextualSpacing w:val="0"/>
              <w:rPr>
                <w:del w:id="3776" w:author="Arjan Kloosterboer" w:date="2017-09-21T12:43:00Z"/>
                <w:rFonts w:ascii="Calibri" w:hAnsi="Calibri" w:cs="Arial"/>
                <w:color w:val="0F0F0F"/>
                <w:sz w:val="22"/>
                <w:szCs w:val="24"/>
                <w:lang w:eastAsia="en-US"/>
              </w:rPr>
            </w:pPr>
            <w:del w:id="3777" w:author="Arjan Kloosterboer" w:date="2017-09-21T12:43:00Z">
              <w:r w:rsidRPr="00474957" w:rsidDel="00BB0431">
                <w:rPr>
                  <w:rFonts w:ascii="Calibri" w:hAnsi="Calibri" w:cs="Arial"/>
                  <w:color w:val="0F0F0F"/>
                  <w:sz w:val="22"/>
                  <w:szCs w:val="24"/>
                  <w:lang w:eastAsia="en-US"/>
                </w:rPr>
                <w:lastRenderedPageBreak/>
                <w:delText xml:space="preserve">  </w:delText>
              </w:r>
              <w:r w:rsidR="00DE73DB" w:rsidRPr="00474957" w:rsidDel="00BB0431">
                <w:rPr>
                  <w:rFonts w:ascii="Calibri" w:hAnsi="Calibri" w:cs="Arial"/>
                  <w:color w:val="0F0F0F"/>
                  <w:sz w:val="22"/>
                  <w:szCs w:val="24"/>
                  <w:lang w:eastAsia="en-US"/>
                </w:rPr>
                <w:fldChar w:fldCharType="begin" w:fldLock="1"/>
              </w:r>
              <w:r w:rsidRPr="00474957" w:rsidDel="00BB0431">
                <w:rPr>
                  <w:rFonts w:ascii="Calibri" w:hAnsi="Calibri" w:cs="Arial"/>
                  <w:color w:val="0F0F0F"/>
                  <w:sz w:val="22"/>
                  <w:szCs w:val="24"/>
                  <w:lang w:eastAsia="en-US"/>
                </w:rPr>
                <w:delInstrText>MERGEFIELD Connector.Name</w:delInstrText>
              </w:r>
              <w:r w:rsidR="00DE73DB" w:rsidRPr="00474957" w:rsidDel="00BB0431">
                <w:rPr>
                  <w:rFonts w:ascii="Calibri" w:hAnsi="Calibri" w:cs="Arial"/>
                  <w:color w:val="0F0F0F"/>
                  <w:sz w:val="22"/>
                  <w:szCs w:val="24"/>
                  <w:lang w:eastAsia="en-US"/>
                </w:rPr>
                <w:fldChar w:fldCharType="separate"/>
              </w:r>
              <w:r w:rsidRPr="00474957" w:rsidDel="00BB0431">
                <w:rPr>
                  <w:rFonts w:ascii="Calibri" w:hAnsi="Calibri" w:cs="Arial"/>
                  <w:color w:val="0F0F0F"/>
                  <w:sz w:val="22"/>
                  <w:szCs w:val="24"/>
                  <w:lang w:eastAsia="en-US"/>
                </w:rPr>
                <w:delText>is</w:delText>
              </w:r>
              <w:r w:rsidR="00DE73DB" w:rsidRPr="00474957" w:rsidDel="00BB0431">
                <w:rPr>
                  <w:rFonts w:ascii="Calibri" w:hAnsi="Calibri" w:cs="Arial"/>
                  <w:color w:val="0F0F0F"/>
                  <w:sz w:val="22"/>
                  <w:szCs w:val="24"/>
                  <w:lang w:eastAsia="en-US"/>
                </w:rPr>
                <w:fldChar w:fldCharType="end"/>
              </w:r>
            </w:del>
          </w:p>
          <w:p w14:paraId="6D81D73C" w14:textId="4165C9DC" w:rsidR="00847C61" w:rsidRPr="00474957" w:rsidDel="00BB0431" w:rsidRDefault="00DE73DB" w:rsidP="00847C61">
            <w:pPr>
              <w:widowControl w:val="0"/>
              <w:autoSpaceDE w:val="0"/>
              <w:autoSpaceDN w:val="0"/>
              <w:adjustRightInd w:val="0"/>
              <w:spacing w:line="240" w:lineRule="auto"/>
              <w:contextualSpacing w:val="0"/>
              <w:rPr>
                <w:del w:id="3778" w:author="Arjan Kloosterboer" w:date="2017-09-21T12:43:00Z"/>
                <w:rFonts w:ascii="Calibri" w:hAnsi="Calibri" w:cs="Arial"/>
                <w:color w:val="0F0F0F"/>
                <w:sz w:val="22"/>
                <w:szCs w:val="24"/>
                <w:lang w:eastAsia="en-US"/>
              </w:rPr>
            </w:pPr>
            <w:del w:id="3779" w:author="Arjan Kloosterboer" w:date="2017-09-21T12:43:00Z">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Element.Name</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TERREINDEEL</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 xml:space="preserve">  [</w:delText>
              </w:r>
              <w:r w:rsidRPr="00474957" w:rsidDel="00BB0431">
                <w:rPr>
                  <w:rFonts w:ascii="Calibri" w:hAnsi="Calibri" w:cs="Arial"/>
                  <w:color w:val="0F0F0F"/>
                  <w:sz w:val="22"/>
                  <w:szCs w:val="24"/>
                  <w:lang w:eastAsia="en-US"/>
                </w:rPr>
                <w:fldChar w:fldCharType="begin" w:fldLock="1"/>
              </w:r>
              <w:r w:rsidR="00847C61" w:rsidRPr="00474957" w:rsidDel="00BB0431">
                <w:rPr>
                  <w:rFonts w:ascii="Calibri" w:hAnsi="Calibri" w:cs="Arial"/>
                  <w:color w:val="0F0F0F"/>
                  <w:sz w:val="22"/>
                  <w:szCs w:val="24"/>
                  <w:lang w:eastAsia="en-US"/>
                </w:rPr>
                <w:delInstrText>MERGEFIELD ConnTarget.Cardinality</w:delInstrText>
              </w:r>
              <w:r w:rsidRPr="00474957" w:rsidDel="00BB0431">
                <w:rPr>
                  <w:rFonts w:ascii="Calibri" w:hAnsi="Calibri" w:cs="Arial"/>
                  <w:color w:val="0F0F0F"/>
                  <w:sz w:val="22"/>
                  <w:szCs w:val="24"/>
                  <w:lang w:eastAsia="en-US"/>
                </w:rPr>
                <w:fldChar w:fldCharType="separate"/>
              </w:r>
              <w:r w:rsidR="00847C61" w:rsidRPr="00474957" w:rsidDel="00BB0431">
                <w:rPr>
                  <w:rFonts w:ascii="Calibri" w:hAnsi="Calibri" w:cs="Arial"/>
                  <w:color w:val="0F0F0F"/>
                  <w:sz w:val="22"/>
                  <w:szCs w:val="24"/>
                  <w:lang w:eastAsia="en-US"/>
                </w:rPr>
                <w:delText>1</w:delText>
              </w:r>
              <w:r w:rsidRPr="00474957" w:rsidDel="00BB0431">
                <w:rPr>
                  <w:rFonts w:ascii="Calibri" w:hAnsi="Calibri" w:cs="Arial"/>
                  <w:color w:val="0F0F0F"/>
                  <w:sz w:val="22"/>
                  <w:szCs w:val="24"/>
                  <w:lang w:eastAsia="en-US"/>
                </w:rPr>
                <w:fldChar w:fldCharType="end"/>
              </w:r>
              <w:r w:rsidR="00847C61" w:rsidRPr="00474957" w:rsidDel="00BB0431">
                <w:rPr>
                  <w:rFonts w:ascii="Calibri" w:hAnsi="Calibri" w:cs="Arial"/>
                  <w:color w:val="0F0F0F"/>
                  <w:sz w:val="22"/>
                  <w:szCs w:val="24"/>
                  <w:lang w:eastAsia="en-US"/>
                </w:rPr>
                <w:delText>]</w:delText>
              </w:r>
            </w:del>
          </w:p>
        </w:tc>
        <w:tc>
          <w:tcPr>
            <w:tcW w:w="6120" w:type="dxa"/>
            <w:tcBorders>
              <w:top w:val="nil"/>
              <w:left w:val="nil"/>
              <w:bottom w:val="nil"/>
              <w:right w:val="nil"/>
            </w:tcBorders>
          </w:tcPr>
          <w:p w14:paraId="292AFC27" w14:textId="472E3AC6" w:rsidR="00847C61" w:rsidRPr="00474957" w:rsidDel="00BB0431" w:rsidRDefault="00DE73DB" w:rsidP="00847C61">
            <w:pPr>
              <w:widowControl w:val="0"/>
              <w:autoSpaceDE w:val="0"/>
              <w:autoSpaceDN w:val="0"/>
              <w:adjustRightInd w:val="0"/>
              <w:spacing w:line="240" w:lineRule="auto"/>
              <w:contextualSpacing w:val="0"/>
              <w:rPr>
                <w:del w:id="3780" w:author="Arjan Kloosterboer" w:date="2017-09-21T12:43:00Z"/>
                <w:rFonts w:ascii="Calibri" w:hAnsi="Calibri" w:cs="Arial"/>
                <w:color w:val="0F0F0F"/>
                <w:sz w:val="22"/>
                <w:szCs w:val="24"/>
                <w:lang w:eastAsia="en-US"/>
              </w:rPr>
            </w:pPr>
            <w:del w:id="3781" w:author="Arjan Kloosterboer" w:date="2017-09-21T12:43:00Z">
              <w:r w:rsidRPr="00474957" w:rsidDel="00BB0431">
                <w:rPr>
                  <w:rFonts w:ascii="Arial" w:hAnsi="Arial" w:cs="Arial"/>
                  <w:szCs w:val="24"/>
                  <w:lang w:val="en-AU" w:eastAsia="en-US"/>
                </w:rPr>
                <w:lastRenderedPageBreak/>
                <w:fldChar w:fldCharType="begin" w:fldLock="1"/>
              </w:r>
              <w:r w:rsidR="00847C61" w:rsidRPr="00474957" w:rsidDel="00BB0431">
                <w:rPr>
                  <w:rFonts w:ascii="Arial" w:hAnsi="Arial" w:cs="Arial"/>
                  <w:szCs w:val="24"/>
                  <w:lang w:eastAsia="en-US"/>
                </w:rPr>
                <w:delInstrText xml:space="preserve">MERGEFIELD </w:delInstrText>
              </w:r>
              <w:r w:rsidR="00847C61" w:rsidRPr="00474957" w:rsidDel="00BB0431">
                <w:rPr>
                  <w:rFonts w:ascii="Calibri" w:hAnsi="Calibri" w:cs="Arial"/>
                  <w:color w:val="0F0F0F"/>
                  <w:sz w:val="22"/>
                  <w:szCs w:val="24"/>
                  <w:lang w:eastAsia="en-US"/>
                </w:rPr>
                <w:delInstrText>Connector.Notes</w:delInstrText>
              </w:r>
              <w:r w:rsidRPr="00474957" w:rsidDel="00BB0431">
                <w:rPr>
                  <w:rFonts w:ascii="Arial" w:hAnsi="Arial" w:cs="Arial"/>
                  <w:szCs w:val="24"/>
                  <w:lang w:val="en-AU" w:eastAsia="en-US"/>
                </w:rPr>
                <w:fldChar w:fldCharType="separate"/>
              </w:r>
              <w:r w:rsidR="00847C61" w:rsidRPr="00474957" w:rsidDel="00BB0431">
                <w:rPr>
                  <w:rFonts w:ascii="Calibri" w:hAnsi="Calibri" w:cs="Arial"/>
                  <w:color w:val="0F0F0F"/>
                  <w:sz w:val="22"/>
                  <w:szCs w:val="24"/>
                  <w:lang w:eastAsia="en-US"/>
                </w:rPr>
                <w:delText>Een TERREINDEEL is een specialisatie van OBJECT.</w:delText>
              </w:r>
              <w:r w:rsidRPr="00474957" w:rsidDel="00BB0431">
                <w:rPr>
                  <w:rFonts w:ascii="Arial" w:hAnsi="Arial" w:cs="Arial"/>
                  <w:szCs w:val="24"/>
                  <w:lang w:val="en-AU" w:eastAsia="en-US"/>
                </w:rPr>
                <w:fldChar w:fldCharType="end"/>
              </w:r>
            </w:del>
          </w:p>
        </w:tc>
      </w:tr>
      <w:tr w:rsidR="00847C61" w:rsidRPr="00474957" w:rsidDel="00BB0431" w14:paraId="26A1FD8C" w14:textId="7FD6B19F" w:rsidTr="00847C61">
        <w:trPr>
          <w:trHeight w:hRule="exact" w:val="128"/>
          <w:del w:id="3782" w:author="Arjan Kloosterboer" w:date="2017-09-21T12:43:00Z"/>
        </w:trPr>
        <w:tc>
          <w:tcPr>
            <w:tcW w:w="450" w:type="dxa"/>
            <w:tcBorders>
              <w:top w:val="nil"/>
              <w:left w:val="nil"/>
              <w:bottom w:val="nil"/>
              <w:right w:val="nil"/>
            </w:tcBorders>
          </w:tcPr>
          <w:p w14:paraId="4940ADB6" w14:textId="1130AC7F" w:rsidR="00847C61" w:rsidRPr="00474957" w:rsidDel="00BB0431" w:rsidRDefault="00847C61" w:rsidP="00847C61">
            <w:pPr>
              <w:widowControl w:val="0"/>
              <w:autoSpaceDE w:val="0"/>
              <w:autoSpaceDN w:val="0"/>
              <w:adjustRightInd w:val="0"/>
              <w:spacing w:line="240" w:lineRule="auto"/>
              <w:contextualSpacing w:val="0"/>
              <w:rPr>
                <w:del w:id="3783" w:author="Arjan Kloosterboer" w:date="2017-09-21T12:43:00Z"/>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154EE77" w14:textId="13562FBF" w:rsidR="00847C61" w:rsidRPr="00474957" w:rsidDel="00BB0431" w:rsidRDefault="00847C61" w:rsidP="00847C61">
            <w:pPr>
              <w:widowControl w:val="0"/>
              <w:autoSpaceDE w:val="0"/>
              <w:autoSpaceDN w:val="0"/>
              <w:adjustRightInd w:val="0"/>
              <w:spacing w:line="240" w:lineRule="auto"/>
              <w:contextualSpacing w:val="0"/>
              <w:rPr>
                <w:del w:id="3784" w:author="Arjan Kloosterboer" w:date="2017-09-21T12:43:00Z"/>
                <w:rFonts w:ascii="Calibri" w:hAnsi="Calibri" w:cs="Arial"/>
                <w:color w:val="0F0F0F"/>
                <w:sz w:val="22"/>
                <w:szCs w:val="24"/>
                <w:lang w:eastAsia="en-US"/>
              </w:rPr>
            </w:pPr>
          </w:p>
        </w:tc>
        <w:tc>
          <w:tcPr>
            <w:tcW w:w="6120" w:type="dxa"/>
            <w:tcBorders>
              <w:top w:val="nil"/>
              <w:left w:val="nil"/>
              <w:bottom w:val="nil"/>
              <w:right w:val="nil"/>
            </w:tcBorders>
          </w:tcPr>
          <w:p w14:paraId="424D32C8" w14:textId="6C728149" w:rsidR="00847C61" w:rsidRPr="00474957" w:rsidDel="00BB0431" w:rsidRDefault="00847C61" w:rsidP="00847C61">
            <w:pPr>
              <w:widowControl w:val="0"/>
              <w:autoSpaceDE w:val="0"/>
              <w:autoSpaceDN w:val="0"/>
              <w:adjustRightInd w:val="0"/>
              <w:spacing w:line="240" w:lineRule="auto"/>
              <w:contextualSpacing w:val="0"/>
              <w:rPr>
                <w:del w:id="3785" w:author="Arjan Kloosterboer" w:date="2017-09-21T12:43:00Z"/>
                <w:rFonts w:ascii="Calibri" w:hAnsi="Calibri" w:cs="Arial"/>
                <w:color w:val="0F0F0F"/>
                <w:sz w:val="22"/>
                <w:szCs w:val="24"/>
                <w:lang w:eastAsia="en-US"/>
              </w:rPr>
            </w:pPr>
          </w:p>
        </w:tc>
      </w:tr>
    </w:tbl>
    <w:p w14:paraId="2F88A400" w14:textId="6A691460" w:rsidR="00847C61" w:rsidRPr="00474957" w:rsidDel="00BB0431" w:rsidRDefault="00847C61" w:rsidP="00847C61">
      <w:pPr>
        <w:widowControl w:val="0"/>
        <w:autoSpaceDE w:val="0"/>
        <w:autoSpaceDN w:val="0"/>
        <w:adjustRightInd w:val="0"/>
        <w:spacing w:line="240" w:lineRule="auto"/>
        <w:contextualSpacing w:val="0"/>
        <w:rPr>
          <w:del w:id="3786" w:author="Arjan Kloosterboer" w:date="2017-09-21T12:43:00Z"/>
          <w:rFonts w:ascii="Calibri" w:hAnsi="Calibri" w:cs="Arial"/>
          <w:color w:val="0F0F0F"/>
          <w:sz w:val="22"/>
          <w:szCs w:val="24"/>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474957" w:rsidDel="00BB0431" w14:paraId="6B56528C" w14:textId="388A9390" w:rsidTr="0095235C">
        <w:trPr>
          <w:cantSplit/>
          <w:del w:id="3787" w:author="Arjan Kloosterboer" w:date="2017-09-21T12:43:00Z"/>
        </w:trPr>
        <w:tc>
          <w:tcPr>
            <w:tcW w:w="9360" w:type="dxa"/>
            <w:tcBorders>
              <w:top w:val="nil"/>
              <w:left w:val="nil"/>
              <w:bottom w:val="nil"/>
              <w:right w:val="nil"/>
            </w:tcBorders>
          </w:tcPr>
          <w:p w14:paraId="28085A0F" w14:textId="5C3F8B34" w:rsidR="00847C61" w:rsidRPr="00474957" w:rsidDel="00BB0431" w:rsidRDefault="00847C61" w:rsidP="00847C61">
            <w:pPr>
              <w:widowControl w:val="0"/>
              <w:autoSpaceDE w:val="0"/>
              <w:autoSpaceDN w:val="0"/>
              <w:adjustRightInd w:val="0"/>
              <w:spacing w:line="240" w:lineRule="auto"/>
              <w:contextualSpacing w:val="0"/>
              <w:rPr>
                <w:del w:id="3788" w:author="Arjan Kloosterboer" w:date="2017-09-21T12:43:00Z"/>
                <w:rFonts w:ascii="Calibri" w:hAnsi="Calibri" w:cs="Arial"/>
                <w:b/>
                <w:color w:val="0F0F0F"/>
                <w:sz w:val="22"/>
                <w:szCs w:val="24"/>
                <w:lang w:eastAsia="en-US"/>
              </w:rPr>
            </w:pPr>
            <w:del w:id="3789" w:author="Arjan Kloosterboer" w:date="2017-09-21T12:43:00Z">
              <w:r w:rsidRPr="00474957" w:rsidDel="00BB0431">
                <w:rPr>
                  <w:rFonts w:ascii="Calibri" w:hAnsi="Calibri" w:cs="Arial"/>
                  <w:b/>
                  <w:color w:val="0F0F0F"/>
                  <w:sz w:val="22"/>
                  <w:szCs w:val="24"/>
                  <w:lang w:eastAsia="en-US"/>
                </w:rPr>
                <w:delText>Toelichting objecttype</w:delText>
              </w:r>
            </w:del>
          </w:p>
          <w:p w14:paraId="6373C4EB" w14:textId="0FC2A041" w:rsidR="00847C61" w:rsidRPr="00474957" w:rsidDel="00BB0431" w:rsidRDefault="00847C61" w:rsidP="00847C61">
            <w:pPr>
              <w:widowControl w:val="0"/>
              <w:autoSpaceDE w:val="0"/>
              <w:autoSpaceDN w:val="0"/>
              <w:adjustRightInd w:val="0"/>
              <w:spacing w:line="240" w:lineRule="auto"/>
              <w:ind w:left="720"/>
              <w:contextualSpacing w:val="0"/>
              <w:rPr>
                <w:del w:id="3790" w:author="Arjan Kloosterboer" w:date="2017-09-21T12:43:00Z"/>
                <w:rFonts w:ascii="Calibri" w:hAnsi="Calibri" w:cs="Arial"/>
                <w:color w:val="0F0F0F"/>
                <w:sz w:val="22"/>
                <w:szCs w:val="24"/>
                <w:lang w:eastAsia="en-US"/>
              </w:rPr>
            </w:pPr>
            <w:del w:id="3791" w:author="Arjan Kloosterboer" w:date="2017-09-21T12:43:00Z">
              <w:r w:rsidRPr="00474957" w:rsidDel="00BB0431">
                <w:rPr>
                  <w:rFonts w:ascii="Calibri" w:hAnsi="Calibri" w:cs="Arial"/>
                  <w:color w:val="0F0F0F"/>
                  <w:sz w:val="22"/>
                  <w:szCs w:val="24"/>
                  <w:lang w:eastAsia="en-US"/>
                </w:rPr>
                <w:delText>De aan het RSGB ontleende gegevens van een TERREINDEEL die in het RGBZ gebruikt worden bij deze specialisatie van OBJECT. Zie voor de specificaties van deze gegevens het RSGB.</w:delText>
              </w:r>
            </w:del>
          </w:p>
        </w:tc>
      </w:tr>
    </w:tbl>
    <w:p w14:paraId="4FA49631" w14:textId="77777777" w:rsidR="0095235C" w:rsidRDefault="0095235C" w:rsidP="0095235C">
      <w:pPr>
        <w:pStyle w:val="Kop3"/>
        <w:rPr>
          <w:ins w:id="3792" w:author="Arjan Kloosterboer" w:date="2017-09-21T15:14:00Z"/>
          <w:rFonts w:eastAsia="Times New Roman"/>
          <w:color w:val="0F0F0F"/>
        </w:rPr>
      </w:pPr>
      <w:bookmarkStart w:id="3793" w:name="BKM_347FEF68_C247_4c02_B15A_3FC0D13A09FE"/>
      <w:bookmarkStart w:id="3794" w:name="BKM_02EEC3CC_A51C_4A12_9690_9285EFD90721"/>
      <w:bookmarkEnd w:id="3793"/>
      <w:ins w:id="3795" w:author="Arjan Kloosterboer" w:date="2017-09-21T15:14:00Z">
        <w:r>
          <w:rPr>
            <w:rFonts w:ascii="Calibri" w:eastAsia="Times New Roman" w:hAnsi="Calibri" w:cs="Calibri"/>
            <w:color w:val="0F0F0F"/>
            <w:sz w:val="28"/>
            <w:szCs w:val="28"/>
          </w:rPr>
          <w:t>«Objecttype_proxy» TUNNELDEEL</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5CD7944B" w14:textId="77777777" w:rsidTr="00F9498E">
        <w:trPr>
          <w:trHeight w:val="271"/>
          <w:ins w:id="3796"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7822AA64" w14:textId="77777777" w:rsidR="0095235C" w:rsidRDefault="0095235C" w:rsidP="00F9498E">
            <w:pPr>
              <w:rPr>
                <w:ins w:id="3797" w:author="Arjan Kloosterboer" w:date="2017-09-21T15:14:00Z"/>
                <w:rFonts w:ascii="Calibri" w:hAnsi="Calibri" w:cs="Calibri"/>
                <w:color w:val="0F0F0F"/>
                <w:sz w:val="22"/>
                <w:szCs w:val="22"/>
              </w:rPr>
            </w:pPr>
            <w:ins w:id="3798" w:author="Arjan Kloosterboer" w:date="2017-09-21T15:14: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64EFC14D" w14:textId="77777777" w:rsidR="0095235C" w:rsidRDefault="0095235C" w:rsidP="00F9498E">
            <w:pPr>
              <w:rPr>
                <w:ins w:id="3799" w:author="Arjan Kloosterboer" w:date="2017-09-21T15:14:00Z"/>
                <w:rFonts w:ascii="Calibri" w:hAnsi="Calibri" w:cs="Calibri"/>
                <w:color w:val="0F0F0F"/>
                <w:sz w:val="22"/>
                <w:szCs w:val="22"/>
              </w:rPr>
            </w:pPr>
            <w:ins w:id="3800" w:author="Arjan Kloosterboer" w:date="2017-09-21T15:14:00Z">
              <w:r>
                <w:rPr>
                  <w:rFonts w:ascii="Calibri" w:hAnsi="Calibri" w:cs="Calibri"/>
                  <w:color w:val="0F0F0F"/>
                  <w:sz w:val="22"/>
                  <w:szCs w:val="22"/>
                </w:rPr>
                <w:t>TUNNELDEEL</w:t>
              </w:r>
            </w:ins>
          </w:p>
        </w:tc>
      </w:tr>
      <w:tr w:rsidR="0095235C" w14:paraId="47F6B462" w14:textId="77777777" w:rsidTr="00F9498E">
        <w:trPr>
          <w:trHeight w:hRule="exact" w:val="128"/>
          <w:ins w:id="3801"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560DB9C" w14:textId="77777777" w:rsidR="0095235C" w:rsidRDefault="0095235C" w:rsidP="00F9498E">
            <w:pPr>
              <w:rPr>
                <w:ins w:id="3802"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FD5CBC1" w14:textId="77777777" w:rsidR="0095235C" w:rsidRDefault="0095235C" w:rsidP="00F9498E">
            <w:pPr>
              <w:rPr>
                <w:ins w:id="3803" w:author="Arjan Kloosterboer" w:date="2017-09-21T15:14:00Z"/>
                <w:rFonts w:ascii="Calibri" w:hAnsi="Calibri" w:cs="Calibri"/>
                <w:color w:val="0F0F0F"/>
                <w:sz w:val="22"/>
                <w:szCs w:val="22"/>
              </w:rPr>
            </w:pPr>
          </w:p>
        </w:tc>
      </w:tr>
      <w:tr w:rsidR="0095235C" w14:paraId="02AAC4B9" w14:textId="77777777" w:rsidTr="00F9498E">
        <w:trPr>
          <w:ins w:id="3804"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E72E473" w14:textId="77777777" w:rsidR="0095235C" w:rsidRDefault="0095235C" w:rsidP="00F9498E">
            <w:pPr>
              <w:rPr>
                <w:ins w:id="3805" w:author="Arjan Kloosterboer" w:date="2017-09-21T15:14:00Z"/>
                <w:rFonts w:ascii="Calibri" w:hAnsi="Calibri" w:cs="Calibri"/>
                <w:b/>
                <w:bCs/>
                <w:color w:val="0F0F0F"/>
                <w:sz w:val="22"/>
                <w:szCs w:val="22"/>
              </w:rPr>
            </w:pPr>
            <w:ins w:id="3806" w:author="Arjan Kloosterboer" w:date="2017-09-21T15:14: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78B2E93D" w14:textId="77777777" w:rsidR="0095235C" w:rsidRDefault="0095235C" w:rsidP="00F9498E">
            <w:pPr>
              <w:rPr>
                <w:ins w:id="3807" w:author="Arjan Kloosterboer" w:date="2017-09-21T15:14:00Z"/>
                <w:rFonts w:ascii="Calibri" w:hAnsi="Calibri" w:cs="Calibri"/>
                <w:color w:val="0F0F0F"/>
                <w:sz w:val="22"/>
                <w:szCs w:val="22"/>
              </w:rPr>
            </w:pPr>
            <w:ins w:id="3808" w:author="Arjan Kloosterboer" w:date="2017-09-21T15:14:00Z">
              <w:r>
                <w:rPr>
                  <w:rFonts w:ascii="Calibri" w:hAnsi="Calibri" w:cs="Calibri"/>
                  <w:color w:val="0F0F0F"/>
                  <w:sz w:val="22"/>
                  <w:szCs w:val="22"/>
                </w:rPr>
                <w:t>RSGB</w:t>
              </w:r>
            </w:ins>
          </w:p>
        </w:tc>
      </w:tr>
      <w:tr w:rsidR="0095235C" w14:paraId="4645E6D0" w14:textId="77777777" w:rsidTr="00F9498E">
        <w:trPr>
          <w:trHeight w:hRule="exact" w:val="128"/>
          <w:ins w:id="3809"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6C498E8C" w14:textId="77777777" w:rsidR="0095235C" w:rsidRDefault="0095235C" w:rsidP="00F9498E">
            <w:pPr>
              <w:rPr>
                <w:ins w:id="3810"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CEE8A8B" w14:textId="77777777" w:rsidR="0095235C" w:rsidRDefault="0095235C" w:rsidP="00F9498E">
            <w:pPr>
              <w:rPr>
                <w:ins w:id="3811" w:author="Arjan Kloosterboer" w:date="2017-09-21T15:14:00Z"/>
                <w:rFonts w:ascii="Calibri" w:hAnsi="Calibri" w:cs="Calibri"/>
                <w:color w:val="0F0F0F"/>
                <w:sz w:val="22"/>
                <w:szCs w:val="22"/>
              </w:rPr>
            </w:pPr>
          </w:p>
        </w:tc>
      </w:tr>
      <w:tr w:rsidR="0095235C" w14:paraId="5C9D7A1C" w14:textId="77777777" w:rsidTr="00F9498E">
        <w:trPr>
          <w:ins w:id="3812"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2B49E1F" w14:textId="77777777" w:rsidR="0095235C" w:rsidRDefault="0095235C" w:rsidP="00F9498E">
            <w:pPr>
              <w:rPr>
                <w:ins w:id="3813" w:author="Arjan Kloosterboer" w:date="2017-09-21T15:14:00Z"/>
                <w:rFonts w:ascii="Calibri" w:hAnsi="Calibri" w:cs="Calibri"/>
                <w:b/>
                <w:bCs/>
                <w:color w:val="0F0F0F"/>
                <w:sz w:val="22"/>
                <w:szCs w:val="22"/>
              </w:rPr>
            </w:pPr>
            <w:ins w:id="3814" w:author="Arjan Kloosterboer" w:date="2017-09-21T15:14: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6622B598" w14:textId="77777777" w:rsidR="0095235C" w:rsidRDefault="0095235C" w:rsidP="00F9498E">
            <w:pPr>
              <w:rPr>
                <w:ins w:id="3815" w:author="Arjan Kloosterboer" w:date="2017-09-21T15:14:00Z"/>
                <w:rFonts w:ascii="Calibri" w:hAnsi="Calibri" w:cs="Calibri"/>
                <w:color w:val="0F0F0F"/>
                <w:sz w:val="22"/>
                <w:szCs w:val="22"/>
              </w:rPr>
            </w:pPr>
            <w:ins w:id="3816" w:author="Arjan Kloosterboer" w:date="2017-09-21T15:14:00Z">
              <w:r>
                <w:rPr>
                  <w:rFonts w:ascii="Calibri" w:hAnsi="Calibri" w:cs="Calibri"/>
                  <w:color w:val="0F0F0F"/>
                  <w:sz w:val="22"/>
                  <w:szCs w:val="22"/>
                </w:rPr>
                <w:t>1 april 2017</w:t>
              </w:r>
            </w:ins>
          </w:p>
        </w:tc>
      </w:tr>
      <w:tr w:rsidR="0095235C" w14:paraId="015A6B6B" w14:textId="77777777" w:rsidTr="00F9498E">
        <w:trPr>
          <w:trHeight w:hRule="exact" w:val="128"/>
          <w:ins w:id="3817"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062789D" w14:textId="77777777" w:rsidR="0095235C" w:rsidRDefault="0095235C" w:rsidP="00F9498E">
            <w:pPr>
              <w:rPr>
                <w:ins w:id="3818"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7CB9DCD9" w14:textId="77777777" w:rsidR="0095235C" w:rsidRDefault="0095235C" w:rsidP="00F9498E">
            <w:pPr>
              <w:rPr>
                <w:ins w:id="3819" w:author="Arjan Kloosterboer" w:date="2017-09-21T15:14:00Z"/>
                <w:rFonts w:ascii="Calibri" w:hAnsi="Calibri" w:cs="Calibri"/>
                <w:color w:val="0F0F0F"/>
                <w:sz w:val="22"/>
                <w:szCs w:val="22"/>
              </w:rPr>
            </w:pPr>
          </w:p>
        </w:tc>
      </w:tr>
      <w:tr w:rsidR="0095235C" w14:paraId="24500511" w14:textId="77777777" w:rsidTr="00F9498E">
        <w:trPr>
          <w:trHeight w:hRule="exact" w:val="256"/>
          <w:ins w:id="3820"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4D7A1A5" w14:textId="77777777" w:rsidR="0095235C" w:rsidRDefault="0095235C" w:rsidP="00F9498E">
            <w:pPr>
              <w:rPr>
                <w:ins w:id="3821"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F60EC24" w14:textId="77777777" w:rsidR="0095235C" w:rsidRDefault="0095235C" w:rsidP="00F9498E">
            <w:pPr>
              <w:rPr>
                <w:ins w:id="3822" w:author="Arjan Kloosterboer" w:date="2017-09-21T15:14:00Z"/>
                <w:rFonts w:ascii="Calibri" w:hAnsi="Calibri" w:cs="Calibri"/>
                <w:color w:val="0F0F0F"/>
                <w:sz w:val="22"/>
                <w:szCs w:val="22"/>
              </w:rPr>
            </w:pPr>
          </w:p>
        </w:tc>
      </w:tr>
      <w:tr w:rsidR="0095235C" w14:paraId="149B69BF" w14:textId="77777777" w:rsidTr="00F9498E">
        <w:trPr>
          <w:ins w:id="3823"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CDF2B8D" w14:textId="77777777" w:rsidR="0095235C" w:rsidRDefault="0095235C" w:rsidP="00F9498E">
            <w:pPr>
              <w:rPr>
                <w:ins w:id="3824" w:author="Arjan Kloosterboer" w:date="2017-09-21T15:14:00Z"/>
                <w:rFonts w:ascii="Calibri" w:hAnsi="Calibri" w:cs="Calibri"/>
                <w:b/>
                <w:bCs/>
                <w:color w:val="0F0F0F"/>
                <w:sz w:val="22"/>
                <w:szCs w:val="22"/>
              </w:rPr>
            </w:pPr>
            <w:ins w:id="3825" w:author="Arjan Kloosterboer" w:date="2017-09-21T15:14: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89699EA" w14:textId="77777777" w:rsidR="0095235C" w:rsidRDefault="0095235C" w:rsidP="00F9498E">
            <w:pPr>
              <w:rPr>
                <w:ins w:id="3826" w:author="Arjan Kloosterboer" w:date="2017-09-21T15:14:00Z"/>
                <w:rFonts w:ascii="Calibri" w:hAnsi="Calibri" w:cs="Calibri"/>
                <w:b/>
                <w:bCs/>
                <w:color w:val="0F0F0F"/>
                <w:sz w:val="22"/>
                <w:szCs w:val="22"/>
              </w:rPr>
            </w:pPr>
          </w:p>
        </w:tc>
      </w:tr>
      <w:tr w:rsidR="0095235C" w14:paraId="35955CE4" w14:textId="77777777" w:rsidTr="00F9498E">
        <w:trPr>
          <w:ins w:id="3827" w:author="Arjan Kloosterboer" w:date="2017-09-21T15:14:00Z"/>
        </w:trPr>
        <w:tc>
          <w:tcPr>
            <w:tcW w:w="450" w:type="dxa"/>
            <w:tcBorders>
              <w:top w:val="nil"/>
              <w:left w:val="nil"/>
              <w:bottom w:val="nil"/>
              <w:right w:val="nil"/>
            </w:tcBorders>
            <w:tcMar>
              <w:top w:w="0" w:type="dxa"/>
              <w:left w:w="60" w:type="dxa"/>
              <w:bottom w:w="0" w:type="dxa"/>
              <w:right w:w="60" w:type="dxa"/>
            </w:tcMar>
          </w:tcPr>
          <w:p w14:paraId="29347FA8" w14:textId="77777777" w:rsidR="0095235C" w:rsidRDefault="0095235C" w:rsidP="00F9498E">
            <w:pPr>
              <w:rPr>
                <w:ins w:id="3828" w:author="Arjan Kloosterboer" w:date="2017-09-21T15:14:00Z"/>
                <w:rFonts w:ascii="Calibri" w:hAnsi="Calibri" w:cs="Calibri"/>
                <w:i/>
                <w:iCs/>
                <w:color w:val="0F0F0F"/>
                <w:sz w:val="22"/>
                <w:szCs w:val="22"/>
              </w:rPr>
            </w:pPr>
            <w:bookmarkStart w:id="3829" w:name="BKM_E645D2A7_E7D9_4729_9A8A_778E2CFAC7B0"/>
          </w:p>
        </w:tc>
        <w:tc>
          <w:tcPr>
            <w:tcW w:w="2790" w:type="dxa"/>
            <w:gridSpan w:val="2"/>
            <w:tcBorders>
              <w:top w:val="nil"/>
              <w:left w:val="nil"/>
              <w:bottom w:val="nil"/>
              <w:right w:val="nil"/>
            </w:tcBorders>
            <w:tcMar>
              <w:top w:w="0" w:type="dxa"/>
              <w:left w:w="60" w:type="dxa"/>
              <w:bottom w:w="0" w:type="dxa"/>
              <w:right w:w="60" w:type="dxa"/>
            </w:tcMar>
          </w:tcPr>
          <w:p w14:paraId="5E121D81" w14:textId="77777777" w:rsidR="0095235C" w:rsidRDefault="0095235C" w:rsidP="00F9498E">
            <w:pPr>
              <w:rPr>
                <w:ins w:id="3830" w:author="Arjan Kloosterboer" w:date="2017-09-21T15:14:00Z"/>
                <w:rFonts w:ascii="Calibri" w:hAnsi="Calibri" w:cs="Calibri"/>
                <w:color w:val="0F0F0F"/>
                <w:sz w:val="22"/>
                <w:szCs w:val="22"/>
              </w:rPr>
            </w:pPr>
            <w:ins w:id="3831" w:author="Arjan Kloosterboer" w:date="2017-09-21T15:14: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7802D705" w14:textId="77777777" w:rsidR="0095235C" w:rsidRDefault="0095235C" w:rsidP="00F9498E">
            <w:pPr>
              <w:rPr>
                <w:ins w:id="3832" w:author="Arjan Kloosterboer" w:date="2017-09-21T15:14:00Z"/>
                <w:rFonts w:ascii="Calibri" w:hAnsi="Calibri" w:cs="Calibri"/>
                <w:color w:val="0F0F0F"/>
                <w:sz w:val="22"/>
                <w:szCs w:val="22"/>
              </w:rPr>
            </w:pPr>
            <w:ins w:id="3833" w:author="Arjan Kloosterboer" w:date="2017-09-21T15:14: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1FFFD002" w14:textId="77777777" w:rsidR="0095235C" w:rsidRDefault="0095235C" w:rsidP="00F9498E">
            <w:pPr>
              <w:rPr>
                <w:ins w:id="3834" w:author="Arjan Kloosterboer" w:date="2017-09-21T15:14:00Z"/>
                <w:rFonts w:ascii="Calibri" w:hAnsi="Calibri" w:cs="Calibri"/>
                <w:color w:val="0F0F0F"/>
                <w:sz w:val="22"/>
                <w:szCs w:val="22"/>
              </w:rPr>
            </w:pPr>
            <w:ins w:id="3835" w:author="Arjan Kloosterboer" w:date="2017-09-21T15:14: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33DB9380" w14:textId="77777777" w:rsidR="0095235C" w:rsidRDefault="0095235C" w:rsidP="00F9498E">
            <w:pPr>
              <w:rPr>
                <w:ins w:id="3836" w:author="Arjan Kloosterboer" w:date="2017-09-21T15:14:00Z"/>
                <w:rFonts w:ascii="Calibri" w:hAnsi="Calibri" w:cs="Calibri"/>
                <w:i/>
                <w:iCs/>
                <w:color w:val="0F0F0F"/>
                <w:sz w:val="22"/>
                <w:szCs w:val="22"/>
              </w:rPr>
            </w:pPr>
            <w:ins w:id="3837" w:author="Arjan Kloosterboer" w:date="2017-09-21T15:14:00Z">
              <w:r>
                <w:rPr>
                  <w:rFonts w:ascii="Calibri" w:hAnsi="Calibri" w:cs="Calibri"/>
                  <w:i/>
                  <w:iCs/>
                  <w:color w:val="0F0F0F"/>
                  <w:sz w:val="22"/>
                  <w:szCs w:val="22"/>
                </w:rPr>
                <w:t>Kardi-</w:t>
              </w:r>
            </w:ins>
          </w:p>
          <w:p w14:paraId="09B666E0" w14:textId="77777777" w:rsidR="0095235C" w:rsidRDefault="0095235C" w:rsidP="00F9498E">
            <w:pPr>
              <w:rPr>
                <w:ins w:id="3838" w:author="Arjan Kloosterboer" w:date="2017-09-21T15:14:00Z"/>
                <w:rFonts w:ascii="Calibri" w:hAnsi="Calibri" w:cs="Calibri"/>
                <w:color w:val="0F0F0F"/>
                <w:sz w:val="22"/>
                <w:szCs w:val="22"/>
              </w:rPr>
            </w:pPr>
            <w:ins w:id="3839" w:author="Arjan Kloosterboer" w:date="2017-09-21T15:14:00Z">
              <w:r>
                <w:rPr>
                  <w:rFonts w:ascii="Calibri" w:hAnsi="Calibri" w:cs="Calibri"/>
                  <w:i/>
                  <w:iCs/>
                  <w:color w:val="0F0F0F"/>
                  <w:sz w:val="22"/>
                  <w:szCs w:val="22"/>
                </w:rPr>
                <w:t>naliteit</w:t>
              </w:r>
            </w:ins>
          </w:p>
        </w:tc>
      </w:tr>
      <w:tr w:rsidR="0095235C" w14:paraId="4764A803" w14:textId="77777777" w:rsidTr="00F9498E">
        <w:trPr>
          <w:ins w:id="3840" w:author="Arjan Kloosterboer" w:date="2017-09-21T15:14:00Z"/>
        </w:trPr>
        <w:tc>
          <w:tcPr>
            <w:tcW w:w="450" w:type="dxa"/>
            <w:tcBorders>
              <w:top w:val="nil"/>
              <w:left w:val="nil"/>
              <w:bottom w:val="nil"/>
              <w:right w:val="nil"/>
            </w:tcBorders>
            <w:tcMar>
              <w:top w:w="0" w:type="dxa"/>
              <w:left w:w="60" w:type="dxa"/>
              <w:bottom w:w="0" w:type="dxa"/>
              <w:right w:w="60" w:type="dxa"/>
            </w:tcMar>
          </w:tcPr>
          <w:p w14:paraId="3E19758A" w14:textId="77777777" w:rsidR="0095235C" w:rsidRDefault="0095235C" w:rsidP="00F9498E">
            <w:pPr>
              <w:rPr>
                <w:ins w:id="3841" w:author="Arjan Kloosterboer" w:date="2017-09-21T15:14: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71BEF962" w14:textId="77777777" w:rsidR="0095235C" w:rsidRDefault="0095235C" w:rsidP="00F9498E">
            <w:pPr>
              <w:rPr>
                <w:ins w:id="3842" w:author="Arjan Kloosterboer" w:date="2017-09-21T15:14:00Z"/>
                <w:rFonts w:ascii="Calibri" w:hAnsi="Calibri" w:cs="Calibri"/>
                <w:color w:val="0F0F0F"/>
                <w:sz w:val="22"/>
                <w:szCs w:val="22"/>
              </w:rPr>
            </w:pPr>
            <w:ins w:id="3843" w:author="Arjan Kloosterboer" w:date="2017-09-21T15:14:00Z">
              <w:r>
                <w:rPr>
                  <w:rFonts w:ascii="Calibri" w:hAnsi="Calibri" w:cs="Calibri"/>
                  <w:color w:val="0F0F0F"/>
                  <w:sz w:val="22"/>
                  <w:szCs w:val="22"/>
                </w:rPr>
                <w:t>Identificatie tunneldeel</w:t>
              </w:r>
            </w:ins>
          </w:p>
        </w:tc>
        <w:tc>
          <w:tcPr>
            <w:tcW w:w="4230" w:type="dxa"/>
            <w:tcBorders>
              <w:top w:val="nil"/>
              <w:left w:val="nil"/>
              <w:bottom w:val="nil"/>
              <w:right w:val="nil"/>
            </w:tcBorders>
            <w:tcMar>
              <w:top w:w="0" w:type="dxa"/>
              <w:left w:w="60" w:type="dxa"/>
              <w:bottom w:w="0" w:type="dxa"/>
              <w:right w:w="60" w:type="dxa"/>
            </w:tcMar>
          </w:tcPr>
          <w:p w14:paraId="46722507" w14:textId="77777777" w:rsidR="0095235C" w:rsidRDefault="0095235C" w:rsidP="00F9498E">
            <w:pPr>
              <w:rPr>
                <w:ins w:id="3844"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4036446" w14:textId="77777777" w:rsidR="0095235C" w:rsidRDefault="0095235C" w:rsidP="00F9498E">
            <w:pPr>
              <w:rPr>
                <w:ins w:id="3845"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12A8608" w14:textId="77777777" w:rsidR="0095235C" w:rsidRDefault="0095235C" w:rsidP="00F9498E">
            <w:pPr>
              <w:rPr>
                <w:ins w:id="3846" w:author="Arjan Kloosterboer" w:date="2017-09-21T15:14:00Z"/>
                <w:rFonts w:ascii="Calibri" w:hAnsi="Calibri" w:cs="Calibri"/>
                <w:color w:val="0F0F0F"/>
                <w:sz w:val="22"/>
                <w:szCs w:val="22"/>
              </w:rPr>
            </w:pPr>
            <w:ins w:id="3847" w:author="Arjan Kloosterboer" w:date="2017-09-21T15:14:00Z">
              <w:r>
                <w:rPr>
                  <w:rFonts w:ascii="Calibri" w:hAnsi="Calibri" w:cs="Calibri"/>
                  <w:color w:val="0F0F0F"/>
                  <w:sz w:val="22"/>
                  <w:szCs w:val="22"/>
                </w:rPr>
                <w:t>1 - 1</w:t>
              </w:r>
            </w:ins>
          </w:p>
        </w:tc>
        <w:bookmarkEnd w:id="3829"/>
      </w:tr>
      <w:tr w:rsidR="0095235C" w14:paraId="06A81E7D" w14:textId="77777777" w:rsidTr="00F9498E">
        <w:trPr>
          <w:ins w:id="3848" w:author="Arjan Kloosterboer" w:date="2017-09-21T15:14:00Z"/>
        </w:trPr>
        <w:tc>
          <w:tcPr>
            <w:tcW w:w="450" w:type="dxa"/>
            <w:tcBorders>
              <w:top w:val="nil"/>
              <w:left w:val="nil"/>
              <w:bottom w:val="nil"/>
              <w:right w:val="nil"/>
            </w:tcBorders>
            <w:tcMar>
              <w:top w:w="0" w:type="dxa"/>
              <w:left w:w="60" w:type="dxa"/>
              <w:bottom w:w="0" w:type="dxa"/>
              <w:right w:w="60" w:type="dxa"/>
            </w:tcMar>
          </w:tcPr>
          <w:p w14:paraId="7B8E6363" w14:textId="77777777" w:rsidR="0095235C" w:rsidRDefault="0095235C" w:rsidP="00F9498E">
            <w:pPr>
              <w:rPr>
                <w:ins w:id="3849" w:author="Arjan Kloosterboer" w:date="2017-09-21T15:14:00Z"/>
                <w:rFonts w:ascii="Calibri" w:hAnsi="Calibri" w:cs="Calibri"/>
                <w:color w:val="0F0F0F"/>
                <w:sz w:val="22"/>
                <w:szCs w:val="22"/>
              </w:rPr>
            </w:pPr>
            <w:bookmarkStart w:id="3850" w:name="BKM_02A9AF1B_9263_4883_BD48_B5D9DD706D29"/>
          </w:p>
        </w:tc>
        <w:tc>
          <w:tcPr>
            <w:tcW w:w="2790" w:type="dxa"/>
            <w:gridSpan w:val="2"/>
            <w:tcBorders>
              <w:top w:val="nil"/>
              <w:left w:val="nil"/>
              <w:bottom w:val="nil"/>
              <w:right w:val="nil"/>
            </w:tcBorders>
            <w:tcMar>
              <w:top w:w="0" w:type="dxa"/>
              <w:left w:w="60" w:type="dxa"/>
              <w:bottom w:w="0" w:type="dxa"/>
              <w:right w:w="60" w:type="dxa"/>
            </w:tcMar>
          </w:tcPr>
          <w:p w14:paraId="2087C72D" w14:textId="77777777" w:rsidR="0095235C" w:rsidRDefault="0095235C" w:rsidP="00F9498E">
            <w:pPr>
              <w:rPr>
                <w:ins w:id="3851" w:author="Arjan Kloosterboer" w:date="2017-09-21T15:14:00Z"/>
                <w:rFonts w:ascii="Calibri" w:hAnsi="Calibri" w:cs="Calibri"/>
                <w:color w:val="0F0F0F"/>
                <w:sz w:val="22"/>
                <w:szCs w:val="22"/>
              </w:rPr>
            </w:pPr>
            <w:ins w:id="3852" w:author="Arjan Kloosterboer" w:date="2017-09-21T15:14:00Z">
              <w:r>
                <w:rPr>
                  <w:rFonts w:ascii="Calibri" w:hAnsi="Calibri" w:cs="Calibri"/>
                  <w:color w:val="0F0F0F"/>
                  <w:sz w:val="22"/>
                  <w:szCs w:val="22"/>
                </w:rPr>
                <w:t>Geometrie tunneldeel</w:t>
              </w:r>
            </w:ins>
          </w:p>
        </w:tc>
        <w:tc>
          <w:tcPr>
            <w:tcW w:w="4230" w:type="dxa"/>
            <w:tcBorders>
              <w:top w:val="nil"/>
              <w:left w:val="nil"/>
              <w:bottom w:val="nil"/>
              <w:right w:val="nil"/>
            </w:tcBorders>
            <w:tcMar>
              <w:top w:w="0" w:type="dxa"/>
              <w:left w:w="60" w:type="dxa"/>
              <w:bottom w:w="0" w:type="dxa"/>
              <w:right w:w="60" w:type="dxa"/>
            </w:tcMar>
          </w:tcPr>
          <w:p w14:paraId="13F0C6B8" w14:textId="77777777" w:rsidR="0095235C" w:rsidRDefault="0095235C" w:rsidP="00F9498E">
            <w:pPr>
              <w:rPr>
                <w:ins w:id="3853"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17042B42" w14:textId="77777777" w:rsidR="0095235C" w:rsidRDefault="0095235C" w:rsidP="00F9498E">
            <w:pPr>
              <w:rPr>
                <w:ins w:id="3854"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15FC2F1D" w14:textId="77777777" w:rsidR="0095235C" w:rsidRDefault="0095235C" w:rsidP="00F9498E">
            <w:pPr>
              <w:rPr>
                <w:ins w:id="3855" w:author="Arjan Kloosterboer" w:date="2017-09-21T15:14:00Z"/>
                <w:rFonts w:ascii="Calibri" w:hAnsi="Calibri" w:cs="Calibri"/>
                <w:color w:val="0F0F0F"/>
                <w:sz w:val="22"/>
                <w:szCs w:val="22"/>
              </w:rPr>
            </w:pPr>
            <w:ins w:id="3856" w:author="Arjan Kloosterboer" w:date="2017-09-21T15:14:00Z">
              <w:r>
                <w:rPr>
                  <w:rFonts w:ascii="Calibri" w:hAnsi="Calibri" w:cs="Calibri"/>
                  <w:color w:val="0F0F0F"/>
                  <w:sz w:val="22"/>
                  <w:szCs w:val="22"/>
                </w:rPr>
                <w:t>1 - 1</w:t>
              </w:r>
            </w:ins>
          </w:p>
        </w:tc>
        <w:bookmarkEnd w:id="3850"/>
      </w:tr>
      <w:tr w:rsidR="0095235C" w14:paraId="150C9E9B" w14:textId="77777777" w:rsidTr="00F9498E">
        <w:trPr>
          <w:ins w:id="3857" w:author="Arjan Kloosterboer" w:date="2017-09-21T15:14:00Z"/>
        </w:trPr>
        <w:tc>
          <w:tcPr>
            <w:tcW w:w="450" w:type="dxa"/>
            <w:tcBorders>
              <w:top w:val="nil"/>
              <w:left w:val="nil"/>
              <w:bottom w:val="nil"/>
              <w:right w:val="nil"/>
            </w:tcBorders>
            <w:tcMar>
              <w:top w:w="0" w:type="dxa"/>
              <w:left w:w="60" w:type="dxa"/>
              <w:bottom w:w="0" w:type="dxa"/>
              <w:right w:w="60" w:type="dxa"/>
            </w:tcMar>
          </w:tcPr>
          <w:p w14:paraId="7AA668AA" w14:textId="77777777" w:rsidR="0095235C" w:rsidRDefault="0095235C" w:rsidP="00F9498E">
            <w:pPr>
              <w:rPr>
                <w:ins w:id="3858" w:author="Arjan Kloosterboer" w:date="2017-09-21T15:14:00Z"/>
                <w:rFonts w:ascii="Calibri" w:hAnsi="Calibri" w:cs="Calibri"/>
                <w:color w:val="0F0F0F"/>
                <w:sz w:val="22"/>
                <w:szCs w:val="22"/>
              </w:rPr>
            </w:pPr>
            <w:bookmarkStart w:id="3859" w:name="BKM_2E97B6A4_DF52_4E59_B0F8_FC3C1CFA7072"/>
          </w:p>
        </w:tc>
        <w:tc>
          <w:tcPr>
            <w:tcW w:w="2790" w:type="dxa"/>
            <w:gridSpan w:val="2"/>
            <w:tcBorders>
              <w:top w:val="nil"/>
              <w:left w:val="nil"/>
              <w:bottom w:val="nil"/>
              <w:right w:val="nil"/>
            </w:tcBorders>
            <w:tcMar>
              <w:top w:w="0" w:type="dxa"/>
              <w:left w:w="60" w:type="dxa"/>
              <w:bottom w:w="0" w:type="dxa"/>
              <w:right w:w="60" w:type="dxa"/>
            </w:tcMar>
          </w:tcPr>
          <w:p w14:paraId="5D0A37FE" w14:textId="77777777" w:rsidR="0095235C" w:rsidRDefault="0095235C" w:rsidP="00F9498E">
            <w:pPr>
              <w:rPr>
                <w:ins w:id="3860" w:author="Arjan Kloosterboer" w:date="2017-09-21T15:14:00Z"/>
                <w:rFonts w:ascii="Calibri" w:hAnsi="Calibri" w:cs="Calibri"/>
                <w:color w:val="0F0F0F"/>
                <w:sz w:val="22"/>
                <w:szCs w:val="22"/>
              </w:rPr>
            </w:pPr>
            <w:ins w:id="3861" w:author="Arjan Kloosterboer" w:date="2017-09-21T15:14:00Z">
              <w:r>
                <w:rPr>
                  <w:rFonts w:ascii="Calibri" w:hAnsi="Calibri" w:cs="Calibri"/>
                  <w:color w:val="0F0F0F"/>
                  <w:sz w:val="22"/>
                  <w:szCs w:val="22"/>
                </w:rPr>
                <w:t>Datum begin geldigheid tunneldeel</w:t>
              </w:r>
            </w:ins>
          </w:p>
        </w:tc>
        <w:tc>
          <w:tcPr>
            <w:tcW w:w="4230" w:type="dxa"/>
            <w:tcBorders>
              <w:top w:val="nil"/>
              <w:left w:val="nil"/>
              <w:bottom w:val="nil"/>
              <w:right w:val="nil"/>
            </w:tcBorders>
            <w:tcMar>
              <w:top w:w="0" w:type="dxa"/>
              <w:left w:w="60" w:type="dxa"/>
              <w:bottom w:w="0" w:type="dxa"/>
              <w:right w:w="60" w:type="dxa"/>
            </w:tcMar>
          </w:tcPr>
          <w:p w14:paraId="6C12FD63" w14:textId="77777777" w:rsidR="0095235C" w:rsidRDefault="0095235C" w:rsidP="00F9498E">
            <w:pPr>
              <w:rPr>
                <w:ins w:id="3862"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2F8FB14F" w14:textId="77777777" w:rsidR="0095235C" w:rsidRDefault="0095235C" w:rsidP="00F9498E">
            <w:pPr>
              <w:rPr>
                <w:ins w:id="3863"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3691DE5E" w14:textId="77777777" w:rsidR="0095235C" w:rsidRDefault="0095235C" w:rsidP="00F9498E">
            <w:pPr>
              <w:rPr>
                <w:ins w:id="3864" w:author="Arjan Kloosterboer" w:date="2017-09-21T15:14:00Z"/>
                <w:rFonts w:ascii="Calibri" w:hAnsi="Calibri" w:cs="Calibri"/>
                <w:color w:val="0F0F0F"/>
                <w:sz w:val="22"/>
                <w:szCs w:val="22"/>
              </w:rPr>
            </w:pPr>
            <w:ins w:id="3865" w:author="Arjan Kloosterboer" w:date="2017-09-21T15:14:00Z">
              <w:r>
                <w:rPr>
                  <w:rFonts w:ascii="Calibri" w:hAnsi="Calibri" w:cs="Calibri"/>
                  <w:color w:val="0F0F0F"/>
                  <w:sz w:val="22"/>
                  <w:szCs w:val="22"/>
                </w:rPr>
                <w:t>1 - 1</w:t>
              </w:r>
            </w:ins>
          </w:p>
        </w:tc>
        <w:bookmarkEnd w:id="3859"/>
      </w:tr>
      <w:tr w:rsidR="0095235C" w14:paraId="46AE8FB7" w14:textId="77777777" w:rsidTr="00F9498E">
        <w:trPr>
          <w:ins w:id="3866" w:author="Arjan Kloosterboer" w:date="2017-09-21T15:14:00Z"/>
        </w:trPr>
        <w:tc>
          <w:tcPr>
            <w:tcW w:w="450" w:type="dxa"/>
            <w:tcBorders>
              <w:top w:val="nil"/>
              <w:left w:val="nil"/>
              <w:bottom w:val="nil"/>
              <w:right w:val="nil"/>
            </w:tcBorders>
            <w:tcMar>
              <w:top w:w="0" w:type="dxa"/>
              <w:left w:w="60" w:type="dxa"/>
              <w:bottom w:w="0" w:type="dxa"/>
              <w:right w:w="60" w:type="dxa"/>
            </w:tcMar>
          </w:tcPr>
          <w:p w14:paraId="202D6DB6" w14:textId="77777777" w:rsidR="0095235C" w:rsidRDefault="0095235C" w:rsidP="00F9498E">
            <w:pPr>
              <w:rPr>
                <w:ins w:id="3867" w:author="Arjan Kloosterboer" w:date="2017-09-21T15:14:00Z"/>
                <w:rFonts w:ascii="Calibri" w:hAnsi="Calibri" w:cs="Calibri"/>
                <w:color w:val="0F0F0F"/>
                <w:sz w:val="22"/>
                <w:szCs w:val="22"/>
              </w:rPr>
            </w:pPr>
            <w:bookmarkStart w:id="3868" w:name="BKM_952F7A19_C57E_483F_AC40_19FFB0501310"/>
          </w:p>
        </w:tc>
        <w:tc>
          <w:tcPr>
            <w:tcW w:w="2790" w:type="dxa"/>
            <w:gridSpan w:val="2"/>
            <w:tcBorders>
              <w:top w:val="nil"/>
              <w:left w:val="nil"/>
              <w:bottom w:val="nil"/>
              <w:right w:val="nil"/>
            </w:tcBorders>
            <w:tcMar>
              <w:top w:w="0" w:type="dxa"/>
              <w:left w:w="60" w:type="dxa"/>
              <w:bottom w:w="0" w:type="dxa"/>
              <w:right w:w="60" w:type="dxa"/>
            </w:tcMar>
          </w:tcPr>
          <w:p w14:paraId="09D6AAF3" w14:textId="77777777" w:rsidR="0095235C" w:rsidRDefault="0095235C" w:rsidP="00F9498E">
            <w:pPr>
              <w:rPr>
                <w:ins w:id="3869" w:author="Arjan Kloosterboer" w:date="2017-09-21T15:14:00Z"/>
                <w:rFonts w:ascii="Calibri" w:hAnsi="Calibri" w:cs="Calibri"/>
                <w:color w:val="0F0F0F"/>
                <w:sz w:val="22"/>
                <w:szCs w:val="22"/>
              </w:rPr>
            </w:pPr>
            <w:ins w:id="3870" w:author="Arjan Kloosterboer" w:date="2017-09-21T15:14:00Z">
              <w:r>
                <w:rPr>
                  <w:rFonts w:ascii="Calibri" w:hAnsi="Calibri" w:cs="Calibri"/>
                  <w:color w:val="0F0F0F"/>
                  <w:sz w:val="22"/>
                  <w:szCs w:val="22"/>
                </w:rPr>
                <w:t>Datum einde geldigheid tunneldeel</w:t>
              </w:r>
            </w:ins>
          </w:p>
        </w:tc>
        <w:tc>
          <w:tcPr>
            <w:tcW w:w="4230" w:type="dxa"/>
            <w:tcBorders>
              <w:top w:val="nil"/>
              <w:left w:val="nil"/>
              <w:bottom w:val="nil"/>
              <w:right w:val="nil"/>
            </w:tcBorders>
            <w:tcMar>
              <w:top w:w="0" w:type="dxa"/>
              <w:left w:w="60" w:type="dxa"/>
              <w:bottom w:w="0" w:type="dxa"/>
              <w:right w:w="60" w:type="dxa"/>
            </w:tcMar>
          </w:tcPr>
          <w:p w14:paraId="0B68D8DD" w14:textId="77777777" w:rsidR="0095235C" w:rsidRDefault="0095235C" w:rsidP="00F9498E">
            <w:pPr>
              <w:rPr>
                <w:ins w:id="3871"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50544CAF" w14:textId="77777777" w:rsidR="0095235C" w:rsidRDefault="0095235C" w:rsidP="00F9498E">
            <w:pPr>
              <w:rPr>
                <w:ins w:id="3872"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4D0EAA78" w14:textId="77777777" w:rsidR="0095235C" w:rsidRDefault="0095235C" w:rsidP="00F9498E">
            <w:pPr>
              <w:rPr>
                <w:ins w:id="3873" w:author="Arjan Kloosterboer" w:date="2017-09-21T15:14:00Z"/>
                <w:rFonts w:ascii="Calibri" w:hAnsi="Calibri" w:cs="Calibri"/>
                <w:color w:val="0F0F0F"/>
                <w:sz w:val="22"/>
                <w:szCs w:val="22"/>
              </w:rPr>
            </w:pPr>
            <w:ins w:id="3874" w:author="Arjan Kloosterboer" w:date="2017-09-21T15:14:00Z">
              <w:r>
                <w:rPr>
                  <w:rFonts w:ascii="Calibri" w:hAnsi="Calibri" w:cs="Calibri"/>
                  <w:color w:val="0F0F0F"/>
                  <w:sz w:val="22"/>
                  <w:szCs w:val="22"/>
                </w:rPr>
                <w:t>0 - 1</w:t>
              </w:r>
            </w:ins>
          </w:p>
        </w:tc>
        <w:bookmarkEnd w:id="3868"/>
      </w:tr>
    </w:tbl>
    <w:p w14:paraId="31CC3C51" w14:textId="77777777" w:rsidR="0095235C" w:rsidRDefault="0095235C" w:rsidP="0095235C">
      <w:pPr>
        <w:rPr>
          <w:ins w:id="3875"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4EADA3E2" w14:textId="77777777" w:rsidTr="00F9498E">
        <w:trPr>
          <w:ins w:id="3876" w:author="Arjan Kloosterboer" w:date="2017-09-21T15:14:00Z"/>
        </w:trPr>
        <w:tc>
          <w:tcPr>
            <w:tcW w:w="9360" w:type="dxa"/>
            <w:gridSpan w:val="3"/>
            <w:tcBorders>
              <w:top w:val="nil"/>
              <w:left w:val="nil"/>
              <w:bottom w:val="nil"/>
              <w:right w:val="nil"/>
            </w:tcBorders>
            <w:tcMar>
              <w:top w:w="0" w:type="dxa"/>
              <w:left w:w="60" w:type="dxa"/>
              <w:bottom w:w="0" w:type="dxa"/>
              <w:right w:w="60" w:type="dxa"/>
            </w:tcMar>
          </w:tcPr>
          <w:p w14:paraId="0332CB4B" w14:textId="77777777" w:rsidR="0095235C" w:rsidRDefault="0095235C" w:rsidP="00F9498E">
            <w:pPr>
              <w:rPr>
                <w:ins w:id="3877" w:author="Arjan Kloosterboer" w:date="2017-09-21T15:14:00Z"/>
                <w:rFonts w:ascii="Calibri" w:hAnsi="Calibri" w:cs="Calibri"/>
                <w:color w:val="0F0F0F"/>
                <w:sz w:val="22"/>
                <w:szCs w:val="22"/>
              </w:rPr>
            </w:pPr>
            <w:ins w:id="3878" w:author="Arjan Kloosterboer" w:date="2017-09-21T15:14:00Z">
              <w:r>
                <w:rPr>
                  <w:rFonts w:ascii="Calibri" w:hAnsi="Calibri" w:cs="Calibri"/>
                  <w:b/>
                  <w:bCs/>
                  <w:color w:val="0F0F0F"/>
                  <w:sz w:val="22"/>
                  <w:szCs w:val="22"/>
                </w:rPr>
                <w:t>Overzicht relaties</w:t>
              </w:r>
            </w:ins>
          </w:p>
        </w:tc>
      </w:tr>
      <w:tr w:rsidR="0095235C" w14:paraId="4BE815F5" w14:textId="77777777" w:rsidTr="00F9498E">
        <w:trPr>
          <w:ins w:id="3879" w:author="Arjan Kloosterboer" w:date="2017-09-21T15:14:00Z"/>
        </w:trPr>
        <w:tc>
          <w:tcPr>
            <w:tcW w:w="450" w:type="dxa"/>
            <w:tcBorders>
              <w:top w:val="nil"/>
              <w:left w:val="nil"/>
              <w:bottom w:val="nil"/>
              <w:right w:val="nil"/>
            </w:tcBorders>
            <w:tcMar>
              <w:top w:w="0" w:type="dxa"/>
              <w:left w:w="60" w:type="dxa"/>
              <w:bottom w:w="0" w:type="dxa"/>
              <w:right w:w="60" w:type="dxa"/>
            </w:tcMar>
          </w:tcPr>
          <w:p w14:paraId="7674F250" w14:textId="77777777" w:rsidR="0095235C" w:rsidRDefault="0095235C" w:rsidP="00F9498E">
            <w:pPr>
              <w:rPr>
                <w:ins w:id="3880" w:author="Arjan Kloosterboer" w:date="2017-09-21T15:14: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7F80D667" w14:textId="77777777" w:rsidR="0095235C" w:rsidRDefault="0095235C" w:rsidP="00F9498E">
            <w:pPr>
              <w:rPr>
                <w:ins w:id="3881" w:author="Arjan Kloosterboer" w:date="2017-09-21T15:14:00Z"/>
                <w:rFonts w:ascii="Calibri" w:hAnsi="Calibri" w:cs="Calibri"/>
                <w:i/>
                <w:iCs/>
                <w:color w:val="0F0F0F"/>
                <w:sz w:val="22"/>
                <w:szCs w:val="22"/>
              </w:rPr>
            </w:pPr>
            <w:ins w:id="3882" w:author="Arjan Kloosterboer" w:date="2017-09-21T15:14:00Z">
              <w:r>
                <w:rPr>
                  <w:rFonts w:ascii="Calibri" w:hAnsi="Calibri" w:cs="Calibri"/>
                  <w:i/>
                  <w:iCs/>
                  <w:color w:val="0F0F0F"/>
                  <w:sz w:val="22"/>
                  <w:szCs w:val="22"/>
                </w:rPr>
                <w:t>Relatienaam met</w:t>
              </w:r>
            </w:ins>
          </w:p>
          <w:p w14:paraId="0CAE2AA0" w14:textId="77777777" w:rsidR="0095235C" w:rsidRDefault="0095235C" w:rsidP="00F9498E">
            <w:pPr>
              <w:rPr>
                <w:ins w:id="3883" w:author="Arjan Kloosterboer" w:date="2017-09-21T15:14:00Z"/>
                <w:rFonts w:ascii="Calibri" w:hAnsi="Calibri" w:cs="Calibri"/>
                <w:color w:val="0F0F0F"/>
                <w:sz w:val="22"/>
                <w:szCs w:val="22"/>
              </w:rPr>
            </w:pPr>
            <w:ins w:id="3884" w:author="Arjan Kloosterboer" w:date="2017-09-21T15:14: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10A603AF" w14:textId="77777777" w:rsidR="0095235C" w:rsidRDefault="0095235C" w:rsidP="00F9498E">
            <w:pPr>
              <w:rPr>
                <w:ins w:id="3885" w:author="Arjan Kloosterboer" w:date="2017-09-21T15:14:00Z"/>
                <w:rFonts w:ascii="Calibri" w:hAnsi="Calibri" w:cs="Calibri"/>
                <w:color w:val="0F0F0F"/>
                <w:sz w:val="22"/>
                <w:szCs w:val="22"/>
              </w:rPr>
            </w:pPr>
            <w:ins w:id="3886" w:author="Arjan Kloosterboer" w:date="2017-09-21T15:14:00Z">
              <w:r>
                <w:rPr>
                  <w:rFonts w:ascii="Calibri" w:hAnsi="Calibri" w:cs="Calibri"/>
                  <w:i/>
                  <w:iCs/>
                  <w:color w:val="0F0F0F"/>
                  <w:sz w:val="22"/>
                  <w:szCs w:val="22"/>
                </w:rPr>
                <w:t>Definitie</w:t>
              </w:r>
            </w:ins>
          </w:p>
        </w:tc>
      </w:tr>
      <w:tr w:rsidR="0095235C" w14:paraId="662CCC52" w14:textId="77777777" w:rsidTr="00F9498E">
        <w:trPr>
          <w:ins w:id="3887" w:author="Arjan Kloosterboer" w:date="2017-09-21T15:14:00Z"/>
        </w:trPr>
        <w:tc>
          <w:tcPr>
            <w:tcW w:w="450" w:type="dxa"/>
            <w:tcBorders>
              <w:top w:val="nil"/>
              <w:left w:val="nil"/>
              <w:bottom w:val="nil"/>
              <w:right w:val="nil"/>
            </w:tcBorders>
            <w:tcMar>
              <w:top w:w="0" w:type="dxa"/>
              <w:left w:w="60" w:type="dxa"/>
              <w:bottom w:w="0" w:type="dxa"/>
              <w:right w:w="60" w:type="dxa"/>
            </w:tcMar>
          </w:tcPr>
          <w:p w14:paraId="219F397D" w14:textId="77777777" w:rsidR="0095235C" w:rsidRDefault="0095235C" w:rsidP="00F9498E">
            <w:pPr>
              <w:rPr>
                <w:ins w:id="3888"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746D2FF2" w14:textId="77777777" w:rsidR="0095235C" w:rsidRDefault="0095235C" w:rsidP="00F9498E">
            <w:pPr>
              <w:rPr>
                <w:ins w:id="3889" w:author="Arjan Kloosterboer" w:date="2017-09-21T15:14:00Z"/>
                <w:rFonts w:ascii="Calibri" w:hAnsi="Calibri" w:cs="Calibri"/>
                <w:color w:val="0F0F0F"/>
                <w:sz w:val="22"/>
                <w:szCs w:val="22"/>
              </w:rPr>
            </w:pPr>
            <w:ins w:id="3890" w:author="Arjan Kloosterboer" w:date="2017-09-21T15:14:00Z">
              <w:r>
                <w:rPr>
                  <w:rFonts w:ascii="Calibri" w:hAnsi="Calibri" w:cs="Calibri"/>
                  <w:color w:val="0F0F0F"/>
                  <w:sz w:val="22"/>
                  <w:szCs w:val="22"/>
                </w:rPr>
                <w:t>TUNNELDEEL  []</w:t>
              </w:r>
            </w:ins>
          </w:p>
          <w:p w14:paraId="1BD55851" w14:textId="77777777" w:rsidR="0095235C" w:rsidRDefault="0095235C" w:rsidP="00F9498E">
            <w:pPr>
              <w:rPr>
                <w:ins w:id="3891" w:author="Arjan Kloosterboer" w:date="2017-09-21T15:14:00Z"/>
                <w:rFonts w:ascii="Calibri" w:hAnsi="Calibri" w:cs="Calibri"/>
                <w:color w:val="0F0F0F"/>
                <w:sz w:val="22"/>
                <w:szCs w:val="22"/>
              </w:rPr>
            </w:pPr>
            <w:ins w:id="3892" w:author="Arjan Kloosterboer" w:date="2017-09-21T15:14:00Z">
              <w:r>
                <w:rPr>
                  <w:rFonts w:ascii="Calibri" w:hAnsi="Calibri" w:cs="Calibri"/>
                  <w:color w:val="0F0F0F"/>
                  <w:sz w:val="22"/>
                  <w:szCs w:val="22"/>
                </w:rPr>
                <w:t xml:space="preserve">  </w:t>
              </w:r>
            </w:ins>
          </w:p>
          <w:p w14:paraId="62A9E993" w14:textId="77777777" w:rsidR="0095235C" w:rsidRDefault="0095235C" w:rsidP="00F9498E">
            <w:pPr>
              <w:rPr>
                <w:ins w:id="3893" w:author="Arjan Kloosterboer" w:date="2017-09-21T15:14:00Z"/>
                <w:rFonts w:ascii="Calibri" w:hAnsi="Calibri" w:cs="Calibri"/>
                <w:color w:val="0F0F0F"/>
                <w:sz w:val="22"/>
                <w:szCs w:val="22"/>
              </w:rPr>
            </w:pPr>
            <w:ins w:id="3894" w:author="Arjan Kloosterboer" w:date="2017-09-21T15:14:00Z">
              <w:r>
                <w:rPr>
                  <w:rFonts w:ascii="Calibri" w:hAnsi="Calibri" w:cs="Calibri"/>
                  <w:color w:val="0F0F0F"/>
                  <w:sz w:val="22"/>
                  <w:szCs w:val="22"/>
                </w:rPr>
                <w:t>TUNNELDEEL  []</w:t>
              </w:r>
            </w:ins>
          </w:p>
        </w:tc>
        <w:tc>
          <w:tcPr>
            <w:tcW w:w="6120" w:type="dxa"/>
            <w:tcBorders>
              <w:top w:val="nil"/>
              <w:left w:val="nil"/>
              <w:bottom w:val="nil"/>
              <w:right w:val="nil"/>
            </w:tcBorders>
            <w:tcMar>
              <w:top w:w="0" w:type="dxa"/>
              <w:left w:w="60" w:type="dxa"/>
              <w:bottom w:w="0" w:type="dxa"/>
              <w:right w:w="60" w:type="dxa"/>
            </w:tcMar>
          </w:tcPr>
          <w:p w14:paraId="2B72978D" w14:textId="77777777" w:rsidR="0095235C" w:rsidRDefault="0095235C" w:rsidP="00F9498E">
            <w:pPr>
              <w:rPr>
                <w:ins w:id="3895" w:author="Arjan Kloosterboer" w:date="2017-09-21T15:14:00Z"/>
                <w:rFonts w:ascii="Calibri" w:hAnsi="Calibri" w:cs="Calibri"/>
                <w:color w:val="0F0F0F"/>
                <w:sz w:val="22"/>
                <w:szCs w:val="22"/>
              </w:rPr>
            </w:pPr>
          </w:p>
        </w:tc>
      </w:tr>
      <w:tr w:rsidR="0095235C" w14:paraId="016223CC" w14:textId="77777777" w:rsidTr="00F9498E">
        <w:trPr>
          <w:trHeight w:hRule="exact" w:val="128"/>
          <w:ins w:id="3896" w:author="Arjan Kloosterboer" w:date="2017-09-21T15:14:00Z"/>
        </w:trPr>
        <w:tc>
          <w:tcPr>
            <w:tcW w:w="450" w:type="dxa"/>
            <w:tcBorders>
              <w:top w:val="nil"/>
              <w:left w:val="nil"/>
              <w:bottom w:val="nil"/>
              <w:right w:val="nil"/>
            </w:tcBorders>
            <w:tcMar>
              <w:top w:w="0" w:type="dxa"/>
              <w:left w:w="60" w:type="dxa"/>
              <w:bottom w:w="0" w:type="dxa"/>
              <w:right w:w="60" w:type="dxa"/>
            </w:tcMar>
          </w:tcPr>
          <w:p w14:paraId="5FA7464C" w14:textId="77777777" w:rsidR="0095235C" w:rsidRDefault="0095235C" w:rsidP="00F9498E">
            <w:pPr>
              <w:rPr>
                <w:ins w:id="3897"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2F40A9A7" w14:textId="77777777" w:rsidR="0095235C" w:rsidRDefault="0095235C" w:rsidP="00F9498E">
            <w:pPr>
              <w:rPr>
                <w:ins w:id="3898"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5EB92F8D" w14:textId="77777777" w:rsidR="0095235C" w:rsidRDefault="0095235C" w:rsidP="00F9498E">
            <w:pPr>
              <w:rPr>
                <w:ins w:id="3899" w:author="Arjan Kloosterboer" w:date="2017-09-21T15:14:00Z"/>
                <w:rFonts w:ascii="Calibri" w:hAnsi="Calibri" w:cs="Calibri"/>
                <w:color w:val="0F0F0F"/>
                <w:sz w:val="22"/>
                <w:szCs w:val="22"/>
              </w:rPr>
            </w:pPr>
          </w:p>
        </w:tc>
      </w:tr>
      <w:tr w:rsidR="0095235C" w14:paraId="2FE72BBB" w14:textId="77777777" w:rsidTr="00F9498E">
        <w:trPr>
          <w:ins w:id="3900" w:author="Arjan Kloosterboer" w:date="2017-09-21T15:14:00Z"/>
        </w:trPr>
        <w:tc>
          <w:tcPr>
            <w:tcW w:w="450" w:type="dxa"/>
            <w:tcBorders>
              <w:top w:val="nil"/>
              <w:left w:val="nil"/>
              <w:bottom w:val="nil"/>
              <w:right w:val="nil"/>
            </w:tcBorders>
            <w:tcMar>
              <w:top w:w="0" w:type="dxa"/>
              <w:left w:w="60" w:type="dxa"/>
              <w:bottom w:w="0" w:type="dxa"/>
              <w:right w:w="60" w:type="dxa"/>
            </w:tcMar>
          </w:tcPr>
          <w:p w14:paraId="2D03E7FB" w14:textId="77777777" w:rsidR="0095235C" w:rsidRDefault="0095235C" w:rsidP="00F9498E">
            <w:pPr>
              <w:rPr>
                <w:ins w:id="3901"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09E75BBC" w14:textId="77777777" w:rsidR="0095235C" w:rsidRDefault="0095235C" w:rsidP="00F9498E">
            <w:pPr>
              <w:rPr>
                <w:ins w:id="3902" w:author="Arjan Kloosterboer" w:date="2017-09-21T15:14:00Z"/>
                <w:rFonts w:ascii="Calibri" w:hAnsi="Calibri" w:cs="Calibri"/>
                <w:color w:val="0F0F0F"/>
                <w:sz w:val="22"/>
                <w:szCs w:val="22"/>
              </w:rPr>
            </w:pPr>
            <w:ins w:id="3903" w:author="Arjan Kloosterboer" w:date="2017-09-21T15:14:00Z">
              <w:r>
                <w:rPr>
                  <w:rFonts w:ascii="Calibri" w:hAnsi="Calibri" w:cs="Calibri"/>
                  <w:color w:val="0F0F0F"/>
                  <w:sz w:val="22"/>
                  <w:szCs w:val="22"/>
                </w:rPr>
                <w:t>OBJECT  [0..1]</w:t>
              </w:r>
            </w:ins>
          </w:p>
          <w:p w14:paraId="0BB6E838" w14:textId="77777777" w:rsidR="0095235C" w:rsidRDefault="0095235C" w:rsidP="00F9498E">
            <w:pPr>
              <w:rPr>
                <w:ins w:id="3904" w:author="Arjan Kloosterboer" w:date="2017-09-21T15:14:00Z"/>
                <w:rFonts w:ascii="Calibri" w:hAnsi="Calibri" w:cs="Calibri"/>
                <w:color w:val="0F0F0F"/>
                <w:sz w:val="22"/>
                <w:szCs w:val="22"/>
              </w:rPr>
            </w:pPr>
            <w:ins w:id="3905" w:author="Arjan Kloosterboer" w:date="2017-09-21T15:14:00Z">
              <w:r>
                <w:rPr>
                  <w:rFonts w:ascii="Calibri" w:hAnsi="Calibri" w:cs="Calibri"/>
                  <w:color w:val="0F0F0F"/>
                  <w:sz w:val="22"/>
                  <w:szCs w:val="22"/>
                </w:rPr>
                <w:t xml:space="preserve">  is</w:t>
              </w:r>
            </w:ins>
          </w:p>
          <w:p w14:paraId="02F76EEC" w14:textId="77777777" w:rsidR="0095235C" w:rsidRDefault="0095235C" w:rsidP="00F9498E">
            <w:pPr>
              <w:rPr>
                <w:ins w:id="3906" w:author="Arjan Kloosterboer" w:date="2017-09-21T15:14:00Z"/>
                <w:rFonts w:ascii="Calibri" w:hAnsi="Calibri" w:cs="Calibri"/>
                <w:color w:val="0F0F0F"/>
                <w:sz w:val="22"/>
                <w:szCs w:val="22"/>
              </w:rPr>
            </w:pPr>
            <w:ins w:id="3907" w:author="Arjan Kloosterboer" w:date="2017-09-21T15:14:00Z">
              <w:r>
                <w:rPr>
                  <w:rFonts w:ascii="Calibri" w:hAnsi="Calibri" w:cs="Calibri"/>
                  <w:color w:val="0F0F0F"/>
                  <w:sz w:val="22"/>
                  <w:szCs w:val="22"/>
                </w:rPr>
                <w:t>TUNNELDEEL  [1]</w:t>
              </w:r>
            </w:ins>
          </w:p>
        </w:tc>
        <w:tc>
          <w:tcPr>
            <w:tcW w:w="6120" w:type="dxa"/>
            <w:tcBorders>
              <w:top w:val="nil"/>
              <w:left w:val="nil"/>
              <w:bottom w:val="nil"/>
              <w:right w:val="nil"/>
            </w:tcBorders>
            <w:tcMar>
              <w:top w:w="0" w:type="dxa"/>
              <w:left w:w="60" w:type="dxa"/>
              <w:bottom w:w="0" w:type="dxa"/>
              <w:right w:w="60" w:type="dxa"/>
            </w:tcMar>
          </w:tcPr>
          <w:p w14:paraId="696702E6" w14:textId="77777777" w:rsidR="0095235C" w:rsidRDefault="0095235C" w:rsidP="00F9498E">
            <w:pPr>
              <w:rPr>
                <w:ins w:id="3908" w:author="Arjan Kloosterboer" w:date="2017-09-21T15:14:00Z"/>
                <w:rFonts w:ascii="Calibri" w:hAnsi="Calibri" w:cs="Calibri"/>
                <w:color w:val="0F0F0F"/>
                <w:sz w:val="22"/>
                <w:szCs w:val="22"/>
              </w:rPr>
            </w:pPr>
            <w:ins w:id="3909" w:author="Arjan Kloosterboer" w:date="2017-09-21T15:14:00Z">
              <w:r>
                <w:rPr>
                  <w:rFonts w:ascii="Calibri" w:hAnsi="Calibri" w:cs="Calibri"/>
                  <w:color w:val="000000"/>
                  <w:sz w:val="22"/>
                  <w:szCs w:val="22"/>
                </w:rPr>
                <w:t>Een TUNNERDEEL komt voor in de hoedanigheid van een OBJECT bij een zaak</w:t>
              </w:r>
            </w:ins>
          </w:p>
        </w:tc>
      </w:tr>
      <w:tr w:rsidR="0095235C" w14:paraId="27A34907" w14:textId="77777777" w:rsidTr="00F9498E">
        <w:trPr>
          <w:trHeight w:hRule="exact" w:val="128"/>
          <w:ins w:id="3910" w:author="Arjan Kloosterboer" w:date="2017-09-21T15:14:00Z"/>
        </w:trPr>
        <w:tc>
          <w:tcPr>
            <w:tcW w:w="450" w:type="dxa"/>
            <w:tcBorders>
              <w:top w:val="nil"/>
              <w:left w:val="nil"/>
              <w:bottom w:val="nil"/>
              <w:right w:val="nil"/>
            </w:tcBorders>
            <w:tcMar>
              <w:top w:w="0" w:type="dxa"/>
              <w:left w:w="60" w:type="dxa"/>
              <w:bottom w:w="0" w:type="dxa"/>
              <w:right w:w="60" w:type="dxa"/>
            </w:tcMar>
          </w:tcPr>
          <w:p w14:paraId="52856286" w14:textId="77777777" w:rsidR="0095235C" w:rsidRDefault="0095235C" w:rsidP="00F9498E">
            <w:pPr>
              <w:rPr>
                <w:ins w:id="3911"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221945B" w14:textId="77777777" w:rsidR="0095235C" w:rsidRDefault="0095235C" w:rsidP="00F9498E">
            <w:pPr>
              <w:rPr>
                <w:ins w:id="3912"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3D45538E" w14:textId="77777777" w:rsidR="0095235C" w:rsidRDefault="0095235C" w:rsidP="00F9498E">
            <w:pPr>
              <w:rPr>
                <w:ins w:id="3913" w:author="Arjan Kloosterboer" w:date="2017-09-21T15:14:00Z"/>
                <w:rFonts w:ascii="Calibri" w:hAnsi="Calibri" w:cs="Calibri"/>
                <w:color w:val="0F0F0F"/>
                <w:sz w:val="22"/>
                <w:szCs w:val="22"/>
              </w:rPr>
            </w:pPr>
          </w:p>
        </w:tc>
      </w:tr>
    </w:tbl>
    <w:p w14:paraId="3E354E3C" w14:textId="77777777" w:rsidR="0095235C" w:rsidRPr="00E072A0" w:rsidRDefault="0095235C" w:rsidP="0095235C">
      <w:pPr>
        <w:rPr>
          <w:ins w:id="3914"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FED05A3" w14:textId="77777777" w:rsidTr="00F9498E">
        <w:trPr>
          <w:ins w:id="3915" w:author="Arjan Kloosterboer" w:date="2017-09-21T15:14:00Z"/>
        </w:trPr>
        <w:tc>
          <w:tcPr>
            <w:tcW w:w="9360" w:type="dxa"/>
            <w:tcBorders>
              <w:top w:val="nil"/>
              <w:left w:val="nil"/>
              <w:bottom w:val="nil"/>
              <w:right w:val="nil"/>
            </w:tcBorders>
            <w:tcMar>
              <w:top w:w="0" w:type="dxa"/>
              <w:left w:w="60" w:type="dxa"/>
              <w:bottom w:w="0" w:type="dxa"/>
              <w:right w:w="60" w:type="dxa"/>
            </w:tcMar>
          </w:tcPr>
          <w:p w14:paraId="1E073295" w14:textId="77777777" w:rsidR="0095235C" w:rsidRDefault="0095235C" w:rsidP="00F9498E">
            <w:pPr>
              <w:rPr>
                <w:ins w:id="3916" w:author="Arjan Kloosterboer" w:date="2017-09-21T15:14:00Z"/>
                <w:rFonts w:ascii="Calibri" w:hAnsi="Calibri" w:cs="Calibri"/>
                <w:b/>
                <w:bCs/>
                <w:color w:val="0F0F0F"/>
                <w:sz w:val="22"/>
                <w:szCs w:val="22"/>
              </w:rPr>
            </w:pPr>
            <w:ins w:id="3917" w:author="Arjan Kloosterboer" w:date="2017-09-21T15:14:00Z">
              <w:r>
                <w:rPr>
                  <w:rFonts w:ascii="Calibri" w:hAnsi="Calibri" w:cs="Calibri"/>
                  <w:b/>
                  <w:bCs/>
                  <w:color w:val="0F0F0F"/>
                  <w:sz w:val="22"/>
                  <w:szCs w:val="22"/>
                </w:rPr>
                <w:t>Toelichting objecttype</w:t>
              </w:r>
            </w:ins>
          </w:p>
          <w:p w14:paraId="152C4F5B" w14:textId="77777777" w:rsidR="0095235C" w:rsidRDefault="0095235C" w:rsidP="00F9498E">
            <w:pPr>
              <w:ind w:left="720"/>
              <w:rPr>
                <w:ins w:id="3918" w:author="Arjan Kloosterboer" w:date="2017-09-21T15:14:00Z"/>
                <w:rFonts w:ascii="Calibri" w:hAnsi="Calibri" w:cs="Calibri"/>
                <w:color w:val="0F0F0F"/>
                <w:sz w:val="22"/>
                <w:szCs w:val="22"/>
              </w:rPr>
            </w:pPr>
          </w:p>
        </w:tc>
        <w:bookmarkEnd w:id="3794"/>
      </w:tr>
    </w:tbl>
    <w:p w14:paraId="22FE252B" w14:textId="77777777" w:rsidR="0095235C" w:rsidRDefault="0095235C" w:rsidP="0095235C">
      <w:pPr>
        <w:pStyle w:val="Kop3"/>
        <w:rPr>
          <w:ins w:id="3919" w:author="Arjan Kloosterboer" w:date="2017-09-21T15:14:00Z"/>
          <w:rFonts w:eastAsia="Times New Roman"/>
          <w:color w:val="0F0F0F"/>
        </w:rPr>
      </w:pPr>
      <w:bookmarkStart w:id="3920" w:name="BKM_2D943D46_8B55_404B_8C03_5791A8CA8F19"/>
      <w:ins w:id="3921" w:author="Arjan Kloosterboer" w:date="2017-09-21T15:14:00Z">
        <w:r>
          <w:rPr>
            <w:rFonts w:ascii="Calibri" w:eastAsia="Times New Roman" w:hAnsi="Calibri" w:cs="Calibri"/>
            <w:color w:val="0F0F0F"/>
            <w:sz w:val="28"/>
            <w:szCs w:val="28"/>
          </w:rPr>
          <w:t>«Objecttype_proxy» VEGETATIEOBJECT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95235C" w14:paraId="44A3775C" w14:textId="77777777" w:rsidTr="00F9498E">
        <w:trPr>
          <w:trHeight w:val="271"/>
          <w:ins w:id="3922"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0AE4AC21" w14:textId="77777777" w:rsidR="0095235C" w:rsidRDefault="0095235C" w:rsidP="00F9498E">
            <w:pPr>
              <w:rPr>
                <w:ins w:id="3923" w:author="Arjan Kloosterboer" w:date="2017-09-21T15:14:00Z"/>
                <w:rFonts w:ascii="Calibri" w:hAnsi="Calibri" w:cs="Calibri"/>
                <w:color w:val="0F0F0F"/>
                <w:sz w:val="22"/>
                <w:szCs w:val="22"/>
              </w:rPr>
            </w:pPr>
            <w:ins w:id="3924" w:author="Arjan Kloosterboer" w:date="2017-09-21T15:14:00Z">
              <w:r>
                <w:rPr>
                  <w:rFonts w:ascii="Calibri" w:hAnsi="Calibri" w:cs="Calibri"/>
                  <w:b/>
                  <w:bCs/>
                  <w:color w:val="0F0F0F"/>
                  <w:sz w:val="22"/>
                  <w:szCs w:val="22"/>
                </w:rPr>
                <w:t>Naam</w:t>
              </w:r>
            </w:ins>
          </w:p>
        </w:tc>
        <w:tc>
          <w:tcPr>
            <w:tcW w:w="7020" w:type="dxa"/>
            <w:gridSpan w:val="4"/>
            <w:tcBorders>
              <w:top w:val="nil"/>
              <w:left w:val="nil"/>
              <w:bottom w:val="nil"/>
              <w:right w:val="nil"/>
            </w:tcBorders>
            <w:tcMar>
              <w:top w:w="0" w:type="dxa"/>
              <w:left w:w="60" w:type="dxa"/>
              <w:bottom w:w="0" w:type="dxa"/>
              <w:right w:w="60" w:type="dxa"/>
            </w:tcMar>
          </w:tcPr>
          <w:p w14:paraId="01AC28BC" w14:textId="77777777" w:rsidR="0095235C" w:rsidRDefault="0095235C" w:rsidP="00F9498E">
            <w:pPr>
              <w:rPr>
                <w:ins w:id="3925" w:author="Arjan Kloosterboer" w:date="2017-09-21T15:14:00Z"/>
                <w:rFonts w:ascii="Calibri" w:hAnsi="Calibri" w:cs="Calibri"/>
                <w:color w:val="0F0F0F"/>
                <w:sz w:val="22"/>
                <w:szCs w:val="22"/>
              </w:rPr>
            </w:pPr>
            <w:ins w:id="3926" w:author="Arjan Kloosterboer" w:date="2017-09-21T15:14:00Z">
              <w:r>
                <w:rPr>
                  <w:rFonts w:ascii="Calibri" w:hAnsi="Calibri" w:cs="Calibri"/>
                  <w:color w:val="0F0F0F"/>
                  <w:sz w:val="22"/>
                  <w:szCs w:val="22"/>
                </w:rPr>
                <w:t>VEGETATIEOBJECT</w:t>
              </w:r>
            </w:ins>
          </w:p>
        </w:tc>
      </w:tr>
      <w:tr w:rsidR="0095235C" w14:paraId="581694F0" w14:textId="77777777" w:rsidTr="00F9498E">
        <w:trPr>
          <w:trHeight w:hRule="exact" w:val="128"/>
          <w:ins w:id="3927"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4E26CDB4" w14:textId="77777777" w:rsidR="0095235C" w:rsidRDefault="0095235C" w:rsidP="00F9498E">
            <w:pPr>
              <w:rPr>
                <w:ins w:id="3928"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41AE5599" w14:textId="77777777" w:rsidR="0095235C" w:rsidRDefault="0095235C" w:rsidP="00F9498E">
            <w:pPr>
              <w:rPr>
                <w:ins w:id="3929" w:author="Arjan Kloosterboer" w:date="2017-09-21T15:14:00Z"/>
                <w:rFonts w:ascii="Calibri" w:hAnsi="Calibri" w:cs="Calibri"/>
                <w:color w:val="0F0F0F"/>
                <w:sz w:val="22"/>
                <w:szCs w:val="22"/>
              </w:rPr>
            </w:pPr>
          </w:p>
        </w:tc>
      </w:tr>
      <w:tr w:rsidR="0095235C" w14:paraId="49B57111" w14:textId="77777777" w:rsidTr="00F9498E">
        <w:trPr>
          <w:ins w:id="3930"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755CAA87" w14:textId="77777777" w:rsidR="0095235C" w:rsidRDefault="0095235C" w:rsidP="00F9498E">
            <w:pPr>
              <w:rPr>
                <w:ins w:id="3931" w:author="Arjan Kloosterboer" w:date="2017-09-21T15:14:00Z"/>
                <w:rFonts w:ascii="Calibri" w:hAnsi="Calibri" w:cs="Calibri"/>
                <w:b/>
                <w:bCs/>
                <w:color w:val="0F0F0F"/>
                <w:sz w:val="22"/>
                <w:szCs w:val="22"/>
              </w:rPr>
            </w:pPr>
            <w:ins w:id="3932" w:author="Arjan Kloosterboer" w:date="2017-09-21T15:14:00Z">
              <w:r>
                <w:rPr>
                  <w:rFonts w:ascii="Calibri" w:hAnsi="Calibri" w:cs="Calibri"/>
                  <w:b/>
                  <w:bCs/>
                  <w:color w:val="0F0F0F"/>
                  <w:sz w:val="22"/>
                  <w:szCs w:val="22"/>
                </w:rPr>
                <w:t>Herkomst</w:t>
              </w:r>
            </w:ins>
          </w:p>
        </w:tc>
        <w:tc>
          <w:tcPr>
            <w:tcW w:w="7020" w:type="dxa"/>
            <w:gridSpan w:val="4"/>
            <w:tcBorders>
              <w:top w:val="nil"/>
              <w:left w:val="nil"/>
              <w:bottom w:val="nil"/>
              <w:right w:val="nil"/>
            </w:tcBorders>
            <w:tcMar>
              <w:top w:w="0" w:type="dxa"/>
              <w:left w:w="60" w:type="dxa"/>
              <w:bottom w:w="0" w:type="dxa"/>
              <w:right w:w="60" w:type="dxa"/>
            </w:tcMar>
          </w:tcPr>
          <w:p w14:paraId="7F06FA18" w14:textId="77777777" w:rsidR="0095235C" w:rsidRDefault="0095235C" w:rsidP="00F9498E">
            <w:pPr>
              <w:rPr>
                <w:ins w:id="3933" w:author="Arjan Kloosterboer" w:date="2017-09-21T15:14:00Z"/>
                <w:rFonts w:ascii="Calibri" w:hAnsi="Calibri" w:cs="Calibri"/>
                <w:color w:val="0F0F0F"/>
                <w:sz w:val="22"/>
                <w:szCs w:val="22"/>
              </w:rPr>
            </w:pPr>
            <w:ins w:id="3934" w:author="Arjan Kloosterboer" w:date="2017-09-21T15:14:00Z">
              <w:r>
                <w:rPr>
                  <w:rFonts w:ascii="Calibri" w:hAnsi="Calibri" w:cs="Calibri"/>
                  <w:color w:val="0F0F0F"/>
                  <w:sz w:val="22"/>
                  <w:szCs w:val="22"/>
                </w:rPr>
                <w:t>RSGB</w:t>
              </w:r>
            </w:ins>
          </w:p>
        </w:tc>
      </w:tr>
      <w:tr w:rsidR="0095235C" w14:paraId="2F7CCCBA" w14:textId="77777777" w:rsidTr="00F9498E">
        <w:trPr>
          <w:trHeight w:hRule="exact" w:val="128"/>
          <w:ins w:id="3935"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0BF66E0" w14:textId="77777777" w:rsidR="0095235C" w:rsidRDefault="0095235C" w:rsidP="00F9498E">
            <w:pPr>
              <w:rPr>
                <w:ins w:id="3936"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59DA8713" w14:textId="77777777" w:rsidR="0095235C" w:rsidRDefault="0095235C" w:rsidP="00F9498E">
            <w:pPr>
              <w:rPr>
                <w:ins w:id="3937" w:author="Arjan Kloosterboer" w:date="2017-09-21T15:14:00Z"/>
                <w:rFonts w:ascii="Calibri" w:hAnsi="Calibri" w:cs="Calibri"/>
                <w:color w:val="0F0F0F"/>
                <w:sz w:val="22"/>
                <w:szCs w:val="22"/>
              </w:rPr>
            </w:pPr>
          </w:p>
        </w:tc>
      </w:tr>
      <w:tr w:rsidR="0095235C" w14:paraId="171208DE" w14:textId="77777777" w:rsidTr="00F9498E">
        <w:trPr>
          <w:ins w:id="3938"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61C6D9D4" w14:textId="77777777" w:rsidR="0095235C" w:rsidRDefault="0095235C" w:rsidP="00F9498E">
            <w:pPr>
              <w:rPr>
                <w:ins w:id="3939" w:author="Arjan Kloosterboer" w:date="2017-09-21T15:14:00Z"/>
                <w:rFonts w:ascii="Calibri" w:hAnsi="Calibri" w:cs="Calibri"/>
                <w:b/>
                <w:bCs/>
                <w:color w:val="0F0F0F"/>
                <w:sz w:val="22"/>
                <w:szCs w:val="22"/>
              </w:rPr>
            </w:pPr>
            <w:ins w:id="3940" w:author="Arjan Kloosterboer" w:date="2017-09-21T15:14:00Z">
              <w:r>
                <w:rPr>
                  <w:rFonts w:ascii="Calibri" w:hAnsi="Calibri" w:cs="Calibri"/>
                  <w:b/>
                  <w:bCs/>
                  <w:color w:val="0F0F0F"/>
                  <w:sz w:val="22"/>
                  <w:szCs w:val="22"/>
                </w:rPr>
                <w:t>Datum opname</w:t>
              </w:r>
            </w:ins>
          </w:p>
        </w:tc>
        <w:tc>
          <w:tcPr>
            <w:tcW w:w="7020" w:type="dxa"/>
            <w:gridSpan w:val="4"/>
            <w:tcBorders>
              <w:top w:val="nil"/>
              <w:left w:val="nil"/>
              <w:bottom w:val="nil"/>
              <w:right w:val="nil"/>
            </w:tcBorders>
            <w:tcMar>
              <w:top w:w="0" w:type="dxa"/>
              <w:left w:w="60" w:type="dxa"/>
              <w:bottom w:w="0" w:type="dxa"/>
              <w:right w:w="60" w:type="dxa"/>
            </w:tcMar>
          </w:tcPr>
          <w:p w14:paraId="249F8730" w14:textId="77777777" w:rsidR="0095235C" w:rsidRDefault="0095235C" w:rsidP="00F9498E">
            <w:pPr>
              <w:rPr>
                <w:ins w:id="3941" w:author="Arjan Kloosterboer" w:date="2017-09-21T15:14:00Z"/>
                <w:rFonts w:ascii="Calibri" w:hAnsi="Calibri" w:cs="Calibri"/>
                <w:color w:val="0F0F0F"/>
                <w:sz w:val="22"/>
                <w:szCs w:val="22"/>
              </w:rPr>
            </w:pPr>
            <w:ins w:id="3942" w:author="Arjan Kloosterboer" w:date="2017-09-21T15:14:00Z">
              <w:r>
                <w:rPr>
                  <w:rFonts w:ascii="Calibri" w:hAnsi="Calibri" w:cs="Calibri"/>
                  <w:color w:val="0F0F0F"/>
                  <w:sz w:val="22"/>
                  <w:szCs w:val="22"/>
                </w:rPr>
                <w:t>1 april 2017</w:t>
              </w:r>
            </w:ins>
          </w:p>
        </w:tc>
      </w:tr>
      <w:tr w:rsidR="0095235C" w14:paraId="4D180EB1" w14:textId="77777777" w:rsidTr="00F9498E">
        <w:trPr>
          <w:trHeight w:hRule="exact" w:val="128"/>
          <w:ins w:id="3943"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9EAEA9E" w14:textId="77777777" w:rsidR="0095235C" w:rsidRDefault="0095235C" w:rsidP="00F9498E">
            <w:pPr>
              <w:rPr>
                <w:ins w:id="3944"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34376B31" w14:textId="77777777" w:rsidR="0095235C" w:rsidRDefault="0095235C" w:rsidP="00F9498E">
            <w:pPr>
              <w:rPr>
                <w:ins w:id="3945" w:author="Arjan Kloosterboer" w:date="2017-09-21T15:14:00Z"/>
                <w:rFonts w:ascii="Calibri" w:hAnsi="Calibri" w:cs="Calibri"/>
                <w:color w:val="0F0F0F"/>
                <w:sz w:val="22"/>
                <w:szCs w:val="22"/>
              </w:rPr>
            </w:pPr>
          </w:p>
        </w:tc>
      </w:tr>
      <w:tr w:rsidR="0095235C" w14:paraId="36118988" w14:textId="77777777" w:rsidTr="00F9498E">
        <w:trPr>
          <w:trHeight w:hRule="exact" w:val="256"/>
          <w:ins w:id="3946"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2EF8789D" w14:textId="77777777" w:rsidR="0095235C" w:rsidRDefault="0095235C" w:rsidP="00F9498E">
            <w:pPr>
              <w:rPr>
                <w:ins w:id="3947" w:author="Arjan Kloosterboer" w:date="2017-09-21T15:14:00Z"/>
                <w:rFonts w:ascii="Calibri" w:hAnsi="Calibri" w:cs="Calibri"/>
                <w:b/>
                <w:bCs/>
                <w:color w:val="0F0F0F"/>
                <w:sz w:val="22"/>
                <w:szCs w:val="22"/>
              </w:rPr>
            </w:pPr>
          </w:p>
        </w:tc>
        <w:tc>
          <w:tcPr>
            <w:tcW w:w="7020" w:type="dxa"/>
            <w:gridSpan w:val="4"/>
            <w:tcBorders>
              <w:top w:val="nil"/>
              <w:left w:val="nil"/>
              <w:bottom w:val="nil"/>
              <w:right w:val="nil"/>
            </w:tcBorders>
            <w:tcMar>
              <w:top w:w="0" w:type="dxa"/>
              <w:left w:w="60" w:type="dxa"/>
              <w:bottom w:w="0" w:type="dxa"/>
              <w:right w:w="60" w:type="dxa"/>
            </w:tcMar>
          </w:tcPr>
          <w:p w14:paraId="0D37F07C" w14:textId="77777777" w:rsidR="0095235C" w:rsidRDefault="0095235C" w:rsidP="00F9498E">
            <w:pPr>
              <w:rPr>
                <w:ins w:id="3948" w:author="Arjan Kloosterboer" w:date="2017-09-21T15:14:00Z"/>
                <w:rFonts w:ascii="Calibri" w:hAnsi="Calibri" w:cs="Calibri"/>
                <w:color w:val="0F0F0F"/>
                <w:sz w:val="22"/>
                <w:szCs w:val="22"/>
              </w:rPr>
            </w:pPr>
          </w:p>
        </w:tc>
      </w:tr>
      <w:tr w:rsidR="0095235C" w14:paraId="15CA6440" w14:textId="77777777" w:rsidTr="00F9498E">
        <w:trPr>
          <w:ins w:id="3949" w:author="Arjan Kloosterboer" w:date="2017-09-21T15:14:00Z"/>
        </w:trPr>
        <w:tc>
          <w:tcPr>
            <w:tcW w:w="2340" w:type="dxa"/>
            <w:gridSpan w:val="2"/>
            <w:tcBorders>
              <w:top w:val="nil"/>
              <w:left w:val="nil"/>
              <w:bottom w:val="nil"/>
              <w:right w:val="nil"/>
            </w:tcBorders>
            <w:tcMar>
              <w:top w:w="0" w:type="dxa"/>
              <w:left w:w="60" w:type="dxa"/>
              <w:bottom w:w="0" w:type="dxa"/>
              <w:right w:w="60" w:type="dxa"/>
            </w:tcMar>
          </w:tcPr>
          <w:p w14:paraId="59D600FE" w14:textId="77777777" w:rsidR="0095235C" w:rsidRDefault="0095235C" w:rsidP="00F9498E">
            <w:pPr>
              <w:rPr>
                <w:ins w:id="3950" w:author="Arjan Kloosterboer" w:date="2017-09-21T15:14:00Z"/>
                <w:rFonts w:ascii="Calibri" w:hAnsi="Calibri" w:cs="Calibri"/>
                <w:b/>
                <w:bCs/>
                <w:color w:val="0F0F0F"/>
                <w:sz w:val="22"/>
                <w:szCs w:val="22"/>
              </w:rPr>
            </w:pPr>
            <w:ins w:id="3951" w:author="Arjan Kloosterboer" w:date="2017-09-21T15:14:00Z">
              <w:r>
                <w:rPr>
                  <w:rFonts w:ascii="Calibri" w:hAnsi="Calibri" w:cs="Calibri"/>
                  <w:b/>
                  <w:bCs/>
                  <w:color w:val="0F0F0F"/>
                  <w:sz w:val="22"/>
                  <w:szCs w:val="22"/>
                </w:rPr>
                <w:t>Overzicht attributen</w:t>
              </w:r>
            </w:ins>
          </w:p>
        </w:tc>
        <w:tc>
          <w:tcPr>
            <w:tcW w:w="7020" w:type="dxa"/>
            <w:gridSpan w:val="4"/>
            <w:tcBorders>
              <w:top w:val="nil"/>
              <w:left w:val="nil"/>
              <w:bottom w:val="nil"/>
              <w:right w:val="nil"/>
            </w:tcBorders>
            <w:tcMar>
              <w:top w:w="0" w:type="dxa"/>
              <w:left w:w="60" w:type="dxa"/>
              <w:bottom w:w="0" w:type="dxa"/>
              <w:right w:w="60" w:type="dxa"/>
            </w:tcMar>
          </w:tcPr>
          <w:p w14:paraId="01F10145" w14:textId="77777777" w:rsidR="0095235C" w:rsidRDefault="0095235C" w:rsidP="00F9498E">
            <w:pPr>
              <w:rPr>
                <w:ins w:id="3952" w:author="Arjan Kloosterboer" w:date="2017-09-21T15:14:00Z"/>
                <w:rFonts w:ascii="Calibri" w:hAnsi="Calibri" w:cs="Calibri"/>
                <w:b/>
                <w:bCs/>
                <w:color w:val="0F0F0F"/>
                <w:sz w:val="22"/>
                <w:szCs w:val="22"/>
              </w:rPr>
            </w:pPr>
          </w:p>
        </w:tc>
      </w:tr>
      <w:tr w:rsidR="0095235C" w14:paraId="0DEF1479" w14:textId="77777777" w:rsidTr="00F9498E">
        <w:trPr>
          <w:ins w:id="3953" w:author="Arjan Kloosterboer" w:date="2017-09-21T15:14:00Z"/>
        </w:trPr>
        <w:tc>
          <w:tcPr>
            <w:tcW w:w="450" w:type="dxa"/>
            <w:tcBorders>
              <w:top w:val="nil"/>
              <w:left w:val="nil"/>
              <w:bottom w:val="nil"/>
              <w:right w:val="nil"/>
            </w:tcBorders>
            <w:tcMar>
              <w:top w:w="0" w:type="dxa"/>
              <w:left w:w="60" w:type="dxa"/>
              <w:bottom w:w="0" w:type="dxa"/>
              <w:right w:w="60" w:type="dxa"/>
            </w:tcMar>
          </w:tcPr>
          <w:p w14:paraId="107496DD" w14:textId="77777777" w:rsidR="0095235C" w:rsidRDefault="0095235C" w:rsidP="00F9498E">
            <w:pPr>
              <w:rPr>
                <w:ins w:id="3954" w:author="Arjan Kloosterboer" w:date="2017-09-21T15:14:00Z"/>
                <w:rFonts w:ascii="Calibri" w:hAnsi="Calibri" w:cs="Calibri"/>
                <w:i/>
                <w:iCs/>
                <w:color w:val="0F0F0F"/>
                <w:sz w:val="22"/>
                <w:szCs w:val="22"/>
              </w:rPr>
            </w:pPr>
            <w:bookmarkStart w:id="3955" w:name="BKM_8E4F569A_393A_42F6_AECE_553F7A342B2C"/>
          </w:p>
        </w:tc>
        <w:tc>
          <w:tcPr>
            <w:tcW w:w="2790" w:type="dxa"/>
            <w:gridSpan w:val="2"/>
            <w:tcBorders>
              <w:top w:val="nil"/>
              <w:left w:val="nil"/>
              <w:bottom w:val="nil"/>
              <w:right w:val="nil"/>
            </w:tcBorders>
            <w:tcMar>
              <w:top w:w="0" w:type="dxa"/>
              <w:left w:w="60" w:type="dxa"/>
              <w:bottom w:w="0" w:type="dxa"/>
              <w:right w:w="60" w:type="dxa"/>
            </w:tcMar>
          </w:tcPr>
          <w:p w14:paraId="63CC5BD3" w14:textId="77777777" w:rsidR="0095235C" w:rsidRDefault="0095235C" w:rsidP="00F9498E">
            <w:pPr>
              <w:rPr>
                <w:ins w:id="3956" w:author="Arjan Kloosterboer" w:date="2017-09-21T15:14:00Z"/>
                <w:rFonts w:ascii="Calibri" w:hAnsi="Calibri" w:cs="Calibri"/>
                <w:color w:val="0F0F0F"/>
                <w:sz w:val="22"/>
                <w:szCs w:val="22"/>
              </w:rPr>
            </w:pPr>
            <w:ins w:id="3957" w:author="Arjan Kloosterboer" w:date="2017-09-21T15:14:00Z">
              <w:r>
                <w:rPr>
                  <w:rFonts w:ascii="Calibri" w:hAnsi="Calibri" w:cs="Calibri"/>
                  <w:i/>
                  <w:iCs/>
                  <w:color w:val="0F0F0F"/>
                  <w:sz w:val="22"/>
                  <w:szCs w:val="22"/>
                </w:rPr>
                <w:t>Attribuutnaam</w:t>
              </w:r>
            </w:ins>
          </w:p>
        </w:tc>
        <w:tc>
          <w:tcPr>
            <w:tcW w:w="4230" w:type="dxa"/>
            <w:tcBorders>
              <w:top w:val="nil"/>
              <w:left w:val="nil"/>
              <w:bottom w:val="nil"/>
              <w:right w:val="nil"/>
            </w:tcBorders>
            <w:tcMar>
              <w:top w:w="0" w:type="dxa"/>
              <w:left w:w="60" w:type="dxa"/>
              <w:bottom w:w="0" w:type="dxa"/>
              <w:right w:w="60" w:type="dxa"/>
            </w:tcMar>
          </w:tcPr>
          <w:p w14:paraId="31EB88B1" w14:textId="77777777" w:rsidR="0095235C" w:rsidRDefault="0095235C" w:rsidP="00F9498E">
            <w:pPr>
              <w:rPr>
                <w:ins w:id="3958" w:author="Arjan Kloosterboer" w:date="2017-09-21T15:14:00Z"/>
                <w:rFonts w:ascii="Calibri" w:hAnsi="Calibri" w:cs="Calibri"/>
                <w:color w:val="0F0F0F"/>
                <w:sz w:val="22"/>
                <w:szCs w:val="22"/>
              </w:rPr>
            </w:pPr>
            <w:ins w:id="3959" w:author="Arjan Kloosterboer" w:date="2017-09-21T15:14:00Z">
              <w:r>
                <w:rPr>
                  <w:rFonts w:ascii="Calibri" w:hAnsi="Calibri" w:cs="Calibri"/>
                  <w:i/>
                  <w:iCs/>
                  <w:color w:val="0F0F0F"/>
                  <w:sz w:val="22"/>
                  <w:szCs w:val="22"/>
                </w:rPr>
                <w:t>Definitie</w:t>
              </w:r>
            </w:ins>
          </w:p>
        </w:tc>
        <w:tc>
          <w:tcPr>
            <w:tcW w:w="1080" w:type="dxa"/>
            <w:tcBorders>
              <w:top w:val="nil"/>
              <w:left w:val="nil"/>
              <w:bottom w:val="nil"/>
              <w:right w:val="nil"/>
            </w:tcBorders>
            <w:tcMar>
              <w:top w:w="0" w:type="dxa"/>
              <w:left w:w="60" w:type="dxa"/>
              <w:bottom w:w="0" w:type="dxa"/>
              <w:right w:w="60" w:type="dxa"/>
            </w:tcMar>
          </w:tcPr>
          <w:p w14:paraId="33E7BC61" w14:textId="77777777" w:rsidR="0095235C" w:rsidRDefault="0095235C" w:rsidP="00F9498E">
            <w:pPr>
              <w:rPr>
                <w:ins w:id="3960" w:author="Arjan Kloosterboer" w:date="2017-09-21T15:14:00Z"/>
                <w:rFonts w:ascii="Calibri" w:hAnsi="Calibri" w:cs="Calibri"/>
                <w:color w:val="0F0F0F"/>
                <w:sz w:val="22"/>
                <w:szCs w:val="22"/>
              </w:rPr>
            </w:pPr>
            <w:ins w:id="3961" w:author="Arjan Kloosterboer" w:date="2017-09-21T15:14:00Z">
              <w:r>
                <w:rPr>
                  <w:rFonts w:ascii="Calibri" w:hAnsi="Calibri" w:cs="Calibri"/>
                  <w:i/>
                  <w:iCs/>
                  <w:color w:val="0F0F0F"/>
                  <w:sz w:val="22"/>
                  <w:szCs w:val="22"/>
                </w:rPr>
                <w:t>Formaat</w:t>
              </w:r>
            </w:ins>
          </w:p>
        </w:tc>
        <w:tc>
          <w:tcPr>
            <w:tcW w:w="810" w:type="dxa"/>
            <w:tcBorders>
              <w:top w:val="nil"/>
              <w:left w:val="nil"/>
              <w:bottom w:val="nil"/>
              <w:right w:val="nil"/>
            </w:tcBorders>
            <w:tcMar>
              <w:top w:w="0" w:type="dxa"/>
              <w:left w:w="60" w:type="dxa"/>
              <w:bottom w:w="0" w:type="dxa"/>
              <w:right w:w="60" w:type="dxa"/>
            </w:tcMar>
          </w:tcPr>
          <w:p w14:paraId="5C32930D" w14:textId="77777777" w:rsidR="0095235C" w:rsidRDefault="0095235C" w:rsidP="00F9498E">
            <w:pPr>
              <w:rPr>
                <w:ins w:id="3962" w:author="Arjan Kloosterboer" w:date="2017-09-21T15:14:00Z"/>
                <w:rFonts w:ascii="Calibri" w:hAnsi="Calibri" w:cs="Calibri"/>
                <w:i/>
                <w:iCs/>
                <w:color w:val="0F0F0F"/>
                <w:sz w:val="22"/>
                <w:szCs w:val="22"/>
              </w:rPr>
            </w:pPr>
            <w:ins w:id="3963" w:author="Arjan Kloosterboer" w:date="2017-09-21T15:14:00Z">
              <w:r>
                <w:rPr>
                  <w:rFonts w:ascii="Calibri" w:hAnsi="Calibri" w:cs="Calibri"/>
                  <w:i/>
                  <w:iCs/>
                  <w:color w:val="0F0F0F"/>
                  <w:sz w:val="22"/>
                  <w:szCs w:val="22"/>
                </w:rPr>
                <w:t>Kardi-</w:t>
              </w:r>
            </w:ins>
          </w:p>
          <w:p w14:paraId="1B40544F" w14:textId="77777777" w:rsidR="0095235C" w:rsidRDefault="0095235C" w:rsidP="00F9498E">
            <w:pPr>
              <w:rPr>
                <w:ins w:id="3964" w:author="Arjan Kloosterboer" w:date="2017-09-21T15:14:00Z"/>
                <w:rFonts w:ascii="Calibri" w:hAnsi="Calibri" w:cs="Calibri"/>
                <w:color w:val="0F0F0F"/>
                <w:sz w:val="22"/>
                <w:szCs w:val="22"/>
              </w:rPr>
            </w:pPr>
            <w:ins w:id="3965" w:author="Arjan Kloosterboer" w:date="2017-09-21T15:14:00Z">
              <w:r>
                <w:rPr>
                  <w:rFonts w:ascii="Calibri" w:hAnsi="Calibri" w:cs="Calibri"/>
                  <w:i/>
                  <w:iCs/>
                  <w:color w:val="0F0F0F"/>
                  <w:sz w:val="22"/>
                  <w:szCs w:val="22"/>
                </w:rPr>
                <w:t>naliteit</w:t>
              </w:r>
            </w:ins>
          </w:p>
        </w:tc>
      </w:tr>
      <w:tr w:rsidR="0095235C" w14:paraId="5FE007C3" w14:textId="77777777" w:rsidTr="00F9498E">
        <w:trPr>
          <w:ins w:id="3966" w:author="Arjan Kloosterboer" w:date="2017-09-21T15:14:00Z"/>
        </w:trPr>
        <w:tc>
          <w:tcPr>
            <w:tcW w:w="450" w:type="dxa"/>
            <w:tcBorders>
              <w:top w:val="nil"/>
              <w:left w:val="nil"/>
              <w:bottom w:val="nil"/>
              <w:right w:val="nil"/>
            </w:tcBorders>
            <w:tcMar>
              <w:top w:w="0" w:type="dxa"/>
              <w:left w:w="60" w:type="dxa"/>
              <w:bottom w:w="0" w:type="dxa"/>
              <w:right w:w="60" w:type="dxa"/>
            </w:tcMar>
          </w:tcPr>
          <w:p w14:paraId="27F11B28" w14:textId="77777777" w:rsidR="0095235C" w:rsidRDefault="0095235C" w:rsidP="00F9498E">
            <w:pPr>
              <w:rPr>
                <w:ins w:id="3967" w:author="Arjan Kloosterboer" w:date="2017-09-21T15:14:00Z"/>
                <w:rFonts w:ascii="Calibri" w:hAnsi="Calibri" w:cs="Calibri"/>
                <w:color w:val="0F0F0F"/>
                <w:sz w:val="22"/>
                <w:szCs w:val="22"/>
              </w:rPr>
            </w:pPr>
          </w:p>
        </w:tc>
        <w:tc>
          <w:tcPr>
            <w:tcW w:w="2790" w:type="dxa"/>
            <w:gridSpan w:val="2"/>
            <w:tcBorders>
              <w:top w:val="nil"/>
              <w:left w:val="nil"/>
              <w:bottom w:val="nil"/>
              <w:right w:val="nil"/>
            </w:tcBorders>
            <w:tcMar>
              <w:top w:w="0" w:type="dxa"/>
              <w:left w:w="60" w:type="dxa"/>
              <w:bottom w:w="0" w:type="dxa"/>
              <w:right w:w="60" w:type="dxa"/>
            </w:tcMar>
          </w:tcPr>
          <w:p w14:paraId="67ABA605" w14:textId="77777777" w:rsidR="0095235C" w:rsidRDefault="0095235C" w:rsidP="00F9498E">
            <w:pPr>
              <w:rPr>
                <w:ins w:id="3968" w:author="Arjan Kloosterboer" w:date="2017-09-21T15:14:00Z"/>
                <w:rFonts w:ascii="Calibri" w:hAnsi="Calibri" w:cs="Calibri"/>
                <w:color w:val="0F0F0F"/>
                <w:sz w:val="22"/>
                <w:szCs w:val="22"/>
              </w:rPr>
            </w:pPr>
            <w:ins w:id="3969" w:author="Arjan Kloosterboer" w:date="2017-09-21T15:14:00Z">
              <w:r>
                <w:rPr>
                  <w:rFonts w:ascii="Calibri" w:hAnsi="Calibri" w:cs="Calibri"/>
                  <w:color w:val="0F0F0F"/>
                  <w:sz w:val="22"/>
                  <w:szCs w:val="22"/>
                </w:rPr>
                <w:t>Identificatie vegetatieobject</w:t>
              </w:r>
            </w:ins>
          </w:p>
        </w:tc>
        <w:tc>
          <w:tcPr>
            <w:tcW w:w="4230" w:type="dxa"/>
            <w:tcBorders>
              <w:top w:val="nil"/>
              <w:left w:val="nil"/>
              <w:bottom w:val="nil"/>
              <w:right w:val="nil"/>
            </w:tcBorders>
            <w:tcMar>
              <w:top w:w="0" w:type="dxa"/>
              <w:left w:w="60" w:type="dxa"/>
              <w:bottom w:w="0" w:type="dxa"/>
              <w:right w:w="60" w:type="dxa"/>
            </w:tcMar>
          </w:tcPr>
          <w:p w14:paraId="3F0CFB83" w14:textId="77777777" w:rsidR="0095235C" w:rsidRDefault="0095235C" w:rsidP="00F9498E">
            <w:pPr>
              <w:rPr>
                <w:ins w:id="3970"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019A76E" w14:textId="77777777" w:rsidR="0095235C" w:rsidRDefault="0095235C" w:rsidP="00F9498E">
            <w:pPr>
              <w:rPr>
                <w:ins w:id="3971"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33914CF" w14:textId="77777777" w:rsidR="0095235C" w:rsidRDefault="0095235C" w:rsidP="00F9498E">
            <w:pPr>
              <w:rPr>
                <w:ins w:id="3972" w:author="Arjan Kloosterboer" w:date="2017-09-21T15:14:00Z"/>
                <w:rFonts w:ascii="Calibri" w:hAnsi="Calibri" w:cs="Calibri"/>
                <w:color w:val="0F0F0F"/>
                <w:sz w:val="22"/>
                <w:szCs w:val="22"/>
              </w:rPr>
            </w:pPr>
            <w:ins w:id="3973" w:author="Arjan Kloosterboer" w:date="2017-09-21T15:14:00Z">
              <w:r>
                <w:rPr>
                  <w:rFonts w:ascii="Calibri" w:hAnsi="Calibri" w:cs="Calibri"/>
                  <w:color w:val="0F0F0F"/>
                  <w:sz w:val="22"/>
                  <w:szCs w:val="22"/>
                </w:rPr>
                <w:t>1 - 1</w:t>
              </w:r>
            </w:ins>
          </w:p>
        </w:tc>
        <w:bookmarkEnd w:id="3955"/>
      </w:tr>
      <w:tr w:rsidR="0095235C" w14:paraId="4FE23BF2" w14:textId="77777777" w:rsidTr="00F9498E">
        <w:trPr>
          <w:ins w:id="3974" w:author="Arjan Kloosterboer" w:date="2017-09-21T15:14:00Z"/>
        </w:trPr>
        <w:tc>
          <w:tcPr>
            <w:tcW w:w="450" w:type="dxa"/>
            <w:tcBorders>
              <w:top w:val="nil"/>
              <w:left w:val="nil"/>
              <w:bottom w:val="nil"/>
              <w:right w:val="nil"/>
            </w:tcBorders>
            <w:tcMar>
              <w:top w:w="0" w:type="dxa"/>
              <w:left w:w="60" w:type="dxa"/>
              <w:bottom w:w="0" w:type="dxa"/>
              <w:right w:w="60" w:type="dxa"/>
            </w:tcMar>
          </w:tcPr>
          <w:p w14:paraId="3096B761" w14:textId="77777777" w:rsidR="0095235C" w:rsidRDefault="0095235C" w:rsidP="00F9498E">
            <w:pPr>
              <w:rPr>
                <w:ins w:id="3975" w:author="Arjan Kloosterboer" w:date="2017-09-21T15:14:00Z"/>
                <w:rFonts w:ascii="Calibri" w:hAnsi="Calibri" w:cs="Calibri"/>
                <w:color w:val="0F0F0F"/>
                <w:sz w:val="22"/>
                <w:szCs w:val="22"/>
              </w:rPr>
            </w:pPr>
            <w:bookmarkStart w:id="3976" w:name="BKM_601172F0_1A1B_40F7_9712_55ABC23A9C8B"/>
          </w:p>
        </w:tc>
        <w:tc>
          <w:tcPr>
            <w:tcW w:w="2790" w:type="dxa"/>
            <w:gridSpan w:val="2"/>
            <w:tcBorders>
              <w:top w:val="nil"/>
              <w:left w:val="nil"/>
              <w:bottom w:val="nil"/>
              <w:right w:val="nil"/>
            </w:tcBorders>
            <w:tcMar>
              <w:top w:w="0" w:type="dxa"/>
              <w:left w:w="60" w:type="dxa"/>
              <w:bottom w:w="0" w:type="dxa"/>
              <w:right w:w="60" w:type="dxa"/>
            </w:tcMar>
          </w:tcPr>
          <w:p w14:paraId="2105E187" w14:textId="77777777" w:rsidR="0095235C" w:rsidRDefault="0095235C" w:rsidP="00F9498E">
            <w:pPr>
              <w:rPr>
                <w:ins w:id="3977" w:author="Arjan Kloosterboer" w:date="2017-09-21T15:14:00Z"/>
                <w:rFonts w:ascii="Calibri" w:hAnsi="Calibri" w:cs="Calibri"/>
                <w:color w:val="0F0F0F"/>
                <w:sz w:val="22"/>
                <w:szCs w:val="22"/>
              </w:rPr>
            </w:pPr>
            <w:ins w:id="3978" w:author="Arjan Kloosterboer" w:date="2017-09-21T15:14:00Z">
              <w:r>
                <w:rPr>
                  <w:rFonts w:ascii="Calibri" w:hAnsi="Calibri" w:cs="Calibri"/>
                  <w:color w:val="0F0F0F"/>
                  <w:sz w:val="22"/>
                  <w:szCs w:val="22"/>
                </w:rPr>
                <w:t>Geometrie vegetatieobject</w:t>
              </w:r>
            </w:ins>
          </w:p>
        </w:tc>
        <w:tc>
          <w:tcPr>
            <w:tcW w:w="4230" w:type="dxa"/>
            <w:tcBorders>
              <w:top w:val="nil"/>
              <w:left w:val="nil"/>
              <w:bottom w:val="nil"/>
              <w:right w:val="nil"/>
            </w:tcBorders>
            <w:tcMar>
              <w:top w:w="0" w:type="dxa"/>
              <w:left w:w="60" w:type="dxa"/>
              <w:bottom w:w="0" w:type="dxa"/>
              <w:right w:w="60" w:type="dxa"/>
            </w:tcMar>
          </w:tcPr>
          <w:p w14:paraId="79A9B0FC" w14:textId="77777777" w:rsidR="0095235C" w:rsidRDefault="0095235C" w:rsidP="00F9498E">
            <w:pPr>
              <w:rPr>
                <w:ins w:id="3979"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DF7B58B" w14:textId="77777777" w:rsidR="0095235C" w:rsidRDefault="0095235C" w:rsidP="00F9498E">
            <w:pPr>
              <w:rPr>
                <w:ins w:id="3980"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22FC9B65" w14:textId="77777777" w:rsidR="0095235C" w:rsidRDefault="0095235C" w:rsidP="00F9498E">
            <w:pPr>
              <w:rPr>
                <w:ins w:id="3981" w:author="Arjan Kloosterboer" w:date="2017-09-21T15:14:00Z"/>
                <w:rFonts w:ascii="Calibri" w:hAnsi="Calibri" w:cs="Calibri"/>
                <w:color w:val="0F0F0F"/>
                <w:sz w:val="22"/>
                <w:szCs w:val="22"/>
              </w:rPr>
            </w:pPr>
            <w:ins w:id="3982" w:author="Arjan Kloosterboer" w:date="2017-09-21T15:14:00Z">
              <w:r>
                <w:rPr>
                  <w:rFonts w:ascii="Calibri" w:hAnsi="Calibri" w:cs="Calibri"/>
                  <w:color w:val="0F0F0F"/>
                  <w:sz w:val="22"/>
                  <w:szCs w:val="22"/>
                </w:rPr>
                <w:t>1 - 1</w:t>
              </w:r>
            </w:ins>
          </w:p>
        </w:tc>
        <w:bookmarkEnd w:id="3976"/>
      </w:tr>
      <w:tr w:rsidR="0095235C" w14:paraId="7316C88C" w14:textId="77777777" w:rsidTr="00F9498E">
        <w:trPr>
          <w:ins w:id="3983" w:author="Arjan Kloosterboer" w:date="2017-09-21T15:14:00Z"/>
        </w:trPr>
        <w:tc>
          <w:tcPr>
            <w:tcW w:w="450" w:type="dxa"/>
            <w:tcBorders>
              <w:top w:val="nil"/>
              <w:left w:val="nil"/>
              <w:bottom w:val="nil"/>
              <w:right w:val="nil"/>
            </w:tcBorders>
            <w:tcMar>
              <w:top w:w="0" w:type="dxa"/>
              <w:left w:w="60" w:type="dxa"/>
              <w:bottom w:w="0" w:type="dxa"/>
              <w:right w:w="60" w:type="dxa"/>
            </w:tcMar>
          </w:tcPr>
          <w:p w14:paraId="35228CFB" w14:textId="77777777" w:rsidR="0095235C" w:rsidRDefault="0095235C" w:rsidP="00F9498E">
            <w:pPr>
              <w:rPr>
                <w:ins w:id="3984" w:author="Arjan Kloosterboer" w:date="2017-09-21T15:14:00Z"/>
                <w:rFonts w:ascii="Calibri" w:hAnsi="Calibri" w:cs="Calibri"/>
                <w:color w:val="0F0F0F"/>
                <w:sz w:val="22"/>
                <w:szCs w:val="22"/>
              </w:rPr>
            </w:pPr>
            <w:bookmarkStart w:id="3985" w:name="BKM_5503DEB3_0B04_425C_A6B6_0A8B5C2E34EF"/>
          </w:p>
        </w:tc>
        <w:tc>
          <w:tcPr>
            <w:tcW w:w="2790" w:type="dxa"/>
            <w:gridSpan w:val="2"/>
            <w:tcBorders>
              <w:top w:val="nil"/>
              <w:left w:val="nil"/>
              <w:bottom w:val="nil"/>
              <w:right w:val="nil"/>
            </w:tcBorders>
            <w:tcMar>
              <w:top w:w="0" w:type="dxa"/>
              <w:left w:w="60" w:type="dxa"/>
              <w:bottom w:w="0" w:type="dxa"/>
              <w:right w:w="60" w:type="dxa"/>
            </w:tcMar>
          </w:tcPr>
          <w:p w14:paraId="09873967" w14:textId="77777777" w:rsidR="0095235C" w:rsidRDefault="0095235C" w:rsidP="00F9498E">
            <w:pPr>
              <w:rPr>
                <w:ins w:id="3986" w:author="Arjan Kloosterboer" w:date="2017-09-21T15:14:00Z"/>
                <w:rFonts w:ascii="Calibri" w:hAnsi="Calibri" w:cs="Calibri"/>
                <w:color w:val="0F0F0F"/>
                <w:sz w:val="22"/>
                <w:szCs w:val="22"/>
              </w:rPr>
            </w:pPr>
            <w:ins w:id="3987" w:author="Arjan Kloosterboer" w:date="2017-09-21T15:14:00Z">
              <w:r>
                <w:rPr>
                  <w:rFonts w:ascii="Calibri" w:hAnsi="Calibri" w:cs="Calibri"/>
                  <w:color w:val="0F0F0F"/>
                  <w:sz w:val="22"/>
                  <w:szCs w:val="22"/>
                </w:rPr>
                <w:t>Type vegetatieobject</w:t>
              </w:r>
            </w:ins>
          </w:p>
        </w:tc>
        <w:tc>
          <w:tcPr>
            <w:tcW w:w="4230" w:type="dxa"/>
            <w:tcBorders>
              <w:top w:val="nil"/>
              <w:left w:val="nil"/>
              <w:bottom w:val="nil"/>
              <w:right w:val="nil"/>
            </w:tcBorders>
            <w:tcMar>
              <w:top w:w="0" w:type="dxa"/>
              <w:left w:w="60" w:type="dxa"/>
              <w:bottom w:w="0" w:type="dxa"/>
              <w:right w:w="60" w:type="dxa"/>
            </w:tcMar>
          </w:tcPr>
          <w:p w14:paraId="23B1CB15" w14:textId="77777777" w:rsidR="0095235C" w:rsidRDefault="0095235C" w:rsidP="00F9498E">
            <w:pPr>
              <w:rPr>
                <w:ins w:id="3988"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76C8B3FA" w14:textId="77777777" w:rsidR="0095235C" w:rsidRDefault="0095235C" w:rsidP="00F9498E">
            <w:pPr>
              <w:rPr>
                <w:ins w:id="3989"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CAD6560" w14:textId="77777777" w:rsidR="0095235C" w:rsidRDefault="0095235C" w:rsidP="00F9498E">
            <w:pPr>
              <w:rPr>
                <w:ins w:id="3990" w:author="Arjan Kloosterboer" w:date="2017-09-21T15:14:00Z"/>
                <w:rFonts w:ascii="Calibri" w:hAnsi="Calibri" w:cs="Calibri"/>
                <w:color w:val="0F0F0F"/>
                <w:sz w:val="22"/>
                <w:szCs w:val="22"/>
              </w:rPr>
            </w:pPr>
            <w:ins w:id="3991" w:author="Arjan Kloosterboer" w:date="2017-09-21T15:14:00Z">
              <w:r>
                <w:rPr>
                  <w:rFonts w:ascii="Calibri" w:hAnsi="Calibri" w:cs="Calibri"/>
                  <w:color w:val="0F0F0F"/>
                  <w:sz w:val="22"/>
                  <w:szCs w:val="22"/>
                </w:rPr>
                <w:t>1 - 1</w:t>
              </w:r>
            </w:ins>
          </w:p>
        </w:tc>
        <w:bookmarkEnd w:id="3985"/>
      </w:tr>
      <w:tr w:rsidR="0095235C" w14:paraId="7355513E" w14:textId="77777777" w:rsidTr="00F9498E">
        <w:trPr>
          <w:ins w:id="3992" w:author="Arjan Kloosterboer" w:date="2017-09-21T15:14:00Z"/>
        </w:trPr>
        <w:tc>
          <w:tcPr>
            <w:tcW w:w="450" w:type="dxa"/>
            <w:tcBorders>
              <w:top w:val="nil"/>
              <w:left w:val="nil"/>
              <w:bottom w:val="nil"/>
              <w:right w:val="nil"/>
            </w:tcBorders>
            <w:tcMar>
              <w:top w:w="0" w:type="dxa"/>
              <w:left w:w="60" w:type="dxa"/>
              <w:bottom w:w="0" w:type="dxa"/>
              <w:right w:w="60" w:type="dxa"/>
            </w:tcMar>
          </w:tcPr>
          <w:p w14:paraId="4C18974C" w14:textId="77777777" w:rsidR="0095235C" w:rsidRDefault="0095235C" w:rsidP="00F9498E">
            <w:pPr>
              <w:rPr>
                <w:ins w:id="3993" w:author="Arjan Kloosterboer" w:date="2017-09-21T15:14:00Z"/>
                <w:rFonts w:ascii="Calibri" w:hAnsi="Calibri" w:cs="Calibri"/>
                <w:color w:val="0F0F0F"/>
                <w:sz w:val="22"/>
                <w:szCs w:val="22"/>
              </w:rPr>
            </w:pPr>
            <w:bookmarkStart w:id="3994" w:name="BKM_2012D4F1_623A_4AE7_A120_750D3C21A789"/>
          </w:p>
        </w:tc>
        <w:tc>
          <w:tcPr>
            <w:tcW w:w="2790" w:type="dxa"/>
            <w:gridSpan w:val="2"/>
            <w:tcBorders>
              <w:top w:val="nil"/>
              <w:left w:val="nil"/>
              <w:bottom w:val="nil"/>
              <w:right w:val="nil"/>
            </w:tcBorders>
            <w:tcMar>
              <w:top w:w="0" w:type="dxa"/>
              <w:left w:w="60" w:type="dxa"/>
              <w:bottom w:w="0" w:type="dxa"/>
              <w:right w:w="60" w:type="dxa"/>
            </w:tcMar>
          </w:tcPr>
          <w:p w14:paraId="667122F0" w14:textId="77777777" w:rsidR="0095235C" w:rsidRDefault="0095235C" w:rsidP="00F9498E">
            <w:pPr>
              <w:rPr>
                <w:ins w:id="3995" w:author="Arjan Kloosterboer" w:date="2017-09-21T15:14:00Z"/>
                <w:rFonts w:ascii="Calibri" w:hAnsi="Calibri" w:cs="Calibri"/>
                <w:color w:val="0F0F0F"/>
                <w:sz w:val="22"/>
                <w:szCs w:val="22"/>
              </w:rPr>
            </w:pPr>
            <w:ins w:id="3996" w:author="Arjan Kloosterboer" w:date="2017-09-21T15:14:00Z">
              <w:r>
                <w:rPr>
                  <w:rFonts w:ascii="Calibri" w:hAnsi="Calibri" w:cs="Calibri"/>
                  <w:color w:val="0F0F0F"/>
                  <w:sz w:val="22"/>
                  <w:szCs w:val="22"/>
                </w:rPr>
                <w:t>Datum begin geldigheid vegetatieobject</w:t>
              </w:r>
            </w:ins>
          </w:p>
        </w:tc>
        <w:tc>
          <w:tcPr>
            <w:tcW w:w="4230" w:type="dxa"/>
            <w:tcBorders>
              <w:top w:val="nil"/>
              <w:left w:val="nil"/>
              <w:bottom w:val="nil"/>
              <w:right w:val="nil"/>
            </w:tcBorders>
            <w:tcMar>
              <w:top w:w="0" w:type="dxa"/>
              <w:left w:w="60" w:type="dxa"/>
              <w:bottom w:w="0" w:type="dxa"/>
              <w:right w:w="60" w:type="dxa"/>
            </w:tcMar>
          </w:tcPr>
          <w:p w14:paraId="1D563359" w14:textId="77777777" w:rsidR="0095235C" w:rsidRDefault="0095235C" w:rsidP="00F9498E">
            <w:pPr>
              <w:rPr>
                <w:ins w:id="3997"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0EFC8EDD" w14:textId="77777777" w:rsidR="0095235C" w:rsidRDefault="0095235C" w:rsidP="00F9498E">
            <w:pPr>
              <w:rPr>
                <w:ins w:id="3998"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0A016A3D" w14:textId="77777777" w:rsidR="0095235C" w:rsidRDefault="0095235C" w:rsidP="00F9498E">
            <w:pPr>
              <w:rPr>
                <w:ins w:id="3999" w:author="Arjan Kloosterboer" w:date="2017-09-21T15:14:00Z"/>
                <w:rFonts w:ascii="Calibri" w:hAnsi="Calibri" w:cs="Calibri"/>
                <w:color w:val="0F0F0F"/>
                <w:sz w:val="22"/>
                <w:szCs w:val="22"/>
              </w:rPr>
            </w:pPr>
            <w:ins w:id="4000" w:author="Arjan Kloosterboer" w:date="2017-09-21T15:14:00Z">
              <w:r>
                <w:rPr>
                  <w:rFonts w:ascii="Calibri" w:hAnsi="Calibri" w:cs="Calibri"/>
                  <w:color w:val="0F0F0F"/>
                  <w:sz w:val="22"/>
                  <w:szCs w:val="22"/>
                </w:rPr>
                <w:t>1 - 1</w:t>
              </w:r>
            </w:ins>
          </w:p>
        </w:tc>
        <w:bookmarkEnd w:id="3994"/>
      </w:tr>
      <w:tr w:rsidR="0095235C" w14:paraId="71D9D69A" w14:textId="77777777" w:rsidTr="00F9498E">
        <w:trPr>
          <w:ins w:id="4001" w:author="Arjan Kloosterboer" w:date="2017-09-21T15:14:00Z"/>
        </w:trPr>
        <w:tc>
          <w:tcPr>
            <w:tcW w:w="450" w:type="dxa"/>
            <w:tcBorders>
              <w:top w:val="nil"/>
              <w:left w:val="nil"/>
              <w:bottom w:val="nil"/>
              <w:right w:val="nil"/>
            </w:tcBorders>
            <w:tcMar>
              <w:top w:w="0" w:type="dxa"/>
              <w:left w:w="60" w:type="dxa"/>
              <w:bottom w:w="0" w:type="dxa"/>
              <w:right w:w="60" w:type="dxa"/>
            </w:tcMar>
          </w:tcPr>
          <w:p w14:paraId="2B1AA25F" w14:textId="77777777" w:rsidR="0095235C" w:rsidRDefault="0095235C" w:rsidP="00F9498E">
            <w:pPr>
              <w:rPr>
                <w:ins w:id="4002" w:author="Arjan Kloosterboer" w:date="2017-09-21T15:14:00Z"/>
                <w:rFonts w:ascii="Calibri" w:hAnsi="Calibri" w:cs="Calibri"/>
                <w:color w:val="0F0F0F"/>
                <w:sz w:val="22"/>
                <w:szCs w:val="22"/>
              </w:rPr>
            </w:pPr>
            <w:bookmarkStart w:id="4003" w:name="BKM_36224F43_AC24_48C9_BD1A_AD55B36992C8"/>
          </w:p>
        </w:tc>
        <w:tc>
          <w:tcPr>
            <w:tcW w:w="2790" w:type="dxa"/>
            <w:gridSpan w:val="2"/>
            <w:tcBorders>
              <w:top w:val="nil"/>
              <w:left w:val="nil"/>
              <w:bottom w:val="nil"/>
              <w:right w:val="nil"/>
            </w:tcBorders>
            <w:tcMar>
              <w:top w:w="0" w:type="dxa"/>
              <w:left w:w="60" w:type="dxa"/>
              <w:bottom w:w="0" w:type="dxa"/>
              <w:right w:w="60" w:type="dxa"/>
            </w:tcMar>
          </w:tcPr>
          <w:p w14:paraId="37D3F140" w14:textId="77777777" w:rsidR="0095235C" w:rsidRDefault="0095235C" w:rsidP="00F9498E">
            <w:pPr>
              <w:rPr>
                <w:ins w:id="4004" w:author="Arjan Kloosterboer" w:date="2017-09-21T15:14:00Z"/>
                <w:rFonts w:ascii="Calibri" w:hAnsi="Calibri" w:cs="Calibri"/>
                <w:color w:val="0F0F0F"/>
                <w:sz w:val="22"/>
                <w:szCs w:val="22"/>
              </w:rPr>
            </w:pPr>
            <w:ins w:id="4005" w:author="Arjan Kloosterboer" w:date="2017-09-21T15:14:00Z">
              <w:r>
                <w:rPr>
                  <w:rFonts w:ascii="Calibri" w:hAnsi="Calibri" w:cs="Calibri"/>
                  <w:color w:val="0F0F0F"/>
                  <w:sz w:val="22"/>
                  <w:szCs w:val="22"/>
                </w:rPr>
                <w:t>Datum einde geldigheid vegetatieobject</w:t>
              </w:r>
            </w:ins>
          </w:p>
        </w:tc>
        <w:tc>
          <w:tcPr>
            <w:tcW w:w="4230" w:type="dxa"/>
            <w:tcBorders>
              <w:top w:val="nil"/>
              <w:left w:val="nil"/>
              <w:bottom w:val="nil"/>
              <w:right w:val="nil"/>
            </w:tcBorders>
            <w:tcMar>
              <w:top w:w="0" w:type="dxa"/>
              <w:left w:w="60" w:type="dxa"/>
              <w:bottom w:w="0" w:type="dxa"/>
              <w:right w:w="60" w:type="dxa"/>
            </w:tcMar>
          </w:tcPr>
          <w:p w14:paraId="58DAFCD0" w14:textId="77777777" w:rsidR="0095235C" w:rsidRDefault="0095235C" w:rsidP="00F9498E">
            <w:pPr>
              <w:rPr>
                <w:ins w:id="4006" w:author="Arjan Kloosterboer" w:date="2017-09-21T15:14:00Z"/>
                <w:rFonts w:ascii="Calibri" w:hAnsi="Calibri" w:cs="Calibri"/>
                <w:color w:val="0F0F0F"/>
                <w:sz w:val="22"/>
                <w:szCs w:val="22"/>
              </w:rPr>
            </w:pPr>
          </w:p>
        </w:tc>
        <w:tc>
          <w:tcPr>
            <w:tcW w:w="1080" w:type="dxa"/>
            <w:tcBorders>
              <w:top w:val="nil"/>
              <w:left w:val="nil"/>
              <w:bottom w:val="nil"/>
              <w:right w:val="nil"/>
            </w:tcBorders>
            <w:tcMar>
              <w:top w:w="0" w:type="dxa"/>
              <w:left w:w="60" w:type="dxa"/>
              <w:bottom w:w="0" w:type="dxa"/>
              <w:right w:w="60" w:type="dxa"/>
            </w:tcMar>
          </w:tcPr>
          <w:p w14:paraId="6421AC39" w14:textId="77777777" w:rsidR="0095235C" w:rsidRDefault="0095235C" w:rsidP="00F9498E">
            <w:pPr>
              <w:rPr>
                <w:ins w:id="4007" w:author="Arjan Kloosterboer" w:date="2017-09-21T15:14:00Z"/>
                <w:rFonts w:ascii="Calibri" w:hAnsi="Calibri" w:cs="Calibri"/>
                <w:color w:val="000000"/>
                <w:sz w:val="20"/>
                <w:szCs w:val="20"/>
              </w:rPr>
            </w:pPr>
          </w:p>
        </w:tc>
        <w:tc>
          <w:tcPr>
            <w:tcW w:w="810" w:type="dxa"/>
            <w:tcBorders>
              <w:top w:val="nil"/>
              <w:left w:val="nil"/>
              <w:bottom w:val="nil"/>
              <w:right w:val="nil"/>
            </w:tcBorders>
            <w:tcMar>
              <w:top w:w="0" w:type="dxa"/>
              <w:left w:w="60" w:type="dxa"/>
              <w:bottom w:w="0" w:type="dxa"/>
              <w:right w:w="60" w:type="dxa"/>
            </w:tcMar>
          </w:tcPr>
          <w:p w14:paraId="7AD8FFCA" w14:textId="77777777" w:rsidR="0095235C" w:rsidRDefault="0095235C" w:rsidP="00F9498E">
            <w:pPr>
              <w:rPr>
                <w:ins w:id="4008" w:author="Arjan Kloosterboer" w:date="2017-09-21T15:14:00Z"/>
                <w:rFonts w:ascii="Calibri" w:hAnsi="Calibri" w:cs="Calibri"/>
                <w:color w:val="0F0F0F"/>
                <w:sz w:val="22"/>
                <w:szCs w:val="22"/>
              </w:rPr>
            </w:pPr>
            <w:ins w:id="4009" w:author="Arjan Kloosterboer" w:date="2017-09-21T15:14:00Z">
              <w:r>
                <w:rPr>
                  <w:rFonts w:ascii="Calibri" w:hAnsi="Calibri" w:cs="Calibri"/>
                  <w:color w:val="0F0F0F"/>
                  <w:sz w:val="22"/>
                  <w:szCs w:val="22"/>
                </w:rPr>
                <w:t>0 - 1</w:t>
              </w:r>
            </w:ins>
          </w:p>
        </w:tc>
        <w:bookmarkEnd w:id="4003"/>
      </w:tr>
    </w:tbl>
    <w:p w14:paraId="4D0AB347" w14:textId="77777777" w:rsidR="0095235C" w:rsidRDefault="0095235C" w:rsidP="0095235C">
      <w:pPr>
        <w:rPr>
          <w:ins w:id="4010"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95235C" w14:paraId="5F840FA0" w14:textId="77777777" w:rsidTr="00F9498E">
        <w:trPr>
          <w:ins w:id="4011" w:author="Arjan Kloosterboer" w:date="2017-09-21T15:14:00Z"/>
        </w:trPr>
        <w:tc>
          <w:tcPr>
            <w:tcW w:w="9360" w:type="dxa"/>
            <w:gridSpan w:val="3"/>
            <w:tcBorders>
              <w:top w:val="nil"/>
              <w:left w:val="nil"/>
              <w:bottom w:val="nil"/>
              <w:right w:val="nil"/>
            </w:tcBorders>
            <w:tcMar>
              <w:top w:w="0" w:type="dxa"/>
              <w:left w:w="60" w:type="dxa"/>
              <w:bottom w:w="0" w:type="dxa"/>
              <w:right w:w="60" w:type="dxa"/>
            </w:tcMar>
          </w:tcPr>
          <w:p w14:paraId="2E8C82D6" w14:textId="77777777" w:rsidR="0095235C" w:rsidRDefault="0095235C" w:rsidP="00F9498E">
            <w:pPr>
              <w:rPr>
                <w:ins w:id="4012" w:author="Arjan Kloosterboer" w:date="2017-09-21T15:14:00Z"/>
                <w:rFonts w:ascii="Calibri" w:hAnsi="Calibri" w:cs="Calibri"/>
                <w:color w:val="0F0F0F"/>
                <w:sz w:val="22"/>
                <w:szCs w:val="22"/>
              </w:rPr>
            </w:pPr>
            <w:ins w:id="4013" w:author="Arjan Kloosterboer" w:date="2017-09-21T15:14:00Z">
              <w:r>
                <w:rPr>
                  <w:rFonts w:ascii="Calibri" w:hAnsi="Calibri" w:cs="Calibri"/>
                  <w:b/>
                  <w:bCs/>
                  <w:color w:val="0F0F0F"/>
                  <w:sz w:val="22"/>
                  <w:szCs w:val="22"/>
                </w:rPr>
                <w:t>Overzicht relaties</w:t>
              </w:r>
            </w:ins>
          </w:p>
        </w:tc>
      </w:tr>
      <w:tr w:rsidR="0095235C" w14:paraId="5987985C" w14:textId="77777777" w:rsidTr="00F9498E">
        <w:trPr>
          <w:ins w:id="4014" w:author="Arjan Kloosterboer" w:date="2017-09-21T15:14:00Z"/>
        </w:trPr>
        <w:tc>
          <w:tcPr>
            <w:tcW w:w="450" w:type="dxa"/>
            <w:tcBorders>
              <w:top w:val="nil"/>
              <w:left w:val="nil"/>
              <w:bottom w:val="nil"/>
              <w:right w:val="nil"/>
            </w:tcBorders>
            <w:tcMar>
              <w:top w:w="0" w:type="dxa"/>
              <w:left w:w="60" w:type="dxa"/>
              <w:bottom w:w="0" w:type="dxa"/>
              <w:right w:w="60" w:type="dxa"/>
            </w:tcMar>
          </w:tcPr>
          <w:p w14:paraId="68585CB1" w14:textId="77777777" w:rsidR="0095235C" w:rsidRDefault="0095235C" w:rsidP="00F9498E">
            <w:pPr>
              <w:rPr>
                <w:ins w:id="4015" w:author="Arjan Kloosterboer" w:date="2017-09-21T15:14:00Z"/>
                <w:rFonts w:ascii="Calibri" w:hAnsi="Calibri" w:cs="Calibri"/>
                <w:i/>
                <w:iCs/>
                <w:color w:val="0F0F0F"/>
                <w:sz w:val="22"/>
                <w:szCs w:val="22"/>
              </w:rPr>
            </w:pPr>
          </w:p>
        </w:tc>
        <w:tc>
          <w:tcPr>
            <w:tcW w:w="2790" w:type="dxa"/>
            <w:tcBorders>
              <w:top w:val="nil"/>
              <w:left w:val="nil"/>
              <w:bottom w:val="nil"/>
              <w:right w:val="nil"/>
            </w:tcBorders>
            <w:tcMar>
              <w:top w:w="0" w:type="dxa"/>
              <w:left w:w="60" w:type="dxa"/>
              <w:bottom w:w="0" w:type="dxa"/>
              <w:right w:w="60" w:type="dxa"/>
            </w:tcMar>
          </w:tcPr>
          <w:p w14:paraId="20E8DDE6" w14:textId="77777777" w:rsidR="0095235C" w:rsidRDefault="0095235C" w:rsidP="00F9498E">
            <w:pPr>
              <w:rPr>
                <w:ins w:id="4016" w:author="Arjan Kloosterboer" w:date="2017-09-21T15:14:00Z"/>
                <w:rFonts w:ascii="Calibri" w:hAnsi="Calibri" w:cs="Calibri"/>
                <w:i/>
                <w:iCs/>
                <w:color w:val="0F0F0F"/>
                <w:sz w:val="22"/>
                <w:szCs w:val="22"/>
              </w:rPr>
            </w:pPr>
            <w:ins w:id="4017" w:author="Arjan Kloosterboer" w:date="2017-09-21T15:14:00Z">
              <w:r>
                <w:rPr>
                  <w:rFonts w:ascii="Calibri" w:hAnsi="Calibri" w:cs="Calibri"/>
                  <w:i/>
                  <w:iCs/>
                  <w:color w:val="0F0F0F"/>
                  <w:sz w:val="22"/>
                  <w:szCs w:val="22"/>
                </w:rPr>
                <w:t>Relatienaam met</w:t>
              </w:r>
            </w:ins>
          </w:p>
          <w:p w14:paraId="2095941A" w14:textId="77777777" w:rsidR="0095235C" w:rsidRDefault="0095235C" w:rsidP="00F9498E">
            <w:pPr>
              <w:rPr>
                <w:ins w:id="4018" w:author="Arjan Kloosterboer" w:date="2017-09-21T15:14:00Z"/>
                <w:rFonts w:ascii="Calibri" w:hAnsi="Calibri" w:cs="Calibri"/>
                <w:color w:val="0F0F0F"/>
                <w:sz w:val="22"/>
                <w:szCs w:val="22"/>
              </w:rPr>
            </w:pPr>
            <w:ins w:id="4019" w:author="Arjan Kloosterboer" w:date="2017-09-21T15:14:00Z">
              <w:r>
                <w:rPr>
                  <w:rFonts w:ascii="Calibri" w:hAnsi="Calibri" w:cs="Calibri"/>
                  <w:i/>
                  <w:iCs/>
                  <w:color w:val="0F0F0F"/>
                  <w:sz w:val="22"/>
                  <w:szCs w:val="22"/>
                </w:rPr>
                <w:t>kardinaliteiten</w:t>
              </w:r>
            </w:ins>
          </w:p>
        </w:tc>
        <w:tc>
          <w:tcPr>
            <w:tcW w:w="6120" w:type="dxa"/>
            <w:tcBorders>
              <w:top w:val="nil"/>
              <w:left w:val="nil"/>
              <w:bottom w:val="nil"/>
              <w:right w:val="nil"/>
            </w:tcBorders>
            <w:tcMar>
              <w:top w:w="0" w:type="dxa"/>
              <w:left w:w="60" w:type="dxa"/>
              <w:bottom w:w="0" w:type="dxa"/>
              <w:right w:w="60" w:type="dxa"/>
            </w:tcMar>
          </w:tcPr>
          <w:p w14:paraId="255F713B" w14:textId="77777777" w:rsidR="0095235C" w:rsidRDefault="0095235C" w:rsidP="00F9498E">
            <w:pPr>
              <w:rPr>
                <w:ins w:id="4020" w:author="Arjan Kloosterboer" w:date="2017-09-21T15:14:00Z"/>
                <w:rFonts w:ascii="Calibri" w:hAnsi="Calibri" w:cs="Calibri"/>
                <w:color w:val="0F0F0F"/>
                <w:sz w:val="22"/>
                <w:szCs w:val="22"/>
              </w:rPr>
            </w:pPr>
            <w:ins w:id="4021" w:author="Arjan Kloosterboer" w:date="2017-09-21T15:14:00Z">
              <w:r>
                <w:rPr>
                  <w:rFonts w:ascii="Calibri" w:hAnsi="Calibri" w:cs="Calibri"/>
                  <w:i/>
                  <w:iCs/>
                  <w:color w:val="0F0F0F"/>
                  <w:sz w:val="22"/>
                  <w:szCs w:val="22"/>
                </w:rPr>
                <w:t>Definitie</w:t>
              </w:r>
            </w:ins>
          </w:p>
        </w:tc>
      </w:tr>
      <w:tr w:rsidR="0095235C" w14:paraId="1007AEEE" w14:textId="77777777" w:rsidTr="00F9498E">
        <w:trPr>
          <w:ins w:id="4022" w:author="Arjan Kloosterboer" w:date="2017-09-21T15:14:00Z"/>
        </w:trPr>
        <w:tc>
          <w:tcPr>
            <w:tcW w:w="450" w:type="dxa"/>
            <w:tcBorders>
              <w:top w:val="nil"/>
              <w:left w:val="nil"/>
              <w:bottom w:val="nil"/>
              <w:right w:val="nil"/>
            </w:tcBorders>
            <w:tcMar>
              <w:top w:w="0" w:type="dxa"/>
              <w:left w:w="60" w:type="dxa"/>
              <w:bottom w:w="0" w:type="dxa"/>
              <w:right w:w="60" w:type="dxa"/>
            </w:tcMar>
          </w:tcPr>
          <w:p w14:paraId="41ECD68A" w14:textId="77777777" w:rsidR="0095235C" w:rsidRDefault="0095235C" w:rsidP="00F9498E">
            <w:pPr>
              <w:rPr>
                <w:ins w:id="4023"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5EF5329" w14:textId="77777777" w:rsidR="0095235C" w:rsidRDefault="0095235C" w:rsidP="00F9498E">
            <w:pPr>
              <w:rPr>
                <w:ins w:id="4024" w:author="Arjan Kloosterboer" w:date="2017-09-21T15:14:00Z"/>
                <w:rFonts w:ascii="Calibri" w:hAnsi="Calibri" w:cs="Calibri"/>
                <w:color w:val="0F0F0F"/>
                <w:sz w:val="22"/>
                <w:szCs w:val="22"/>
              </w:rPr>
            </w:pPr>
            <w:ins w:id="4025" w:author="Arjan Kloosterboer" w:date="2017-09-21T15:14:00Z">
              <w:r>
                <w:rPr>
                  <w:rFonts w:ascii="Calibri" w:hAnsi="Calibri" w:cs="Calibri"/>
                  <w:color w:val="0F0F0F"/>
                  <w:sz w:val="22"/>
                  <w:szCs w:val="22"/>
                </w:rPr>
                <w:t>VEGETATIEOBJECT  []</w:t>
              </w:r>
            </w:ins>
          </w:p>
          <w:p w14:paraId="39561C5E" w14:textId="77777777" w:rsidR="0095235C" w:rsidRDefault="0095235C" w:rsidP="00F9498E">
            <w:pPr>
              <w:rPr>
                <w:ins w:id="4026" w:author="Arjan Kloosterboer" w:date="2017-09-21T15:14:00Z"/>
                <w:rFonts w:ascii="Calibri" w:hAnsi="Calibri" w:cs="Calibri"/>
                <w:color w:val="0F0F0F"/>
                <w:sz w:val="22"/>
                <w:szCs w:val="22"/>
              </w:rPr>
            </w:pPr>
            <w:ins w:id="4027" w:author="Arjan Kloosterboer" w:date="2017-09-21T15:14:00Z">
              <w:r>
                <w:rPr>
                  <w:rFonts w:ascii="Calibri" w:hAnsi="Calibri" w:cs="Calibri"/>
                  <w:color w:val="0F0F0F"/>
                  <w:sz w:val="22"/>
                  <w:szCs w:val="22"/>
                </w:rPr>
                <w:t xml:space="preserve">  </w:t>
              </w:r>
            </w:ins>
          </w:p>
          <w:p w14:paraId="378B1F23" w14:textId="77777777" w:rsidR="0095235C" w:rsidRDefault="0095235C" w:rsidP="00F9498E">
            <w:pPr>
              <w:rPr>
                <w:ins w:id="4028" w:author="Arjan Kloosterboer" w:date="2017-09-21T15:14:00Z"/>
                <w:rFonts w:ascii="Calibri" w:hAnsi="Calibri" w:cs="Calibri"/>
                <w:color w:val="0F0F0F"/>
                <w:sz w:val="22"/>
                <w:szCs w:val="22"/>
              </w:rPr>
            </w:pPr>
            <w:ins w:id="4029" w:author="Arjan Kloosterboer" w:date="2017-09-21T15:14:00Z">
              <w:r>
                <w:rPr>
                  <w:rFonts w:ascii="Calibri" w:hAnsi="Calibri" w:cs="Calibri"/>
                  <w:color w:val="0F0F0F"/>
                  <w:sz w:val="22"/>
                  <w:szCs w:val="22"/>
                </w:rPr>
                <w:t>VEGETATIEOBJECT  []</w:t>
              </w:r>
            </w:ins>
          </w:p>
        </w:tc>
        <w:tc>
          <w:tcPr>
            <w:tcW w:w="6120" w:type="dxa"/>
            <w:tcBorders>
              <w:top w:val="nil"/>
              <w:left w:val="nil"/>
              <w:bottom w:val="nil"/>
              <w:right w:val="nil"/>
            </w:tcBorders>
            <w:tcMar>
              <w:top w:w="0" w:type="dxa"/>
              <w:left w:w="60" w:type="dxa"/>
              <w:bottom w:w="0" w:type="dxa"/>
              <w:right w:w="60" w:type="dxa"/>
            </w:tcMar>
          </w:tcPr>
          <w:p w14:paraId="6F364526" w14:textId="77777777" w:rsidR="0095235C" w:rsidRDefault="0095235C" w:rsidP="00F9498E">
            <w:pPr>
              <w:rPr>
                <w:ins w:id="4030" w:author="Arjan Kloosterboer" w:date="2017-09-21T15:14:00Z"/>
                <w:rFonts w:ascii="Calibri" w:hAnsi="Calibri" w:cs="Calibri"/>
                <w:color w:val="0F0F0F"/>
                <w:sz w:val="22"/>
                <w:szCs w:val="22"/>
              </w:rPr>
            </w:pPr>
          </w:p>
        </w:tc>
      </w:tr>
      <w:tr w:rsidR="0095235C" w14:paraId="7A4B2AA4" w14:textId="77777777" w:rsidTr="00F9498E">
        <w:trPr>
          <w:trHeight w:hRule="exact" w:val="128"/>
          <w:ins w:id="4031" w:author="Arjan Kloosterboer" w:date="2017-09-21T15:14:00Z"/>
        </w:trPr>
        <w:tc>
          <w:tcPr>
            <w:tcW w:w="450" w:type="dxa"/>
            <w:tcBorders>
              <w:top w:val="nil"/>
              <w:left w:val="nil"/>
              <w:bottom w:val="nil"/>
              <w:right w:val="nil"/>
            </w:tcBorders>
            <w:tcMar>
              <w:top w:w="0" w:type="dxa"/>
              <w:left w:w="60" w:type="dxa"/>
              <w:bottom w:w="0" w:type="dxa"/>
              <w:right w:w="60" w:type="dxa"/>
            </w:tcMar>
          </w:tcPr>
          <w:p w14:paraId="11CE9823" w14:textId="77777777" w:rsidR="0095235C" w:rsidRDefault="0095235C" w:rsidP="00F9498E">
            <w:pPr>
              <w:rPr>
                <w:ins w:id="4032"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3DAF289E" w14:textId="77777777" w:rsidR="0095235C" w:rsidRDefault="0095235C" w:rsidP="00F9498E">
            <w:pPr>
              <w:rPr>
                <w:ins w:id="4033"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3B60E31" w14:textId="77777777" w:rsidR="0095235C" w:rsidRDefault="0095235C" w:rsidP="00F9498E">
            <w:pPr>
              <w:rPr>
                <w:ins w:id="4034" w:author="Arjan Kloosterboer" w:date="2017-09-21T15:14:00Z"/>
                <w:rFonts w:ascii="Calibri" w:hAnsi="Calibri" w:cs="Calibri"/>
                <w:color w:val="0F0F0F"/>
                <w:sz w:val="22"/>
                <w:szCs w:val="22"/>
              </w:rPr>
            </w:pPr>
          </w:p>
        </w:tc>
      </w:tr>
      <w:tr w:rsidR="0095235C" w14:paraId="25D8A2DB" w14:textId="77777777" w:rsidTr="00F9498E">
        <w:trPr>
          <w:ins w:id="4035" w:author="Arjan Kloosterboer" w:date="2017-09-21T15:14:00Z"/>
        </w:trPr>
        <w:tc>
          <w:tcPr>
            <w:tcW w:w="450" w:type="dxa"/>
            <w:tcBorders>
              <w:top w:val="nil"/>
              <w:left w:val="nil"/>
              <w:bottom w:val="nil"/>
              <w:right w:val="nil"/>
            </w:tcBorders>
            <w:tcMar>
              <w:top w:w="0" w:type="dxa"/>
              <w:left w:w="60" w:type="dxa"/>
              <w:bottom w:w="0" w:type="dxa"/>
              <w:right w:w="60" w:type="dxa"/>
            </w:tcMar>
          </w:tcPr>
          <w:p w14:paraId="30AFC24D" w14:textId="77777777" w:rsidR="0095235C" w:rsidRDefault="0095235C" w:rsidP="00F9498E">
            <w:pPr>
              <w:rPr>
                <w:ins w:id="4036"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61BDCD07" w14:textId="77777777" w:rsidR="0095235C" w:rsidRDefault="0095235C" w:rsidP="00F9498E">
            <w:pPr>
              <w:rPr>
                <w:ins w:id="4037" w:author="Arjan Kloosterboer" w:date="2017-09-21T15:14:00Z"/>
                <w:rFonts w:ascii="Calibri" w:hAnsi="Calibri" w:cs="Calibri"/>
                <w:color w:val="0F0F0F"/>
                <w:sz w:val="22"/>
                <w:szCs w:val="22"/>
              </w:rPr>
            </w:pPr>
            <w:ins w:id="4038" w:author="Arjan Kloosterboer" w:date="2017-09-21T15:14:00Z">
              <w:r>
                <w:rPr>
                  <w:rFonts w:ascii="Calibri" w:hAnsi="Calibri" w:cs="Calibri"/>
                  <w:color w:val="0F0F0F"/>
                  <w:sz w:val="22"/>
                  <w:szCs w:val="22"/>
                </w:rPr>
                <w:t>OBJECT  [0..1]</w:t>
              </w:r>
            </w:ins>
          </w:p>
          <w:p w14:paraId="496F6334" w14:textId="77777777" w:rsidR="0095235C" w:rsidRDefault="0095235C" w:rsidP="00F9498E">
            <w:pPr>
              <w:rPr>
                <w:ins w:id="4039" w:author="Arjan Kloosterboer" w:date="2017-09-21T15:14:00Z"/>
                <w:rFonts w:ascii="Calibri" w:hAnsi="Calibri" w:cs="Calibri"/>
                <w:color w:val="0F0F0F"/>
                <w:sz w:val="22"/>
                <w:szCs w:val="22"/>
              </w:rPr>
            </w:pPr>
            <w:ins w:id="4040" w:author="Arjan Kloosterboer" w:date="2017-09-21T15:14:00Z">
              <w:r>
                <w:rPr>
                  <w:rFonts w:ascii="Calibri" w:hAnsi="Calibri" w:cs="Calibri"/>
                  <w:color w:val="0F0F0F"/>
                  <w:sz w:val="22"/>
                  <w:szCs w:val="22"/>
                </w:rPr>
                <w:t xml:space="preserve">  is</w:t>
              </w:r>
            </w:ins>
          </w:p>
          <w:p w14:paraId="513D9DAD" w14:textId="77777777" w:rsidR="0095235C" w:rsidRDefault="0095235C" w:rsidP="00F9498E">
            <w:pPr>
              <w:rPr>
                <w:ins w:id="4041" w:author="Arjan Kloosterboer" w:date="2017-09-21T15:14:00Z"/>
                <w:rFonts w:ascii="Calibri" w:hAnsi="Calibri" w:cs="Calibri"/>
                <w:color w:val="0F0F0F"/>
                <w:sz w:val="22"/>
                <w:szCs w:val="22"/>
              </w:rPr>
            </w:pPr>
            <w:ins w:id="4042" w:author="Arjan Kloosterboer" w:date="2017-09-21T15:14:00Z">
              <w:r>
                <w:rPr>
                  <w:rFonts w:ascii="Calibri" w:hAnsi="Calibri" w:cs="Calibri"/>
                  <w:color w:val="0F0F0F"/>
                  <w:sz w:val="22"/>
                  <w:szCs w:val="22"/>
                </w:rPr>
                <w:t>VEGETATIEOBJECT  [1]</w:t>
              </w:r>
            </w:ins>
          </w:p>
        </w:tc>
        <w:tc>
          <w:tcPr>
            <w:tcW w:w="6120" w:type="dxa"/>
            <w:tcBorders>
              <w:top w:val="nil"/>
              <w:left w:val="nil"/>
              <w:bottom w:val="nil"/>
              <w:right w:val="nil"/>
            </w:tcBorders>
            <w:tcMar>
              <w:top w:w="0" w:type="dxa"/>
              <w:left w:w="60" w:type="dxa"/>
              <w:bottom w:w="0" w:type="dxa"/>
              <w:right w:w="60" w:type="dxa"/>
            </w:tcMar>
          </w:tcPr>
          <w:p w14:paraId="43D6E33E" w14:textId="77777777" w:rsidR="0095235C" w:rsidRDefault="0095235C" w:rsidP="00F9498E">
            <w:pPr>
              <w:rPr>
                <w:ins w:id="4043" w:author="Arjan Kloosterboer" w:date="2017-09-21T15:14:00Z"/>
                <w:rFonts w:ascii="Calibri" w:hAnsi="Calibri" w:cs="Calibri"/>
                <w:color w:val="0F0F0F"/>
                <w:sz w:val="22"/>
                <w:szCs w:val="22"/>
              </w:rPr>
            </w:pPr>
            <w:ins w:id="4044" w:author="Arjan Kloosterboer" w:date="2017-09-21T15:14:00Z">
              <w:r>
                <w:rPr>
                  <w:rFonts w:ascii="Calibri" w:hAnsi="Calibri" w:cs="Calibri"/>
                  <w:color w:val="000000"/>
                  <w:sz w:val="22"/>
                  <w:szCs w:val="22"/>
                </w:rPr>
                <w:t>Een VEGETATIEOBJEC komt voor in de hoedanigheid van een OBJECT bij een zaak</w:t>
              </w:r>
            </w:ins>
          </w:p>
        </w:tc>
      </w:tr>
      <w:tr w:rsidR="0095235C" w14:paraId="15A1C887" w14:textId="77777777" w:rsidTr="00F9498E">
        <w:trPr>
          <w:trHeight w:hRule="exact" w:val="128"/>
          <w:ins w:id="4045" w:author="Arjan Kloosterboer" w:date="2017-09-21T15:14:00Z"/>
        </w:trPr>
        <w:tc>
          <w:tcPr>
            <w:tcW w:w="450" w:type="dxa"/>
            <w:tcBorders>
              <w:top w:val="nil"/>
              <w:left w:val="nil"/>
              <w:bottom w:val="nil"/>
              <w:right w:val="nil"/>
            </w:tcBorders>
            <w:tcMar>
              <w:top w:w="0" w:type="dxa"/>
              <w:left w:w="60" w:type="dxa"/>
              <w:bottom w:w="0" w:type="dxa"/>
              <w:right w:w="60" w:type="dxa"/>
            </w:tcMar>
          </w:tcPr>
          <w:p w14:paraId="02EC8387" w14:textId="77777777" w:rsidR="0095235C" w:rsidRDefault="0095235C" w:rsidP="00F9498E">
            <w:pPr>
              <w:rPr>
                <w:ins w:id="4046" w:author="Arjan Kloosterboer" w:date="2017-09-21T15:14:00Z"/>
                <w:rStyle w:val="SSBookmark"/>
                <w:highlight w:val="yellow"/>
                <w:u w:color="000000"/>
              </w:rPr>
            </w:pPr>
          </w:p>
        </w:tc>
        <w:tc>
          <w:tcPr>
            <w:tcW w:w="2790" w:type="dxa"/>
            <w:tcBorders>
              <w:top w:val="nil"/>
              <w:left w:val="nil"/>
              <w:bottom w:val="nil"/>
              <w:right w:val="nil"/>
            </w:tcBorders>
            <w:tcMar>
              <w:top w:w="0" w:type="dxa"/>
              <w:left w:w="60" w:type="dxa"/>
              <w:bottom w:w="0" w:type="dxa"/>
              <w:right w:w="60" w:type="dxa"/>
            </w:tcMar>
          </w:tcPr>
          <w:p w14:paraId="467E8EF6" w14:textId="77777777" w:rsidR="0095235C" w:rsidRDefault="0095235C" w:rsidP="00F9498E">
            <w:pPr>
              <w:rPr>
                <w:ins w:id="4047" w:author="Arjan Kloosterboer" w:date="2017-09-21T15:14:00Z"/>
                <w:rFonts w:ascii="Calibri" w:hAnsi="Calibri" w:cs="Calibri"/>
                <w:color w:val="0F0F0F"/>
                <w:sz w:val="22"/>
                <w:szCs w:val="22"/>
              </w:rPr>
            </w:pPr>
          </w:p>
        </w:tc>
        <w:tc>
          <w:tcPr>
            <w:tcW w:w="6120" w:type="dxa"/>
            <w:tcBorders>
              <w:top w:val="nil"/>
              <w:left w:val="nil"/>
              <w:bottom w:val="nil"/>
              <w:right w:val="nil"/>
            </w:tcBorders>
            <w:tcMar>
              <w:top w:w="0" w:type="dxa"/>
              <w:left w:w="60" w:type="dxa"/>
              <w:bottom w:w="0" w:type="dxa"/>
              <w:right w:w="60" w:type="dxa"/>
            </w:tcMar>
          </w:tcPr>
          <w:p w14:paraId="003F40B3" w14:textId="77777777" w:rsidR="0095235C" w:rsidRDefault="0095235C" w:rsidP="00F9498E">
            <w:pPr>
              <w:rPr>
                <w:ins w:id="4048" w:author="Arjan Kloosterboer" w:date="2017-09-21T15:14:00Z"/>
                <w:rFonts w:ascii="Calibri" w:hAnsi="Calibri" w:cs="Calibri"/>
                <w:color w:val="0F0F0F"/>
                <w:sz w:val="22"/>
                <w:szCs w:val="22"/>
              </w:rPr>
            </w:pPr>
          </w:p>
        </w:tc>
      </w:tr>
    </w:tbl>
    <w:p w14:paraId="7A96B10B" w14:textId="77777777" w:rsidR="0095235C" w:rsidRPr="00E072A0" w:rsidRDefault="0095235C" w:rsidP="0095235C">
      <w:pPr>
        <w:rPr>
          <w:ins w:id="4049" w:author="Arjan Kloosterboer" w:date="2017-09-21T15:14:00Z"/>
          <w:rFonts w:ascii="Calibri" w:hAnsi="Calibri" w:cs="Calibri"/>
          <w:color w:val="0F0F0F"/>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95235C" w14:paraId="551D645A" w14:textId="77777777" w:rsidTr="00F9498E">
        <w:trPr>
          <w:ins w:id="4050" w:author="Arjan Kloosterboer" w:date="2017-09-21T15:14:00Z"/>
        </w:trPr>
        <w:tc>
          <w:tcPr>
            <w:tcW w:w="9360" w:type="dxa"/>
            <w:tcBorders>
              <w:top w:val="nil"/>
              <w:left w:val="nil"/>
              <w:bottom w:val="nil"/>
              <w:right w:val="nil"/>
            </w:tcBorders>
            <w:tcMar>
              <w:top w:w="0" w:type="dxa"/>
              <w:left w:w="60" w:type="dxa"/>
              <w:bottom w:w="0" w:type="dxa"/>
              <w:right w:w="60" w:type="dxa"/>
            </w:tcMar>
          </w:tcPr>
          <w:p w14:paraId="0212DE94" w14:textId="77777777" w:rsidR="0095235C" w:rsidRDefault="0095235C" w:rsidP="00F9498E">
            <w:pPr>
              <w:rPr>
                <w:ins w:id="4051" w:author="Arjan Kloosterboer" w:date="2017-09-21T15:14:00Z"/>
                <w:rFonts w:ascii="Calibri" w:hAnsi="Calibri" w:cs="Calibri"/>
                <w:b/>
                <w:bCs/>
                <w:color w:val="0F0F0F"/>
                <w:sz w:val="22"/>
                <w:szCs w:val="22"/>
              </w:rPr>
            </w:pPr>
            <w:ins w:id="4052" w:author="Arjan Kloosterboer" w:date="2017-09-21T15:14:00Z">
              <w:r>
                <w:rPr>
                  <w:rFonts w:ascii="Calibri" w:hAnsi="Calibri" w:cs="Calibri"/>
                  <w:b/>
                  <w:bCs/>
                  <w:color w:val="0F0F0F"/>
                  <w:sz w:val="22"/>
                  <w:szCs w:val="22"/>
                </w:rPr>
                <w:t>Toelichting objecttype</w:t>
              </w:r>
            </w:ins>
          </w:p>
          <w:p w14:paraId="28F188E4" w14:textId="77777777" w:rsidR="0095235C" w:rsidRDefault="0095235C" w:rsidP="00F9498E">
            <w:pPr>
              <w:ind w:left="720"/>
              <w:rPr>
                <w:ins w:id="4053" w:author="Arjan Kloosterboer" w:date="2017-09-21T15:14:00Z"/>
                <w:rFonts w:ascii="Calibri" w:hAnsi="Calibri" w:cs="Calibri"/>
                <w:color w:val="0F0F0F"/>
                <w:sz w:val="22"/>
                <w:szCs w:val="22"/>
              </w:rPr>
            </w:pPr>
          </w:p>
        </w:tc>
        <w:bookmarkEnd w:id="3920"/>
      </w:tr>
    </w:tbl>
    <w:p w14:paraId="69A9A344" w14:textId="063E72BA"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VERBLIJFSOBJECT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5314977" w14:textId="77777777" w:rsidTr="00847C61">
        <w:trPr>
          <w:trHeight w:val="271"/>
        </w:trPr>
        <w:tc>
          <w:tcPr>
            <w:tcW w:w="2340" w:type="dxa"/>
            <w:gridSpan w:val="2"/>
            <w:tcBorders>
              <w:top w:val="nil"/>
              <w:left w:val="nil"/>
              <w:bottom w:val="nil"/>
              <w:right w:val="nil"/>
            </w:tcBorders>
          </w:tcPr>
          <w:p w14:paraId="2BE962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38089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VERBLIJFSOBJECT</w:t>
            </w:r>
            <w:r w:rsidRPr="00474957">
              <w:rPr>
                <w:rFonts w:ascii="Arial" w:hAnsi="Arial" w:cs="Arial"/>
                <w:szCs w:val="24"/>
                <w:lang w:val="en-AU" w:eastAsia="en-US"/>
              </w:rPr>
              <w:fldChar w:fldCharType="end"/>
            </w:r>
          </w:p>
        </w:tc>
      </w:tr>
      <w:tr w:rsidR="00847C61" w:rsidRPr="00474957" w14:paraId="3945C126" w14:textId="77777777" w:rsidTr="00847C61">
        <w:trPr>
          <w:trHeight w:hRule="exact" w:val="128"/>
        </w:trPr>
        <w:tc>
          <w:tcPr>
            <w:tcW w:w="2340" w:type="dxa"/>
            <w:gridSpan w:val="2"/>
            <w:tcBorders>
              <w:top w:val="nil"/>
              <w:left w:val="nil"/>
              <w:bottom w:val="nil"/>
              <w:right w:val="nil"/>
            </w:tcBorders>
          </w:tcPr>
          <w:p w14:paraId="2EDC3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0F746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A7BD314" w14:textId="77777777" w:rsidTr="00847C61">
        <w:trPr>
          <w:trHeight w:val="151"/>
        </w:trPr>
        <w:tc>
          <w:tcPr>
            <w:tcW w:w="2340" w:type="dxa"/>
            <w:gridSpan w:val="2"/>
            <w:tcBorders>
              <w:top w:val="nil"/>
              <w:left w:val="nil"/>
              <w:bottom w:val="nil"/>
              <w:right w:val="nil"/>
            </w:tcBorders>
          </w:tcPr>
          <w:p w14:paraId="440FA36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6FC5C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8E3F64F" w14:textId="77777777" w:rsidTr="00847C61">
        <w:trPr>
          <w:trHeight w:hRule="exact" w:val="128"/>
        </w:trPr>
        <w:tc>
          <w:tcPr>
            <w:tcW w:w="2340" w:type="dxa"/>
            <w:gridSpan w:val="2"/>
            <w:tcBorders>
              <w:top w:val="nil"/>
              <w:left w:val="nil"/>
              <w:bottom w:val="nil"/>
              <w:right w:val="nil"/>
            </w:tcBorders>
          </w:tcPr>
          <w:p w14:paraId="3B5D80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D1C7C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525367E" w14:textId="77777777" w:rsidTr="00847C61">
        <w:tc>
          <w:tcPr>
            <w:tcW w:w="2340" w:type="dxa"/>
            <w:gridSpan w:val="2"/>
            <w:tcBorders>
              <w:top w:val="nil"/>
              <w:left w:val="nil"/>
              <w:bottom w:val="nil"/>
              <w:right w:val="nil"/>
            </w:tcBorders>
          </w:tcPr>
          <w:p w14:paraId="7C6D05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D7AA5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5BB704A" w14:textId="77777777" w:rsidTr="00847C61">
        <w:trPr>
          <w:trHeight w:hRule="exact" w:val="241"/>
        </w:trPr>
        <w:tc>
          <w:tcPr>
            <w:tcW w:w="2340" w:type="dxa"/>
            <w:gridSpan w:val="2"/>
            <w:tcBorders>
              <w:top w:val="nil"/>
              <w:left w:val="nil"/>
              <w:bottom w:val="nil"/>
              <w:right w:val="nil"/>
            </w:tcBorders>
          </w:tcPr>
          <w:p w14:paraId="5FA87B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DA172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9E364B0" w14:textId="77777777" w:rsidTr="00847C61">
        <w:tc>
          <w:tcPr>
            <w:tcW w:w="2340" w:type="dxa"/>
            <w:gridSpan w:val="2"/>
            <w:tcBorders>
              <w:top w:val="nil"/>
              <w:left w:val="nil"/>
              <w:bottom w:val="nil"/>
              <w:right w:val="nil"/>
            </w:tcBorders>
          </w:tcPr>
          <w:p w14:paraId="52CF80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D7343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3232787" w14:textId="77777777" w:rsidTr="00847C61">
        <w:tc>
          <w:tcPr>
            <w:tcW w:w="450" w:type="dxa"/>
            <w:tcBorders>
              <w:top w:val="nil"/>
              <w:left w:val="nil"/>
              <w:bottom w:val="nil"/>
              <w:right w:val="nil"/>
            </w:tcBorders>
          </w:tcPr>
          <w:p w14:paraId="339A9F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054" w:name="BKM_EC3408FB_FC06_4d19_8C9A_2E74A88502A5"/>
          </w:p>
        </w:tc>
        <w:tc>
          <w:tcPr>
            <w:tcW w:w="2790" w:type="dxa"/>
            <w:gridSpan w:val="2"/>
            <w:tcBorders>
              <w:top w:val="nil"/>
              <w:left w:val="nil"/>
              <w:bottom w:val="nil"/>
              <w:right w:val="nil"/>
            </w:tcBorders>
          </w:tcPr>
          <w:p w14:paraId="4DD8BE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F22BF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012EDE5" w14:textId="77777777" w:rsidTr="00847C61">
        <w:tc>
          <w:tcPr>
            <w:tcW w:w="450" w:type="dxa"/>
            <w:tcBorders>
              <w:top w:val="nil"/>
              <w:left w:val="nil"/>
              <w:bottom w:val="nil"/>
              <w:right w:val="nil"/>
            </w:tcBorders>
          </w:tcPr>
          <w:p w14:paraId="36B04C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47DFC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Benoemd object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04DB4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BENOEMD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Benoemd object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54"/>
      </w:tr>
      <w:tr w:rsidR="00847C61" w:rsidRPr="00474957" w14:paraId="4BA457B8" w14:textId="77777777" w:rsidTr="00847C61">
        <w:tc>
          <w:tcPr>
            <w:tcW w:w="450" w:type="dxa"/>
            <w:tcBorders>
              <w:top w:val="nil"/>
              <w:left w:val="nil"/>
              <w:bottom w:val="nil"/>
              <w:right w:val="nil"/>
            </w:tcBorders>
          </w:tcPr>
          <w:p w14:paraId="413D17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5" w:name="BKM_2A7E25E5_1FC2_48e0_AE4D_7D1D7634B2E3"/>
          </w:p>
        </w:tc>
        <w:tc>
          <w:tcPr>
            <w:tcW w:w="2790" w:type="dxa"/>
            <w:gridSpan w:val="2"/>
            <w:tcBorders>
              <w:top w:val="nil"/>
              <w:left w:val="nil"/>
              <w:bottom w:val="nil"/>
              <w:right w:val="nil"/>
            </w:tcBorders>
          </w:tcPr>
          <w:p w14:paraId="5FC2052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Gebouwd object puntgeometrie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14BF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Gebouwd objectpuntgeometrie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55"/>
      </w:tr>
      <w:tr w:rsidR="00847C61" w:rsidRPr="00474957" w14:paraId="53BB1753" w14:textId="77777777" w:rsidTr="00847C61">
        <w:tc>
          <w:tcPr>
            <w:tcW w:w="450" w:type="dxa"/>
            <w:tcBorders>
              <w:top w:val="nil"/>
              <w:left w:val="nil"/>
              <w:bottom w:val="nil"/>
              <w:right w:val="nil"/>
            </w:tcBorders>
          </w:tcPr>
          <w:p w14:paraId="7AC606C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6" w:name="BKM_9B3D58B8_4D99_41b2_A7F2_3AE937EEAA12"/>
          </w:p>
        </w:tc>
        <w:tc>
          <w:tcPr>
            <w:tcW w:w="2790" w:type="dxa"/>
            <w:gridSpan w:val="2"/>
            <w:tcBorders>
              <w:top w:val="nil"/>
              <w:left w:val="nil"/>
              <w:bottom w:val="nil"/>
              <w:right w:val="nil"/>
            </w:tcBorders>
          </w:tcPr>
          <w:p w14:paraId="19FF17C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A40D1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56"/>
      </w:tr>
      <w:tr w:rsidR="00847C61" w:rsidRPr="00474957" w14:paraId="731E3A7F" w14:textId="77777777" w:rsidTr="00847C61">
        <w:tc>
          <w:tcPr>
            <w:tcW w:w="450" w:type="dxa"/>
            <w:tcBorders>
              <w:top w:val="nil"/>
              <w:left w:val="nil"/>
              <w:bottom w:val="nil"/>
              <w:right w:val="nil"/>
            </w:tcBorders>
          </w:tcPr>
          <w:p w14:paraId="4B7AB8E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7" w:name="BKM_2A96B499_41C3_4d36_8370_4866E79E2EFF"/>
          </w:p>
        </w:tc>
        <w:tc>
          <w:tcPr>
            <w:tcW w:w="2790" w:type="dxa"/>
            <w:gridSpan w:val="2"/>
            <w:tcBorders>
              <w:top w:val="nil"/>
              <w:left w:val="nil"/>
              <w:bottom w:val="nil"/>
              <w:right w:val="nil"/>
            </w:tcBorders>
          </w:tcPr>
          <w:p w14:paraId="3E15138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gebouwd 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99BA5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GEBOUWD 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gebouwd 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57"/>
      </w:tr>
      <w:tr w:rsidR="00847C61" w:rsidRPr="00474957" w14:paraId="7D7A2FAD" w14:textId="77777777" w:rsidTr="00847C61">
        <w:tc>
          <w:tcPr>
            <w:tcW w:w="450" w:type="dxa"/>
            <w:tcBorders>
              <w:top w:val="nil"/>
              <w:left w:val="nil"/>
              <w:bottom w:val="nil"/>
              <w:right w:val="nil"/>
            </w:tcBorders>
          </w:tcPr>
          <w:p w14:paraId="69B6FC3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58" w:name="BKM_8582EE6B_5E2D_4fc2_9C7A_486321E48740"/>
          </w:p>
        </w:tc>
        <w:tc>
          <w:tcPr>
            <w:tcW w:w="2790" w:type="dxa"/>
            <w:gridSpan w:val="2"/>
            <w:tcBorders>
              <w:top w:val="nil"/>
              <w:left w:val="nil"/>
              <w:bottom w:val="nil"/>
              <w:right w:val="nil"/>
            </w:tcBorders>
          </w:tcPr>
          <w:p w14:paraId="2BF6C15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Hoofdadres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4640E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Hoofdadres BENOEMD OBJECT</w:t>
            </w:r>
          </w:p>
        </w:tc>
        <w:bookmarkEnd w:id="4058"/>
      </w:tr>
      <w:tr w:rsidR="00847C61" w:rsidRPr="00474957" w14:paraId="1A9A3865" w14:textId="77777777" w:rsidTr="00847C61">
        <w:tc>
          <w:tcPr>
            <w:tcW w:w="450" w:type="dxa"/>
            <w:tcBorders>
              <w:top w:val="nil"/>
              <w:left w:val="nil"/>
              <w:bottom w:val="nil"/>
              <w:right w:val="nil"/>
            </w:tcBorders>
          </w:tcPr>
          <w:p w14:paraId="5383EE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6502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49248F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302D4EB3" w14:textId="77777777" w:rsidTr="00847C61">
        <w:tc>
          <w:tcPr>
            <w:tcW w:w="450" w:type="dxa"/>
            <w:tcBorders>
              <w:top w:val="nil"/>
              <w:left w:val="nil"/>
              <w:bottom w:val="nil"/>
              <w:right w:val="nil"/>
            </w:tcBorders>
          </w:tcPr>
          <w:p w14:paraId="29722F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9E56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016C3B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3C905979" w14:textId="77777777" w:rsidTr="00847C61">
        <w:tc>
          <w:tcPr>
            <w:tcW w:w="450" w:type="dxa"/>
            <w:tcBorders>
              <w:top w:val="nil"/>
              <w:left w:val="nil"/>
              <w:bottom w:val="nil"/>
              <w:right w:val="nil"/>
            </w:tcBorders>
          </w:tcPr>
          <w:p w14:paraId="5530F7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295CF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84079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EBD4565" w14:textId="77777777" w:rsidTr="00847C61">
        <w:tc>
          <w:tcPr>
            <w:tcW w:w="450" w:type="dxa"/>
            <w:tcBorders>
              <w:top w:val="nil"/>
              <w:left w:val="nil"/>
              <w:bottom w:val="nil"/>
              <w:right w:val="nil"/>
            </w:tcBorders>
          </w:tcPr>
          <w:p w14:paraId="08C53B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8078E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08AAE26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17BE55C" w14:textId="77777777" w:rsidTr="00847C61">
        <w:tc>
          <w:tcPr>
            <w:tcW w:w="450" w:type="dxa"/>
            <w:tcBorders>
              <w:top w:val="nil"/>
              <w:left w:val="nil"/>
              <w:bottom w:val="nil"/>
              <w:right w:val="nil"/>
            </w:tcBorders>
          </w:tcPr>
          <w:p w14:paraId="5E1BE6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F608F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66763F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7AA5A984" w14:textId="77777777" w:rsidTr="00847C61">
        <w:tc>
          <w:tcPr>
            <w:tcW w:w="450" w:type="dxa"/>
            <w:tcBorders>
              <w:top w:val="nil"/>
              <w:left w:val="nil"/>
              <w:bottom w:val="nil"/>
              <w:right w:val="nil"/>
            </w:tcBorders>
          </w:tcPr>
          <w:p w14:paraId="691AD4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5567F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226AEA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406514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7FB32FE" w14:textId="77777777" w:rsidTr="00847C61">
        <w:tc>
          <w:tcPr>
            <w:tcW w:w="9360" w:type="dxa"/>
            <w:gridSpan w:val="3"/>
            <w:tcBorders>
              <w:top w:val="nil"/>
              <w:left w:val="nil"/>
              <w:bottom w:val="nil"/>
              <w:right w:val="nil"/>
            </w:tcBorders>
          </w:tcPr>
          <w:p w14:paraId="00D073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lastRenderedPageBreak/>
              <w:t>Overzicht relaties</w:t>
            </w:r>
          </w:p>
        </w:tc>
      </w:tr>
      <w:tr w:rsidR="00847C61" w:rsidRPr="00474957" w14:paraId="4ECC6D51" w14:textId="77777777" w:rsidTr="00847C61">
        <w:tc>
          <w:tcPr>
            <w:tcW w:w="450" w:type="dxa"/>
            <w:tcBorders>
              <w:top w:val="nil"/>
              <w:left w:val="nil"/>
              <w:bottom w:val="nil"/>
              <w:right w:val="nil"/>
            </w:tcBorders>
          </w:tcPr>
          <w:p w14:paraId="5AE01E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2FD27D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24EDA1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63CD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1E64152" w14:textId="77777777" w:rsidTr="00847C61">
        <w:tc>
          <w:tcPr>
            <w:tcW w:w="450" w:type="dxa"/>
            <w:tcBorders>
              <w:top w:val="nil"/>
              <w:left w:val="nil"/>
              <w:bottom w:val="nil"/>
              <w:right w:val="nil"/>
            </w:tcBorders>
          </w:tcPr>
          <w:p w14:paraId="138AA86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96B21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DE0D5C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5771C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VERBLIJFSOBJECT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579EF8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VERBLIJFSOBJECT is een specialisatie van OBJECT.</w:t>
            </w:r>
            <w:r w:rsidRPr="00474957">
              <w:rPr>
                <w:rFonts w:ascii="Arial" w:hAnsi="Arial" w:cs="Arial"/>
                <w:szCs w:val="24"/>
                <w:lang w:val="en-AU" w:eastAsia="en-US"/>
              </w:rPr>
              <w:fldChar w:fldCharType="end"/>
            </w:r>
          </w:p>
        </w:tc>
      </w:tr>
      <w:tr w:rsidR="00847C61" w:rsidRPr="00474957" w14:paraId="33B55EEE" w14:textId="77777777" w:rsidTr="00847C61">
        <w:trPr>
          <w:trHeight w:hRule="exact" w:val="128"/>
        </w:trPr>
        <w:tc>
          <w:tcPr>
            <w:tcW w:w="450" w:type="dxa"/>
            <w:tcBorders>
              <w:top w:val="nil"/>
              <w:left w:val="nil"/>
              <w:bottom w:val="nil"/>
              <w:right w:val="nil"/>
            </w:tcBorders>
          </w:tcPr>
          <w:p w14:paraId="49649A44"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37EF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871E0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0079C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0CBD0FB" w14:textId="77777777" w:rsidTr="00847C61">
        <w:trPr>
          <w:cantSplit/>
        </w:trPr>
        <w:tc>
          <w:tcPr>
            <w:tcW w:w="9360" w:type="dxa"/>
            <w:tcBorders>
              <w:top w:val="nil"/>
              <w:left w:val="nil"/>
              <w:bottom w:val="nil"/>
              <w:right w:val="nil"/>
            </w:tcBorders>
          </w:tcPr>
          <w:p w14:paraId="4F00B5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95158E2"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VERBLIJFSOBJECT die in het RGBZ gebruikt worden bij deze specialisatie van OBJECT. Zie voor de specificaties van deze gegevens het RSGB.</w:t>
            </w:r>
          </w:p>
        </w:tc>
      </w:tr>
    </w:tbl>
    <w:bookmarkStart w:id="4059" w:name="BKM_0B412FDA_52A2_440c_9232_582A5659C9BF"/>
    <w:bookmarkEnd w:id="4059"/>
    <w:p w14:paraId="561D2930"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VESTIGING</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12625513" w14:textId="77777777" w:rsidTr="000113DC">
        <w:trPr>
          <w:trHeight w:val="271"/>
        </w:trPr>
        <w:tc>
          <w:tcPr>
            <w:tcW w:w="2340" w:type="dxa"/>
            <w:gridSpan w:val="2"/>
            <w:tcBorders>
              <w:top w:val="nil"/>
              <w:left w:val="nil"/>
              <w:bottom w:val="nil"/>
              <w:right w:val="nil"/>
            </w:tcBorders>
          </w:tcPr>
          <w:p w14:paraId="37C207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29B7FC9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VESTIGING</w:t>
            </w:r>
            <w:r w:rsidRPr="00474957">
              <w:rPr>
                <w:rFonts w:ascii="Arial" w:hAnsi="Arial" w:cs="Arial"/>
                <w:szCs w:val="24"/>
                <w:lang w:val="en-AU" w:eastAsia="en-US"/>
              </w:rPr>
              <w:fldChar w:fldCharType="end"/>
            </w:r>
          </w:p>
        </w:tc>
      </w:tr>
      <w:tr w:rsidR="00847C61" w:rsidRPr="00474957" w14:paraId="1DD8212C" w14:textId="77777777" w:rsidTr="000113DC">
        <w:trPr>
          <w:trHeight w:hRule="exact" w:val="128"/>
        </w:trPr>
        <w:tc>
          <w:tcPr>
            <w:tcW w:w="2340" w:type="dxa"/>
            <w:gridSpan w:val="2"/>
            <w:tcBorders>
              <w:top w:val="nil"/>
              <w:left w:val="nil"/>
              <w:bottom w:val="nil"/>
              <w:right w:val="nil"/>
            </w:tcBorders>
          </w:tcPr>
          <w:p w14:paraId="616665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03FE2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6197131" w14:textId="77777777" w:rsidTr="000113DC">
        <w:trPr>
          <w:trHeight w:val="151"/>
        </w:trPr>
        <w:tc>
          <w:tcPr>
            <w:tcW w:w="2340" w:type="dxa"/>
            <w:gridSpan w:val="2"/>
            <w:tcBorders>
              <w:top w:val="nil"/>
              <w:left w:val="nil"/>
              <w:bottom w:val="nil"/>
              <w:right w:val="nil"/>
            </w:tcBorders>
          </w:tcPr>
          <w:p w14:paraId="077D5F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FD83F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3F772CC3" w14:textId="77777777" w:rsidTr="000113DC">
        <w:trPr>
          <w:trHeight w:hRule="exact" w:val="128"/>
        </w:trPr>
        <w:tc>
          <w:tcPr>
            <w:tcW w:w="2340" w:type="dxa"/>
            <w:gridSpan w:val="2"/>
            <w:tcBorders>
              <w:top w:val="nil"/>
              <w:left w:val="nil"/>
              <w:bottom w:val="nil"/>
              <w:right w:val="nil"/>
            </w:tcBorders>
          </w:tcPr>
          <w:p w14:paraId="291835A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0CEFAC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E57060E" w14:textId="77777777" w:rsidTr="000113DC">
        <w:tc>
          <w:tcPr>
            <w:tcW w:w="2340" w:type="dxa"/>
            <w:gridSpan w:val="2"/>
            <w:tcBorders>
              <w:top w:val="nil"/>
              <w:left w:val="nil"/>
              <w:bottom w:val="nil"/>
              <w:right w:val="nil"/>
            </w:tcBorders>
          </w:tcPr>
          <w:p w14:paraId="59FCFC7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596E7A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729FB1C5" w14:textId="77777777" w:rsidTr="000113DC">
        <w:trPr>
          <w:trHeight w:hRule="exact" w:val="241"/>
        </w:trPr>
        <w:tc>
          <w:tcPr>
            <w:tcW w:w="2340" w:type="dxa"/>
            <w:gridSpan w:val="2"/>
            <w:tcBorders>
              <w:top w:val="nil"/>
              <w:left w:val="nil"/>
              <w:bottom w:val="nil"/>
              <w:right w:val="nil"/>
            </w:tcBorders>
          </w:tcPr>
          <w:p w14:paraId="6B9053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1AE8DE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D0D6A1" w14:textId="77777777" w:rsidTr="000113DC">
        <w:tc>
          <w:tcPr>
            <w:tcW w:w="2340" w:type="dxa"/>
            <w:gridSpan w:val="2"/>
            <w:tcBorders>
              <w:top w:val="nil"/>
              <w:left w:val="nil"/>
              <w:bottom w:val="nil"/>
              <w:right w:val="nil"/>
            </w:tcBorders>
          </w:tcPr>
          <w:p w14:paraId="7373BB7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9EBA9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A2714D2" w14:textId="77777777" w:rsidTr="000113DC">
        <w:tc>
          <w:tcPr>
            <w:tcW w:w="450" w:type="dxa"/>
            <w:tcBorders>
              <w:top w:val="nil"/>
              <w:left w:val="nil"/>
              <w:bottom w:val="nil"/>
              <w:right w:val="nil"/>
            </w:tcBorders>
          </w:tcPr>
          <w:p w14:paraId="06C6B2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060" w:name="BKM_0B1EF50D_2E47_474e_B887_98507A329D0A"/>
          </w:p>
        </w:tc>
        <w:tc>
          <w:tcPr>
            <w:tcW w:w="2790" w:type="dxa"/>
            <w:gridSpan w:val="2"/>
            <w:tcBorders>
              <w:top w:val="nil"/>
              <w:left w:val="nil"/>
              <w:bottom w:val="nil"/>
              <w:right w:val="nil"/>
            </w:tcBorders>
          </w:tcPr>
          <w:p w14:paraId="0FB16AA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455C9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9298187" w14:textId="77777777" w:rsidTr="000113DC">
        <w:tc>
          <w:tcPr>
            <w:tcW w:w="450" w:type="dxa"/>
            <w:tcBorders>
              <w:top w:val="nil"/>
              <w:left w:val="nil"/>
              <w:bottom w:val="nil"/>
              <w:right w:val="nil"/>
            </w:tcBorders>
          </w:tcPr>
          <w:p w14:paraId="185672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6F1F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Vestigingsnummer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D127B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Vestigingsnummer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60"/>
      </w:tr>
      <w:tr w:rsidR="00847C61" w:rsidRPr="00474957" w14:paraId="0EA978CC" w14:textId="77777777" w:rsidTr="000113DC">
        <w:tc>
          <w:tcPr>
            <w:tcW w:w="450" w:type="dxa"/>
            <w:tcBorders>
              <w:top w:val="nil"/>
              <w:left w:val="nil"/>
              <w:bottom w:val="nil"/>
              <w:right w:val="nil"/>
            </w:tcBorders>
          </w:tcPr>
          <w:p w14:paraId="685ADB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1" w:name="BKM_CAD400C6_7948_4bed_95ED_9F9CBCB92297"/>
          </w:p>
        </w:tc>
        <w:tc>
          <w:tcPr>
            <w:tcW w:w="2790" w:type="dxa"/>
            <w:gridSpan w:val="2"/>
            <w:tcBorders>
              <w:top w:val="nil"/>
              <w:left w:val="nil"/>
              <w:bottom w:val="nil"/>
              <w:right w:val="nil"/>
            </w:tcBorders>
          </w:tcPr>
          <w:p w14:paraId="00A883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1e Handelsnaam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BD77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Handelsnamen 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Handelsnaam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61"/>
      </w:tr>
      <w:tr w:rsidR="00847C61" w:rsidRPr="00474957" w14:paraId="007713D0" w14:textId="77777777" w:rsidTr="000113DC">
        <w:tc>
          <w:tcPr>
            <w:tcW w:w="450" w:type="dxa"/>
            <w:tcBorders>
              <w:top w:val="nil"/>
              <w:left w:val="nil"/>
              <w:bottom w:val="nil"/>
              <w:right w:val="nil"/>
            </w:tcBorders>
          </w:tcPr>
          <w:p w14:paraId="168BE5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2" w:name="BKM_3727D4E6_FD2D_4f3b_B40C_5B32387D3BEF"/>
          </w:p>
        </w:tc>
        <w:tc>
          <w:tcPr>
            <w:tcW w:w="2790" w:type="dxa"/>
            <w:gridSpan w:val="2"/>
            <w:tcBorders>
              <w:top w:val="nil"/>
              <w:left w:val="nil"/>
              <w:bottom w:val="nil"/>
              <w:right w:val="nil"/>
            </w:tcBorders>
          </w:tcPr>
          <w:p w14:paraId="0FE0083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aanvang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0A8A2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aanvang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62"/>
      </w:tr>
      <w:tr w:rsidR="00847C61" w:rsidRPr="00474957" w14:paraId="01A4DD2F" w14:textId="77777777" w:rsidTr="000113DC">
        <w:tc>
          <w:tcPr>
            <w:tcW w:w="450" w:type="dxa"/>
            <w:tcBorders>
              <w:top w:val="nil"/>
              <w:left w:val="nil"/>
              <w:bottom w:val="nil"/>
              <w:right w:val="nil"/>
            </w:tcBorders>
          </w:tcPr>
          <w:p w14:paraId="733FB1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3" w:name="BKM_E36790BC_C104_4439_9684_67C2C9334BC4"/>
          </w:p>
        </w:tc>
        <w:tc>
          <w:tcPr>
            <w:tcW w:w="2790" w:type="dxa"/>
            <w:gridSpan w:val="2"/>
            <w:tcBorders>
              <w:top w:val="nil"/>
              <w:left w:val="nil"/>
              <w:bottom w:val="nil"/>
              <w:right w:val="nil"/>
            </w:tcBorders>
          </w:tcPr>
          <w:p w14:paraId="6D78638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beeindiging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E8EA6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VESTIGING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beeindiging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063"/>
      </w:tr>
      <w:tr w:rsidR="00847C61" w:rsidRPr="00474957" w14:paraId="1801B2D5" w14:textId="77777777" w:rsidTr="000113DC">
        <w:tc>
          <w:tcPr>
            <w:tcW w:w="450" w:type="dxa"/>
            <w:tcBorders>
              <w:top w:val="nil"/>
              <w:left w:val="nil"/>
              <w:bottom w:val="nil"/>
              <w:right w:val="nil"/>
            </w:tcBorders>
          </w:tcPr>
          <w:p w14:paraId="2CC606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4" w:name="BKM_70269924_C17A_489e_85AA_83467A3E2D05"/>
          </w:p>
        </w:tc>
        <w:tc>
          <w:tcPr>
            <w:tcW w:w="2790" w:type="dxa"/>
            <w:gridSpan w:val="2"/>
            <w:tcBorders>
              <w:top w:val="nil"/>
              <w:left w:val="nil"/>
              <w:bottom w:val="nil"/>
              <w:right w:val="nil"/>
            </w:tcBorders>
          </w:tcPr>
          <w:p w14:paraId="43F71F9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Verblijf buitenland</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A833E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Verblijf buitenland SUBJECT</w:t>
            </w:r>
          </w:p>
        </w:tc>
        <w:bookmarkEnd w:id="4064"/>
      </w:tr>
      <w:tr w:rsidR="00847C61" w:rsidRPr="00474957" w14:paraId="1AD0D9D6" w14:textId="77777777" w:rsidTr="000113DC">
        <w:tc>
          <w:tcPr>
            <w:tcW w:w="450" w:type="dxa"/>
            <w:tcBorders>
              <w:top w:val="nil"/>
              <w:left w:val="nil"/>
              <w:bottom w:val="nil"/>
              <w:right w:val="nil"/>
            </w:tcBorders>
          </w:tcPr>
          <w:p w14:paraId="1436527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305BA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1 </w:t>
            </w:r>
          </w:p>
        </w:tc>
        <w:tc>
          <w:tcPr>
            <w:tcW w:w="6120" w:type="dxa"/>
            <w:tcBorders>
              <w:top w:val="nil"/>
              <w:left w:val="nil"/>
              <w:bottom w:val="nil"/>
              <w:right w:val="nil"/>
            </w:tcBorders>
          </w:tcPr>
          <w:p w14:paraId="0DD761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1  </w:t>
            </w:r>
          </w:p>
        </w:tc>
      </w:tr>
      <w:tr w:rsidR="00847C61" w:rsidRPr="00474957" w14:paraId="3FBA60C7" w14:textId="77777777" w:rsidTr="000113DC">
        <w:tc>
          <w:tcPr>
            <w:tcW w:w="450" w:type="dxa"/>
            <w:tcBorders>
              <w:top w:val="nil"/>
              <w:left w:val="nil"/>
              <w:bottom w:val="nil"/>
              <w:right w:val="nil"/>
            </w:tcBorders>
          </w:tcPr>
          <w:p w14:paraId="5941AC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8C281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2 </w:t>
            </w:r>
          </w:p>
        </w:tc>
        <w:tc>
          <w:tcPr>
            <w:tcW w:w="6120" w:type="dxa"/>
            <w:tcBorders>
              <w:top w:val="nil"/>
              <w:left w:val="nil"/>
              <w:bottom w:val="nil"/>
              <w:right w:val="nil"/>
            </w:tcBorders>
          </w:tcPr>
          <w:p w14:paraId="66EA25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2  </w:t>
            </w:r>
          </w:p>
        </w:tc>
      </w:tr>
      <w:tr w:rsidR="00847C61" w:rsidRPr="00474957" w14:paraId="6B0BD3E0" w14:textId="77777777" w:rsidTr="000113DC">
        <w:tc>
          <w:tcPr>
            <w:tcW w:w="450" w:type="dxa"/>
            <w:tcBorders>
              <w:top w:val="nil"/>
              <w:left w:val="nil"/>
              <w:bottom w:val="nil"/>
              <w:right w:val="nil"/>
            </w:tcBorders>
          </w:tcPr>
          <w:p w14:paraId="6C1F8A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1368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Adres buitenland 3 </w:t>
            </w:r>
          </w:p>
        </w:tc>
        <w:tc>
          <w:tcPr>
            <w:tcW w:w="6120" w:type="dxa"/>
            <w:tcBorders>
              <w:top w:val="nil"/>
              <w:left w:val="nil"/>
              <w:bottom w:val="nil"/>
              <w:right w:val="nil"/>
            </w:tcBorders>
          </w:tcPr>
          <w:p w14:paraId="30A5FD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Adres buitenland 3  </w:t>
            </w:r>
          </w:p>
        </w:tc>
      </w:tr>
      <w:tr w:rsidR="00847C61" w:rsidRPr="00474957" w14:paraId="0628A79C" w14:textId="77777777" w:rsidTr="000113DC">
        <w:tc>
          <w:tcPr>
            <w:tcW w:w="450" w:type="dxa"/>
            <w:tcBorders>
              <w:top w:val="nil"/>
              <w:left w:val="nil"/>
              <w:bottom w:val="nil"/>
              <w:right w:val="nil"/>
            </w:tcBorders>
          </w:tcPr>
          <w:p w14:paraId="3FCC23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7E7B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Land </w:t>
            </w:r>
          </w:p>
        </w:tc>
        <w:tc>
          <w:tcPr>
            <w:tcW w:w="6120" w:type="dxa"/>
            <w:tcBorders>
              <w:top w:val="nil"/>
              <w:left w:val="nil"/>
              <w:bottom w:val="nil"/>
              <w:right w:val="nil"/>
            </w:tcBorders>
          </w:tcPr>
          <w:p w14:paraId="305D4B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Verblijf buitenland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Land verblijfadres  </w:t>
            </w:r>
          </w:p>
        </w:tc>
      </w:tr>
      <w:tr w:rsidR="00847C61" w:rsidRPr="00474957" w14:paraId="7B161B3B" w14:textId="77777777" w:rsidTr="000113DC">
        <w:tc>
          <w:tcPr>
            <w:tcW w:w="450" w:type="dxa"/>
            <w:tcBorders>
              <w:top w:val="nil"/>
              <w:left w:val="nil"/>
              <w:bottom w:val="nil"/>
              <w:right w:val="nil"/>
            </w:tcBorders>
          </w:tcPr>
          <w:p w14:paraId="60B2CC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5" w:name="BKM_40A50CD2_ED58_4a7d_B3EB_7144D19A3473"/>
          </w:p>
        </w:tc>
        <w:tc>
          <w:tcPr>
            <w:tcW w:w="2790" w:type="dxa"/>
            <w:gridSpan w:val="2"/>
            <w:tcBorders>
              <w:top w:val="nil"/>
              <w:left w:val="nil"/>
              <w:bottom w:val="nil"/>
              <w:right w:val="nil"/>
            </w:tcBorders>
          </w:tcPr>
          <w:p w14:paraId="4658AF9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Correspondentieadres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54E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Correspondentieadres SUBJECT</w:t>
            </w:r>
          </w:p>
        </w:tc>
        <w:bookmarkEnd w:id="4065"/>
      </w:tr>
      <w:tr w:rsidR="00847C61" w:rsidRPr="00474957" w14:paraId="006D24EB" w14:textId="77777777" w:rsidTr="000113DC">
        <w:tc>
          <w:tcPr>
            <w:tcW w:w="450" w:type="dxa"/>
            <w:tcBorders>
              <w:top w:val="nil"/>
              <w:left w:val="nil"/>
              <w:bottom w:val="nil"/>
              <w:right w:val="nil"/>
            </w:tcBorders>
          </w:tcPr>
          <w:p w14:paraId="1A1F8F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7BF15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08AD6E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54E8EAF4" w14:textId="77777777" w:rsidTr="000113DC">
        <w:tc>
          <w:tcPr>
            <w:tcW w:w="450" w:type="dxa"/>
            <w:tcBorders>
              <w:top w:val="nil"/>
              <w:left w:val="nil"/>
              <w:bottom w:val="nil"/>
              <w:right w:val="nil"/>
            </w:tcBorders>
          </w:tcPr>
          <w:p w14:paraId="762DED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AFE9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747559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05A08579" w14:textId="77777777" w:rsidTr="000113DC">
        <w:tc>
          <w:tcPr>
            <w:tcW w:w="450" w:type="dxa"/>
            <w:tcBorders>
              <w:top w:val="nil"/>
              <w:left w:val="nil"/>
              <w:bottom w:val="nil"/>
              <w:right w:val="nil"/>
            </w:tcBorders>
          </w:tcPr>
          <w:p w14:paraId="068A73A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846FF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5BC73D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312BA0DB" w14:textId="77777777" w:rsidTr="000113DC">
        <w:tc>
          <w:tcPr>
            <w:tcW w:w="450" w:type="dxa"/>
            <w:tcBorders>
              <w:top w:val="nil"/>
              <w:left w:val="nil"/>
              <w:bottom w:val="nil"/>
              <w:right w:val="nil"/>
            </w:tcBorders>
          </w:tcPr>
          <w:p w14:paraId="7A2D1F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01FCD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4F2A9F3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847C61" w:rsidRPr="00474957" w14:paraId="642AF679" w14:textId="77777777" w:rsidTr="000113DC">
        <w:tc>
          <w:tcPr>
            <w:tcW w:w="450" w:type="dxa"/>
            <w:tcBorders>
              <w:top w:val="nil"/>
              <w:left w:val="nil"/>
              <w:bottom w:val="nil"/>
              <w:right w:val="nil"/>
            </w:tcBorders>
          </w:tcPr>
          <w:p w14:paraId="71C6C6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ACA2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Straatnaam </w:t>
            </w:r>
          </w:p>
        </w:tc>
        <w:tc>
          <w:tcPr>
            <w:tcW w:w="6120" w:type="dxa"/>
            <w:tcBorders>
              <w:top w:val="nil"/>
              <w:left w:val="nil"/>
              <w:bottom w:val="nil"/>
              <w:right w:val="nil"/>
            </w:tcBorders>
          </w:tcPr>
          <w:p w14:paraId="06ED99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Straatnaam  </w:t>
            </w:r>
          </w:p>
        </w:tc>
      </w:tr>
      <w:tr w:rsidR="00847C61" w:rsidRPr="00474957" w14:paraId="115AE587" w14:textId="77777777" w:rsidTr="000113DC">
        <w:tc>
          <w:tcPr>
            <w:tcW w:w="450" w:type="dxa"/>
            <w:tcBorders>
              <w:top w:val="nil"/>
              <w:left w:val="nil"/>
              <w:bottom w:val="nil"/>
              <w:right w:val="nil"/>
            </w:tcBorders>
          </w:tcPr>
          <w:p w14:paraId="5F3E63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76948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1D1D8A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847C61" w:rsidRPr="00474957" w14:paraId="0A4B94AF" w14:textId="77777777" w:rsidTr="000113DC">
        <w:tc>
          <w:tcPr>
            <w:tcW w:w="450" w:type="dxa"/>
            <w:tcBorders>
              <w:top w:val="nil"/>
              <w:left w:val="nil"/>
              <w:bottom w:val="nil"/>
              <w:right w:val="nil"/>
            </w:tcBorders>
          </w:tcPr>
          <w:p w14:paraId="67242CA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D10C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7BD3E02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14:paraId="58245410" w14:textId="77777777" w:rsidTr="000113DC">
        <w:tc>
          <w:tcPr>
            <w:tcW w:w="450" w:type="dxa"/>
            <w:tcBorders>
              <w:top w:val="nil"/>
              <w:left w:val="nil"/>
              <w:bottom w:val="nil"/>
              <w:right w:val="nil"/>
            </w:tcBorders>
          </w:tcPr>
          <w:p w14:paraId="1093C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066" w:name="BKM_EA3B817B_C0EF_42ff_A2CC_2A948F6CBD4A"/>
          </w:p>
        </w:tc>
        <w:tc>
          <w:tcPr>
            <w:tcW w:w="2790" w:type="dxa"/>
            <w:gridSpan w:val="2"/>
            <w:tcBorders>
              <w:top w:val="nil"/>
              <w:left w:val="nil"/>
              <w:bottom w:val="nil"/>
              <w:right w:val="nil"/>
            </w:tcBorders>
          </w:tcPr>
          <w:p w14:paraId="10436BA2"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Postadres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584F1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Postadres SUBJECT</w:t>
            </w:r>
          </w:p>
        </w:tc>
        <w:bookmarkEnd w:id="4066"/>
      </w:tr>
      <w:tr w:rsidR="00847C61" w:rsidRPr="00474957" w14:paraId="0311F406" w14:textId="77777777" w:rsidTr="000113DC">
        <w:tc>
          <w:tcPr>
            <w:tcW w:w="450" w:type="dxa"/>
            <w:tcBorders>
              <w:top w:val="nil"/>
              <w:left w:val="nil"/>
              <w:bottom w:val="nil"/>
              <w:right w:val="nil"/>
            </w:tcBorders>
          </w:tcPr>
          <w:p w14:paraId="04B9BD1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496BAB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 postcode </w:t>
            </w:r>
          </w:p>
        </w:tc>
        <w:tc>
          <w:tcPr>
            <w:tcW w:w="6120" w:type="dxa"/>
            <w:tcBorders>
              <w:top w:val="nil"/>
              <w:left w:val="nil"/>
              <w:bottom w:val="nil"/>
              <w:right w:val="nil"/>
            </w:tcBorders>
          </w:tcPr>
          <w:p w14:paraId="05860F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 xml:space="preserve">Postadres </w:t>
            </w:r>
            <w:r w:rsidRPr="00474957">
              <w:rPr>
                <w:rFonts w:ascii="Calibri" w:hAnsi="Calibri" w:cs="Arial"/>
                <w:color w:val="000000"/>
                <w:sz w:val="22"/>
                <w:szCs w:val="24"/>
                <w:lang w:eastAsia="en-US"/>
              </w:rPr>
              <w:lastRenderedPageBreak/>
              <w:t>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 postcode  </w:t>
            </w:r>
          </w:p>
        </w:tc>
      </w:tr>
      <w:tr w:rsidR="00847C61" w:rsidRPr="00474957" w14:paraId="591CCA2B" w14:textId="77777777" w:rsidTr="000113DC">
        <w:tc>
          <w:tcPr>
            <w:tcW w:w="450" w:type="dxa"/>
            <w:tcBorders>
              <w:top w:val="nil"/>
              <w:left w:val="nil"/>
              <w:bottom w:val="nil"/>
              <w:right w:val="nil"/>
            </w:tcBorders>
          </w:tcPr>
          <w:p w14:paraId="62CB32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85FBA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Postadrestype </w:t>
            </w:r>
          </w:p>
        </w:tc>
        <w:tc>
          <w:tcPr>
            <w:tcW w:w="6120" w:type="dxa"/>
            <w:tcBorders>
              <w:top w:val="nil"/>
              <w:left w:val="nil"/>
              <w:bottom w:val="nil"/>
              <w:right w:val="nil"/>
            </w:tcBorders>
          </w:tcPr>
          <w:p w14:paraId="7B8FDC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Postadrestype  </w:t>
            </w:r>
          </w:p>
        </w:tc>
      </w:tr>
      <w:tr w:rsidR="00847C61" w:rsidRPr="00474957" w14:paraId="5981A80C" w14:textId="77777777" w:rsidTr="000113DC">
        <w:tc>
          <w:tcPr>
            <w:tcW w:w="450" w:type="dxa"/>
            <w:tcBorders>
              <w:top w:val="nil"/>
              <w:left w:val="nil"/>
              <w:bottom w:val="nil"/>
              <w:right w:val="nil"/>
            </w:tcBorders>
          </w:tcPr>
          <w:p w14:paraId="4084B6C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E63C9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Postbus- of antwoordnummer </w:t>
            </w:r>
          </w:p>
        </w:tc>
        <w:tc>
          <w:tcPr>
            <w:tcW w:w="6120" w:type="dxa"/>
            <w:tcBorders>
              <w:top w:val="nil"/>
              <w:left w:val="nil"/>
              <w:bottom w:val="nil"/>
              <w:right w:val="nil"/>
            </w:tcBorders>
          </w:tcPr>
          <w:p w14:paraId="153626F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Postadres SUBJECT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Postbus- of antwoordnummer  </w:t>
            </w:r>
          </w:p>
        </w:tc>
      </w:tr>
      <w:tr w:rsidR="00847C61" w:rsidRPr="00474957" w14:paraId="12F194A1" w14:textId="77777777" w:rsidTr="000113DC">
        <w:tc>
          <w:tcPr>
            <w:tcW w:w="450" w:type="dxa"/>
            <w:tcBorders>
              <w:top w:val="nil"/>
              <w:left w:val="nil"/>
              <w:bottom w:val="nil"/>
              <w:right w:val="nil"/>
            </w:tcBorders>
          </w:tcPr>
          <w:p w14:paraId="5E18B7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54F9B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0A12EB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r w:rsidR="00847C61" w:rsidRPr="00474957" w:rsidDel="000113DC" w14:paraId="02AF821F" w14:textId="3ACCC1E7" w:rsidTr="000113DC">
        <w:trPr>
          <w:del w:id="4067" w:author="Arjan Kloosterboer" w:date="2017-03-14T13:55:00Z"/>
        </w:trPr>
        <w:tc>
          <w:tcPr>
            <w:tcW w:w="450" w:type="dxa"/>
            <w:tcBorders>
              <w:top w:val="nil"/>
              <w:left w:val="nil"/>
              <w:bottom w:val="nil"/>
              <w:right w:val="nil"/>
            </w:tcBorders>
          </w:tcPr>
          <w:p w14:paraId="58DF9A6F" w14:textId="3DA144A3" w:rsidR="00847C61" w:rsidRPr="00474957" w:rsidDel="000113DC" w:rsidRDefault="00847C61" w:rsidP="00847C61">
            <w:pPr>
              <w:widowControl w:val="0"/>
              <w:autoSpaceDE w:val="0"/>
              <w:autoSpaceDN w:val="0"/>
              <w:adjustRightInd w:val="0"/>
              <w:spacing w:line="240" w:lineRule="auto"/>
              <w:contextualSpacing w:val="0"/>
              <w:rPr>
                <w:del w:id="4068" w:author="Arjan Kloosterboer" w:date="2017-03-14T13:55:00Z"/>
                <w:rFonts w:ascii="Calibri" w:hAnsi="Calibri" w:cs="Arial"/>
                <w:color w:val="0F0F0F"/>
                <w:sz w:val="22"/>
                <w:szCs w:val="24"/>
                <w:lang w:eastAsia="en-US"/>
              </w:rPr>
            </w:pPr>
            <w:bookmarkStart w:id="4069" w:name="BKM_3276D3A1_B7F2_4661_B346_62473BF0603F"/>
          </w:p>
        </w:tc>
        <w:tc>
          <w:tcPr>
            <w:tcW w:w="2790" w:type="dxa"/>
            <w:gridSpan w:val="2"/>
            <w:tcBorders>
              <w:top w:val="nil"/>
              <w:left w:val="nil"/>
              <w:bottom w:val="nil"/>
              <w:right w:val="nil"/>
            </w:tcBorders>
          </w:tcPr>
          <w:p w14:paraId="15348C23" w14:textId="1DFFA6DD" w:rsidR="00847C61" w:rsidRPr="00474957" w:rsidDel="000113DC" w:rsidRDefault="008E0CFA" w:rsidP="00847C61">
            <w:pPr>
              <w:widowControl w:val="0"/>
              <w:autoSpaceDE w:val="0"/>
              <w:autoSpaceDN w:val="0"/>
              <w:adjustRightInd w:val="0"/>
              <w:spacing w:line="240" w:lineRule="auto"/>
              <w:contextualSpacing w:val="0"/>
              <w:rPr>
                <w:del w:id="4070" w:author="Arjan Kloosterboer" w:date="2017-03-14T13:55:00Z"/>
                <w:rFonts w:ascii="Calibri" w:hAnsi="Calibri" w:cs="Arial"/>
                <w:color w:val="0F0F0F"/>
                <w:sz w:val="22"/>
                <w:szCs w:val="24"/>
                <w:lang w:eastAsia="en-US"/>
              </w:rPr>
            </w:pPr>
            <w:del w:id="4071" w:author="Arjan Kloosterboer" w:date="2017-09-22T02:25:00Z">
              <w:r w:rsidDel="008E0CFA">
                <w:rPr>
                  <w:rFonts w:ascii="Calibri" w:hAnsi="Calibri" w:cs="Arial"/>
                  <w:color w:val="0F0F0F"/>
                  <w:sz w:val="22"/>
                  <w:szCs w:val="24"/>
                  <w:lang w:eastAsia="en-US"/>
                </w:rPr>
                <w:delText>Telefoonnumer</w:delText>
              </w:r>
            </w:del>
          </w:p>
        </w:tc>
        <w:tc>
          <w:tcPr>
            <w:tcW w:w="6120" w:type="dxa"/>
            <w:tcBorders>
              <w:top w:val="nil"/>
              <w:left w:val="nil"/>
              <w:bottom w:val="nil"/>
              <w:right w:val="nil"/>
            </w:tcBorders>
          </w:tcPr>
          <w:p w14:paraId="1BF0DF34" w14:textId="409F4FFF" w:rsidR="00847C61" w:rsidRPr="00474957" w:rsidDel="000113DC" w:rsidRDefault="00847C61" w:rsidP="00847C61">
            <w:pPr>
              <w:widowControl w:val="0"/>
              <w:autoSpaceDE w:val="0"/>
              <w:autoSpaceDN w:val="0"/>
              <w:adjustRightInd w:val="0"/>
              <w:spacing w:line="240" w:lineRule="auto"/>
              <w:contextualSpacing w:val="0"/>
              <w:rPr>
                <w:del w:id="4072" w:author="Arjan Kloosterboer" w:date="2017-03-14T13:55:00Z"/>
                <w:rFonts w:ascii="Calibri" w:hAnsi="Calibri" w:cs="Arial"/>
                <w:color w:val="0F0F0F"/>
                <w:sz w:val="22"/>
                <w:szCs w:val="24"/>
                <w:lang w:eastAsia="en-US"/>
              </w:rPr>
            </w:pPr>
            <w:del w:id="4073" w:author="Arjan Kloosterboer" w:date="2017-03-14T13:55:00Z">
              <w:r w:rsidRPr="00474957" w:rsidDel="000113DC">
                <w:rPr>
                  <w:rFonts w:ascii="Calibri" w:hAnsi="Calibri" w:cs="Arial"/>
                  <w:color w:val="000000"/>
                  <w:sz w:val="22"/>
                  <w:szCs w:val="24"/>
                  <w:lang w:eastAsia="en-US"/>
                </w:rPr>
                <w:delText>RSGB</w:delText>
              </w:r>
              <w:r w:rsidDel="000113DC">
                <w:rPr>
                  <w:rFonts w:ascii="Calibri" w:hAnsi="Calibri" w:cs="Arial"/>
                  <w:color w:val="000000"/>
                  <w:sz w:val="22"/>
                  <w:szCs w:val="24"/>
                  <w:lang w:eastAsia="en-US"/>
                </w:rPr>
                <w:delText>.(Objecttype)</w:delText>
              </w:r>
              <w:r w:rsidRPr="00474957" w:rsidDel="000113DC">
                <w:rPr>
                  <w:rFonts w:ascii="Calibri" w:hAnsi="Calibri" w:cs="Arial"/>
                  <w:color w:val="000000"/>
                  <w:sz w:val="22"/>
                  <w:szCs w:val="24"/>
                  <w:lang w:eastAsia="en-US"/>
                </w:rPr>
                <w:delText>SUBJECT</w:delText>
              </w:r>
              <w:r w:rsidDel="000113DC">
                <w:rPr>
                  <w:rFonts w:ascii="Calibri" w:hAnsi="Calibri" w:cs="Arial"/>
                  <w:color w:val="000000"/>
                  <w:sz w:val="22"/>
                  <w:szCs w:val="24"/>
                  <w:lang w:eastAsia="en-US"/>
                </w:rPr>
                <w:delText>.(Attribuutsoort)</w:delText>
              </w:r>
              <w:r w:rsidRPr="00474957" w:rsidDel="000113DC">
                <w:rPr>
                  <w:rFonts w:ascii="Calibri" w:hAnsi="Calibri" w:cs="Arial"/>
                  <w:color w:val="000000"/>
                  <w:sz w:val="22"/>
                  <w:szCs w:val="24"/>
                  <w:lang w:eastAsia="en-US"/>
                </w:rPr>
                <w:delText xml:space="preserve">Telefoonnummer  </w:delText>
              </w:r>
              <w:r w:rsidR="00DE73DB" w:rsidRPr="00474957" w:rsidDel="000113DC">
                <w:rPr>
                  <w:rFonts w:ascii="Calibri" w:hAnsi="Calibri" w:cs="Arial"/>
                  <w:color w:val="000000"/>
                  <w:sz w:val="22"/>
                  <w:szCs w:val="24"/>
                  <w:lang w:eastAsia="en-US"/>
                </w:rPr>
                <w:fldChar w:fldCharType="begin" w:fldLock="1"/>
              </w:r>
              <w:r w:rsidRPr="00474957" w:rsidDel="000113DC">
                <w:rPr>
                  <w:rFonts w:ascii="Calibri" w:hAnsi="Calibri" w:cs="Arial"/>
                  <w:color w:val="000000"/>
                  <w:sz w:val="22"/>
                  <w:szCs w:val="24"/>
                  <w:lang w:eastAsia="en-US"/>
                </w:rPr>
                <w:delInstrText>MERGEFIELD Att.Type</w:delInstrText>
              </w:r>
              <w:r w:rsidR="00DE73DB" w:rsidRPr="00474957" w:rsidDel="000113DC">
                <w:rPr>
                  <w:rFonts w:ascii="Calibri" w:hAnsi="Calibri" w:cs="Arial"/>
                  <w:color w:val="000000"/>
                  <w:sz w:val="22"/>
                  <w:szCs w:val="24"/>
                  <w:lang w:eastAsia="en-US"/>
                </w:rPr>
                <w:fldChar w:fldCharType="end"/>
              </w:r>
            </w:del>
          </w:p>
        </w:tc>
        <w:bookmarkEnd w:id="4069"/>
      </w:tr>
      <w:tr w:rsidR="00847C61" w:rsidRPr="0019629F" w:rsidDel="000113DC" w14:paraId="5F24A06D" w14:textId="39A07B4F" w:rsidTr="000113DC">
        <w:trPr>
          <w:del w:id="4074" w:author="Arjan Kloosterboer" w:date="2017-03-14T13:55:00Z"/>
        </w:trPr>
        <w:tc>
          <w:tcPr>
            <w:tcW w:w="450" w:type="dxa"/>
            <w:tcBorders>
              <w:top w:val="nil"/>
              <w:left w:val="nil"/>
              <w:bottom w:val="nil"/>
              <w:right w:val="nil"/>
            </w:tcBorders>
          </w:tcPr>
          <w:p w14:paraId="221F8387" w14:textId="5C3793B5" w:rsidR="00847C61" w:rsidRPr="00474957" w:rsidDel="000113DC" w:rsidRDefault="00847C61" w:rsidP="00847C61">
            <w:pPr>
              <w:widowControl w:val="0"/>
              <w:autoSpaceDE w:val="0"/>
              <w:autoSpaceDN w:val="0"/>
              <w:adjustRightInd w:val="0"/>
              <w:spacing w:line="240" w:lineRule="auto"/>
              <w:contextualSpacing w:val="0"/>
              <w:rPr>
                <w:del w:id="4075" w:author="Arjan Kloosterboer" w:date="2017-03-14T13:55:00Z"/>
                <w:rFonts w:ascii="Calibri" w:hAnsi="Calibri" w:cs="Arial"/>
                <w:color w:val="0F0F0F"/>
                <w:sz w:val="22"/>
                <w:szCs w:val="24"/>
                <w:lang w:eastAsia="en-US"/>
              </w:rPr>
            </w:pPr>
            <w:bookmarkStart w:id="4076" w:name="BKM_05755E21_F7C6_438a_9D59_D56EC9A62EFB"/>
          </w:p>
        </w:tc>
        <w:tc>
          <w:tcPr>
            <w:tcW w:w="2790" w:type="dxa"/>
            <w:gridSpan w:val="2"/>
            <w:tcBorders>
              <w:top w:val="nil"/>
              <w:left w:val="nil"/>
              <w:bottom w:val="nil"/>
              <w:right w:val="nil"/>
            </w:tcBorders>
          </w:tcPr>
          <w:p w14:paraId="2E05A897" w14:textId="73B13231" w:rsidR="00847C61" w:rsidRPr="00474957" w:rsidDel="000113DC" w:rsidRDefault="008E0CFA" w:rsidP="00847C61">
            <w:pPr>
              <w:widowControl w:val="0"/>
              <w:autoSpaceDE w:val="0"/>
              <w:autoSpaceDN w:val="0"/>
              <w:adjustRightInd w:val="0"/>
              <w:spacing w:line="240" w:lineRule="auto"/>
              <w:contextualSpacing w:val="0"/>
              <w:rPr>
                <w:del w:id="4077" w:author="Arjan Kloosterboer" w:date="2017-03-14T13:55:00Z"/>
                <w:rFonts w:ascii="Calibri" w:hAnsi="Calibri" w:cs="Arial"/>
                <w:color w:val="0F0F0F"/>
                <w:sz w:val="22"/>
                <w:szCs w:val="24"/>
                <w:lang w:eastAsia="en-US"/>
              </w:rPr>
            </w:pPr>
            <w:del w:id="4078" w:author="Arjan Kloosterboer" w:date="2017-09-22T02:25:00Z">
              <w:r w:rsidDel="008E0CFA">
                <w:rPr>
                  <w:rFonts w:ascii="Calibri" w:hAnsi="Calibri" w:cs="Arial"/>
                  <w:color w:val="0F0F0F"/>
                  <w:sz w:val="22"/>
                  <w:szCs w:val="24"/>
                  <w:lang w:eastAsia="en-US"/>
                </w:rPr>
                <w:delText>Fax-nummer</w:delText>
              </w:r>
            </w:del>
          </w:p>
        </w:tc>
        <w:tc>
          <w:tcPr>
            <w:tcW w:w="6120" w:type="dxa"/>
            <w:tcBorders>
              <w:top w:val="nil"/>
              <w:left w:val="nil"/>
              <w:bottom w:val="nil"/>
              <w:right w:val="nil"/>
            </w:tcBorders>
          </w:tcPr>
          <w:p w14:paraId="2A216B78" w14:textId="6C75E154" w:rsidR="00847C61" w:rsidRPr="00275221" w:rsidDel="000113DC" w:rsidRDefault="00847C61" w:rsidP="00847C61">
            <w:pPr>
              <w:widowControl w:val="0"/>
              <w:autoSpaceDE w:val="0"/>
              <w:autoSpaceDN w:val="0"/>
              <w:adjustRightInd w:val="0"/>
              <w:spacing w:line="240" w:lineRule="auto"/>
              <w:contextualSpacing w:val="0"/>
              <w:rPr>
                <w:del w:id="4079" w:author="Arjan Kloosterboer" w:date="2017-03-14T13:55:00Z"/>
                <w:rFonts w:ascii="Calibri" w:hAnsi="Calibri" w:cs="Arial"/>
                <w:color w:val="0F0F0F"/>
                <w:sz w:val="22"/>
                <w:szCs w:val="24"/>
                <w:lang w:eastAsia="en-US"/>
              </w:rPr>
            </w:pPr>
            <w:del w:id="4080" w:author="Arjan Kloosterboer" w:date="2017-03-14T13:55:00Z">
              <w:r w:rsidRPr="00275221" w:rsidDel="000113DC">
                <w:rPr>
                  <w:rFonts w:ascii="Calibri" w:hAnsi="Calibri" w:cs="Arial"/>
                  <w:color w:val="000000"/>
                  <w:sz w:val="22"/>
                  <w:szCs w:val="24"/>
                  <w:lang w:eastAsia="en-US"/>
                </w:rPr>
                <w:delText xml:space="preserve">RSGB.(Objecttype)SUBJECT.(Attribuutsoort)Fax-nummer  </w:delText>
              </w:r>
            </w:del>
          </w:p>
        </w:tc>
        <w:bookmarkEnd w:id="4076"/>
      </w:tr>
      <w:tr w:rsidR="00847C61" w:rsidRPr="0019629F" w:rsidDel="000113DC" w14:paraId="5583A6CC" w14:textId="1588DC05" w:rsidTr="000113DC">
        <w:trPr>
          <w:del w:id="4081" w:author="Arjan Kloosterboer" w:date="2017-03-14T13:55:00Z"/>
        </w:trPr>
        <w:tc>
          <w:tcPr>
            <w:tcW w:w="450" w:type="dxa"/>
            <w:tcBorders>
              <w:top w:val="nil"/>
              <w:left w:val="nil"/>
              <w:bottom w:val="nil"/>
              <w:right w:val="nil"/>
            </w:tcBorders>
          </w:tcPr>
          <w:p w14:paraId="1B2B5A87" w14:textId="5CA75D0C" w:rsidR="00847C61" w:rsidRPr="00275221" w:rsidDel="000113DC" w:rsidRDefault="00847C61" w:rsidP="00847C61">
            <w:pPr>
              <w:widowControl w:val="0"/>
              <w:autoSpaceDE w:val="0"/>
              <w:autoSpaceDN w:val="0"/>
              <w:adjustRightInd w:val="0"/>
              <w:spacing w:line="240" w:lineRule="auto"/>
              <w:contextualSpacing w:val="0"/>
              <w:rPr>
                <w:del w:id="4082" w:author="Arjan Kloosterboer" w:date="2017-03-14T13:55:00Z"/>
                <w:rFonts w:ascii="Calibri" w:hAnsi="Calibri" w:cs="Arial"/>
                <w:color w:val="0F0F0F"/>
                <w:sz w:val="22"/>
                <w:szCs w:val="24"/>
                <w:lang w:val="en-US" w:eastAsia="en-US"/>
              </w:rPr>
            </w:pPr>
            <w:bookmarkStart w:id="4083" w:name="BKM_AF95B310_F61D_4896_B8DF_69CC0E5A0F19"/>
          </w:p>
        </w:tc>
        <w:tc>
          <w:tcPr>
            <w:tcW w:w="2790" w:type="dxa"/>
            <w:gridSpan w:val="2"/>
            <w:tcBorders>
              <w:top w:val="nil"/>
              <w:left w:val="nil"/>
              <w:bottom w:val="nil"/>
              <w:right w:val="nil"/>
            </w:tcBorders>
          </w:tcPr>
          <w:p w14:paraId="693CBA38" w14:textId="6FDF7932" w:rsidR="00847C61" w:rsidRPr="00474957" w:rsidDel="000113DC" w:rsidRDefault="008E0CFA" w:rsidP="00847C61">
            <w:pPr>
              <w:widowControl w:val="0"/>
              <w:autoSpaceDE w:val="0"/>
              <w:autoSpaceDN w:val="0"/>
              <w:adjustRightInd w:val="0"/>
              <w:spacing w:line="240" w:lineRule="auto"/>
              <w:contextualSpacing w:val="0"/>
              <w:rPr>
                <w:del w:id="4084" w:author="Arjan Kloosterboer" w:date="2017-03-14T13:55:00Z"/>
                <w:rFonts w:ascii="Calibri" w:hAnsi="Calibri" w:cs="Arial"/>
                <w:color w:val="0F0F0F"/>
                <w:sz w:val="22"/>
                <w:szCs w:val="24"/>
                <w:lang w:eastAsia="en-US"/>
              </w:rPr>
            </w:pPr>
            <w:del w:id="4085" w:author="Arjan Kloosterboer" w:date="2017-09-22T02:25:00Z">
              <w:r w:rsidDel="008E0CFA">
                <w:rPr>
                  <w:rFonts w:ascii="Calibri" w:hAnsi="Calibri" w:cs="Arial"/>
                  <w:color w:val="0F0F0F"/>
                  <w:sz w:val="22"/>
                  <w:szCs w:val="24"/>
                  <w:lang w:eastAsia="en-US"/>
                </w:rPr>
                <w:delText>Emailadres</w:delText>
              </w:r>
            </w:del>
          </w:p>
        </w:tc>
        <w:tc>
          <w:tcPr>
            <w:tcW w:w="6120" w:type="dxa"/>
            <w:tcBorders>
              <w:top w:val="nil"/>
              <w:left w:val="nil"/>
              <w:bottom w:val="nil"/>
              <w:right w:val="nil"/>
            </w:tcBorders>
          </w:tcPr>
          <w:p w14:paraId="59C0D3A1" w14:textId="3D0D3D67" w:rsidR="00847C61" w:rsidRPr="00275221" w:rsidDel="000113DC" w:rsidRDefault="00847C61" w:rsidP="00847C61">
            <w:pPr>
              <w:widowControl w:val="0"/>
              <w:autoSpaceDE w:val="0"/>
              <w:autoSpaceDN w:val="0"/>
              <w:adjustRightInd w:val="0"/>
              <w:spacing w:line="240" w:lineRule="auto"/>
              <w:contextualSpacing w:val="0"/>
              <w:rPr>
                <w:del w:id="4086" w:author="Arjan Kloosterboer" w:date="2017-03-14T13:55:00Z"/>
                <w:rFonts w:ascii="Calibri" w:hAnsi="Calibri" w:cs="Arial"/>
                <w:color w:val="0F0F0F"/>
                <w:sz w:val="22"/>
                <w:szCs w:val="24"/>
                <w:lang w:eastAsia="en-US"/>
              </w:rPr>
            </w:pPr>
            <w:del w:id="4087" w:author="Arjan Kloosterboer" w:date="2017-03-14T13:55:00Z">
              <w:r w:rsidRPr="00275221" w:rsidDel="000113DC">
                <w:rPr>
                  <w:rFonts w:ascii="Calibri" w:hAnsi="Calibri" w:cs="Arial"/>
                  <w:color w:val="000000"/>
                  <w:sz w:val="22"/>
                  <w:szCs w:val="24"/>
                  <w:lang w:eastAsia="en-US"/>
                </w:rPr>
                <w:delText xml:space="preserve">RSGB.(Objecttype)SUBJECT.(Attribuutsoort)Emailadres  </w:delText>
              </w:r>
            </w:del>
          </w:p>
        </w:tc>
        <w:bookmarkEnd w:id="4083"/>
      </w:tr>
      <w:tr w:rsidR="00847C61" w:rsidRPr="00474957" w:rsidDel="00C63ED5" w14:paraId="7F113A36" w14:textId="54052CCF" w:rsidTr="000113DC">
        <w:trPr>
          <w:del w:id="4088" w:author="Arjan Kloosterboer" w:date="2017-03-14T13:46:00Z"/>
        </w:trPr>
        <w:tc>
          <w:tcPr>
            <w:tcW w:w="450" w:type="dxa"/>
            <w:tcBorders>
              <w:top w:val="nil"/>
              <w:left w:val="nil"/>
              <w:bottom w:val="nil"/>
              <w:right w:val="nil"/>
            </w:tcBorders>
          </w:tcPr>
          <w:p w14:paraId="36A2BBBF" w14:textId="404610D9" w:rsidR="00847C61" w:rsidRPr="00275221" w:rsidDel="00C63ED5" w:rsidRDefault="00847C61" w:rsidP="00847C61">
            <w:pPr>
              <w:widowControl w:val="0"/>
              <w:autoSpaceDE w:val="0"/>
              <w:autoSpaceDN w:val="0"/>
              <w:adjustRightInd w:val="0"/>
              <w:spacing w:line="240" w:lineRule="auto"/>
              <w:contextualSpacing w:val="0"/>
              <w:rPr>
                <w:del w:id="4089" w:author="Arjan Kloosterboer" w:date="2017-03-14T13:46:00Z"/>
                <w:rFonts w:ascii="Calibri" w:hAnsi="Calibri" w:cs="Arial"/>
                <w:color w:val="0F0F0F"/>
                <w:sz w:val="22"/>
                <w:szCs w:val="24"/>
                <w:lang w:val="en-US" w:eastAsia="en-US"/>
              </w:rPr>
            </w:pPr>
            <w:bookmarkStart w:id="4090" w:name="BKM_4B0F3351_D010_4ba7_889B_24702A78B1A5"/>
          </w:p>
        </w:tc>
        <w:tc>
          <w:tcPr>
            <w:tcW w:w="2790" w:type="dxa"/>
            <w:gridSpan w:val="2"/>
            <w:tcBorders>
              <w:top w:val="nil"/>
              <w:left w:val="nil"/>
              <w:bottom w:val="nil"/>
              <w:right w:val="nil"/>
            </w:tcBorders>
          </w:tcPr>
          <w:p w14:paraId="1C096DD9" w14:textId="6B397144" w:rsidR="00847C61" w:rsidRPr="00474957" w:rsidDel="00C63ED5" w:rsidRDefault="008E0CFA" w:rsidP="00847C61">
            <w:pPr>
              <w:widowControl w:val="0"/>
              <w:autoSpaceDE w:val="0"/>
              <w:autoSpaceDN w:val="0"/>
              <w:adjustRightInd w:val="0"/>
              <w:spacing w:line="240" w:lineRule="auto"/>
              <w:contextualSpacing w:val="0"/>
              <w:rPr>
                <w:del w:id="4091" w:author="Arjan Kloosterboer" w:date="2017-03-14T13:46:00Z"/>
                <w:rFonts w:ascii="Calibri" w:hAnsi="Calibri" w:cs="Arial"/>
                <w:color w:val="0F0F0F"/>
                <w:sz w:val="22"/>
                <w:szCs w:val="24"/>
                <w:lang w:eastAsia="en-US"/>
              </w:rPr>
            </w:pPr>
            <w:del w:id="4092" w:author="Arjan Kloosterboer" w:date="2017-09-22T02:25:00Z">
              <w:r w:rsidDel="008E0CFA">
                <w:rPr>
                  <w:rFonts w:ascii="Calibri" w:hAnsi="Calibri" w:cs="Arial"/>
                  <w:color w:val="0F0F0F"/>
                  <w:sz w:val="22"/>
                  <w:szCs w:val="24"/>
                  <w:lang w:eastAsia="en-US"/>
                </w:rPr>
                <w:delText>Rekeningnummer</w:delText>
              </w:r>
            </w:del>
          </w:p>
        </w:tc>
        <w:tc>
          <w:tcPr>
            <w:tcW w:w="6120" w:type="dxa"/>
            <w:tcBorders>
              <w:top w:val="nil"/>
              <w:left w:val="nil"/>
              <w:bottom w:val="nil"/>
              <w:right w:val="nil"/>
            </w:tcBorders>
          </w:tcPr>
          <w:p w14:paraId="30C7E10B" w14:textId="72EB9D79" w:rsidR="00847C61" w:rsidRPr="00474957" w:rsidDel="00C63ED5" w:rsidRDefault="00847C61" w:rsidP="00847C61">
            <w:pPr>
              <w:widowControl w:val="0"/>
              <w:autoSpaceDE w:val="0"/>
              <w:autoSpaceDN w:val="0"/>
              <w:adjustRightInd w:val="0"/>
              <w:spacing w:line="240" w:lineRule="auto"/>
              <w:contextualSpacing w:val="0"/>
              <w:rPr>
                <w:del w:id="4093" w:author="Arjan Kloosterboer" w:date="2017-03-14T13:46:00Z"/>
                <w:rFonts w:ascii="Calibri" w:hAnsi="Calibri" w:cs="Arial"/>
                <w:color w:val="0F0F0F"/>
                <w:sz w:val="22"/>
                <w:szCs w:val="24"/>
                <w:lang w:eastAsia="en-US"/>
              </w:rPr>
            </w:pPr>
            <w:del w:id="4094" w:author="Arjan Kloosterboer" w:date="2017-03-14T13:46:00Z">
              <w:r w:rsidRPr="00474957" w:rsidDel="00C63ED5">
                <w:rPr>
                  <w:rFonts w:ascii="Calibri" w:hAnsi="Calibri" w:cs="Arial"/>
                  <w:color w:val="000000"/>
                  <w:sz w:val="22"/>
                  <w:szCs w:val="24"/>
                  <w:lang w:eastAsia="en-US"/>
                </w:rPr>
                <w:delText>Rekeningnummer SUBJECT</w:delText>
              </w:r>
            </w:del>
          </w:p>
        </w:tc>
        <w:bookmarkEnd w:id="4090"/>
      </w:tr>
      <w:tr w:rsidR="00847C61" w:rsidRPr="00474957" w:rsidDel="00C63ED5" w14:paraId="68EA0B62" w14:textId="33A8DC7E" w:rsidTr="000113DC">
        <w:trPr>
          <w:del w:id="4095" w:author="Arjan Kloosterboer" w:date="2017-03-14T13:46:00Z"/>
        </w:trPr>
        <w:tc>
          <w:tcPr>
            <w:tcW w:w="450" w:type="dxa"/>
            <w:tcBorders>
              <w:top w:val="nil"/>
              <w:left w:val="nil"/>
              <w:bottom w:val="nil"/>
              <w:right w:val="nil"/>
            </w:tcBorders>
          </w:tcPr>
          <w:p w14:paraId="52F313F1" w14:textId="6594D2CB" w:rsidR="00847C61" w:rsidRPr="00474957" w:rsidDel="00C63ED5" w:rsidRDefault="00847C61" w:rsidP="00847C61">
            <w:pPr>
              <w:widowControl w:val="0"/>
              <w:autoSpaceDE w:val="0"/>
              <w:autoSpaceDN w:val="0"/>
              <w:adjustRightInd w:val="0"/>
              <w:spacing w:line="240" w:lineRule="auto"/>
              <w:contextualSpacing w:val="0"/>
              <w:rPr>
                <w:del w:id="4096" w:author="Arjan Kloosterboer" w:date="2017-03-14T13:46:00Z"/>
                <w:rFonts w:ascii="Calibri" w:hAnsi="Calibri" w:cs="Arial"/>
                <w:color w:val="0F0F0F"/>
                <w:sz w:val="22"/>
                <w:szCs w:val="24"/>
                <w:lang w:eastAsia="en-US"/>
              </w:rPr>
            </w:pPr>
          </w:p>
        </w:tc>
        <w:tc>
          <w:tcPr>
            <w:tcW w:w="2790" w:type="dxa"/>
            <w:gridSpan w:val="2"/>
            <w:tcBorders>
              <w:top w:val="nil"/>
              <w:left w:val="nil"/>
              <w:bottom w:val="nil"/>
              <w:right w:val="nil"/>
            </w:tcBorders>
          </w:tcPr>
          <w:p w14:paraId="5250D4CC" w14:textId="1967AE88" w:rsidR="00847C61" w:rsidRPr="00275221" w:rsidDel="00C63ED5" w:rsidRDefault="00847C61" w:rsidP="00847C61">
            <w:pPr>
              <w:widowControl w:val="0"/>
              <w:autoSpaceDE w:val="0"/>
              <w:autoSpaceDN w:val="0"/>
              <w:adjustRightInd w:val="0"/>
              <w:spacing w:line="240" w:lineRule="auto"/>
              <w:contextualSpacing w:val="0"/>
              <w:rPr>
                <w:del w:id="4097" w:author="Arjan Kloosterboer" w:date="2017-03-14T13:46:00Z"/>
                <w:rFonts w:ascii="Calibri" w:hAnsi="Calibri" w:cs="Arial"/>
                <w:color w:val="000000"/>
                <w:sz w:val="22"/>
                <w:szCs w:val="24"/>
                <w:lang w:eastAsia="en-US"/>
              </w:rPr>
            </w:pPr>
            <w:del w:id="4098" w:author="Arjan Kloosterboer" w:date="2017-03-14T13:46:00Z">
              <w:r w:rsidRPr="00275221" w:rsidDel="00C63ED5">
                <w:rPr>
                  <w:rFonts w:ascii="Calibri" w:hAnsi="Calibri" w:cs="Arial"/>
                  <w:color w:val="000000"/>
                  <w:sz w:val="22"/>
                  <w:szCs w:val="24"/>
                  <w:lang w:eastAsia="en-US"/>
                </w:rPr>
                <w:delText xml:space="preserve">- IBAN </w:delText>
              </w:r>
            </w:del>
          </w:p>
        </w:tc>
        <w:tc>
          <w:tcPr>
            <w:tcW w:w="6120" w:type="dxa"/>
            <w:tcBorders>
              <w:top w:val="nil"/>
              <w:left w:val="nil"/>
              <w:bottom w:val="nil"/>
              <w:right w:val="nil"/>
            </w:tcBorders>
          </w:tcPr>
          <w:p w14:paraId="0200848F" w14:textId="399F69C1" w:rsidR="00847C61" w:rsidRPr="00474957" w:rsidDel="00C63ED5" w:rsidRDefault="00847C61" w:rsidP="00847C61">
            <w:pPr>
              <w:widowControl w:val="0"/>
              <w:autoSpaceDE w:val="0"/>
              <w:autoSpaceDN w:val="0"/>
              <w:adjustRightInd w:val="0"/>
              <w:spacing w:line="240" w:lineRule="auto"/>
              <w:contextualSpacing w:val="0"/>
              <w:rPr>
                <w:del w:id="4099" w:author="Arjan Kloosterboer" w:date="2017-03-14T13:46:00Z"/>
                <w:rFonts w:ascii="Calibri" w:hAnsi="Calibri" w:cs="Arial"/>
                <w:color w:val="000000"/>
                <w:sz w:val="22"/>
                <w:szCs w:val="24"/>
                <w:lang w:eastAsia="en-US"/>
              </w:rPr>
            </w:pPr>
            <w:del w:id="4100" w:author="Arjan Kloosterboer" w:date="2017-03-14T13:46:00Z">
              <w:r w:rsidRPr="00474957" w:rsidDel="00C63ED5">
                <w:rPr>
                  <w:rFonts w:ascii="Calibri" w:hAnsi="Calibri" w:cs="Arial"/>
                  <w:color w:val="000000"/>
                  <w:sz w:val="22"/>
                  <w:szCs w:val="24"/>
                  <w:lang w:eastAsia="en-US"/>
                </w:rPr>
                <w:delText xml:space="preserve">RSGB..  </w:delText>
              </w:r>
            </w:del>
          </w:p>
        </w:tc>
      </w:tr>
      <w:tr w:rsidR="00847C61" w:rsidRPr="00474957" w:rsidDel="00C63ED5" w14:paraId="5874A87D" w14:textId="7D01EDAE" w:rsidTr="000113DC">
        <w:trPr>
          <w:del w:id="4101" w:author="Arjan Kloosterboer" w:date="2017-03-14T13:46:00Z"/>
        </w:trPr>
        <w:tc>
          <w:tcPr>
            <w:tcW w:w="450" w:type="dxa"/>
            <w:tcBorders>
              <w:top w:val="nil"/>
              <w:left w:val="nil"/>
              <w:bottom w:val="nil"/>
              <w:right w:val="nil"/>
            </w:tcBorders>
          </w:tcPr>
          <w:p w14:paraId="75C39999" w14:textId="701F9D45" w:rsidR="00847C61" w:rsidRPr="00474957" w:rsidDel="00C63ED5" w:rsidRDefault="00847C61" w:rsidP="00847C61">
            <w:pPr>
              <w:widowControl w:val="0"/>
              <w:autoSpaceDE w:val="0"/>
              <w:autoSpaceDN w:val="0"/>
              <w:adjustRightInd w:val="0"/>
              <w:spacing w:line="240" w:lineRule="auto"/>
              <w:contextualSpacing w:val="0"/>
              <w:rPr>
                <w:del w:id="4102" w:author="Arjan Kloosterboer" w:date="2017-03-14T13:46:00Z"/>
                <w:rFonts w:ascii="Calibri" w:hAnsi="Calibri" w:cs="Arial"/>
                <w:color w:val="0F0F0F"/>
                <w:sz w:val="22"/>
                <w:szCs w:val="24"/>
                <w:lang w:eastAsia="en-US"/>
              </w:rPr>
            </w:pPr>
          </w:p>
        </w:tc>
        <w:tc>
          <w:tcPr>
            <w:tcW w:w="2790" w:type="dxa"/>
            <w:gridSpan w:val="2"/>
            <w:tcBorders>
              <w:top w:val="nil"/>
              <w:left w:val="nil"/>
              <w:bottom w:val="nil"/>
              <w:right w:val="nil"/>
            </w:tcBorders>
          </w:tcPr>
          <w:p w14:paraId="6BE8821C" w14:textId="07E1558F" w:rsidR="00847C61" w:rsidRPr="00275221" w:rsidDel="00C63ED5" w:rsidRDefault="00847C61" w:rsidP="00847C61">
            <w:pPr>
              <w:widowControl w:val="0"/>
              <w:autoSpaceDE w:val="0"/>
              <w:autoSpaceDN w:val="0"/>
              <w:adjustRightInd w:val="0"/>
              <w:spacing w:line="240" w:lineRule="auto"/>
              <w:contextualSpacing w:val="0"/>
              <w:rPr>
                <w:del w:id="4103" w:author="Arjan Kloosterboer" w:date="2017-03-14T13:46:00Z"/>
                <w:rFonts w:ascii="Calibri" w:hAnsi="Calibri" w:cs="Arial"/>
                <w:color w:val="000000"/>
                <w:sz w:val="22"/>
                <w:szCs w:val="24"/>
                <w:lang w:eastAsia="en-US"/>
              </w:rPr>
            </w:pPr>
            <w:del w:id="4104" w:author="Arjan Kloosterboer" w:date="2017-03-14T13:46:00Z">
              <w:r w:rsidRPr="00275221" w:rsidDel="00C63ED5">
                <w:rPr>
                  <w:rFonts w:ascii="Calibri" w:hAnsi="Calibri" w:cs="Arial"/>
                  <w:color w:val="000000"/>
                  <w:sz w:val="22"/>
                  <w:szCs w:val="24"/>
                  <w:lang w:eastAsia="en-US"/>
                </w:rPr>
                <w:delText xml:space="preserve">- BIC </w:delText>
              </w:r>
            </w:del>
          </w:p>
        </w:tc>
        <w:tc>
          <w:tcPr>
            <w:tcW w:w="6120" w:type="dxa"/>
            <w:tcBorders>
              <w:top w:val="nil"/>
              <w:left w:val="nil"/>
              <w:bottom w:val="nil"/>
              <w:right w:val="nil"/>
            </w:tcBorders>
          </w:tcPr>
          <w:p w14:paraId="51D44C01" w14:textId="6A9BFB3B" w:rsidR="00847C61" w:rsidRPr="00474957" w:rsidDel="00C63ED5" w:rsidRDefault="00847C61" w:rsidP="00847C61">
            <w:pPr>
              <w:widowControl w:val="0"/>
              <w:autoSpaceDE w:val="0"/>
              <w:autoSpaceDN w:val="0"/>
              <w:adjustRightInd w:val="0"/>
              <w:spacing w:line="240" w:lineRule="auto"/>
              <w:contextualSpacing w:val="0"/>
              <w:rPr>
                <w:del w:id="4105" w:author="Arjan Kloosterboer" w:date="2017-03-14T13:46:00Z"/>
                <w:rFonts w:ascii="Calibri" w:hAnsi="Calibri" w:cs="Arial"/>
                <w:color w:val="000000"/>
                <w:sz w:val="22"/>
                <w:szCs w:val="24"/>
                <w:lang w:eastAsia="en-US"/>
              </w:rPr>
            </w:pPr>
            <w:del w:id="4106" w:author="Arjan Kloosterboer" w:date="2017-03-14T13:46:00Z">
              <w:r w:rsidRPr="00474957" w:rsidDel="00C63ED5">
                <w:rPr>
                  <w:rFonts w:ascii="Calibri" w:hAnsi="Calibri" w:cs="Arial"/>
                  <w:color w:val="000000"/>
                  <w:sz w:val="22"/>
                  <w:szCs w:val="24"/>
                  <w:lang w:eastAsia="en-US"/>
                </w:rPr>
                <w:delText xml:space="preserve">RSGB..  </w:delText>
              </w:r>
            </w:del>
          </w:p>
        </w:tc>
      </w:tr>
    </w:tbl>
    <w:p w14:paraId="0E70B3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63C49DE" w14:textId="77777777" w:rsidTr="00847C61">
        <w:tc>
          <w:tcPr>
            <w:tcW w:w="9360" w:type="dxa"/>
            <w:gridSpan w:val="3"/>
            <w:tcBorders>
              <w:top w:val="nil"/>
              <w:left w:val="nil"/>
              <w:bottom w:val="nil"/>
              <w:right w:val="nil"/>
            </w:tcBorders>
          </w:tcPr>
          <w:p w14:paraId="149D6B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2F82E079" w14:textId="77777777" w:rsidTr="00847C61">
        <w:tc>
          <w:tcPr>
            <w:tcW w:w="450" w:type="dxa"/>
            <w:tcBorders>
              <w:top w:val="nil"/>
              <w:left w:val="nil"/>
              <w:bottom w:val="nil"/>
              <w:right w:val="nil"/>
            </w:tcBorders>
          </w:tcPr>
          <w:p w14:paraId="01EAB9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4E19D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E7282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A0651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74F15CB" w14:textId="77777777" w:rsidTr="00847C61">
        <w:tc>
          <w:tcPr>
            <w:tcW w:w="450" w:type="dxa"/>
            <w:tcBorders>
              <w:top w:val="nil"/>
              <w:left w:val="nil"/>
              <w:bottom w:val="nil"/>
              <w:right w:val="nil"/>
            </w:tcBorders>
          </w:tcPr>
          <w:p w14:paraId="4AEA4BD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96C2E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663A21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F1DAB6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VESTIGING</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104522A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VESTIGING is een specialisatie van OBJECT.</w:t>
            </w:r>
            <w:r w:rsidRPr="00474957">
              <w:rPr>
                <w:rFonts w:ascii="Arial" w:hAnsi="Arial" w:cs="Arial"/>
                <w:szCs w:val="24"/>
                <w:lang w:val="en-AU" w:eastAsia="en-US"/>
              </w:rPr>
              <w:fldChar w:fldCharType="end"/>
            </w:r>
          </w:p>
        </w:tc>
      </w:tr>
      <w:tr w:rsidR="00847C61" w:rsidRPr="00474957" w14:paraId="49F1262C" w14:textId="77777777" w:rsidTr="00847C61">
        <w:trPr>
          <w:trHeight w:hRule="exact" w:val="128"/>
        </w:trPr>
        <w:tc>
          <w:tcPr>
            <w:tcW w:w="450" w:type="dxa"/>
            <w:tcBorders>
              <w:top w:val="nil"/>
              <w:left w:val="nil"/>
              <w:bottom w:val="nil"/>
              <w:right w:val="nil"/>
            </w:tcBorders>
          </w:tcPr>
          <w:p w14:paraId="4003DE45"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F72C8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1836C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35246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0E015FC" w14:textId="77777777" w:rsidTr="00847C61">
        <w:trPr>
          <w:cantSplit/>
        </w:trPr>
        <w:tc>
          <w:tcPr>
            <w:tcW w:w="9360" w:type="dxa"/>
            <w:tcBorders>
              <w:top w:val="nil"/>
              <w:left w:val="nil"/>
              <w:bottom w:val="nil"/>
              <w:right w:val="nil"/>
            </w:tcBorders>
          </w:tcPr>
          <w:p w14:paraId="467867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1415BC2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VESTIGING die in het RGBZ gebruikt worden bij deze specialisatie van OBJECT. Zie voor de specificaties van deze gegevens het RSGB.</w:t>
            </w:r>
          </w:p>
        </w:tc>
      </w:tr>
    </w:tbl>
    <w:bookmarkStart w:id="4107" w:name="BKM_9CEF28D8_6342_4506_BE2B_94921602ACE6"/>
    <w:bookmarkEnd w:id="4107"/>
    <w:p w14:paraId="4FB83B0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WATERDEEL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50B2B269" w14:textId="77777777" w:rsidTr="00847C61">
        <w:trPr>
          <w:trHeight w:val="271"/>
        </w:trPr>
        <w:tc>
          <w:tcPr>
            <w:tcW w:w="2340" w:type="dxa"/>
            <w:gridSpan w:val="2"/>
            <w:tcBorders>
              <w:top w:val="nil"/>
              <w:left w:val="nil"/>
              <w:bottom w:val="nil"/>
              <w:right w:val="nil"/>
            </w:tcBorders>
          </w:tcPr>
          <w:p w14:paraId="69BCD37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C09028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WATERDEEL</w:t>
            </w:r>
            <w:r w:rsidRPr="00474957">
              <w:rPr>
                <w:rFonts w:ascii="Arial" w:hAnsi="Arial" w:cs="Arial"/>
                <w:szCs w:val="24"/>
                <w:lang w:val="en-AU" w:eastAsia="en-US"/>
              </w:rPr>
              <w:fldChar w:fldCharType="end"/>
            </w:r>
          </w:p>
        </w:tc>
      </w:tr>
      <w:tr w:rsidR="00847C61" w:rsidRPr="00474957" w14:paraId="524AC909" w14:textId="77777777" w:rsidTr="00847C61">
        <w:trPr>
          <w:trHeight w:hRule="exact" w:val="128"/>
        </w:trPr>
        <w:tc>
          <w:tcPr>
            <w:tcW w:w="2340" w:type="dxa"/>
            <w:gridSpan w:val="2"/>
            <w:tcBorders>
              <w:top w:val="nil"/>
              <w:left w:val="nil"/>
              <w:bottom w:val="nil"/>
              <w:right w:val="nil"/>
            </w:tcBorders>
          </w:tcPr>
          <w:p w14:paraId="727336E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90EA7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949F1D3" w14:textId="77777777" w:rsidTr="00847C61">
        <w:trPr>
          <w:trHeight w:val="151"/>
        </w:trPr>
        <w:tc>
          <w:tcPr>
            <w:tcW w:w="2340" w:type="dxa"/>
            <w:gridSpan w:val="2"/>
            <w:tcBorders>
              <w:top w:val="nil"/>
              <w:left w:val="nil"/>
              <w:bottom w:val="nil"/>
              <w:right w:val="nil"/>
            </w:tcBorders>
          </w:tcPr>
          <w:p w14:paraId="1A0F52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8EA8D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04AC486" w14:textId="77777777" w:rsidTr="00847C61">
        <w:trPr>
          <w:trHeight w:hRule="exact" w:val="128"/>
        </w:trPr>
        <w:tc>
          <w:tcPr>
            <w:tcW w:w="2340" w:type="dxa"/>
            <w:gridSpan w:val="2"/>
            <w:tcBorders>
              <w:top w:val="nil"/>
              <w:left w:val="nil"/>
              <w:bottom w:val="nil"/>
              <w:right w:val="nil"/>
            </w:tcBorders>
          </w:tcPr>
          <w:p w14:paraId="64CF0C8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620B8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6838DBF" w14:textId="77777777" w:rsidTr="00847C61">
        <w:tc>
          <w:tcPr>
            <w:tcW w:w="2340" w:type="dxa"/>
            <w:gridSpan w:val="2"/>
            <w:tcBorders>
              <w:top w:val="nil"/>
              <w:left w:val="nil"/>
              <w:bottom w:val="nil"/>
              <w:right w:val="nil"/>
            </w:tcBorders>
          </w:tcPr>
          <w:p w14:paraId="2F623A3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665F711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6302C91" w14:textId="77777777" w:rsidTr="00847C61">
        <w:trPr>
          <w:trHeight w:hRule="exact" w:val="241"/>
        </w:trPr>
        <w:tc>
          <w:tcPr>
            <w:tcW w:w="2340" w:type="dxa"/>
            <w:gridSpan w:val="2"/>
            <w:tcBorders>
              <w:top w:val="nil"/>
              <w:left w:val="nil"/>
              <w:bottom w:val="nil"/>
              <w:right w:val="nil"/>
            </w:tcBorders>
          </w:tcPr>
          <w:p w14:paraId="2FE1D0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4FFD8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5CB5A2F" w14:textId="77777777" w:rsidTr="00847C61">
        <w:tc>
          <w:tcPr>
            <w:tcW w:w="2340" w:type="dxa"/>
            <w:gridSpan w:val="2"/>
            <w:tcBorders>
              <w:top w:val="nil"/>
              <w:left w:val="nil"/>
              <w:bottom w:val="nil"/>
              <w:right w:val="nil"/>
            </w:tcBorders>
          </w:tcPr>
          <w:p w14:paraId="612AA8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C7D81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A6E15A2" w14:textId="77777777" w:rsidTr="00847C61">
        <w:tc>
          <w:tcPr>
            <w:tcW w:w="450" w:type="dxa"/>
            <w:tcBorders>
              <w:top w:val="nil"/>
              <w:left w:val="nil"/>
              <w:bottom w:val="nil"/>
              <w:right w:val="nil"/>
            </w:tcBorders>
          </w:tcPr>
          <w:p w14:paraId="554F8D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08" w:name="BKM_0D23F91B_6074_4b3a_8740_616F26BBC5D7"/>
          </w:p>
        </w:tc>
        <w:tc>
          <w:tcPr>
            <w:tcW w:w="2790" w:type="dxa"/>
            <w:gridSpan w:val="2"/>
            <w:tcBorders>
              <w:top w:val="nil"/>
              <w:left w:val="nil"/>
              <w:bottom w:val="nil"/>
              <w:right w:val="nil"/>
            </w:tcBorders>
          </w:tcPr>
          <w:p w14:paraId="680190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1F0ABF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3A30BC8F" w14:textId="77777777" w:rsidTr="00847C61">
        <w:tc>
          <w:tcPr>
            <w:tcW w:w="450" w:type="dxa"/>
            <w:tcBorders>
              <w:top w:val="nil"/>
              <w:left w:val="nil"/>
              <w:bottom w:val="nil"/>
              <w:right w:val="nil"/>
            </w:tcBorders>
          </w:tcPr>
          <w:p w14:paraId="6C40DE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F94E41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DFFD2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08"/>
      </w:tr>
      <w:tr w:rsidR="00847C61" w:rsidRPr="00474957" w14:paraId="474A7512" w14:textId="77777777" w:rsidTr="00847C61">
        <w:tc>
          <w:tcPr>
            <w:tcW w:w="450" w:type="dxa"/>
            <w:tcBorders>
              <w:top w:val="nil"/>
              <w:left w:val="nil"/>
              <w:bottom w:val="nil"/>
              <w:right w:val="nil"/>
            </w:tcBorders>
          </w:tcPr>
          <w:p w14:paraId="7ABE8A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09" w:name="BKM_C31E7CFE_D3EC_4ef0_86D2_158CFEDADD14"/>
          </w:p>
        </w:tc>
        <w:tc>
          <w:tcPr>
            <w:tcW w:w="2790" w:type="dxa"/>
            <w:gridSpan w:val="2"/>
            <w:tcBorders>
              <w:top w:val="nil"/>
              <w:left w:val="nil"/>
              <w:bottom w:val="nil"/>
              <w:right w:val="nil"/>
            </w:tcBorders>
          </w:tcPr>
          <w:p w14:paraId="7ACE4E5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7A09A4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09"/>
      </w:tr>
      <w:tr w:rsidR="00847C61" w:rsidRPr="00474957" w14:paraId="0F175E0A" w14:textId="77777777" w:rsidTr="00847C61">
        <w:tc>
          <w:tcPr>
            <w:tcW w:w="450" w:type="dxa"/>
            <w:tcBorders>
              <w:top w:val="nil"/>
              <w:left w:val="nil"/>
              <w:bottom w:val="nil"/>
              <w:right w:val="nil"/>
            </w:tcBorders>
          </w:tcPr>
          <w:p w14:paraId="0E7A1B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0" w:name="BKM_DA0AF0E3_5922_48d8_9380_021D6EC22C31"/>
          </w:p>
        </w:tc>
        <w:tc>
          <w:tcPr>
            <w:tcW w:w="2790" w:type="dxa"/>
            <w:gridSpan w:val="2"/>
            <w:tcBorders>
              <w:top w:val="nil"/>
              <w:left w:val="nil"/>
              <w:bottom w:val="nil"/>
              <w:right w:val="nil"/>
            </w:tcBorders>
          </w:tcPr>
          <w:p w14:paraId="7D909A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F8B53B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0"/>
      </w:tr>
      <w:tr w:rsidR="00847C61" w:rsidRPr="00474957" w14:paraId="1A84ED5F" w14:textId="77777777" w:rsidTr="00847C61">
        <w:tc>
          <w:tcPr>
            <w:tcW w:w="450" w:type="dxa"/>
            <w:tcBorders>
              <w:top w:val="nil"/>
              <w:left w:val="nil"/>
              <w:bottom w:val="nil"/>
              <w:right w:val="nil"/>
            </w:tcBorders>
          </w:tcPr>
          <w:p w14:paraId="0E7F4E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1" w:name="BKM_F0F23BA0_E426_4244_88E9_4D753FA81E4A"/>
          </w:p>
        </w:tc>
        <w:tc>
          <w:tcPr>
            <w:tcW w:w="2790" w:type="dxa"/>
            <w:gridSpan w:val="2"/>
            <w:tcBorders>
              <w:top w:val="nil"/>
              <w:left w:val="nil"/>
              <w:bottom w:val="nil"/>
              <w:right w:val="nil"/>
            </w:tcBorders>
          </w:tcPr>
          <w:p w14:paraId="45008A9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D084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1"/>
      </w:tr>
      <w:tr w:rsidR="00847C61" w:rsidRPr="00474957" w14:paraId="3581761C" w14:textId="77777777" w:rsidTr="00847C61">
        <w:tc>
          <w:tcPr>
            <w:tcW w:w="450" w:type="dxa"/>
            <w:tcBorders>
              <w:top w:val="nil"/>
              <w:left w:val="nil"/>
              <w:bottom w:val="nil"/>
              <w:right w:val="nil"/>
            </w:tcBorders>
          </w:tcPr>
          <w:p w14:paraId="7893110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2" w:name="BKM_5DB88A1D_A319_48f0_9273_4B13F7B0260B"/>
          </w:p>
        </w:tc>
        <w:tc>
          <w:tcPr>
            <w:tcW w:w="2790" w:type="dxa"/>
            <w:gridSpan w:val="2"/>
            <w:tcBorders>
              <w:top w:val="nil"/>
              <w:left w:val="nil"/>
              <w:bottom w:val="nil"/>
              <w:right w:val="nil"/>
            </w:tcBorders>
          </w:tcPr>
          <w:p w14:paraId="3D0035B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C1AA6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2"/>
      </w:tr>
      <w:tr w:rsidR="00847C61" w:rsidRPr="00474957" w14:paraId="493986D7" w14:textId="77777777" w:rsidTr="00847C61">
        <w:tc>
          <w:tcPr>
            <w:tcW w:w="450" w:type="dxa"/>
            <w:tcBorders>
              <w:top w:val="nil"/>
              <w:left w:val="nil"/>
              <w:bottom w:val="nil"/>
              <w:right w:val="nil"/>
            </w:tcBorders>
          </w:tcPr>
          <w:p w14:paraId="429CDE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3" w:name="BKM_81E140D7_9004_4a1a_B5BD_8D8510A82C63"/>
          </w:p>
        </w:tc>
        <w:tc>
          <w:tcPr>
            <w:tcW w:w="2790" w:type="dxa"/>
            <w:gridSpan w:val="2"/>
            <w:tcBorders>
              <w:top w:val="nil"/>
              <w:left w:val="nil"/>
              <w:bottom w:val="nil"/>
              <w:right w:val="nil"/>
            </w:tcBorders>
          </w:tcPr>
          <w:p w14:paraId="17155A6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waterdeel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93AA0D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WATERDEEL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waterdeel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3"/>
      </w:tr>
    </w:tbl>
    <w:p w14:paraId="3EF6B0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E853B10" w14:textId="77777777" w:rsidTr="00847C61">
        <w:tc>
          <w:tcPr>
            <w:tcW w:w="9360" w:type="dxa"/>
            <w:gridSpan w:val="3"/>
            <w:tcBorders>
              <w:top w:val="nil"/>
              <w:left w:val="nil"/>
              <w:bottom w:val="nil"/>
              <w:right w:val="nil"/>
            </w:tcBorders>
          </w:tcPr>
          <w:p w14:paraId="18CD14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3B74264D" w14:textId="77777777" w:rsidTr="00847C61">
        <w:tc>
          <w:tcPr>
            <w:tcW w:w="450" w:type="dxa"/>
            <w:tcBorders>
              <w:top w:val="nil"/>
              <w:left w:val="nil"/>
              <w:bottom w:val="nil"/>
              <w:right w:val="nil"/>
            </w:tcBorders>
          </w:tcPr>
          <w:p w14:paraId="2837A0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90F070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08DF7E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16B46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89F8A3A" w14:textId="77777777" w:rsidTr="00847C61">
        <w:tc>
          <w:tcPr>
            <w:tcW w:w="450" w:type="dxa"/>
            <w:tcBorders>
              <w:top w:val="nil"/>
              <w:left w:val="nil"/>
              <w:bottom w:val="nil"/>
              <w:right w:val="nil"/>
            </w:tcBorders>
          </w:tcPr>
          <w:p w14:paraId="71EE3269"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A10C93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510388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0F96F60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WATERDEEL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D69383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WATERDEEL is een specialisatie van OBJECT.</w:t>
            </w:r>
            <w:r w:rsidRPr="00474957">
              <w:rPr>
                <w:rFonts w:ascii="Arial" w:hAnsi="Arial" w:cs="Arial"/>
                <w:szCs w:val="24"/>
                <w:lang w:val="en-AU" w:eastAsia="en-US"/>
              </w:rPr>
              <w:fldChar w:fldCharType="end"/>
            </w:r>
          </w:p>
        </w:tc>
      </w:tr>
      <w:tr w:rsidR="00847C61" w:rsidRPr="00474957" w14:paraId="41EDE4E3" w14:textId="77777777" w:rsidTr="00847C61">
        <w:trPr>
          <w:trHeight w:hRule="exact" w:val="128"/>
        </w:trPr>
        <w:tc>
          <w:tcPr>
            <w:tcW w:w="450" w:type="dxa"/>
            <w:tcBorders>
              <w:top w:val="nil"/>
              <w:left w:val="nil"/>
              <w:bottom w:val="nil"/>
              <w:right w:val="nil"/>
            </w:tcBorders>
          </w:tcPr>
          <w:p w14:paraId="5B869588"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552360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494046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E72BC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35BD8396" w14:textId="77777777" w:rsidTr="00847C61">
        <w:trPr>
          <w:cantSplit/>
        </w:trPr>
        <w:tc>
          <w:tcPr>
            <w:tcW w:w="9360" w:type="dxa"/>
            <w:tcBorders>
              <w:top w:val="nil"/>
              <w:left w:val="nil"/>
              <w:bottom w:val="nil"/>
              <w:right w:val="nil"/>
            </w:tcBorders>
          </w:tcPr>
          <w:p w14:paraId="72C199E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83A0AD0"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WATERDEEL die in het RGBZ gebruikt worden bij deze specialisatie van OBJECT. Zie voor de specificaties van deze gegevens het RSGB.</w:t>
            </w:r>
          </w:p>
        </w:tc>
      </w:tr>
    </w:tbl>
    <w:bookmarkStart w:id="4114" w:name="BKM_B55F3288_00C2_43d5_AC9A_AC6ED7036300"/>
    <w:bookmarkEnd w:id="4114"/>
    <w:p w14:paraId="426DE9E8"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WEGDEEL</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6924869" w14:textId="77777777" w:rsidTr="00847C61">
        <w:trPr>
          <w:trHeight w:val="271"/>
        </w:trPr>
        <w:tc>
          <w:tcPr>
            <w:tcW w:w="2340" w:type="dxa"/>
            <w:gridSpan w:val="2"/>
            <w:tcBorders>
              <w:top w:val="nil"/>
              <w:left w:val="nil"/>
              <w:bottom w:val="nil"/>
              <w:right w:val="nil"/>
            </w:tcBorders>
          </w:tcPr>
          <w:p w14:paraId="0DB35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31137B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WEGDEEL</w:t>
            </w:r>
            <w:r w:rsidRPr="00474957">
              <w:rPr>
                <w:rFonts w:ascii="Arial" w:hAnsi="Arial" w:cs="Arial"/>
                <w:szCs w:val="24"/>
                <w:lang w:val="en-AU" w:eastAsia="en-US"/>
              </w:rPr>
              <w:fldChar w:fldCharType="end"/>
            </w:r>
          </w:p>
        </w:tc>
      </w:tr>
      <w:tr w:rsidR="00847C61" w:rsidRPr="00474957" w14:paraId="5462D09C" w14:textId="77777777" w:rsidTr="00847C61">
        <w:trPr>
          <w:trHeight w:hRule="exact" w:val="128"/>
        </w:trPr>
        <w:tc>
          <w:tcPr>
            <w:tcW w:w="2340" w:type="dxa"/>
            <w:gridSpan w:val="2"/>
            <w:tcBorders>
              <w:top w:val="nil"/>
              <w:left w:val="nil"/>
              <w:bottom w:val="nil"/>
              <w:right w:val="nil"/>
            </w:tcBorders>
          </w:tcPr>
          <w:p w14:paraId="24F0A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F2047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19B8826" w14:textId="77777777" w:rsidTr="00847C61">
        <w:trPr>
          <w:trHeight w:val="151"/>
        </w:trPr>
        <w:tc>
          <w:tcPr>
            <w:tcW w:w="2340" w:type="dxa"/>
            <w:gridSpan w:val="2"/>
            <w:tcBorders>
              <w:top w:val="nil"/>
              <w:left w:val="nil"/>
              <w:bottom w:val="nil"/>
              <w:right w:val="nil"/>
            </w:tcBorders>
          </w:tcPr>
          <w:p w14:paraId="6DE9E0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40636E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7E988666" w14:textId="77777777" w:rsidTr="00847C61">
        <w:trPr>
          <w:trHeight w:hRule="exact" w:val="128"/>
        </w:trPr>
        <w:tc>
          <w:tcPr>
            <w:tcW w:w="2340" w:type="dxa"/>
            <w:gridSpan w:val="2"/>
            <w:tcBorders>
              <w:top w:val="nil"/>
              <w:left w:val="nil"/>
              <w:bottom w:val="nil"/>
              <w:right w:val="nil"/>
            </w:tcBorders>
          </w:tcPr>
          <w:p w14:paraId="06C2E4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DC80C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1A3086F" w14:textId="77777777" w:rsidTr="00847C61">
        <w:tc>
          <w:tcPr>
            <w:tcW w:w="2340" w:type="dxa"/>
            <w:gridSpan w:val="2"/>
            <w:tcBorders>
              <w:top w:val="nil"/>
              <w:left w:val="nil"/>
              <w:bottom w:val="nil"/>
              <w:right w:val="nil"/>
            </w:tcBorders>
          </w:tcPr>
          <w:p w14:paraId="3C68ED1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05B82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41498112" w14:textId="77777777" w:rsidTr="00847C61">
        <w:trPr>
          <w:trHeight w:hRule="exact" w:val="241"/>
        </w:trPr>
        <w:tc>
          <w:tcPr>
            <w:tcW w:w="2340" w:type="dxa"/>
            <w:gridSpan w:val="2"/>
            <w:tcBorders>
              <w:top w:val="nil"/>
              <w:left w:val="nil"/>
              <w:bottom w:val="nil"/>
              <w:right w:val="nil"/>
            </w:tcBorders>
          </w:tcPr>
          <w:p w14:paraId="16876E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49B9F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0F664B8" w14:textId="77777777" w:rsidTr="00847C61">
        <w:tc>
          <w:tcPr>
            <w:tcW w:w="2340" w:type="dxa"/>
            <w:gridSpan w:val="2"/>
            <w:tcBorders>
              <w:top w:val="nil"/>
              <w:left w:val="nil"/>
              <w:bottom w:val="nil"/>
              <w:right w:val="nil"/>
            </w:tcBorders>
          </w:tcPr>
          <w:p w14:paraId="3BE965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3E706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66B1AB0" w14:textId="77777777" w:rsidTr="00847C61">
        <w:tc>
          <w:tcPr>
            <w:tcW w:w="450" w:type="dxa"/>
            <w:tcBorders>
              <w:top w:val="nil"/>
              <w:left w:val="nil"/>
              <w:bottom w:val="nil"/>
              <w:right w:val="nil"/>
            </w:tcBorders>
          </w:tcPr>
          <w:p w14:paraId="1782C7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15" w:name="BKM_A3A1CFD6_12A5_41cc_8233_B66964A25054"/>
          </w:p>
        </w:tc>
        <w:tc>
          <w:tcPr>
            <w:tcW w:w="2790" w:type="dxa"/>
            <w:gridSpan w:val="2"/>
            <w:tcBorders>
              <w:top w:val="nil"/>
              <w:left w:val="nil"/>
              <w:bottom w:val="nil"/>
              <w:right w:val="nil"/>
            </w:tcBorders>
          </w:tcPr>
          <w:p w14:paraId="0F3D9EB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49FE28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0908273" w14:textId="77777777" w:rsidTr="00847C61">
        <w:tc>
          <w:tcPr>
            <w:tcW w:w="450" w:type="dxa"/>
            <w:tcBorders>
              <w:top w:val="nil"/>
              <w:left w:val="nil"/>
              <w:bottom w:val="nil"/>
              <w:right w:val="nil"/>
            </w:tcBorders>
          </w:tcPr>
          <w:p w14:paraId="45EBA15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B9A34F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Type weg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5EDD8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Type weg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5"/>
      </w:tr>
      <w:tr w:rsidR="00847C61" w:rsidRPr="00474957" w14:paraId="3B162BE2" w14:textId="77777777" w:rsidTr="00847C61">
        <w:tc>
          <w:tcPr>
            <w:tcW w:w="450" w:type="dxa"/>
            <w:tcBorders>
              <w:top w:val="nil"/>
              <w:left w:val="nil"/>
              <w:bottom w:val="nil"/>
              <w:right w:val="nil"/>
            </w:tcBorders>
          </w:tcPr>
          <w:p w14:paraId="72E96C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6" w:name="BKM_C7B0715E_1D3B_4561_A4A8_1C3DE88B9B26"/>
          </w:p>
        </w:tc>
        <w:tc>
          <w:tcPr>
            <w:tcW w:w="2790" w:type="dxa"/>
            <w:gridSpan w:val="2"/>
            <w:tcBorders>
              <w:top w:val="nil"/>
              <w:left w:val="nil"/>
              <w:bottom w:val="nil"/>
              <w:right w:val="nil"/>
            </w:tcBorders>
          </w:tcPr>
          <w:p w14:paraId="7FF8A02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2589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Identificatie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6"/>
      </w:tr>
      <w:tr w:rsidR="00847C61" w:rsidRPr="00474957" w14:paraId="5657E633" w14:textId="77777777" w:rsidTr="00847C61">
        <w:tc>
          <w:tcPr>
            <w:tcW w:w="450" w:type="dxa"/>
            <w:tcBorders>
              <w:top w:val="nil"/>
              <w:left w:val="nil"/>
              <w:bottom w:val="nil"/>
              <w:right w:val="nil"/>
            </w:tcBorders>
          </w:tcPr>
          <w:p w14:paraId="5C9E5EA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7" w:name="BKM_CBCB4C46_64F8_4190_96BB_25D1A4B7B930"/>
          </w:p>
        </w:tc>
        <w:tc>
          <w:tcPr>
            <w:tcW w:w="2790" w:type="dxa"/>
            <w:gridSpan w:val="2"/>
            <w:tcBorders>
              <w:top w:val="nil"/>
              <w:left w:val="nil"/>
              <w:bottom w:val="nil"/>
              <w:right w:val="nil"/>
            </w:tcBorders>
          </w:tcPr>
          <w:p w14:paraId="42A24E4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A23F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7"/>
      </w:tr>
      <w:tr w:rsidR="00847C61" w:rsidRPr="00474957" w14:paraId="64205EE9" w14:textId="77777777" w:rsidTr="00847C61">
        <w:tc>
          <w:tcPr>
            <w:tcW w:w="450" w:type="dxa"/>
            <w:tcBorders>
              <w:top w:val="nil"/>
              <w:left w:val="nil"/>
              <w:bottom w:val="nil"/>
              <w:right w:val="nil"/>
            </w:tcBorders>
          </w:tcPr>
          <w:p w14:paraId="05270E6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8" w:name="BKM_707103C4_2114_4ea0_87F3_433058B0ECC0"/>
          </w:p>
        </w:tc>
        <w:tc>
          <w:tcPr>
            <w:tcW w:w="2790" w:type="dxa"/>
            <w:gridSpan w:val="2"/>
            <w:tcBorders>
              <w:top w:val="nil"/>
              <w:left w:val="nil"/>
              <w:bottom w:val="nil"/>
              <w:right w:val="nil"/>
            </w:tcBorders>
          </w:tcPr>
          <w:p w14:paraId="465FE05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Naam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72DD3B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8"/>
      </w:tr>
      <w:tr w:rsidR="00847C61" w:rsidRPr="00474957" w14:paraId="7A9C700A" w14:textId="77777777" w:rsidTr="00847C61">
        <w:tc>
          <w:tcPr>
            <w:tcW w:w="450" w:type="dxa"/>
            <w:tcBorders>
              <w:top w:val="nil"/>
              <w:left w:val="nil"/>
              <w:bottom w:val="nil"/>
              <w:right w:val="nil"/>
            </w:tcBorders>
          </w:tcPr>
          <w:p w14:paraId="48E5F06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19" w:name="BKM_6140CACC_883A_4c84_AB86_6DB495437F82"/>
          </w:p>
        </w:tc>
        <w:tc>
          <w:tcPr>
            <w:tcW w:w="2790" w:type="dxa"/>
            <w:gridSpan w:val="2"/>
            <w:tcBorders>
              <w:top w:val="nil"/>
              <w:left w:val="nil"/>
              <w:bottom w:val="nil"/>
              <w:right w:val="nil"/>
            </w:tcBorders>
          </w:tcPr>
          <w:p w14:paraId="38447E8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B5E1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19"/>
      </w:tr>
      <w:tr w:rsidR="00847C61" w:rsidRPr="00474957" w14:paraId="688BDE48" w14:textId="77777777" w:rsidTr="00847C61">
        <w:tc>
          <w:tcPr>
            <w:tcW w:w="450" w:type="dxa"/>
            <w:tcBorders>
              <w:top w:val="nil"/>
              <w:left w:val="nil"/>
              <w:bottom w:val="nil"/>
              <w:right w:val="nil"/>
            </w:tcBorders>
          </w:tcPr>
          <w:p w14:paraId="5E8318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0" w:name="BKM_197CD7BD_5D84_42f4_96F8_7A3F71F1AFFB"/>
          </w:p>
        </w:tc>
        <w:tc>
          <w:tcPr>
            <w:tcW w:w="2790" w:type="dxa"/>
            <w:gridSpan w:val="2"/>
            <w:tcBorders>
              <w:top w:val="nil"/>
              <w:left w:val="nil"/>
              <w:bottom w:val="nil"/>
              <w:right w:val="nil"/>
            </w:tcBorders>
          </w:tcPr>
          <w:p w14:paraId="663FBF8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wegdeel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6A4BA4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WEGDEEL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wegdeel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0"/>
      </w:tr>
    </w:tbl>
    <w:p w14:paraId="58DB66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7C928FF" w14:textId="77777777" w:rsidTr="00847C61">
        <w:tc>
          <w:tcPr>
            <w:tcW w:w="9360" w:type="dxa"/>
            <w:gridSpan w:val="3"/>
            <w:tcBorders>
              <w:top w:val="nil"/>
              <w:left w:val="nil"/>
              <w:bottom w:val="nil"/>
              <w:right w:val="nil"/>
            </w:tcBorders>
          </w:tcPr>
          <w:p w14:paraId="74053B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1617AE76" w14:textId="77777777" w:rsidTr="00847C61">
        <w:tc>
          <w:tcPr>
            <w:tcW w:w="450" w:type="dxa"/>
            <w:tcBorders>
              <w:top w:val="nil"/>
              <w:left w:val="nil"/>
              <w:bottom w:val="nil"/>
              <w:right w:val="nil"/>
            </w:tcBorders>
          </w:tcPr>
          <w:p w14:paraId="4B3683C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056AF5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3602CD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4BA50E0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3D7AD2F" w14:textId="77777777" w:rsidTr="00847C61">
        <w:tc>
          <w:tcPr>
            <w:tcW w:w="450" w:type="dxa"/>
            <w:tcBorders>
              <w:top w:val="nil"/>
              <w:left w:val="nil"/>
              <w:bottom w:val="nil"/>
              <w:right w:val="nil"/>
            </w:tcBorders>
          </w:tcPr>
          <w:p w14:paraId="258C93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D0DE1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891E6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049D8F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WEGDEEL</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3C14C50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end"/>
            </w:r>
            <w:r w:rsidR="00847C61" w:rsidRPr="00474957">
              <w:rPr>
                <w:rFonts w:ascii="Calibri" w:hAnsi="Calibri" w:cs="Arial"/>
                <w:color w:val="000000"/>
                <w:sz w:val="22"/>
                <w:szCs w:val="24"/>
                <w:lang w:eastAsia="en-US"/>
              </w:rPr>
              <w:t>Een WEGDEEL is een specialisatie van  OBJECT.</w:t>
            </w:r>
          </w:p>
        </w:tc>
      </w:tr>
      <w:tr w:rsidR="00847C61" w:rsidRPr="00474957" w14:paraId="58A13EA5" w14:textId="77777777" w:rsidTr="00847C61">
        <w:trPr>
          <w:trHeight w:hRule="exact" w:val="128"/>
        </w:trPr>
        <w:tc>
          <w:tcPr>
            <w:tcW w:w="450" w:type="dxa"/>
            <w:tcBorders>
              <w:top w:val="nil"/>
              <w:left w:val="nil"/>
              <w:bottom w:val="nil"/>
              <w:right w:val="nil"/>
            </w:tcBorders>
          </w:tcPr>
          <w:p w14:paraId="041B9F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2BFA0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7C76121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CED19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5C325C2D" w14:textId="77777777" w:rsidTr="00847C61">
        <w:trPr>
          <w:cantSplit/>
        </w:trPr>
        <w:tc>
          <w:tcPr>
            <w:tcW w:w="9360" w:type="dxa"/>
            <w:tcBorders>
              <w:top w:val="nil"/>
              <w:left w:val="nil"/>
              <w:bottom w:val="nil"/>
              <w:right w:val="nil"/>
            </w:tcBorders>
          </w:tcPr>
          <w:p w14:paraId="6EFD1F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7FB19F1F"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WEGDEEL die in het RGBZ gebruikt worden bij deze specialisatie van OBJECT. Zie voor de specificaties van deze gegevens het RSGB.</w:t>
            </w:r>
          </w:p>
        </w:tc>
      </w:tr>
    </w:tbl>
    <w:bookmarkStart w:id="4121" w:name="BKM_5322858D_DDDD_446f_AC6C_90938AF1F8DE"/>
    <w:bookmarkEnd w:id="4121"/>
    <w:p w14:paraId="13070431"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WIJK</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6425D089" w14:textId="77777777" w:rsidTr="00847C61">
        <w:trPr>
          <w:trHeight w:val="271"/>
        </w:trPr>
        <w:tc>
          <w:tcPr>
            <w:tcW w:w="2340" w:type="dxa"/>
            <w:gridSpan w:val="2"/>
            <w:tcBorders>
              <w:top w:val="nil"/>
              <w:left w:val="nil"/>
              <w:bottom w:val="nil"/>
              <w:right w:val="nil"/>
            </w:tcBorders>
          </w:tcPr>
          <w:p w14:paraId="0F38771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43E469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w:t>
            </w:r>
            <w:r w:rsidRPr="00474957">
              <w:rPr>
                <w:rFonts w:ascii="Arial" w:hAnsi="Arial" w:cs="Arial"/>
                <w:szCs w:val="24"/>
                <w:lang w:val="en-AU" w:eastAsia="en-US"/>
              </w:rPr>
              <w:fldChar w:fldCharType="end"/>
            </w:r>
          </w:p>
        </w:tc>
      </w:tr>
      <w:tr w:rsidR="00847C61" w:rsidRPr="00474957" w14:paraId="27D970EF" w14:textId="77777777" w:rsidTr="00847C61">
        <w:trPr>
          <w:trHeight w:hRule="exact" w:val="128"/>
        </w:trPr>
        <w:tc>
          <w:tcPr>
            <w:tcW w:w="2340" w:type="dxa"/>
            <w:gridSpan w:val="2"/>
            <w:tcBorders>
              <w:top w:val="nil"/>
              <w:left w:val="nil"/>
              <w:bottom w:val="nil"/>
              <w:right w:val="nil"/>
            </w:tcBorders>
          </w:tcPr>
          <w:p w14:paraId="19BE09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A8E157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517E01E" w14:textId="77777777" w:rsidTr="00847C61">
        <w:trPr>
          <w:trHeight w:val="151"/>
        </w:trPr>
        <w:tc>
          <w:tcPr>
            <w:tcW w:w="2340" w:type="dxa"/>
            <w:gridSpan w:val="2"/>
            <w:tcBorders>
              <w:top w:val="nil"/>
              <w:left w:val="nil"/>
              <w:bottom w:val="nil"/>
              <w:right w:val="nil"/>
            </w:tcBorders>
          </w:tcPr>
          <w:p w14:paraId="5BCE55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15ACE6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B2A2E08" w14:textId="77777777" w:rsidTr="00847C61">
        <w:trPr>
          <w:trHeight w:hRule="exact" w:val="128"/>
        </w:trPr>
        <w:tc>
          <w:tcPr>
            <w:tcW w:w="2340" w:type="dxa"/>
            <w:gridSpan w:val="2"/>
            <w:tcBorders>
              <w:top w:val="nil"/>
              <w:left w:val="nil"/>
              <w:bottom w:val="nil"/>
              <w:right w:val="nil"/>
            </w:tcBorders>
          </w:tcPr>
          <w:p w14:paraId="1FFD92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DEAFE4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0A77DB2" w14:textId="77777777" w:rsidTr="00847C61">
        <w:tc>
          <w:tcPr>
            <w:tcW w:w="2340" w:type="dxa"/>
            <w:gridSpan w:val="2"/>
            <w:tcBorders>
              <w:top w:val="nil"/>
              <w:left w:val="nil"/>
              <w:bottom w:val="nil"/>
              <w:right w:val="nil"/>
            </w:tcBorders>
          </w:tcPr>
          <w:p w14:paraId="3C34B7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D7F1D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41E9E65" w14:textId="77777777" w:rsidTr="00847C61">
        <w:trPr>
          <w:trHeight w:hRule="exact" w:val="241"/>
        </w:trPr>
        <w:tc>
          <w:tcPr>
            <w:tcW w:w="2340" w:type="dxa"/>
            <w:gridSpan w:val="2"/>
            <w:tcBorders>
              <w:top w:val="nil"/>
              <w:left w:val="nil"/>
              <w:bottom w:val="nil"/>
              <w:right w:val="nil"/>
            </w:tcBorders>
          </w:tcPr>
          <w:p w14:paraId="548DD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00829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8533DDC" w14:textId="77777777" w:rsidTr="00847C61">
        <w:tc>
          <w:tcPr>
            <w:tcW w:w="2340" w:type="dxa"/>
            <w:gridSpan w:val="2"/>
            <w:tcBorders>
              <w:top w:val="nil"/>
              <w:left w:val="nil"/>
              <w:bottom w:val="nil"/>
              <w:right w:val="nil"/>
            </w:tcBorders>
          </w:tcPr>
          <w:p w14:paraId="15AF668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4FC263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5F5EFB6" w14:textId="77777777" w:rsidTr="00847C61">
        <w:tc>
          <w:tcPr>
            <w:tcW w:w="450" w:type="dxa"/>
            <w:tcBorders>
              <w:top w:val="nil"/>
              <w:left w:val="nil"/>
              <w:bottom w:val="nil"/>
              <w:right w:val="nil"/>
            </w:tcBorders>
          </w:tcPr>
          <w:p w14:paraId="0C7903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22" w:name="BKM_BBB975EE_5693_4825_81BC_4720B43F3BD3"/>
          </w:p>
        </w:tc>
        <w:tc>
          <w:tcPr>
            <w:tcW w:w="2790" w:type="dxa"/>
            <w:gridSpan w:val="2"/>
            <w:tcBorders>
              <w:top w:val="nil"/>
              <w:left w:val="nil"/>
              <w:bottom w:val="nil"/>
              <w:right w:val="nil"/>
            </w:tcBorders>
          </w:tcPr>
          <w:p w14:paraId="19750E4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AB1E6F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127B39F2" w14:textId="77777777" w:rsidTr="00847C61">
        <w:tc>
          <w:tcPr>
            <w:tcW w:w="450" w:type="dxa"/>
            <w:tcBorders>
              <w:top w:val="nil"/>
              <w:left w:val="nil"/>
              <w:bottom w:val="nil"/>
              <w:right w:val="nil"/>
            </w:tcBorders>
          </w:tcPr>
          <w:p w14:paraId="56FA07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0FE0F3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D9B86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2"/>
      </w:tr>
      <w:tr w:rsidR="00847C61" w:rsidRPr="00474957" w14:paraId="2CB1CB6F" w14:textId="77777777" w:rsidTr="00847C61">
        <w:tc>
          <w:tcPr>
            <w:tcW w:w="450" w:type="dxa"/>
            <w:tcBorders>
              <w:top w:val="nil"/>
              <w:left w:val="nil"/>
              <w:bottom w:val="nil"/>
              <w:right w:val="nil"/>
            </w:tcBorders>
          </w:tcPr>
          <w:p w14:paraId="1C6ABED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3" w:name="BKM_1945C40B_A232_4eb4_8D13_C31B8E36A8C9"/>
          </w:p>
        </w:tc>
        <w:tc>
          <w:tcPr>
            <w:tcW w:w="2790" w:type="dxa"/>
            <w:gridSpan w:val="2"/>
            <w:tcBorders>
              <w:top w:val="nil"/>
              <w:left w:val="nil"/>
              <w:bottom w:val="nil"/>
              <w:right w:val="nil"/>
            </w:tcBorders>
          </w:tcPr>
          <w:p w14:paraId="46276A3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1217C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3"/>
      </w:tr>
      <w:tr w:rsidR="00847C61" w:rsidRPr="00474957" w14:paraId="778BF918" w14:textId="77777777" w:rsidTr="00847C61">
        <w:tc>
          <w:tcPr>
            <w:tcW w:w="450" w:type="dxa"/>
            <w:tcBorders>
              <w:top w:val="nil"/>
              <w:left w:val="nil"/>
              <w:bottom w:val="nil"/>
              <w:right w:val="nil"/>
            </w:tcBorders>
          </w:tcPr>
          <w:p w14:paraId="3BD63D4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4" w:name="BKM_474F00F1_3678_4b05_9994_72371EF767D9"/>
          </w:p>
        </w:tc>
        <w:tc>
          <w:tcPr>
            <w:tcW w:w="2790" w:type="dxa"/>
            <w:gridSpan w:val="2"/>
            <w:tcBorders>
              <w:top w:val="nil"/>
              <w:left w:val="nil"/>
              <w:bottom w:val="nil"/>
              <w:right w:val="nil"/>
            </w:tcBorders>
          </w:tcPr>
          <w:p w14:paraId="24F9084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Wijkgeometrie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0C097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Wijkgeometrie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4"/>
      </w:tr>
      <w:tr w:rsidR="00847C61" w:rsidRPr="00474957" w14:paraId="281E04C1" w14:textId="77777777" w:rsidTr="00847C61">
        <w:tc>
          <w:tcPr>
            <w:tcW w:w="450" w:type="dxa"/>
            <w:tcBorders>
              <w:top w:val="nil"/>
              <w:left w:val="nil"/>
              <w:bottom w:val="nil"/>
              <w:right w:val="nil"/>
            </w:tcBorders>
          </w:tcPr>
          <w:p w14:paraId="4FE0105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5" w:name="BKM_1BCC96A5_AFE0_4d0a_B09F_C50B26A572F5"/>
          </w:p>
        </w:tc>
        <w:tc>
          <w:tcPr>
            <w:tcW w:w="2790" w:type="dxa"/>
            <w:gridSpan w:val="2"/>
            <w:tcBorders>
              <w:top w:val="nil"/>
              <w:left w:val="nil"/>
              <w:bottom w:val="nil"/>
              <w:right w:val="nil"/>
            </w:tcBorders>
          </w:tcPr>
          <w:p w14:paraId="61DEEFE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wijk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A57F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wijk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5"/>
      </w:tr>
      <w:tr w:rsidR="00847C61" w:rsidRPr="00474957" w14:paraId="35231B3F" w14:textId="77777777" w:rsidTr="00847C61">
        <w:tc>
          <w:tcPr>
            <w:tcW w:w="450" w:type="dxa"/>
            <w:tcBorders>
              <w:top w:val="nil"/>
              <w:left w:val="nil"/>
              <w:bottom w:val="nil"/>
              <w:right w:val="nil"/>
            </w:tcBorders>
          </w:tcPr>
          <w:p w14:paraId="22A91B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6" w:name="BKM_23F6EF72_8DF3_4e34_BE85_0869ADC2DB53"/>
          </w:p>
        </w:tc>
        <w:tc>
          <w:tcPr>
            <w:tcW w:w="2790" w:type="dxa"/>
            <w:gridSpan w:val="2"/>
            <w:tcBorders>
              <w:top w:val="nil"/>
              <w:left w:val="nil"/>
              <w:bottom w:val="nil"/>
              <w:right w:val="nil"/>
            </w:tcBorders>
          </w:tcPr>
          <w:p w14:paraId="4C94EBB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wijk</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822ABB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WIJK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wijk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6"/>
      </w:tr>
      <w:tr w:rsidR="00847C61" w:rsidRPr="00474957" w14:paraId="38E7A891" w14:textId="77777777" w:rsidTr="00847C61">
        <w:tc>
          <w:tcPr>
            <w:tcW w:w="450" w:type="dxa"/>
            <w:tcBorders>
              <w:top w:val="nil"/>
              <w:left w:val="nil"/>
              <w:bottom w:val="nil"/>
              <w:right w:val="nil"/>
            </w:tcBorders>
          </w:tcPr>
          <w:p w14:paraId="1ED9127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27" w:name="BKM_2C80DA3F_9986_4bbc_9C2D_4D9EB1D98B6C"/>
          </w:p>
        </w:tc>
        <w:tc>
          <w:tcPr>
            <w:tcW w:w="2790" w:type="dxa"/>
            <w:gridSpan w:val="2"/>
            <w:tcBorders>
              <w:top w:val="nil"/>
              <w:left w:val="nil"/>
              <w:bottom w:val="nil"/>
              <w:right w:val="nil"/>
            </w:tcBorders>
          </w:tcPr>
          <w:p w14:paraId="08A5F2C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Gemeentecode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15FF28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Gemeentecode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7"/>
      </w:tr>
    </w:tbl>
    <w:p w14:paraId="2A3A8A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6B2DC6E" w14:textId="77777777" w:rsidTr="00847C61">
        <w:tc>
          <w:tcPr>
            <w:tcW w:w="9360" w:type="dxa"/>
            <w:gridSpan w:val="3"/>
            <w:tcBorders>
              <w:top w:val="nil"/>
              <w:left w:val="nil"/>
              <w:bottom w:val="nil"/>
              <w:right w:val="nil"/>
            </w:tcBorders>
          </w:tcPr>
          <w:p w14:paraId="22EA044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F88A975" w14:textId="77777777" w:rsidTr="00847C61">
        <w:tc>
          <w:tcPr>
            <w:tcW w:w="450" w:type="dxa"/>
            <w:tcBorders>
              <w:top w:val="nil"/>
              <w:left w:val="nil"/>
              <w:bottom w:val="nil"/>
              <w:right w:val="nil"/>
            </w:tcBorders>
          </w:tcPr>
          <w:p w14:paraId="16BF2A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EBFD0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F9BDA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7915AC8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3E4743E2" w14:textId="77777777" w:rsidTr="00847C61">
        <w:tc>
          <w:tcPr>
            <w:tcW w:w="450" w:type="dxa"/>
            <w:tcBorders>
              <w:top w:val="nil"/>
              <w:left w:val="nil"/>
              <w:bottom w:val="nil"/>
              <w:right w:val="nil"/>
            </w:tcBorders>
          </w:tcPr>
          <w:p w14:paraId="48D9D56E"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7DDB45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F5BCC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3FBDC67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WIJK</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6E729EE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WIJK is een specialisatie van OBJECT.</w:t>
            </w:r>
            <w:r w:rsidRPr="00474957">
              <w:rPr>
                <w:rFonts w:ascii="Arial" w:hAnsi="Arial" w:cs="Arial"/>
                <w:szCs w:val="24"/>
                <w:lang w:val="en-AU" w:eastAsia="en-US"/>
              </w:rPr>
              <w:fldChar w:fldCharType="end"/>
            </w:r>
          </w:p>
        </w:tc>
      </w:tr>
      <w:tr w:rsidR="00847C61" w:rsidRPr="00474957" w14:paraId="159BB481" w14:textId="77777777" w:rsidTr="00847C61">
        <w:trPr>
          <w:trHeight w:hRule="exact" w:val="128"/>
        </w:trPr>
        <w:tc>
          <w:tcPr>
            <w:tcW w:w="450" w:type="dxa"/>
            <w:tcBorders>
              <w:top w:val="nil"/>
              <w:left w:val="nil"/>
              <w:bottom w:val="nil"/>
              <w:right w:val="nil"/>
            </w:tcBorders>
          </w:tcPr>
          <w:p w14:paraId="4F041D0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BDA6CE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590F88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16881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D859B3D" w14:textId="77777777" w:rsidTr="00847C61">
        <w:trPr>
          <w:cantSplit/>
        </w:trPr>
        <w:tc>
          <w:tcPr>
            <w:tcW w:w="9360" w:type="dxa"/>
            <w:tcBorders>
              <w:top w:val="nil"/>
              <w:left w:val="nil"/>
              <w:bottom w:val="nil"/>
              <w:right w:val="nil"/>
            </w:tcBorders>
          </w:tcPr>
          <w:p w14:paraId="7144526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51ABB05"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WIJK die in het RGBZ gebruikt worden bij deze specialisatie van OBJECT. Zie voor de specificaties van deze gegevens het RSGB.</w:t>
            </w:r>
          </w:p>
        </w:tc>
      </w:tr>
    </w:tbl>
    <w:bookmarkStart w:id="4128" w:name="BKM_1DD06FD0_481F_47da_A257_053D0615E0EC"/>
    <w:bookmarkEnd w:id="4128"/>
    <w:p w14:paraId="19A146A2"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WOONPLAATS</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9251B5E" w14:textId="77777777" w:rsidTr="00847C61">
        <w:trPr>
          <w:trHeight w:val="271"/>
        </w:trPr>
        <w:tc>
          <w:tcPr>
            <w:tcW w:w="2340" w:type="dxa"/>
            <w:gridSpan w:val="2"/>
            <w:tcBorders>
              <w:top w:val="nil"/>
              <w:left w:val="nil"/>
              <w:bottom w:val="nil"/>
              <w:right w:val="nil"/>
            </w:tcBorders>
          </w:tcPr>
          <w:p w14:paraId="5B1F75A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60F1D9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w:t>
            </w:r>
            <w:r w:rsidRPr="00474957">
              <w:rPr>
                <w:rFonts w:ascii="Arial" w:hAnsi="Arial" w:cs="Arial"/>
                <w:szCs w:val="24"/>
                <w:lang w:val="en-AU" w:eastAsia="en-US"/>
              </w:rPr>
              <w:fldChar w:fldCharType="end"/>
            </w:r>
          </w:p>
        </w:tc>
      </w:tr>
      <w:tr w:rsidR="00847C61" w:rsidRPr="00474957" w14:paraId="5E3FC01D" w14:textId="77777777" w:rsidTr="00847C61">
        <w:trPr>
          <w:trHeight w:hRule="exact" w:val="128"/>
        </w:trPr>
        <w:tc>
          <w:tcPr>
            <w:tcW w:w="2340" w:type="dxa"/>
            <w:gridSpan w:val="2"/>
            <w:tcBorders>
              <w:top w:val="nil"/>
              <w:left w:val="nil"/>
              <w:bottom w:val="nil"/>
              <w:right w:val="nil"/>
            </w:tcBorders>
          </w:tcPr>
          <w:p w14:paraId="5F97A9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84806F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9E0945" w14:textId="77777777" w:rsidTr="00847C61">
        <w:trPr>
          <w:trHeight w:val="151"/>
        </w:trPr>
        <w:tc>
          <w:tcPr>
            <w:tcW w:w="2340" w:type="dxa"/>
            <w:gridSpan w:val="2"/>
            <w:tcBorders>
              <w:top w:val="nil"/>
              <w:left w:val="nil"/>
              <w:bottom w:val="nil"/>
              <w:right w:val="nil"/>
            </w:tcBorders>
          </w:tcPr>
          <w:p w14:paraId="4EBA13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39BE4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1DB4EDF8" w14:textId="77777777" w:rsidTr="00847C61">
        <w:trPr>
          <w:trHeight w:hRule="exact" w:val="128"/>
        </w:trPr>
        <w:tc>
          <w:tcPr>
            <w:tcW w:w="2340" w:type="dxa"/>
            <w:gridSpan w:val="2"/>
            <w:tcBorders>
              <w:top w:val="nil"/>
              <w:left w:val="nil"/>
              <w:bottom w:val="nil"/>
              <w:right w:val="nil"/>
            </w:tcBorders>
          </w:tcPr>
          <w:p w14:paraId="2FD6525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20B4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B6F583A" w14:textId="77777777" w:rsidTr="00847C61">
        <w:tc>
          <w:tcPr>
            <w:tcW w:w="2340" w:type="dxa"/>
            <w:gridSpan w:val="2"/>
            <w:tcBorders>
              <w:top w:val="nil"/>
              <w:left w:val="nil"/>
              <w:bottom w:val="nil"/>
              <w:right w:val="nil"/>
            </w:tcBorders>
          </w:tcPr>
          <w:p w14:paraId="4119F8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1C6B4CD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58B0495C" w14:textId="77777777" w:rsidTr="00847C61">
        <w:trPr>
          <w:trHeight w:hRule="exact" w:val="241"/>
        </w:trPr>
        <w:tc>
          <w:tcPr>
            <w:tcW w:w="2340" w:type="dxa"/>
            <w:gridSpan w:val="2"/>
            <w:tcBorders>
              <w:top w:val="nil"/>
              <w:left w:val="nil"/>
              <w:bottom w:val="nil"/>
              <w:right w:val="nil"/>
            </w:tcBorders>
          </w:tcPr>
          <w:p w14:paraId="599882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AD496F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90EF455" w14:textId="77777777" w:rsidTr="00847C61">
        <w:tc>
          <w:tcPr>
            <w:tcW w:w="2340" w:type="dxa"/>
            <w:gridSpan w:val="2"/>
            <w:tcBorders>
              <w:top w:val="nil"/>
              <w:left w:val="nil"/>
              <w:bottom w:val="nil"/>
              <w:right w:val="nil"/>
            </w:tcBorders>
          </w:tcPr>
          <w:p w14:paraId="7DFB41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2AFEB91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50A48CF" w14:textId="77777777" w:rsidTr="00847C61">
        <w:tc>
          <w:tcPr>
            <w:tcW w:w="450" w:type="dxa"/>
            <w:tcBorders>
              <w:top w:val="nil"/>
              <w:left w:val="nil"/>
              <w:bottom w:val="nil"/>
              <w:right w:val="nil"/>
            </w:tcBorders>
          </w:tcPr>
          <w:p w14:paraId="1DC01F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29" w:name="BKM_6629E8EC_8CA0_452d_8BC5_5311867A61E2"/>
          </w:p>
        </w:tc>
        <w:tc>
          <w:tcPr>
            <w:tcW w:w="2790" w:type="dxa"/>
            <w:gridSpan w:val="2"/>
            <w:tcBorders>
              <w:top w:val="nil"/>
              <w:left w:val="nil"/>
              <w:bottom w:val="nil"/>
              <w:right w:val="nil"/>
            </w:tcBorders>
          </w:tcPr>
          <w:p w14:paraId="6E9744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C32D46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43FA80D3" w14:textId="77777777" w:rsidTr="00847C61">
        <w:tc>
          <w:tcPr>
            <w:tcW w:w="450" w:type="dxa"/>
            <w:tcBorders>
              <w:top w:val="nil"/>
              <w:left w:val="nil"/>
              <w:bottom w:val="nil"/>
              <w:right w:val="nil"/>
            </w:tcBorders>
          </w:tcPr>
          <w:p w14:paraId="7697F0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DE623C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0F64D2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29"/>
      </w:tr>
      <w:tr w:rsidR="00847C61" w:rsidRPr="00474957" w14:paraId="7853D453" w14:textId="77777777" w:rsidTr="00847C61">
        <w:tc>
          <w:tcPr>
            <w:tcW w:w="450" w:type="dxa"/>
            <w:tcBorders>
              <w:top w:val="nil"/>
              <w:left w:val="nil"/>
              <w:bottom w:val="nil"/>
              <w:right w:val="nil"/>
            </w:tcBorders>
          </w:tcPr>
          <w:p w14:paraId="7C2CE6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0" w:name="BKM_DFBC72E6_8B0D_4a54_88B3_B0AFB823169A"/>
          </w:p>
        </w:tc>
        <w:tc>
          <w:tcPr>
            <w:tcW w:w="2790" w:type="dxa"/>
            <w:gridSpan w:val="2"/>
            <w:tcBorders>
              <w:top w:val="nil"/>
              <w:left w:val="nil"/>
              <w:bottom w:val="nil"/>
              <w:right w:val="nil"/>
            </w:tcBorders>
          </w:tcPr>
          <w:p w14:paraId="61886B0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Woonplaatsnaam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97DC0A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0"/>
      </w:tr>
      <w:tr w:rsidR="00847C61" w:rsidRPr="00474957" w14:paraId="4B719035" w14:textId="77777777" w:rsidTr="00847C61">
        <w:tc>
          <w:tcPr>
            <w:tcW w:w="450" w:type="dxa"/>
            <w:tcBorders>
              <w:top w:val="nil"/>
              <w:left w:val="nil"/>
              <w:bottom w:val="nil"/>
              <w:right w:val="nil"/>
            </w:tcBorders>
          </w:tcPr>
          <w:p w14:paraId="43056D5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1" w:name="BKM_0FD88259_A187_4b1a_AAB0_50C720867FDD"/>
          </w:p>
        </w:tc>
        <w:tc>
          <w:tcPr>
            <w:tcW w:w="2790" w:type="dxa"/>
            <w:gridSpan w:val="2"/>
            <w:tcBorders>
              <w:top w:val="nil"/>
              <w:left w:val="nil"/>
              <w:bottom w:val="nil"/>
              <w:right w:val="nil"/>
            </w:tcBorders>
          </w:tcPr>
          <w:p w14:paraId="423F64F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Woonplaatsgeometrie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51115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Woonplaatsgeometrie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1"/>
      </w:tr>
      <w:tr w:rsidR="00847C61" w:rsidRPr="00474957" w14:paraId="341E0F41" w14:textId="77777777" w:rsidTr="00847C61">
        <w:tc>
          <w:tcPr>
            <w:tcW w:w="450" w:type="dxa"/>
            <w:tcBorders>
              <w:top w:val="nil"/>
              <w:left w:val="nil"/>
              <w:bottom w:val="nil"/>
              <w:right w:val="nil"/>
            </w:tcBorders>
          </w:tcPr>
          <w:p w14:paraId="5EB625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2" w:name="BKM_9140F645_DA63_4396_94F3_EB3FD79A0536"/>
          </w:p>
        </w:tc>
        <w:tc>
          <w:tcPr>
            <w:tcW w:w="2790" w:type="dxa"/>
            <w:gridSpan w:val="2"/>
            <w:tcBorders>
              <w:top w:val="nil"/>
              <w:left w:val="nil"/>
              <w:bottom w:val="nil"/>
              <w:right w:val="nil"/>
            </w:tcBorders>
          </w:tcPr>
          <w:p w14:paraId="0CC9C76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woonplaats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3F4098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woonplaats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2"/>
      </w:tr>
      <w:tr w:rsidR="00847C61" w:rsidRPr="00474957" w14:paraId="76BFC10D" w14:textId="77777777" w:rsidTr="00847C61">
        <w:tc>
          <w:tcPr>
            <w:tcW w:w="450" w:type="dxa"/>
            <w:tcBorders>
              <w:top w:val="nil"/>
              <w:left w:val="nil"/>
              <w:bottom w:val="nil"/>
              <w:right w:val="nil"/>
            </w:tcBorders>
          </w:tcPr>
          <w:p w14:paraId="003C05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3" w:name="BKM_0FE76470_6DF2_4f6b_BFC6_EE4F31515FA5"/>
          </w:p>
        </w:tc>
        <w:tc>
          <w:tcPr>
            <w:tcW w:w="2790" w:type="dxa"/>
            <w:gridSpan w:val="2"/>
            <w:tcBorders>
              <w:top w:val="nil"/>
              <w:left w:val="nil"/>
              <w:bottom w:val="nil"/>
              <w:right w:val="nil"/>
            </w:tcBorders>
          </w:tcPr>
          <w:p w14:paraId="19AEFE39"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woonplaats</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95B83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woonplaats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3"/>
      </w:tr>
    </w:tbl>
    <w:p w14:paraId="355E03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0C2B10C3" w14:textId="77777777" w:rsidTr="00847C61">
        <w:tc>
          <w:tcPr>
            <w:tcW w:w="9360" w:type="dxa"/>
            <w:gridSpan w:val="3"/>
            <w:tcBorders>
              <w:top w:val="nil"/>
              <w:left w:val="nil"/>
              <w:bottom w:val="nil"/>
              <w:right w:val="nil"/>
            </w:tcBorders>
          </w:tcPr>
          <w:p w14:paraId="72BE5E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ECFA00" w14:textId="77777777" w:rsidTr="00847C61">
        <w:tc>
          <w:tcPr>
            <w:tcW w:w="450" w:type="dxa"/>
            <w:tcBorders>
              <w:top w:val="nil"/>
              <w:left w:val="nil"/>
              <w:bottom w:val="nil"/>
              <w:right w:val="nil"/>
            </w:tcBorders>
          </w:tcPr>
          <w:p w14:paraId="6B2EBC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AEFC1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5AE38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6CDB0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4C4456EC" w14:textId="77777777" w:rsidTr="00847C61">
        <w:tc>
          <w:tcPr>
            <w:tcW w:w="450" w:type="dxa"/>
            <w:tcBorders>
              <w:top w:val="nil"/>
              <w:left w:val="nil"/>
              <w:bottom w:val="nil"/>
              <w:right w:val="nil"/>
            </w:tcBorders>
          </w:tcPr>
          <w:p w14:paraId="4D3FC6A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2B53A8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D94286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7DF214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WOONPLAATS</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60C98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WOONPLAATS is een specialisatie van OBJECT.</w:t>
            </w:r>
            <w:r w:rsidRPr="00474957">
              <w:rPr>
                <w:rFonts w:ascii="Arial" w:hAnsi="Arial" w:cs="Arial"/>
                <w:szCs w:val="24"/>
                <w:lang w:val="en-AU" w:eastAsia="en-US"/>
              </w:rPr>
              <w:fldChar w:fldCharType="end"/>
            </w:r>
          </w:p>
        </w:tc>
      </w:tr>
      <w:tr w:rsidR="00847C61" w:rsidRPr="00474957" w14:paraId="14799C86" w14:textId="77777777" w:rsidTr="00847C61">
        <w:trPr>
          <w:trHeight w:hRule="exact" w:val="128"/>
        </w:trPr>
        <w:tc>
          <w:tcPr>
            <w:tcW w:w="450" w:type="dxa"/>
            <w:tcBorders>
              <w:top w:val="nil"/>
              <w:left w:val="nil"/>
              <w:bottom w:val="nil"/>
              <w:right w:val="nil"/>
            </w:tcBorders>
          </w:tcPr>
          <w:p w14:paraId="74C77A71"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3B131A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FCB47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876899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27765A60" w14:textId="77777777" w:rsidTr="00847C61">
        <w:trPr>
          <w:cantSplit/>
        </w:trPr>
        <w:tc>
          <w:tcPr>
            <w:tcW w:w="9360" w:type="dxa"/>
            <w:tcBorders>
              <w:top w:val="nil"/>
              <w:left w:val="nil"/>
              <w:bottom w:val="nil"/>
              <w:right w:val="nil"/>
            </w:tcBorders>
          </w:tcPr>
          <w:p w14:paraId="16890F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3199503"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WOONPLAATS die in het RGBZ gebruikt worden bij deze specialisatie van OBJECT. Zie voor de specificaties van deze gegevens het RSGB.</w:t>
            </w:r>
          </w:p>
        </w:tc>
      </w:tr>
    </w:tbl>
    <w:bookmarkStart w:id="4134" w:name="BKM_3F666411_3A99_4cf5_81B1_C6A7A3296374"/>
    <w:bookmarkEnd w:id="4134"/>
    <w:p w14:paraId="0275D6E4"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WOZ-DEELOBJECT</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410353B3" w14:textId="77777777" w:rsidTr="00B60E1B">
        <w:trPr>
          <w:trHeight w:val="271"/>
        </w:trPr>
        <w:tc>
          <w:tcPr>
            <w:tcW w:w="2340" w:type="dxa"/>
            <w:gridSpan w:val="2"/>
            <w:tcBorders>
              <w:top w:val="nil"/>
              <w:left w:val="nil"/>
              <w:bottom w:val="nil"/>
              <w:right w:val="nil"/>
            </w:tcBorders>
          </w:tcPr>
          <w:p w14:paraId="7DC19D4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07BB8C5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WOZ-DEELOBJECT</w:t>
            </w:r>
            <w:r w:rsidRPr="00474957">
              <w:rPr>
                <w:rFonts w:ascii="Arial" w:hAnsi="Arial" w:cs="Arial"/>
                <w:szCs w:val="24"/>
                <w:lang w:val="en-AU" w:eastAsia="en-US"/>
              </w:rPr>
              <w:fldChar w:fldCharType="end"/>
            </w:r>
          </w:p>
        </w:tc>
      </w:tr>
      <w:tr w:rsidR="00847C61" w:rsidRPr="00474957" w14:paraId="251C8540" w14:textId="77777777" w:rsidTr="00B60E1B">
        <w:trPr>
          <w:trHeight w:hRule="exact" w:val="128"/>
        </w:trPr>
        <w:tc>
          <w:tcPr>
            <w:tcW w:w="2340" w:type="dxa"/>
            <w:gridSpan w:val="2"/>
            <w:tcBorders>
              <w:top w:val="nil"/>
              <w:left w:val="nil"/>
              <w:bottom w:val="nil"/>
              <w:right w:val="nil"/>
            </w:tcBorders>
          </w:tcPr>
          <w:p w14:paraId="37AEC4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6A4389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067FC46" w14:textId="77777777" w:rsidTr="00B60E1B">
        <w:trPr>
          <w:trHeight w:val="151"/>
        </w:trPr>
        <w:tc>
          <w:tcPr>
            <w:tcW w:w="2340" w:type="dxa"/>
            <w:gridSpan w:val="2"/>
            <w:tcBorders>
              <w:top w:val="nil"/>
              <w:left w:val="nil"/>
              <w:bottom w:val="nil"/>
              <w:right w:val="nil"/>
            </w:tcBorders>
          </w:tcPr>
          <w:p w14:paraId="5230B42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317C161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6B5DFA15" w14:textId="77777777" w:rsidTr="00B60E1B">
        <w:trPr>
          <w:trHeight w:hRule="exact" w:val="128"/>
        </w:trPr>
        <w:tc>
          <w:tcPr>
            <w:tcW w:w="2340" w:type="dxa"/>
            <w:gridSpan w:val="2"/>
            <w:tcBorders>
              <w:top w:val="nil"/>
              <w:left w:val="nil"/>
              <w:bottom w:val="nil"/>
              <w:right w:val="nil"/>
            </w:tcBorders>
          </w:tcPr>
          <w:p w14:paraId="3045B8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DBD89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B374D4B" w14:textId="77777777" w:rsidTr="00B60E1B">
        <w:tc>
          <w:tcPr>
            <w:tcW w:w="2340" w:type="dxa"/>
            <w:gridSpan w:val="2"/>
            <w:tcBorders>
              <w:top w:val="nil"/>
              <w:left w:val="nil"/>
              <w:bottom w:val="nil"/>
              <w:right w:val="nil"/>
            </w:tcBorders>
          </w:tcPr>
          <w:p w14:paraId="0F4FF6E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9C0F9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6E0085AF" w14:textId="77777777" w:rsidTr="00B60E1B">
        <w:trPr>
          <w:trHeight w:hRule="exact" w:val="241"/>
        </w:trPr>
        <w:tc>
          <w:tcPr>
            <w:tcW w:w="2340" w:type="dxa"/>
            <w:gridSpan w:val="2"/>
            <w:tcBorders>
              <w:top w:val="nil"/>
              <w:left w:val="nil"/>
              <w:bottom w:val="nil"/>
              <w:right w:val="nil"/>
            </w:tcBorders>
          </w:tcPr>
          <w:p w14:paraId="239D223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368E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3390079" w14:textId="77777777" w:rsidTr="00B60E1B">
        <w:tc>
          <w:tcPr>
            <w:tcW w:w="2340" w:type="dxa"/>
            <w:gridSpan w:val="2"/>
            <w:tcBorders>
              <w:top w:val="nil"/>
              <w:left w:val="nil"/>
              <w:bottom w:val="nil"/>
              <w:right w:val="nil"/>
            </w:tcBorders>
          </w:tcPr>
          <w:p w14:paraId="25158D1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6D2E2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1621047" w14:textId="77777777" w:rsidTr="00B60E1B">
        <w:tc>
          <w:tcPr>
            <w:tcW w:w="450" w:type="dxa"/>
            <w:tcBorders>
              <w:top w:val="nil"/>
              <w:left w:val="nil"/>
              <w:bottom w:val="nil"/>
              <w:right w:val="nil"/>
            </w:tcBorders>
          </w:tcPr>
          <w:p w14:paraId="5CD3F3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35" w:name="BKM_6CFE3D61_3140_45e1_AEA1_543A14CEE1B4"/>
          </w:p>
        </w:tc>
        <w:tc>
          <w:tcPr>
            <w:tcW w:w="2790" w:type="dxa"/>
            <w:gridSpan w:val="2"/>
            <w:tcBorders>
              <w:top w:val="nil"/>
              <w:left w:val="nil"/>
              <w:bottom w:val="nil"/>
              <w:right w:val="nil"/>
            </w:tcBorders>
          </w:tcPr>
          <w:p w14:paraId="4A33610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301D5C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2191E57E" w14:textId="77777777" w:rsidTr="00B60E1B">
        <w:tc>
          <w:tcPr>
            <w:tcW w:w="450" w:type="dxa"/>
            <w:tcBorders>
              <w:top w:val="nil"/>
              <w:left w:val="nil"/>
              <w:bottom w:val="nil"/>
              <w:right w:val="nil"/>
            </w:tcBorders>
          </w:tcPr>
          <w:p w14:paraId="5A1769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F3D213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Nummer WOZ-deelobject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30AE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Nummer WOZ-deelobject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35"/>
      </w:tr>
      <w:tr w:rsidR="00B60E1B" w:rsidRPr="00474957" w14:paraId="0AE32C61" w14:textId="77777777" w:rsidTr="00B60E1B">
        <w:tc>
          <w:tcPr>
            <w:tcW w:w="450" w:type="dxa"/>
            <w:tcBorders>
              <w:top w:val="nil"/>
              <w:left w:val="nil"/>
              <w:bottom w:val="nil"/>
              <w:right w:val="nil"/>
            </w:tcBorders>
          </w:tcPr>
          <w:p w14:paraId="5928528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AF29633" w14:textId="569EB41B" w:rsidR="00B60E1B" w:rsidRPr="00474957" w:rsidRDefault="00B60E1B" w:rsidP="00B60E1B">
            <w:pPr>
              <w:widowControl w:val="0"/>
              <w:autoSpaceDE w:val="0"/>
              <w:autoSpaceDN w:val="0"/>
              <w:adjustRightInd w:val="0"/>
              <w:spacing w:line="240" w:lineRule="auto"/>
              <w:contextualSpacing w:val="0"/>
              <w:rPr>
                <w:rFonts w:ascii="Arial" w:hAnsi="Arial" w:cs="Arial"/>
                <w:szCs w:val="24"/>
                <w:lang w:val="en-AU"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7791338" w14:textId="217061A0"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591BFB08" w14:textId="77777777" w:rsidTr="00B60E1B">
        <w:tc>
          <w:tcPr>
            <w:tcW w:w="450" w:type="dxa"/>
            <w:tcBorders>
              <w:top w:val="nil"/>
              <w:left w:val="nil"/>
              <w:bottom w:val="nil"/>
              <w:right w:val="nil"/>
            </w:tcBorders>
          </w:tcPr>
          <w:p w14:paraId="751DD2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6" w:name="BKM_E342D96D_7864_41d0_A6BC_09C64118514B"/>
          </w:p>
        </w:tc>
        <w:tc>
          <w:tcPr>
            <w:tcW w:w="2790" w:type="dxa"/>
            <w:gridSpan w:val="2"/>
            <w:tcBorders>
              <w:top w:val="nil"/>
              <w:left w:val="nil"/>
              <w:bottom w:val="nil"/>
              <w:right w:val="nil"/>
            </w:tcBorders>
          </w:tcPr>
          <w:p w14:paraId="141742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Code WOZ-deelobject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B54A3C7"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Code WOZ-deelobject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36"/>
      </w:tr>
      <w:tr w:rsidR="00B60E1B" w:rsidRPr="00474957" w14:paraId="0027CA3F" w14:textId="77777777" w:rsidTr="00B60E1B">
        <w:tc>
          <w:tcPr>
            <w:tcW w:w="450" w:type="dxa"/>
            <w:tcBorders>
              <w:top w:val="nil"/>
              <w:left w:val="nil"/>
              <w:bottom w:val="nil"/>
              <w:right w:val="nil"/>
            </w:tcBorders>
          </w:tcPr>
          <w:p w14:paraId="217A57C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7" w:name="BKM_52871443_539B_4df8_84DF_3259873C04F3"/>
          </w:p>
        </w:tc>
        <w:tc>
          <w:tcPr>
            <w:tcW w:w="2790" w:type="dxa"/>
            <w:gridSpan w:val="2"/>
            <w:tcBorders>
              <w:top w:val="nil"/>
              <w:left w:val="nil"/>
              <w:bottom w:val="nil"/>
              <w:right w:val="nil"/>
            </w:tcBorders>
          </w:tcPr>
          <w:p w14:paraId="6D85EFB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begin geldigheid 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6492BF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37"/>
      </w:tr>
      <w:tr w:rsidR="00B60E1B" w:rsidRPr="00474957" w14:paraId="7995ACFA" w14:textId="77777777" w:rsidTr="00B60E1B">
        <w:tc>
          <w:tcPr>
            <w:tcW w:w="450" w:type="dxa"/>
            <w:tcBorders>
              <w:top w:val="nil"/>
              <w:left w:val="nil"/>
              <w:bottom w:val="nil"/>
              <w:right w:val="nil"/>
            </w:tcBorders>
          </w:tcPr>
          <w:p w14:paraId="11867282"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38" w:name="BKM_E4FEA007_28B7_4067_97EB_BFCBC039A37E"/>
          </w:p>
        </w:tc>
        <w:tc>
          <w:tcPr>
            <w:tcW w:w="2790" w:type="dxa"/>
            <w:gridSpan w:val="2"/>
            <w:tcBorders>
              <w:top w:val="nil"/>
              <w:left w:val="nil"/>
              <w:bottom w:val="nil"/>
              <w:right w:val="nil"/>
            </w:tcBorders>
          </w:tcPr>
          <w:p w14:paraId="6DE3B1BA"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Datum einde geldigheid deelobject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326263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WOZ-DEELOBJECT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deelobject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38"/>
      </w:tr>
    </w:tbl>
    <w:p w14:paraId="6FC007A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077FA8F" w14:textId="77777777" w:rsidTr="00847C61">
        <w:tc>
          <w:tcPr>
            <w:tcW w:w="9360" w:type="dxa"/>
            <w:gridSpan w:val="3"/>
            <w:tcBorders>
              <w:top w:val="nil"/>
              <w:left w:val="nil"/>
              <w:bottom w:val="nil"/>
              <w:right w:val="nil"/>
            </w:tcBorders>
          </w:tcPr>
          <w:p w14:paraId="34F184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41F80EE3" w14:textId="77777777" w:rsidTr="00847C61">
        <w:tc>
          <w:tcPr>
            <w:tcW w:w="450" w:type="dxa"/>
            <w:tcBorders>
              <w:top w:val="nil"/>
              <w:left w:val="nil"/>
              <w:bottom w:val="nil"/>
              <w:right w:val="nil"/>
            </w:tcBorders>
          </w:tcPr>
          <w:p w14:paraId="05D3FC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3095BE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7BAADAC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64984E1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0381CF78" w14:textId="77777777" w:rsidTr="00847C61">
        <w:tc>
          <w:tcPr>
            <w:tcW w:w="450" w:type="dxa"/>
            <w:tcBorders>
              <w:top w:val="nil"/>
              <w:left w:val="nil"/>
              <w:bottom w:val="nil"/>
              <w:right w:val="nil"/>
            </w:tcBorders>
          </w:tcPr>
          <w:p w14:paraId="645FE817"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E579B1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11E587F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2D9CE013"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WOZ-DEELOBJECT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764D033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end"/>
            </w:r>
            <w:r w:rsidR="00847C61" w:rsidRPr="00474957">
              <w:rPr>
                <w:rFonts w:ascii="Calibri" w:hAnsi="Calibri" w:cs="Arial"/>
                <w:color w:val="000000"/>
                <w:sz w:val="22"/>
                <w:szCs w:val="24"/>
                <w:lang w:eastAsia="en-US"/>
              </w:rPr>
              <w:t>Een WOZ-DEELOBJECT  is een specialisatie van OBJECT.</w:t>
            </w:r>
          </w:p>
        </w:tc>
      </w:tr>
      <w:tr w:rsidR="00847C61" w:rsidRPr="00474957" w14:paraId="703A0D78" w14:textId="77777777" w:rsidTr="00847C61">
        <w:trPr>
          <w:trHeight w:hRule="exact" w:val="128"/>
        </w:trPr>
        <w:tc>
          <w:tcPr>
            <w:tcW w:w="450" w:type="dxa"/>
            <w:tcBorders>
              <w:top w:val="nil"/>
              <w:left w:val="nil"/>
              <w:bottom w:val="nil"/>
              <w:right w:val="nil"/>
            </w:tcBorders>
          </w:tcPr>
          <w:p w14:paraId="2600EAC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0C3B0F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0C352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E23B43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1A29EBBA" w14:textId="77777777" w:rsidTr="00847C61">
        <w:trPr>
          <w:cantSplit/>
        </w:trPr>
        <w:tc>
          <w:tcPr>
            <w:tcW w:w="9360" w:type="dxa"/>
            <w:tcBorders>
              <w:top w:val="nil"/>
              <w:left w:val="nil"/>
              <w:bottom w:val="nil"/>
              <w:right w:val="nil"/>
            </w:tcBorders>
          </w:tcPr>
          <w:p w14:paraId="3AC4C8E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2A5BADDE"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WOZ-DEELOBJECT die in het RGBZ gebruikt worden bij deze specialisatie van OBJECT. Zie voor de specificaties van deze gegevens het RSGB.</w:t>
            </w:r>
          </w:p>
        </w:tc>
      </w:tr>
    </w:tbl>
    <w:bookmarkStart w:id="4139" w:name="BKM_D72A0E42_5CCE_4876_B26B_8B67C68A8A80"/>
    <w:bookmarkEnd w:id="4139"/>
    <w:p w14:paraId="5544FC63"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WOZ-OBJECT</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4A691D1" w14:textId="77777777" w:rsidTr="00B60E1B">
        <w:trPr>
          <w:trHeight w:val="271"/>
        </w:trPr>
        <w:tc>
          <w:tcPr>
            <w:tcW w:w="2340" w:type="dxa"/>
            <w:gridSpan w:val="2"/>
            <w:tcBorders>
              <w:top w:val="nil"/>
              <w:left w:val="nil"/>
              <w:bottom w:val="nil"/>
              <w:right w:val="nil"/>
            </w:tcBorders>
          </w:tcPr>
          <w:p w14:paraId="529336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7492893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WOZ-OBJECT</w:t>
            </w:r>
            <w:r w:rsidRPr="00474957">
              <w:rPr>
                <w:rFonts w:ascii="Arial" w:hAnsi="Arial" w:cs="Arial"/>
                <w:szCs w:val="24"/>
                <w:lang w:val="en-AU" w:eastAsia="en-US"/>
              </w:rPr>
              <w:fldChar w:fldCharType="end"/>
            </w:r>
          </w:p>
        </w:tc>
      </w:tr>
      <w:tr w:rsidR="00847C61" w:rsidRPr="00474957" w14:paraId="0A30D4AB" w14:textId="77777777" w:rsidTr="00B60E1B">
        <w:trPr>
          <w:trHeight w:hRule="exact" w:val="128"/>
        </w:trPr>
        <w:tc>
          <w:tcPr>
            <w:tcW w:w="2340" w:type="dxa"/>
            <w:gridSpan w:val="2"/>
            <w:tcBorders>
              <w:top w:val="nil"/>
              <w:left w:val="nil"/>
              <w:bottom w:val="nil"/>
              <w:right w:val="nil"/>
            </w:tcBorders>
          </w:tcPr>
          <w:p w14:paraId="7534D79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73EAA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E5045C" w14:textId="77777777" w:rsidTr="00B60E1B">
        <w:trPr>
          <w:trHeight w:val="151"/>
        </w:trPr>
        <w:tc>
          <w:tcPr>
            <w:tcW w:w="2340" w:type="dxa"/>
            <w:gridSpan w:val="2"/>
            <w:tcBorders>
              <w:top w:val="nil"/>
              <w:left w:val="nil"/>
              <w:bottom w:val="nil"/>
              <w:right w:val="nil"/>
            </w:tcBorders>
          </w:tcPr>
          <w:p w14:paraId="0E5B53E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0AF80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3AB9B3C" w14:textId="77777777" w:rsidTr="00B60E1B">
        <w:trPr>
          <w:trHeight w:hRule="exact" w:val="128"/>
        </w:trPr>
        <w:tc>
          <w:tcPr>
            <w:tcW w:w="2340" w:type="dxa"/>
            <w:gridSpan w:val="2"/>
            <w:tcBorders>
              <w:top w:val="nil"/>
              <w:left w:val="nil"/>
              <w:bottom w:val="nil"/>
              <w:right w:val="nil"/>
            </w:tcBorders>
          </w:tcPr>
          <w:p w14:paraId="37E51FA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BFC288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47156172" w14:textId="77777777" w:rsidTr="00B60E1B">
        <w:tc>
          <w:tcPr>
            <w:tcW w:w="2340" w:type="dxa"/>
            <w:gridSpan w:val="2"/>
            <w:tcBorders>
              <w:top w:val="nil"/>
              <w:left w:val="nil"/>
              <w:bottom w:val="nil"/>
              <w:right w:val="nil"/>
            </w:tcBorders>
          </w:tcPr>
          <w:p w14:paraId="296F1EB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6F95A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0514B9D4" w14:textId="77777777" w:rsidTr="00B60E1B">
        <w:trPr>
          <w:trHeight w:hRule="exact" w:val="241"/>
        </w:trPr>
        <w:tc>
          <w:tcPr>
            <w:tcW w:w="2340" w:type="dxa"/>
            <w:gridSpan w:val="2"/>
            <w:tcBorders>
              <w:top w:val="nil"/>
              <w:left w:val="nil"/>
              <w:bottom w:val="nil"/>
              <w:right w:val="nil"/>
            </w:tcBorders>
          </w:tcPr>
          <w:p w14:paraId="1A481F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BE541A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5ABF725D" w14:textId="77777777" w:rsidTr="00B60E1B">
        <w:tc>
          <w:tcPr>
            <w:tcW w:w="2340" w:type="dxa"/>
            <w:gridSpan w:val="2"/>
            <w:tcBorders>
              <w:top w:val="nil"/>
              <w:left w:val="nil"/>
              <w:bottom w:val="nil"/>
              <w:right w:val="nil"/>
            </w:tcBorders>
          </w:tcPr>
          <w:p w14:paraId="0729ADC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64FD0BE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2A73A0A" w14:textId="77777777" w:rsidTr="00B60E1B">
        <w:tc>
          <w:tcPr>
            <w:tcW w:w="450" w:type="dxa"/>
            <w:tcBorders>
              <w:top w:val="nil"/>
              <w:left w:val="nil"/>
              <w:bottom w:val="nil"/>
              <w:right w:val="nil"/>
            </w:tcBorders>
          </w:tcPr>
          <w:p w14:paraId="7D934F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40" w:name="BKM_8BACB86F_C48C_4217_8469_E02E25A8CF6F"/>
          </w:p>
        </w:tc>
        <w:tc>
          <w:tcPr>
            <w:tcW w:w="2790" w:type="dxa"/>
            <w:gridSpan w:val="2"/>
            <w:tcBorders>
              <w:top w:val="nil"/>
              <w:left w:val="nil"/>
              <w:bottom w:val="nil"/>
              <w:right w:val="nil"/>
            </w:tcBorders>
          </w:tcPr>
          <w:p w14:paraId="176C02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2597265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566DB472" w14:textId="77777777" w:rsidTr="00B60E1B">
        <w:tc>
          <w:tcPr>
            <w:tcW w:w="450" w:type="dxa"/>
            <w:tcBorders>
              <w:top w:val="nil"/>
              <w:left w:val="nil"/>
              <w:bottom w:val="nil"/>
              <w:right w:val="nil"/>
            </w:tcBorders>
          </w:tcPr>
          <w:p w14:paraId="546A685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13118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74E4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0"/>
      </w:tr>
      <w:tr w:rsidR="00847C61" w:rsidRPr="00474957" w14:paraId="6AC2F68F" w14:textId="77777777" w:rsidTr="00B60E1B">
        <w:tc>
          <w:tcPr>
            <w:tcW w:w="450" w:type="dxa"/>
            <w:tcBorders>
              <w:top w:val="nil"/>
              <w:left w:val="nil"/>
              <w:bottom w:val="nil"/>
              <w:right w:val="nil"/>
            </w:tcBorders>
          </w:tcPr>
          <w:p w14:paraId="49B065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1" w:name="BKM_BC5F8F3C_9990_43f0_87E8_C777B27EE4A3"/>
          </w:p>
        </w:tc>
        <w:tc>
          <w:tcPr>
            <w:tcW w:w="2790" w:type="dxa"/>
            <w:gridSpan w:val="2"/>
            <w:tcBorders>
              <w:top w:val="nil"/>
              <w:left w:val="nil"/>
              <w:bottom w:val="nil"/>
              <w:right w:val="nil"/>
            </w:tcBorders>
          </w:tcPr>
          <w:p w14:paraId="0F4555F5" w14:textId="42995E9B"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142" w:author="Arjan Kloosterboer" w:date="2017-03-13T13:34:00Z">
              <w:r w:rsidRPr="00474957" w:rsidDel="00B60E1B">
                <w:rPr>
                  <w:rFonts w:ascii="Arial" w:hAnsi="Arial" w:cs="Arial"/>
                  <w:szCs w:val="24"/>
                  <w:lang w:val="en-AU" w:eastAsia="en-US"/>
                </w:rPr>
                <w:fldChar w:fldCharType="begin" w:fldLock="1"/>
              </w:r>
              <w:r w:rsidR="00847C61" w:rsidRPr="00474957" w:rsidDel="00B60E1B">
                <w:rPr>
                  <w:rFonts w:ascii="Arial" w:hAnsi="Arial" w:cs="Arial"/>
                  <w:szCs w:val="24"/>
                  <w:lang w:val="en-AU" w:eastAsia="en-US"/>
                </w:rPr>
                <w:delInstrText xml:space="preserve">MERGEFIELD </w:delInstrText>
              </w:r>
              <w:r w:rsidR="00847C61" w:rsidRPr="00474957" w:rsidDel="00B60E1B">
                <w:rPr>
                  <w:rFonts w:ascii="Calibri" w:hAnsi="Calibri" w:cs="Arial"/>
                  <w:color w:val="0F0F0F"/>
                  <w:sz w:val="22"/>
                  <w:szCs w:val="24"/>
                  <w:lang w:eastAsia="en-US"/>
                </w:rPr>
                <w:delInstrText>Att.Name</w:delInstrText>
              </w:r>
              <w:r w:rsidRPr="00474957" w:rsidDel="00B60E1B">
                <w:rPr>
                  <w:rFonts w:ascii="Arial" w:hAnsi="Arial" w:cs="Arial"/>
                  <w:szCs w:val="24"/>
                  <w:lang w:val="en-AU" w:eastAsia="en-US"/>
                </w:rPr>
                <w:fldChar w:fldCharType="separate"/>
              </w:r>
              <w:r w:rsidR="00847C61" w:rsidRPr="00474957" w:rsidDel="00B60E1B">
                <w:rPr>
                  <w:rFonts w:ascii="Calibri" w:hAnsi="Calibri" w:cs="Arial"/>
                  <w:color w:val="0F0F0F"/>
                  <w:sz w:val="22"/>
                  <w:szCs w:val="24"/>
                  <w:lang w:eastAsia="en-US"/>
                </w:rPr>
                <w:delText>Locatie-omschrijving</w:delText>
              </w:r>
              <w:r w:rsidRPr="00474957" w:rsidDel="00B60E1B">
                <w:rPr>
                  <w:rFonts w:ascii="Arial" w:hAnsi="Arial" w:cs="Arial"/>
                  <w:szCs w:val="24"/>
                  <w:lang w:val="en-AU" w:eastAsia="en-US"/>
                </w:rPr>
                <w:fldChar w:fldCharType="end"/>
              </w:r>
            </w:del>
          </w:p>
        </w:tc>
        <w:tc>
          <w:tcPr>
            <w:tcW w:w="6120" w:type="dxa"/>
            <w:tcBorders>
              <w:top w:val="nil"/>
              <w:left w:val="nil"/>
              <w:bottom w:val="nil"/>
              <w:right w:val="nil"/>
            </w:tcBorders>
          </w:tcPr>
          <w:p w14:paraId="71FF5092" w14:textId="1220C8C8"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del w:id="4143" w:author="Arjan Kloosterboer" w:date="2017-03-13T13:34:00Z">
              <w:r w:rsidRPr="00474957" w:rsidDel="00B60E1B">
                <w:rPr>
                  <w:rFonts w:ascii="Calibri" w:hAnsi="Calibri" w:cs="Arial"/>
                  <w:color w:val="000000"/>
                  <w:sz w:val="22"/>
                  <w:szCs w:val="24"/>
                  <w:lang w:eastAsia="en-US"/>
                </w:rPr>
                <w:delText>RSGB</w:delText>
              </w:r>
              <w:r w:rsidDel="00B60E1B">
                <w:rPr>
                  <w:rFonts w:ascii="Calibri" w:hAnsi="Calibri" w:cs="Arial"/>
                  <w:color w:val="000000"/>
                  <w:sz w:val="22"/>
                  <w:szCs w:val="24"/>
                  <w:lang w:eastAsia="en-US"/>
                </w:rPr>
                <w:delText>.(Objecttype)</w:delText>
              </w:r>
              <w:r w:rsidRPr="00474957" w:rsidDel="00B60E1B">
                <w:rPr>
                  <w:rFonts w:ascii="Calibri" w:hAnsi="Calibri" w:cs="Arial"/>
                  <w:color w:val="000000"/>
                  <w:sz w:val="22"/>
                  <w:szCs w:val="24"/>
                  <w:lang w:eastAsia="en-US"/>
                </w:rPr>
                <w:delText>WOZ-OBJECT</w:delText>
              </w:r>
              <w:r w:rsidDel="00B60E1B">
                <w:rPr>
                  <w:rFonts w:ascii="Calibri" w:hAnsi="Calibri" w:cs="Arial"/>
                  <w:color w:val="000000"/>
                  <w:sz w:val="22"/>
                  <w:szCs w:val="24"/>
                  <w:lang w:eastAsia="en-US"/>
                </w:rPr>
                <w:delText>.(Attribuutsoort)</w:delText>
              </w:r>
              <w:r w:rsidRPr="00474957" w:rsidDel="00B60E1B">
                <w:rPr>
                  <w:rFonts w:ascii="Calibri" w:hAnsi="Calibri" w:cs="Arial"/>
                  <w:color w:val="000000"/>
                  <w:sz w:val="22"/>
                  <w:szCs w:val="24"/>
                  <w:lang w:eastAsia="en-US"/>
                </w:rPr>
                <w:delText xml:space="preserve">Locatie-omschrijving  </w:delText>
              </w:r>
              <w:r w:rsidR="00DE73DB" w:rsidRPr="00474957" w:rsidDel="00B60E1B">
                <w:rPr>
                  <w:rFonts w:ascii="Calibri" w:hAnsi="Calibri" w:cs="Arial"/>
                  <w:color w:val="000000"/>
                  <w:sz w:val="22"/>
                  <w:szCs w:val="24"/>
                  <w:lang w:eastAsia="en-US"/>
                </w:rPr>
                <w:fldChar w:fldCharType="begin" w:fldLock="1"/>
              </w:r>
              <w:r w:rsidRPr="00474957" w:rsidDel="00B60E1B">
                <w:rPr>
                  <w:rFonts w:ascii="Calibri" w:hAnsi="Calibri" w:cs="Arial"/>
                  <w:color w:val="000000"/>
                  <w:sz w:val="22"/>
                  <w:szCs w:val="24"/>
                  <w:lang w:eastAsia="en-US"/>
                </w:rPr>
                <w:delInstrText>MERGEFIELD Att.Type</w:delInstrText>
              </w:r>
              <w:r w:rsidR="00DE73DB" w:rsidRPr="00474957" w:rsidDel="00B60E1B">
                <w:rPr>
                  <w:rFonts w:ascii="Calibri" w:hAnsi="Calibri" w:cs="Arial"/>
                  <w:color w:val="000000"/>
                  <w:sz w:val="22"/>
                  <w:szCs w:val="24"/>
                  <w:lang w:eastAsia="en-US"/>
                </w:rPr>
                <w:fldChar w:fldCharType="end"/>
              </w:r>
            </w:del>
          </w:p>
        </w:tc>
        <w:bookmarkEnd w:id="4141"/>
      </w:tr>
      <w:tr w:rsidR="00847C61" w:rsidRPr="00474957" w14:paraId="2C7F8FEC" w14:textId="77777777" w:rsidTr="00B60E1B">
        <w:tc>
          <w:tcPr>
            <w:tcW w:w="450" w:type="dxa"/>
            <w:tcBorders>
              <w:top w:val="nil"/>
              <w:left w:val="nil"/>
              <w:bottom w:val="nil"/>
              <w:right w:val="nil"/>
            </w:tcBorders>
          </w:tcPr>
          <w:p w14:paraId="5479C0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4" w:name="BKM_61C0D4F3_577F_471b_89CE_F7DEF391F5E8"/>
          </w:p>
        </w:tc>
        <w:tc>
          <w:tcPr>
            <w:tcW w:w="2790" w:type="dxa"/>
            <w:gridSpan w:val="2"/>
            <w:tcBorders>
              <w:top w:val="nil"/>
              <w:left w:val="nil"/>
              <w:bottom w:val="nil"/>
              <w:right w:val="nil"/>
            </w:tcBorders>
          </w:tcPr>
          <w:p w14:paraId="5DCDDA8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Geometrie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D4573F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Geometrie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4"/>
      </w:tr>
      <w:tr w:rsidR="00847C61" w:rsidRPr="00474957" w14:paraId="46A1E1FC" w14:textId="77777777" w:rsidTr="00B60E1B">
        <w:tc>
          <w:tcPr>
            <w:tcW w:w="450" w:type="dxa"/>
            <w:tcBorders>
              <w:top w:val="nil"/>
              <w:left w:val="nil"/>
              <w:bottom w:val="nil"/>
              <w:right w:val="nil"/>
            </w:tcBorders>
          </w:tcPr>
          <w:p w14:paraId="34C110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5" w:name="BKM_F6AEEFCE_F135_4532_A69F_958C15C466A9"/>
          </w:p>
        </w:tc>
        <w:tc>
          <w:tcPr>
            <w:tcW w:w="2790" w:type="dxa"/>
            <w:gridSpan w:val="2"/>
            <w:tcBorders>
              <w:top w:val="nil"/>
              <w:left w:val="nil"/>
              <w:bottom w:val="nil"/>
              <w:right w:val="nil"/>
            </w:tcBorders>
          </w:tcPr>
          <w:p w14:paraId="6DA2C81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Soort-object-code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8E28F5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Soort-object-code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5"/>
      </w:tr>
      <w:tr w:rsidR="00847C61" w:rsidRPr="00474957" w14:paraId="1BBDCE99" w14:textId="77777777" w:rsidTr="00B60E1B">
        <w:tc>
          <w:tcPr>
            <w:tcW w:w="450" w:type="dxa"/>
            <w:tcBorders>
              <w:top w:val="nil"/>
              <w:left w:val="nil"/>
              <w:bottom w:val="nil"/>
              <w:right w:val="nil"/>
            </w:tcBorders>
          </w:tcPr>
          <w:p w14:paraId="4B6751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6" w:name="BKM_B576BFA5_6844_4904_8A21_FEBCCCE73239"/>
          </w:p>
        </w:tc>
        <w:tc>
          <w:tcPr>
            <w:tcW w:w="2790" w:type="dxa"/>
            <w:gridSpan w:val="2"/>
            <w:tcBorders>
              <w:top w:val="nil"/>
              <w:left w:val="nil"/>
              <w:bottom w:val="nil"/>
              <w:right w:val="nil"/>
            </w:tcBorders>
          </w:tcPr>
          <w:p w14:paraId="55A1C98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begin geldigheid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ABDBB0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begin geldigheid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6"/>
      </w:tr>
      <w:tr w:rsidR="00847C61" w:rsidRPr="00474957" w14:paraId="6A470EFC" w14:textId="77777777" w:rsidTr="00B60E1B">
        <w:tc>
          <w:tcPr>
            <w:tcW w:w="450" w:type="dxa"/>
            <w:tcBorders>
              <w:top w:val="nil"/>
              <w:left w:val="nil"/>
              <w:bottom w:val="nil"/>
              <w:right w:val="nil"/>
            </w:tcBorders>
          </w:tcPr>
          <w:p w14:paraId="5BAB742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7" w:name="BKM_B21D2F5E_DD96_4ffa_8539_416FDD72EB14"/>
          </w:p>
        </w:tc>
        <w:tc>
          <w:tcPr>
            <w:tcW w:w="2790" w:type="dxa"/>
            <w:gridSpan w:val="2"/>
            <w:tcBorders>
              <w:top w:val="nil"/>
              <w:left w:val="nil"/>
              <w:bottom w:val="nil"/>
              <w:right w:val="nil"/>
            </w:tcBorders>
          </w:tcPr>
          <w:p w14:paraId="5B93312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Datum einde geldigheid WOZ-object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8D1F8E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Datum einde geldigheid WOZ-object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47"/>
      </w:tr>
      <w:tr w:rsidR="00847C61" w:rsidRPr="00474957" w14:paraId="47DB3AA3" w14:textId="77777777" w:rsidTr="00B60E1B">
        <w:tc>
          <w:tcPr>
            <w:tcW w:w="450" w:type="dxa"/>
            <w:tcBorders>
              <w:top w:val="nil"/>
              <w:left w:val="nil"/>
              <w:bottom w:val="nil"/>
              <w:right w:val="nil"/>
            </w:tcBorders>
          </w:tcPr>
          <w:p w14:paraId="4316BB8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48" w:name="BKM_30963AFF_332E_47f2_9E4F_1B57C8E0C22A"/>
          </w:p>
        </w:tc>
        <w:tc>
          <w:tcPr>
            <w:tcW w:w="2790" w:type="dxa"/>
            <w:gridSpan w:val="2"/>
            <w:tcBorders>
              <w:top w:val="nil"/>
              <w:left w:val="nil"/>
              <w:bottom w:val="nil"/>
              <w:right w:val="nil"/>
            </w:tcBorders>
          </w:tcPr>
          <w:p w14:paraId="5A26008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Adresaanduiding</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EEF92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Adresaanduiding SUBJECT</w:t>
            </w:r>
          </w:p>
        </w:tc>
        <w:bookmarkEnd w:id="4148"/>
      </w:tr>
      <w:tr w:rsidR="00847C61" w:rsidRPr="00474957" w14:paraId="61A16259" w14:textId="77777777" w:rsidTr="00B60E1B">
        <w:tc>
          <w:tcPr>
            <w:tcW w:w="450" w:type="dxa"/>
            <w:tcBorders>
              <w:top w:val="nil"/>
              <w:left w:val="nil"/>
              <w:bottom w:val="nil"/>
              <w:right w:val="nil"/>
            </w:tcBorders>
          </w:tcPr>
          <w:p w14:paraId="40654A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8F4185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Huisletter </w:t>
            </w:r>
          </w:p>
        </w:tc>
        <w:tc>
          <w:tcPr>
            <w:tcW w:w="6120" w:type="dxa"/>
            <w:tcBorders>
              <w:top w:val="nil"/>
              <w:left w:val="nil"/>
              <w:bottom w:val="nil"/>
              <w:right w:val="nil"/>
            </w:tcBorders>
          </w:tcPr>
          <w:p w14:paraId="175637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Huisletter  </w:t>
            </w:r>
          </w:p>
        </w:tc>
      </w:tr>
      <w:tr w:rsidR="00847C61" w:rsidRPr="00474957" w14:paraId="78197629" w14:textId="77777777" w:rsidTr="00B60E1B">
        <w:tc>
          <w:tcPr>
            <w:tcW w:w="450" w:type="dxa"/>
            <w:tcBorders>
              <w:top w:val="nil"/>
              <w:left w:val="nil"/>
              <w:bottom w:val="nil"/>
              <w:right w:val="nil"/>
            </w:tcBorders>
          </w:tcPr>
          <w:p w14:paraId="0746CD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3406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 </w:t>
            </w:r>
          </w:p>
        </w:tc>
        <w:tc>
          <w:tcPr>
            <w:tcW w:w="6120" w:type="dxa"/>
            <w:tcBorders>
              <w:top w:val="nil"/>
              <w:left w:val="nil"/>
              <w:bottom w:val="nil"/>
              <w:right w:val="nil"/>
            </w:tcBorders>
          </w:tcPr>
          <w:p w14:paraId="60F37D4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  </w:t>
            </w:r>
          </w:p>
        </w:tc>
      </w:tr>
      <w:tr w:rsidR="00847C61" w:rsidRPr="00474957" w14:paraId="7FBC6BFB" w14:textId="77777777" w:rsidTr="00B60E1B">
        <w:tc>
          <w:tcPr>
            <w:tcW w:w="450" w:type="dxa"/>
            <w:tcBorders>
              <w:top w:val="nil"/>
              <w:left w:val="nil"/>
              <w:bottom w:val="nil"/>
              <w:right w:val="nil"/>
            </w:tcBorders>
          </w:tcPr>
          <w:p w14:paraId="03D708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B735E4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Huisnummertoevoeging </w:t>
            </w:r>
          </w:p>
        </w:tc>
        <w:tc>
          <w:tcPr>
            <w:tcW w:w="6120" w:type="dxa"/>
            <w:tcBorders>
              <w:top w:val="nil"/>
              <w:left w:val="nil"/>
              <w:bottom w:val="nil"/>
              <w:right w:val="nil"/>
            </w:tcBorders>
          </w:tcPr>
          <w:p w14:paraId="43F3EC4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Huisnummertoevoeging  </w:t>
            </w:r>
          </w:p>
        </w:tc>
      </w:tr>
      <w:tr w:rsidR="00847C61" w:rsidRPr="00474957" w14:paraId="1C349593" w14:textId="77777777" w:rsidTr="00B60E1B">
        <w:tc>
          <w:tcPr>
            <w:tcW w:w="450" w:type="dxa"/>
            <w:tcBorders>
              <w:top w:val="nil"/>
              <w:left w:val="nil"/>
              <w:bottom w:val="nil"/>
              <w:right w:val="nil"/>
            </w:tcBorders>
          </w:tcPr>
          <w:p w14:paraId="7A87769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DE5DB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Naam openbare ruimte </w:t>
            </w:r>
          </w:p>
        </w:tc>
        <w:tc>
          <w:tcPr>
            <w:tcW w:w="6120" w:type="dxa"/>
            <w:tcBorders>
              <w:top w:val="nil"/>
              <w:left w:val="nil"/>
              <w:bottom w:val="nil"/>
              <w:right w:val="nil"/>
            </w:tcBorders>
          </w:tcPr>
          <w:p w14:paraId="22BF33D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GEMEENTELIJKE OPENBARE RUIMTE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Naam openbare ruimte  </w:t>
            </w:r>
          </w:p>
        </w:tc>
      </w:tr>
      <w:tr w:rsidR="00B60E1B" w:rsidRPr="00474957" w14:paraId="7D3A0D1A" w14:textId="77777777" w:rsidTr="00B60E1B">
        <w:tc>
          <w:tcPr>
            <w:tcW w:w="450" w:type="dxa"/>
            <w:tcBorders>
              <w:top w:val="nil"/>
              <w:left w:val="nil"/>
              <w:bottom w:val="nil"/>
              <w:right w:val="nil"/>
            </w:tcBorders>
          </w:tcPr>
          <w:p w14:paraId="577E5B5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583B077" w14:textId="6EB71A7F"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ins w:id="4149" w:author="Arjan Kloosterboer" w:date="2017-03-13T13:34:00Z">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Locatie-omschrijving</w:t>
              </w:r>
              <w:r w:rsidRPr="00474957">
                <w:rPr>
                  <w:rFonts w:ascii="Arial" w:hAnsi="Arial" w:cs="Arial"/>
                  <w:szCs w:val="24"/>
                  <w:lang w:val="en-AU" w:eastAsia="en-US"/>
                </w:rPr>
                <w:fldChar w:fldCharType="end"/>
              </w:r>
            </w:ins>
          </w:p>
        </w:tc>
        <w:tc>
          <w:tcPr>
            <w:tcW w:w="6120" w:type="dxa"/>
            <w:tcBorders>
              <w:top w:val="nil"/>
              <w:left w:val="nil"/>
              <w:bottom w:val="nil"/>
              <w:right w:val="nil"/>
            </w:tcBorders>
          </w:tcPr>
          <w:p w14:paraId="4815891E" w14:textId="018077A5"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ins w:id="4150" w:author="Arjan Kloosterboer" w:date="2017-03-13T13:34:00Z">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Locatie-omschrijving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ins>
          </w:p>
        </w:tc>
      </w:tr>
      <w:tr w:rsidR="00B60E1B" w:rsidRPr="00474957" w14:paraId="6DC8AEA9" w14:textId="77777777" w:rsidTr="00B60E1B">
        <w:tc>
          <w:tcPr>
            <w:tcW w:w="450" w:type="dxa"/>
            <w:tcBorders>
              <w:top w:val="nil"/>
              <w:left w:val="nil"/>
              <w:bottom w:val="nil"/>
              <w:right w:val="nil"/>
            </w:tcBorders>
          </w:tcPr>
          <w:p w14:paraId="285AF368"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438AFCD"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Postcode </w:t>
            </w:r>
          </w:p>
        </w:tc>
        <w:tc>
          <w:tcPr>
            <w:tcW w:w="6120" w:type="dxa"/>
            <w:tcBorders>
              <w:top w:val="nil"/>
              <w:left w:val="nil"/>
              <w:bottom w:val="nil"/>
              <w:right w:val="nil"/>
            </w:tcBorders>
          </w:tcPr>
          <w:p w14:paraId="4DBD2F3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ADRESSEERBAAR OBJECT AANDUIDING</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Postcode  </w:t>
            </w:r>
          </w:p>
        </w:tc>
      </w:tr>
      <w:tr w:rsidR="00B60E1B" w:rsidRPr="00474957" w14:paraId="2C3F299C" w14:textId="77777777" w:rsidTr="00B60E1B">
        <w:tc>
          <w:tcPr>
            <w:tcW w:w="450" w:type="dxa"/>
            <w:tcBorders>
              <w:top w:val="nil"/>
              <w:left w:val="nil"/>
              <w:bottom w:val="nil"/>
              <w:right w:val="nil"/>
            </w:tcBorders>
          </w:tcPr>
          <w:p w14:paraId="46E18241"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44ED10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Woonplaatsnaam </w:t>
            </w:r>
          </w:p>
        </w:tc>
        <w:tc>
          <w:tcPr>
            <w:tcW w:w="6120" w:type="dxa"/>
            <w:tcBorders>
              <w:top w:val="nil"/>
              <w:left w:val="nil"/>
              <w:bottom w:val="nil"/>
              <w:right w:val="nil"/>
            </w:tcBorders>
          </w:tcPr>
          <w:p w14:paraId="6EB4E196"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WOONPLAATS</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Woonplaatsnaam  </w:t>
            </w:r>
          </w:p>
        </w:tc>
      </w:tr>
    </w:tbl>
    <w:p w14:paraId="0E2C11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58DDE5D9" w14:textId="77777777" w:rsidTr="00847C61">
        <w:tc>
          <w:tcPr>
            <w:tcW w:w="9360" w:type="dxa"/>
            <w:gridSpan w:val="3"/>
            <w:tcBorders>
              <w:top w:val="nil"/>
              <w:left w:val="nil"/>
              <w:bottom w:val="nil"/>
              <w:right w:val="nil"/>
            </w:tcBorders>
          </w:tcPr>
          <w:p w14:paraId="4BB0CE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6A83E64C" w14:textId="77777777" w:rsidTr="00847C61">
        <w:tc>
          <w:tcPr>
            <w:tcW w:w="450" w:type="dxa"/>
            <w:tcBorders>
              <w:top w:val="nil"/>
              <w:left w:val="nil"/>
              <w:bottom w:val="nil"/>
              <w:right w:val="nil"/>
            </w:tcBorders>
          </w:tcPr>
          <w:p w14:paraId="53C78BD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294CF1C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07E33E8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3E16F9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19C2C126" w14:textId="77777777" w:rsidTr="00847C61">
        <w:tc>
          <w:tcPr>
            <w:tcW w:w="450" w:type="dxa"/>
            <w:tcBorders>
              <w:top w:val="nil"/>
              <w:left w:val="nil"/>
              <w:bottom w:val="nil"/>
              <w:right w:val="nil"/>
            </w:tcBorders>
          </w:tcPr>
          <w:p w14:paraId="6126F30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E45882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3C85977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6C0F77E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WOZ-OBJECT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877DF6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WOZ-OBJECT is een specialisatie van OBJECT.</w:t>
            </w:r>
            <w:r w:rsidRPr="00474957">
              <w:rPr>
                <w:rFonts w:ascii="Arial" w:hAnsi="Arial" w:cs="Arial"/>
                <w:szCs w:val="24"/>
                <w:lang w:val="en-AU" w:eastAsia="en-US"/>
              </w:rPr>
              <w:fldChar w:fldCharType="end"/>
            </w:r>
          </w:p>
        </w:tc>
      </w:tr>
      <w:tr w:rsidR="00847C61" w:rsidRPr="00474957" w14:paraId="12038638" w14:textId="77777777" w:rsidTr="00847C61">
        <w:trPr>
          <w:trHeight w:hRule="exact" w:val="128"/>
        </w:trPr>
        <w:tc>
          <w:tcPr>
            <w:tcW w:w="450" w:type="dxa"/>
            <w:tcBorders>
              <w:top w:val="nil"/>
              <w:left w:val="nil"/>
              <w:bottom w:val="nil"/>
              <w:right w:val="nil"/>
            </w:tcBorders>
          </w:tcPr>
          <w:p w14:paraId="5F7887E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E026C2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DFB053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2C40BC28"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089EBE8C" w14:textId="77777777" w:rsidTr="00847C61">
        <w:trPr>
          <w:cantSplit/>
        </w:trPr>
        <w:tc>
          <w:tcPr>
            <w:tcW w:w="9360" w:type="dxa"/>
            <w:tcBorders>
              <w:top w:val="nil"/>
              <w:left w:val="nil"/>
              <w:bottom w:val="nil"/>
              <w:right w:val="nil"/>
            </w:tcBorders>
          </w:tcPr>
          <w:p w14:paraId="4A7F0BA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6EE8CDD"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WOZ-OBJECT die in het RGBZ gebruikt worden bij deze specialisatie van OBJECT. Zie voor de specificaties van deze gegevens het RSGB.</w:t>
            </w:r>
          </w:p>
        </w:tc>
      </w:tr>
    </w:tbl>
    <w:bookmarkStart w:id="4151" w:name="BKM_199F8181_831C_43d1_B041_477F407862F9"/>
    <w:bookmarkEnd w:id="4151"/>
    <w:p w14:paraId="4D00C68B"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WOZ-WAARDE</w:t>
      </w:r>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3066128E" w14:textId="77777777" w:rsidTr="00B60E1B">
        <w:trPr>
          <w:trHeight w:val="271"/>
        </w:trPr>
        <w:tc>
          <w:tcPr>
            <w:tcW w:w="2340" w:type="dxa"/>
            <w:gridSpan w:val="2"/>
            <w:tcBorders>
              <w:top w:val="nil"/>
              <w:left w:val="nil"/>
              <w:bottom w:val="nil"/>
              <w:right w:val="nil"/>
            </w:tcBorders>
          </w:tcPr>
          <w:p w14:paraId="31CD997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78625D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WOZ-WAARDE</w:t>
            </w:r>
            <w:r w:rsidRPr="00474957">
              <w:rPr>
                <w:rFonts w:ascii="Arial" w:hAnsi="Arial" w:cs="Arial"/>
                <w:szCs w:val="24"/>
                <w:lang w:val="en-AU" w:eastAsia="en-US"/>
              </w:rPr>
              <w:fldChar w:fldCharType="end"/>
            </w:r>
          </w:p>
        </w:tc>
      </w:tr>
      <w:tr w:rsidR="00847C61" w:rsidRPr="00474957" w14:paraId="50CAEA2D" w14:textId="77777777" w:rsidTr="00B60E1B">
        <w:trPr>
          <w:trHeight w:hRule="exact" w:val="128"/>
        </w:trPr>
        <w:tc>
          <w:tcPr>
            <w:tcW w:w="2340" w:type="dxa"/>
            <w:gridSpan w:val="2"/>
            <w:tcBorders>
              <w:top w:val="nil"/>
              <w:left w:val="nil"/>
              <w:bottom w:val="nil"/>
              <w:right w:val="nil"/>
            </w:tcBorders>
          </w:tcPr>
          <w:p w14:paraId="56E2919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F792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625E8A31" w14:textId="77777777" w:rsidTr="00B60E1B">
        <w:trPr>
          <w:trHeight w:val="151"/>
        </w:trPr>
        <w:tc>
          <w:tcPr>
            <w:tcW w:w="2340" w:type="dxa"/>
            <w:gridSpan w:val="2"/>
            <w:tcBorders>
              <w:top w:val="nil"/>
              <w:left w:val="nil"/>
              <w:bottom w:val="nil"/>
              <w:right w:val="nil"/>
            </w:tcBorders>
          </w:tcPr>
          <w:p w14:paraId="1386A6C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2FB8DF6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9EFDBB9" w14:textId="77777777" w:rsidTr="00B60E1B">
        <w:trPr>
          <w:trHeight w:hRule="exact" w:val="128"/>
        </w:trPr>
        <w:tc>
          <w:tcPr>
            <w:tcW w:w="2340" w:type="dxa"/>
            <w:gridSpan w:val="2"/>
            <w:tcBorders>
              <w:top w:val="nil"/>
              <w:left w:val="nil"/>
              <w:bottom w:val="nil"/>
              <w:right w:val="nil"/>
            </w:tcBorders>
          </w:tcPr>
          <w:p w14:paraId="5FE8609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70CED5E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BFDDE6F" w14:textId="77777777" w:rsidTr="00B60E1B">
        <w:tc>
          <w:tcPr>
            <w:tcW w:w="2340" w:type="dxa"/>
            <w:gridSpan w:val="2"/>
            <w:tcBorders>
              <w:top w:val="nil"/>
              <w:left w:val="nil"/>
              <w:bottom w:val="nil"/>
              <w:right w:val="nil"/>
            </w:tcBorders>
          </w:tcPr>
          <w:p w14:paraId="11CD310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07DEDE2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3D518F67" w14:textId="77777777" w:rsidTr="00B60E1B">
        <w:trPr>
          <w:trHeight w:hRule="exact" w:val="241"/>
        </w:trPr>
        <w:tc>
          <w:tcPr>
            <w:tcW w:w="2340" w:type="dxa"/>
            <w:gridSpan w:val="2"/>
            <w:tcBorders>
              <w:top w:val="nil"/>
              <w:left w:val="nil"/>
              <w:bottom w:val="nil"/>
              <w:right w:val="nil"/>
            </w:tcBorders>
          </w:tcPr>
          <w:p w14:paraId="254AEE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6A8304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786D58A" w14:textId="77777777" w:rsidTr="00B60E1B">
        <w:tc>
          <w:tcPr>
            <w:tcW w:w="2340" w:type="dxa"/>
            <w:gridSpan w:val="2"/>
            <w:tcBorders>
              <w:top w:val="nil"/>
              <w:left w:val="nil"/>
              <w:bottom w:val="nil"/>
              <w:right w:val="nil"/>
            </w:tcBorders>
          </w:tcPr>
          <w:p w14:paraId="7CF73A4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3384C50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271C06AD" w14:textId="77777777" w:rsidTr="00B60E1B">
        <w:tc>
          <w:tcPr>
            <w:tcW w:w="450" w:type="dxa"/>
            <w:tcBorders>
              <w:top w:val="nil"/>
              <w:left w:val="nil"/>
              <w:bottom w:val="nil"/>
              <w:right w:val="nil"/>
            </w:tcBorders>
          </w:tcPr>
          <w:p w14:paraId="5ABAD39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52" w:name="BKM_B6BE362F_3C54_40dc_B639_C1AE816F5A52"/>
          </w:p>
        </w:tc>
        <w:tc>
          <w:tcPr>
            <w:tcW w:w="2790" w:type="dxa"/>
            <w:gridSpan w:val="2"/>
            <w:tcBorders>
              <w:top w:val="nil"/>
              <w:left w:val="nil"/>
              <w:bottom w:val="nil"/>
              <w:right w:val="nil"/>
            </w:tcBorders>
          </w:tcPr>
          <w:p w14:paraId="4C552EF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7AF86A8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bookmarkEnd w:id="4152"/>
      <w:tr w:rsidR="00B60E1B" w:rsidRPr="00474957" w14:paraId="05898CAA" w14:textId="77777777" w:rsidTr="00B60E1B">
        <w:tc>
          <w:tcPr>
            <w:tcW w:w="450" w:type="dxa"/>
            <w:tcBorders>
              <w:top w:val="nil"/>
              <w:left w:val="nil"/>
              <w:bottom w:val="nil"/>
              <w:right w:val="nil"/>
            </w:tcBorders>
          </w:tcPr>
          <w:p w14:paraId="4350250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4A8E317" w14:textId="1DD56484" w:rsidR="00B60E1B" w:rsidRPr="00474957" w:rsidRDefault="00B60E1B" w:rsidP="00B60E1B">
            <w:pPr>
              <w:widowControl w:val="0"/>
              <w:autoSpaceDE w:val="0"/>
              <w:autoSpaceDN w:val="0"/>
              <w:adjustRightInd w:val="0"/>
              <w:spacing w:line="240" w:lineRule="auto"/>
              <w:contextualSpacing w:val="0"/>
              <w:rPr>
                <w:rFonts w:ascii="Arial" w:hAnsi="Arial" w:cs="Arial"/>
                <w:szCs w:val="24"/>
                <w:lang w:val="en-AU"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WOZ-objectnummer</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0E1CE4FE" w14:textId="1E7DDA85" w:rsidR="00B60E1B" w:rsidRPr="00474957" w:rsidRDefault="00B60E1B" w:rsidP="00B60E1B">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WOZ-OBJECT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WOZ-objectnummer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4988ADB1" w14:textId="77777777" w:rsidTr="00B60E1B">
        <w:tc>
          <w:tcPr>
            <w:tcW w:w="450" w:type="dxa"/>
            <w:tcBorders>
              <w:top w:val="nil"/>
              <w:left w:val="nil"/>
              <w:bottom w:val="nil"/>
              <w:right w:val="nil"/>
            </w:tcBorders>
          </w:tcPr>
          <w:p w14:paraId="7938ECE4"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7E4E310"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Vastgestelde waarde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2E7969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WOZ-WAARDE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Vastgestelde waarde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tr>
      <w:tr w:rsidR="00B60E1B" w:rsidRPr="00474957" w14:paraId="798CD5A6" w14:textId="77777777" w:rsidTr="00B60E1B">
        <w:tc>
          <w:tcPr>
            <w:tcW w:w="450" w:type="dxa"/>
            <w:tcBorders>
              <w:top w:val="nil"/>
              <w:left w:val="nil"/>
              <w:bottom w:val="nil"/>
              <w:right w:val="nil"/>
            </w:tcBorders>
          </w:tcPr>
          <w:p w14:paraId="1B7C37CB"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3" w:name="BKM_175E4C6A_27B6_46ac_BEA6_86E1DAB5B46C"/>
          </w:p>
        </w:tc>
        <w:tc>
          <w:tcPr>
            <w:tcW w:w="2790" w:type="dxa"/>
            <w:gridSpan w:val="2"/>
            <w:tcBorders>
              <w:top w:val="nil"/>
              <w:left w:val="nil"/>
              <w:bottom w:val="nil"/>
              <w:right w:val="nil"/>
            </w:tcBorders>
          </w:tcPr>
          <w:p w14:paraId="07752E15"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Pr="00474957">
              <w:rPr>
                <w:rFonts w:ascii="Arial" w:hAnsi="Arial" w:cs="Arial"/>
                <w:szCs w:val="24"/>
                <w:lang w:val="en-AU" w:eastAsia="en-US"/>
              </w:rPr>
              <w:instrText xml:space="preserve">MERGEFIELD </w:instrText>
            </w:r>
            <w:r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Pr="00474957">
              <w:rPr>
                <w:rFonts w:ascii="Calibri" w:hAnsi="Calibri" w:cs="Arial"/>
                <w:color w:val="0F0F0F"/>
                <w:sz w:val="22"/>
                <w:szCs w:val="24"/>
                <w:lang w:eastAsia="en-US"/>
              </w:rPr>
              <w:t>Waardepeildatum</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5758C1C" w14:textId="77777777" w:rsidR="00B60E1B" w:rsidRPr="00474957" w:rsidRDefault="00B60E1B" w:rsidP="00B60E1B">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WOZ-WAARDE</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Waardepeildatum  </w:t>
            </w:r>
            <w:r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Pr="00474957">
              <w:rPr>
                <w:rFonts w:ascii="Calibri" w:hAnsi="Calibri" w:cs="Arial"/>
                <w:color w:val="000000"/>
                <w:sz w:val="22"/>
                <w:szCs w:val="24"/>
                <w:lang w:eastAsia="en-US"/>
              </w:rPr>
              <w:fldChar w:fldCharType="end"/>
            </w:r>
          </w:p>
        </w:tc>
        <w:bookmarkEnd w:id="4153"/>
      </w:tr>
    </w:tbl>
    <w:p w14:paraId="0DA93BE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3EB8937B" w14:textId="77777777" w:rsidTr="00847C61">
        <w:tc>
          <w:tcPr>
            <w:tcW w:w="9360" w:type="dxa"/>
            <w:gridSpan w:val="3"/>
            <w:tcBorders>
              <w:top w:val="nil"/>
              <w:left w:val="nil"/>
              <w:bottom w:val="nil"/>
              <w:right w:val="nil"/>
            </w:tcBorders>
          </w:tcPr>
          <w:p w14:paraId="306C1D9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7BF9A266" w14:textId="77777777" w:rsidTr="00847C61">
        <w:tc>
          <w:tcPr>
            <w:tcW w:w="450" w:type="dxa"/>
            <w:tcBorders>
              <w:top w:val="nil"/>
              <w:left w:val="nil"/>
              <w:bottom w:val="nil"/>
              <w:right w:val="nil"/>
            </w:tcBorders>
          </w:tcPr>
          <w:p w14:paraId="49FEBD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4CABA1D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6F6B932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0CFA5E20"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5A31F0F6" w14:textId="77777777" w:rsidTr="00847C61">
        <w:tc>
          <w:tcPr>
            <w:tcW w:w="450" w:type="dxa"/>
            <w:tcBorders>
              <w:top w:val="nil"/>
              <w:left w:val="nil"/>
              <w:bottom w:val="nil"/>
              <w:right w:val="nil"/>
            </w:tcBorders>
          </w:tcPr>
          <w:p w14:paraId="32D82CC6"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3A7C6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20C23D8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56C0196C"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WOZ-WAARDE</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29C1DD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WOZ-WAARDE is een specialisatie van OBJECT.</w:t>
            </w:r>
            <w:r w:rsidRPr="00474957">
              <w:rPr>
                <w:rFonts w:ascii="Arial" w:hAnsi="Arial" w:cs="Arial"/>
                <w:szCs w:val="24"/>
                <w:lang w:val="en-AU" w:eastAsia="en-US"/>
              </w:rPr>
              <w:fldChar w:fldCharType="end"/>
            </w:r>
          </w:p>
        </w:tc>
      </w:tr>
      <w:tr w:rsidR="00847C61" w:rsidRPr="00474957" w14:paraId="78B0F7DF" w14:textId="77777777" w:rsidTr="00847C61">
        <w:trPr>
          <w:trHeight w:hRule="exact" w:val="128"/>
        </w:trPr>
        <w:tc>
          <w:tcPr>
            <w:tcW w:w="450" w:type="dxa"/>
            <w:tcBorders>
              <w:top w:val="nil"/>
              <w:left w:val="nil"/>
              <w:bottom w:val="nil"/>
              <w:right w:val="nil"/>
            </w:tcBorders>
          </w:tcPr>
          <w:p w14:paraId="48F5F31F"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1E7CB95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31DFFB1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82227A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4B3EBA4F" w14:textId="77777777" w:rsidTr="00847C61">
        <w:trPr>
          <w:cantSplit/>
        </w:trPr>
        <w:tc>
          <w:tcPr>
            <w:tcW w:w="9360" w:type="dxa"/>
            <w:tcBorders>
              <w:top w:val="nil"/>
              <w:left w:val="nil"/>
              <w:bottom w:val="nil"/>
              <w:right w:val="nil"/>
            </w:tcBorders>
          </w:tcPr>
          <w:p w14:paraId="11577B5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6423C4B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WOZ-WAARDE die in het RGBZ gebruikt worden bij deze specialisatie van OBJECT. Zie voor de specificaties van deze gegevens het RSGB.</w:t>
            </w:r>
          </w:p>
        </w:tc>
      </w:tr>
    </w:tbl>
    <w:bookmarkStart w:id="4154" w:name="BKM_A731642E_6326_461d_AF88_D741E57C8D98"/>
    <w:bookmarkEnd w:id="4154"/>
    <w:p w14:paraId="407E3F04" w14:textId="77777777" w:rsidR="00847C61" w:rsidRPr="00474957" w:rsidRDefault="00DE73DB" w:rsidP="00847C61">
      <w:pPr>
        <w:pStyle w:val="Kop3"/>
        <w:rPr>
          <w:rFonts w:ascii="Arial" w:hAnsi="Arial"/>
          <w:sz w:val="30"/>
        </w:rPr>
      </w:pPr>
      <w:r w:rsidRPr="00474957">
        <w:rPr>
          <w:rFonts w:ascii="Arial" w:hAnsi="Arial"/>
          <w:lang w:val="en-AU"/>
        </w:rPr>
        <w:fldChar w:fldCharType="begin" w:fldLock="1"/>
      </w:r>
      <w:r w:rsidR="00847C61" w:rsidRPr="00474957">
        <w:rPr>
          <w:rFonts w:ascii="Arial" w:hAnsi="Arial"/>
          <w:lang w:val="en-AU"/>
        </w:rPr>
        <w:instrText xml:space="preserve">MERGEFIELD </w:instrText>
      </w:r>
      <w:r w:rsidR="00847C61" w:rsidRPr="00474957">
        <w:instrText>Element.Stereotype</w:instrText>
      </w:r>
      <w:r w:rsidRPr="00474957">
        <w:rPr>
          <w:rFonts w:ascii="Arial" w:hAnsi="Arial"/>
          <w:lang w:val="en-AU"/>
        </w:rPr>
        <w:fldChar w:fldCharType="separate"/>
      </w:r>
      <w:r w:rsidR="00847C61">
        <w:t>Objecttype</w:t>
      </w:r>
      <w:r w:rsidRPr="00474957">
        <w:rPr>
          <w:rFonts w:ascii="Arial" w:hAnsi="Arial"/>
          <w:lang w:val="en-AU"/>
        </w:rPr>
        <w:fldChar w:fldCharType="end"/>
      </w:r>
      <w:r w:rsidR="00847C61" w:rsidRPr="00474957">
        <w:t xml:space="preserve"> </w:t>
      </w:r>
      <w:r w:rsidR="003B6B78">
        <w:fldChar w:fldCharType="begin" w:fldLock="1"/>
      </w:r>
      <w:r w:rsidR="003B6B78">
        <w:instrText>MERGEFIELD Element.Name</w:instrText>
      </w:r>
      <w:r w:rsidR="003B6B78">
        <w:fldChar w:fldCharType="separate"/>
      </w:r>
      <w:r w:rsidR="00847C61" w:rsidRPr="00474957">
        <w:t>ZAKELIJK RECHT</w:t>
      </w:r>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474957" w14:paraId="715B9EC3" w14:textId="77777777" w:rsidTr="00847C61">
        <w:trPr>
          <w:trHeight w:val="271"/>
        </w:trPr>
        <w:tc>
          <w:tcPr>
            <w:tcW w:w="2340" w:type="dxa"/>
            <w:gridSpan w:val="2"/>
            <w:tcBorders>
              <w:top w:val="nil"/>
              <w:left w:val="nil"/>
              <w:bottom w:val="nil"/>
              <w:right w:val="nil"/>
            </w:tcBorders>
          </w:tcPr>
          <w:p w14:paraId="46445F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481F3C5D"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ZAKELIJK RECHT</w:t>
            </w:r>
            <w:r w:rsidRPr="00474957">
              <w:rPr>
                <w:rFonts w:ascii="Arial" w:hAnsi="Arial" w:cs="Arial"/>
                <w:szCs w:val="24"/>
                <w:lang w:val="en-AU" w:eastAsia="en-US"/>
              </w:rPr>
              <w:fldChar w:fldCharType="end"/>
            </w:r>
          </w:p>
        </w:tc>
      </w:tr>
      <w:tr w:rsidR="00847C61" w:rsidRPr="00474957" w14:paraId="7F1A6076" w14:textId="77777777" w:rsidTr="00847C61">
        <w:trPr>
          <w:trHeight w:hRule="exact" w:val="128"/>
        </w:trPr>
        <w:tc>
          <w:tcPr>
            <w:tcW w:w="2340" w:type="dxa"/>
            <w:gridSpan w:val="2"/>
            <w:tcBorders>
              <w:top w:val="nil"/>
              <w:left w:val="nil"/>
              <w:bottom w:val="nil"/>
              <w:right w:val="nil"/>
            </w:tcBorders>
          </w:tcPr>
          <w:p w14:paraId="62E69D0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4229E2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0B5D1797" w14:textId="77777777" w:rsidTr="00847C61">
        <w:trPr>
          <w:trHeight w:val="151"/>
        </w:trPr>
        <w:tc>
          <w:tcPr>
            <w:tcW w:w="2340" w:type="dxa"/>
            <w:gridSpan w:val="2"/>
            <w:tcBorders>
              <w:top w:val="nil"/>
              <w:left w:val="nil"/>
              <w:bottom w:val="nil"/>
              <w:right w:val="nil"/>
            </w:tcBorders>
          </w:tcPr>
          <w:p w14:paraId="31F3795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6482DCC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RSGB</w:t>
            </w:r>
          </w:p>
        </w:tc>
      </w:tr>
      <w:tr w:rsidR="00847C61" w:rsidRPr="00474957" w14:paraId="4BEDAD2B" w14:textId="77777777" w:rsidTr="00847C61">
        <w:trPr>
          <w:trHeight w:hRule="exact" w:val="128"/>
        </w:trPr>
        <w:tc>
          <w:tcPr>
            <w:tcW w:w="2340" w:type="dxa"/>
            <w:gridSpan w:val="2"/>
            <w:tcBorders>
              <w:top w:val="nil"/>
              <w:left w:val="nil"/>
              <w:bottom w:val="nil"/>
              <w:right w:val="nil"/>
            </w:tcBorders>
          </w:tcPr>
          <w:p w14:paraId="0D5EA60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0314B19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7976C2BE" w14:textId="77777777" w:rsidTr="00847C61">
        <w:tc>
          <w:tcPr>
            <w:tcW w:w="2340" w:type="dxa"/>
            <w:gridSpan w:val="2"/>
            <w:tcBorders>
              <w:top w:val="nil"/>
              <w:left w:val="nil"/>
              <w:bottom w:val="nil"/>
              <w:right w:val="nil"/>
            </w:tcBorders>
          </w:tcPr>
          <w:p w14:paraId="781937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7A646B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september 2010</w:t>
            </w:r>
          </w:p>
        </w:tc>
      </w:tr>
      <w:tr w:rsidR="00847C61" w:rsidRPr="00474957" w14:paraId="14D8A267" w14:textId="77777777" w:rsidTr="00847C61">
        <w:trPr>
          <w:trHeight w:hRule="exact" w:val="241"/>
        </w:trPr>
        <w:tc>
          <w:tcPr>
            <w:tcW w:w="2340" w:type="dxa"/>
            <w:gridSpan w:val="2"/>
            <w:tcBorders>
              <w:top w:val="nil"/>
              <w:left w:val="nil"/>
              <w:bottom w:val="nil"/>
              <w:right w:val="nil"/>
            </w:tcBorders>
          </w:tcPr>
          <w:p w14:paraId="5C19E0A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67CBE9E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1EFCC046" w14:textId="77777777" w:rsidTr="00847C61">
        <w:tc>
          <w:tcPr>
            <w:tcW w:w="2340" w:type="dxa"/>
            <w:gridSpan w:val="2"/>
            <w:tcBorders>
              <w:top w:val="nil"/>
              <w:left w:val="nil"/>
              <w:bottom w:val="nil"/>
              <w:right w:val="nil"/>
            </w:tcBorders>
          </w:tcPr>
          <w:p w14:paraId="55DB035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4E1BE3B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14:paraId="33A157E5" w14:textId="77777777" w:rsidTr="00847C61">
        <w:tc>
          <w:tcPr>
            <w:tcW w:w="450" w:type="dxa"/>
            <w:tcBorders>
              <w:top w:val="nil"/>
              <w:left w:val="nil"/>
              <w:bottom w:val="nil"/>
              <w:right w:val="nil"/>
            </w:tcBorders>
          </w:tcPr>
          <w:p w14:paraId="6169058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55" w:name="BKM_51A19F3F_A542_4436_AE9C_9B8CE231390A"/>
          </w:p>
        </w:tc>
        <w:tc>
          <w:tcPr>
            <w:tcW w:w="2790" w:type="dxa"/>
            <w:gridSpan w:val="2"/>
            <w:tcBorders>
              <w:top w:val="nil"/>
              <w:left w:val="nil"/>
              <w:bottom w:val="nil"/>
              <w:right w:val="nil"/>
            </w:tcBorders>
          </w:tcPr>
          <w:p w14:paraId="1505426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Attribuutnaam</w:t>
            </w:r>
          </w:p>
        </w:tc>
        <w:tc>
          <w:tcPr>
            <w:tcW w:w="6120" w:type="dxa"/>
            <w:tcBorders>
              <w:top w:val="nil"/>
              <w:left w:val="nil"/>
              <w:bottom w:val="nil"/>
              <w:right w:val="nil"/>
            </w:tcBorders>
          </w:tcPr>
          <w:p w14:paraId="05D0BAF7"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00000"/>
                <w:sz w:val="22"/>
                <w:szCs w:val="24"/>
                <w:lang w:eastAsia="en-US"/>
              </w:rPr>
              <w:t>Herkomst</w:t>
            </w:r>
          </w:p>
        </w:tc>
      </w:tr>
      <w:tr w:rsidR="00847C61" w:rsidRPr="00474957" w14:paraId="77BA4A4A" w14:textId="77777777" w:rsidTr="00847C61">
        <w:tc>
          <w:tcPr>
            <w:tcW w:w="450" w:type="dxa"/>
            <w:tcBorders>
              <w:top w:val="nil"/>
              <w:left w:val="nil"/>
              <w:bottom w:val="nil"/>
              <w:right w:val="nil"/>
            </w:tcBorders>
          </w:tcPr>
          <w:p w14:paraId="4FB5AE9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7F73B10"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Kadaster identificatie zakelijk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32A1796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Kadaster identificatie zakelijk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5"/>
      </w:tr>
      <w:tr w:rsidR="00847C61" w:rsidRPr="00474957" w14:paraId="5E584AE9" w14:textId="77777777" w:rsidTr="00847C61">
        <w:tc>
          <w:tcPr>
            <w:tcW w:w="450" w:type="dxa"/>
            <w:tcBorders>
              <w:top w:val="nil"/>
              <w:left w:val="nil"/>
              <w:bottom w:val="nil"/>
              <w:right w:val="nil"/>
            </w:tcBorders>
          </w:tcPr>
          <w:p w14:paraId="40C0E0B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6" w:name="BKM_CE931614_527A_40bd_A11E_1F5A2A7627D9"/>
          </w:p>
        </w:tc>
        <w:tc>
          <w:tcPr>
            <w:tcW w:w="2790" w:type="dxa"/>
            <w:gridSpan w:val="2"/>
            <w:tcBorders>
              <w:top w:val="nil"/>
              <w:left w:val="nil"/>
              <w:bottom w:val="nil"/>
              <w:right w:val="nil"/>
            </w:tcBorders>
          </w:tcPr>
          <w:p w14:paraId="427A5CD8"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Ingangsdatum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6B48AE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Ingangsdatum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6"/>
      </w:tr>
      <w:tr w:rsidR="00847C61" w:rsidRPr="00474957" w14:paraId="7631AEB6" w14:textId="77777777" w:rsidTr="00847C61">
        <w:tc>
          <w:tcPr>
            <w:tcW w:w="450" w:type="dxa"/>
            <w:tcBorders>
              <w:top w:val="nil"/>
              <w:left w:val="nil"/>
              <w:bottom w:val="nil"/>
              <w:right w:val="nil"/>
            </w:tcBorders>
          </w:tcPr>
          <w:p w14:paraId="7C3EB93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7" w:name="BKM_52BEC40A_279F_436a_A7D0_93896CFC619E"/>
          </w:p>
        </w:tc>
        <w:tc>
          <w:tcPr>
            <w:tcW w:w="2790" w:type="dxa"/>
            <w:gridSpan w:val="2"/>
            <w:tcBorders>
              <w:top w:val="nil"/>
              <w:left w:val="nil"/>
              <w:bottom w:val="nil"/>
              <w:right w:val="nil"/>
            </w:tcBorders>
          </w:tcPr>
          <w:p w14:paraId="0D545464"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Einddatum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73638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Einddatum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7"/>
      </w:tr>
      <w:tr w:rsidR="00847C61" w:rsidRPr="00474957" w14:paraId="3CA4E285" w14:textId="77777777" w:rsidTr="00847C61">
        <w:tc>
          <w:tcPr>
            <w:tcW w:w="450" w:type="dxa"/>
            <w:tcBorders>
              <w:top w:val="nil"/>
              <w:left w:val="nil"/>
              <w:bottom w:val="nil"/>
              <w:right w:val="nil"/>
            </w:tcBorders>
          </w:tcPr>
          <w:p w14:paraId="6B08705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8" w:name="BKM_A1E0093C_9C55_413d_AD67_4E002C25EE4D"/>
          </w:p>
        </w:tc>
        <w:tc>
          <w:tcPr>
            <w:tcW w:w="2790" w:type="dxa"/>
            <w:gridSpan w:val="2"/>
            <w:tcBorders>
              <w:top w:val="nil"/>
              <w:left w:val="nil"/>
              <w:bottom w:val="nil"/>
              <w:right w:val="nil"/>
            </w:tcBorders>
          </w:tcPr>
          <w:p w14:paraId="3DCA3C3A"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Aanduiding aard verkregen 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127564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ZAKELIJK 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Aanduiding aard verkregen recht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8"/>
      </w:tr>
      <w:tr w:rsidR="00847C61" w:rsidRPr="00474957" w14:paraId="64AE9D7F" w14:textId="77777777" w:rsidTr="00847C61">
        <w:tc>
          <w:tcPr>
            <w:tcW w:w="450" w:type="dxa"/>
            <w:tcBorders>
              <w:top w:val="nil"/>
              <w:left w:val="nil"/>
              <w:bottom w:val="nil"/>
              <w:right w:val="nil"/>
            </w:tcBorders>
          </w:tcPr>
          <w:p w14:paraId="1C92EAB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59" w:name="BKM_2C089441_88E5_4905_8A2E_E05D13237353"/>
          </w:p>
        </w:tc>
        <w:tc>
          <w:tcPr>
            <w:tcW w:w="2790" w:type="dxa"/>
            <w:gridSpan w:val="2"/>
            <w:tcBorders>
              <w:top w:val="nil"/>
              <w:left w:val="nil"/>
              <w:bottom w:val="nil"/>
              <w:right w:val="nil"/>
            </w:tcBorders>
          </w:tcPr>
          <w:p w14:paraId="4B429B76"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identificatie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5552CD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.(Objecttype)</w:t>
            </w:r>
            <w:r w:rsidRPr="00474957">
              <w:rPr>
                <w:rFonts w:ascii="Calibri" w:hAnsi="Calibri" w:cs="Arial"/>
                <w:color w:val="000000"/>
                <w:sz w:val="22"/>
                <w:szCs w:val="24"/>
                <w:lang w:eastAsia="en-US"/>
              </w:rPr>
              <w:t>KADASTRALE ONROERENDE ZAAK</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eastAsia="en-US"/>
              </w:rPr>
              <w:instrText>MERGEFIELD Att.Type</w:instrText>
            </w:r>
            <w:r w:rsidR="00DE73DB" w:rsidRPr="00474957">
              <w:rPr>
                <w:rFonts w:ascii="Calibri" w:hAnsi="Calibri" w:cs="Arial"/>
                <w:color w:val="000000"/>
                <w:sz w:val="22"/>
                <w:szCs w:val="24"/>
                <w:lang w:eastAsia="en-US"/>
              </w:rPr>
              <w:fldChar w:fldCharType="end"/>
            </w:r>
          </w:p>
        </w:tc>
        <w:bookmarkEnd w:id="4159"/>
      </w:tr>
      <w:tr w:rsidR="00847C61" w:rsidRPr="00474957" w14:paraId="6EC213EB" w14:textId="77777777" w:rsidTr="00847C61">
        <w:tc>
          <w:tcPr>
            <w:tcW w:w="450" w:type="dxa"/>
            <w:tcBorders>
              <w:top w:val="nil"/>
              <w:left w:val="nil"/>
              <w:bottom w:val="nil"/>
              <w:right w:val="nil"/>
            </w:tcBorders>
          </w:tcPr>
          <w:p w14:paraId="19DCF16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0" w:name="BKM_C73E9C41_4B2B_48cc_B8EE_14AC5FFF3271"/>
          </w:p>
        </w:tc>
        <w:tc>
          <w:tcPr>
            <w:tcW w:w="2790" w:type="dxa"/>
            <w:gridSpan w:val="2"/>
            <w:tcBorders>
              <w:top w:val="nil"/>
              <w:left w:val="nil"/>
              <w:bottom w:val="nil"/>
              <w:right w:val="nil"/>
            </w:tcBorders>
          </w:tcPr>
          <w:p w14:paraId="4C267F5F"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KADASTRAAL PERCEEL</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7BF12FC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KADASTRAAL PERCEEL</w:t>
            </w:r>
          </w:p>
        </w:tc>
        <w:bookmarkEnd w:id="4160"/>
      </w:tr>
      <w:tr w:rsidR="00847C61" w:rsidRPr="00474957" w14:paraId="58B5BB98" w14:textId="77777777" w:rsidTr="00847C61">
        <w:tc>
          <w:tcPr>
            <w:tcW w:w="450" w:type="dxa"/>
            <w:tcBorders>
              <w:top w:val="nil"/>
              <w:left w:val="nil"/>
              <w:bottom w:val="nil"/>
              <w:right w:val="nil"/>
            </w:tcBorders>
          </w:tcPr>
          <w:p w14:paraId="268314A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DBD503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Deelperceelnummer </w:t>
            </w:r>
          </w:p>
        </w:tc>
        <w:tc>
          <w:tcPr>
            <w:tcW w:w="6120" w:type="dxa"/>
            <w:tcBorders>
              <w:top w:val="nil"/>
              <w:left w:val="nil"/>
              <w:bottom w:val="nil"/>
              <w:right w:val="nil"/>
            </w:tcBorders>
          </w:tcPr>
          <w:p w14:paraId="32BB5B9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Deelperceelnummer  </w:t>
            </w:r>
          </w:p>
        </w:tc>
      </w:tr>
      <w:tr w:rsidR="00847C61" w:rsidRPr="00474957" w14:paraId="14A0A2C6" w14:textId="77777777" w:rsidTr="00847C61">
        <w:tc>
          <w:tcPr>
            <w:tcW w:w="450" w:type="dxa"/>
            <w:tcBorders>
              <w:top w:val="nil"/>
              <w:left w:val="nil"/>
              <w:bottom w:val="nil"/>
              <w:right w:val="nil"/>
            </w:tcBorders>
          </w:tcPr>
          <w:p w14:paraId="4EEAAD34"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C038ED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4F8AA31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32F742AC" w14:textId="77777777" w:rsidTr="00847C61">
        <w:tc>
          <w:tcPr>
            <w:tcW w:w="450" w:type="dxa"/>
            <w:tcBorders>
              <w:top w:val="nil"/>
              <w:left w:val="nil"/>
              <w:bottom w:val="nil"/>
              <w:right w:val="nil"/>
            </w:tcBorders>
          </w:tcPr>
          <w:p w14:paraId="719136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AE4017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481A45D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474957" w14:paraId="3734BD36" w14:textId="77777777" w:rsidTr="00847C61">
        <w:tc>
          <w:tcPr>
            <w:tcW w:w="450" w:type="dxa"/>
            <w:tcBorders>
              <w:top w:val="nil"/>
              <w:left w:val="nil"/>
              <w:bottom w:val="nil"/>
              <w:right w:val="nil"/>
            </w:tcBorders>
          </w:tcPr>
          <w:p w14:paraId="52C57EF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DA5030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3E7204F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KADASTRAAL PERCEEL</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0DEEC628" w14:textId="77777777" w:rsidTr="00847C61">
        <w:tc>
          <w:tcPr>
            <w:tcW w:w="450" w:type="dxa"/>
            <w:tcBorders>
              <w:top w:val="nil"/>
              <w:left w:val="nil"/>
              <w:bottom w:val="nil"/>
              <w:right w:val="nil"/>
            </w:tcBorders>
          </w:tcPr>
          <w:p w14:paraId="7D4B9FC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1" w:name="BKM_EB3B3B6A_2DFD_45ea_B2AA_5D2011C64EB1"/>
          </w:p>
        </w:tc>
        <w:tc>
          <w:tcPr>
            <w:tcW w:w="2790" w:type="dxa"/>
            <w:gridSpan w:val="2"/>
            <w:tcBorders>
              <w:top w:val="nil"/>
              <w:left w:val="nil"/>
              <w:bottom w:val="nil"/>
              <w:right w:val="nil"/>
            </w:tcBorders>
          </w:tcPr>
          <w:p w14:paraId="593D62FE"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Kadastrale aanduiding APPARTEMENTSRECHT</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230B920D"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00000"/>
                <w:sz w:val="22"/>
                <w:szCs w:val="24"/>
                <w:lang w:eastAsia="en-US"/>
              </w:rPr>
              <w:t>Kadastrale aanduiding APPARTEMENTSRECHT</w:t>
            </w:r>
          </w:p>
        </w:tc>
        <w:bookmarkEnd w:id="4161"/>
      </w:tr>
      <w:tr w:rsidR="00847C61" w:rsidRPr="00474957" w14:paraId="070D2C74" w14:textId="77777777" w:rsidTr="00847C61">
        <w:tc>
          <w:tcPr>
            <w:tcW w:w="450" w:type="dxa"/>
            <w:tcBorders>
              <w:top w:val="nil"/>
              <w:left w:val="nil"/>
              <w:bottom w:val="nil"/>
              <w:right w:val="nil"/>
            </w:tcBorders>
          </w:tcPr>
          <w:p w14:paraId="1C34A04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F6BD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Appartementsindex </w:t>
            </w:r>
          </w:p>
        </w:tc>
        <w:tc>
          <w:tcPr>
            <w:tcW w:w="6120" w:type="dxa"/>
            <w:tcBorders>
              <w:top w:val="nil"/>
              <w:left w:val="nil"/>
              <w:bottom w:val="nil"/>
              <w:right w:val="nil"/>
            </w:tcBorders>
          </w:tcPr>
          <w:p w14:paraId="79DF500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Appartementsindex  </w:t>
            </w:r>
          </w:p>
        </w:tc>
      </w:tr>
      <w:tr w:rsidR="00847C61" w:rsidRPr="00474957" w14:paraId="66E09F43" w14:textId="77777777" w:rsidTr="00847C61">
        <w:tc>
          <w:tcPr>
            <w:tcW w:w="450" w:type="dxa"/>
            <w:tcBorders>
              <w:top w:val="nil"/>
              <w:left w:val="nil"/>
              <w:bottom w:val="nil"/>
              <w:right w:val="nil"/>
            </w:tcBorders>
          </w:tcPr>
          <w:p w14:paraId="1F6F1BC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8A9A7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Sectie </w:t>
            </w:r>
          </w:p>
        </w:tc>
        <w:tc>
          <w:tcPr>
            <w:tcW w:w="6120" w:type="dxa"/>
            <w:tcBorders>
              <w:top w:val="nil"/>
              <w:left w:val="nil"/>
              <w:bottom w:val="nil"/>
              <w:right w:val="nil"/>
            </w:tcBorders>
          </w:tcPr>
          <w:p w14:paraId="5455490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Sectie  </w:t>
            </w:r>
          </w:p>
        </w:tc>
      </w:tr>
      <w:tr w:rsidR="00847C61" w:rsidRPr="00474957" w14:paraId="31D03EE9" w14:textId="77777777" w:rsidTr="00847C61">
        <w:tc>
          <w:tcPr>
            <w:tcW w:w="450" w:type="dxa"/>
            <w:tcBorders>
              <w:top w:val="nil"/>
              <w:left w:val="nil"/>
              <w:bottom w:val="nil"/>
              <w:right w:val="nil"/>
            </w:tcBorders>
          </w:tcPr>
          <w:p w14:paraId="524AACD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5D6D78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Perceelnummer </w:t>
            </w:r>
          </w:p>
        </w:tc>
        <w:tc>
          <w:tcPr>
            <w:tcW w:w="6120" w:type="dxa"/>
            <w:tcBorders>
              <w:top w:val="nil"/>
              <w:left w:val="nil"/>
              <w:bottom w:val="nil"/>
              <w:right w:val="nil"/>
            </w:tcBorders>
          </w:tcPr>
          <w:p w14:paraId="6E1835A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Perceelnummer  </w:t>
            </w:r>
          </w:p>
        </w:tc>
      </w:tr>
      <w:tr w:rsidR="00847C61" w:rsidRPr="00474957" w14:paraId="614E6C55" w14:textId="77777777" w:rsidTr="00847C61">
        <w:tc>
          <w:tcPr>
            <w:tcW w:w="450" w:type="dxa"/>
            <w:tcBorders>
              <w:top w:val="nil"/>
              <w:left w:val="nil"/>
              <w:bottom w:val="nil"/>
              <w:right w:val="nil"/>
            </w:tcBorders>
          </w:tcPr>
          <w:p w14:paraId="1D0A3D4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CDE5F7B"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474957">
              <w:rPr>
                <w:rFonts w:ascii="Calibri" w:hAnsi="Calibri" w:cs="Arial"/>
                <w:color w:val="000000"/>
                <w:sz w:val="22"/>
                <w:szCs w:val="24"/>
                <w:lang w:val="en-AU" w:eastAsia="en-US"/>
              </w:rPr>
              <w:t xml:space="preserve">- Kadastrale gemeentecode </w:t>
            </w:r>
          </w:p>
        </w:tc>
        <w:tc>
          <w:tcPr>
            <w:tcW w:w="6120" w:type="dxa"/>
            <w:tcBorders>
              <w:top w:val="nil"/>
              <w:left w:val="nil"/>
              <w:bottom w:val="nil"/>
              <w:right w:val="nil"/>
            </w:tcBorders>
          </w:tcPr>
          <w:p w14:paraId="6A01C77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474957">
              <w:rPr>
                <w:rFonts w:ascii="Calibri" w:hAnsi="Calibri" w:cs="Arial"/>
                <w:color w:val="000000"/>
                <w:sz w:val="22"/>
                <w:szCs w:val="24"/>
                <w:lang w:eastAsia="en-US"/>
              </w:rPr>
              <w:t>RSGB</w:t>
            </w:r>
            <w:r>
              <w:rPr>
                <w:rFonts w:ascii="Calibri" w:hAnsi="Calibri" w:cs="Arial"/>
                <w:color w:val="000000"/>
                <w:sz w:val="22"/>
                <w:szCs w:val="24"/>
                <w:lang w:eastAsia="en-US"/>
              </w:rPr>
              <w:t>.(Groepattribuutsoort)</w:t>
            </w:r>
            <w:r w:rsidRPr="00474957">
              <w:rPr>
                <w:rFonts w:ascii="Calibri" w:hAnsi="Calibri" w:cs="Arial"/>
                <w:color w:val="000000"/>
                <w:sz w:val="22"/>
                <w:szCs w:val="24"/>
                <w:lang w:eastAsia="en-US"/>
              </w:rPr>
              <w:t>Kadastrale aanduiding APPARTEMENTSRECHT</w:t>
            </w:r>
            <w:r>
              <w:rPr>
                <w:rFonts w:ascii="Calibri" w:hAnsi="Calibri" w:cs="Arial"/>
                <w:color w:val="000000"/>
                <w:sz w:val="22"/>
                <w:szCs w:val="24"/>
                <w:lang w:eastAsia="en-US"/>
              </w:rPr>
              <w:t>.(Attribuutsoort)</w:t>
            </w:r>
            <w:r w:rsidRPr="00474957">
              <w:rPr>
                <w:rFonts w:ascii="Calibri" w:hAnsi="Calibri" w:cs="Arial"/>
                <w:color w:val="000000"/>
                <w:sz w:val="22"/>
                <w:szCs w:val="24"/>
                <w:lang w:eastAsia="en-US"/>
              </w:rPr>
              <w:t xml:space="preserve">Kadastrale gemeentecode  </w:t>
            </w:r>
          </w:p>
        </w:tc>
      </w:tr>
      <w:tr w:rsidR="00847C61" w:rsidRPr="002E671F" w14:paraId="67FDAB1C" w14:textId="77777777" w:rsidTr="00847C61">
        <w:tc>
          <w:tcPr>
            <w:tcW w:w="450" w:type="dxa"/>
            <w:tcBorders>
              <w:top w:val="nil"/>
              <w:left w:val="nil"/>
              <w:bottom w:val="nil"/>
              <w:right w:val="nil"/>
            </w:tcBorders>
          </w:tcPr>
          <w:p w14:paraId="189EF0FE"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62" w:name="BKM_FB725801_74F6_4824_B154_2059BC806E40"/>
          </w:p>
        </w:tc>
        <w:tc>
          <w:tcPr>
            <w:tcW w:w="2790" w:type="dxa"/>
            <w:gridSpan w:val="2"/>
            <w:tcBorders>
              <w:top w:val="nil"/>
              <w:left w:val="nil"/>
              <w:bottom w:val="nil"/>
              <w:right w:val="nil"/>
            </w:tcBorders>
          </w:tcPr>
          <w:p w14:paraId="248FFA45"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Att.Name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Identificatie zaakgerechtigde</w:t>
            </w:r>
            <w:r w:rsidRPr="00474957">
              <w:rPr>
                <w:rFonts w:ascii="Arial" w:hAnsi="Arial" w:cs="Arial"/>
                <w:szCs w:val="24"/>
                <w:lang w:val="en-AU" w:eastAsia="en-US"/>
              </w:rPr>
              <w:fldChar w:fldCharType="end"/>
            </w:r>
          </w:p>
        </w:tc>
        <w:tc>
          <w:tcPr>
            <w:tcW w:w="6120" w:type="dxa"/>
            <w:tcBorders>
              <w:top w:val="nil"/>
              <w:left w:val="nil"/>
              <w:bottom w:val="nil"/>
              <w:right w:val="nil"/>
            </w:tcBorders>
          </w:tcPr>
          <w:p w14:paraId="4280F32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474957">
              <w:rPr>
                <w:rFonts w:ascii="Calibri" w:hAnsi="Calibri" w:cs="Arial"/>
                <w:color w:val="000000"/>
                <w:sz w:val="22"/>
                <w:szCs w:val="24"/>
                <w:lang w:val="en-US" w:eastAsia="en-US"/>
              </w:rPr>
              <w:t>RSGB</w:t>
            </w:r>
            <w:r>
              <w:rPr>
                <w:rFonts w:ascii="Calibri" w:hAnsi="Calibri" w:cs="Arial"/>
                <w:color w:val="000000"/>
                <w:sz w:val="22"/>
                <w:szCs w:val="24"/>
                <w:lang w:val="en-US" w:eastAsia="en-US"/>
              </w:rPr>
              <w:t>.(Objecttype)</w:t>
            </w:r>
            <w:r w:rsidRPr="00474957">
              <w:rPr>
                <w:rFonts w:ascii="Calibri" w:hAnsi="Calibri" w:cs="Arial"/>
                <w:color w:val="000000"/>
                <w:sz w:val="22"/>
                <w:szCs w:val="24"/>
                <w:lang w:val="en-US" w:eastAsia="en-US"/>
              </w:rPr>
              <w:t>SUBJECT</w:t>
            </w:r>
            <w:r>
              <w:rPr>
                <w:rFonts w:ascii="Calibri" w:hAnsi="Calibri" w:cs="Arial"/>
                <w:color w:val="000000"/>
                <w:sz w:val="22"/>
                <w:szCs w:val="24"/>
                <w:lang w:val="en-US" w:eastAsia="en-US"/>
              </w:rPr>
              <w:t>.(Attribuutsoort)</w:t>
            </w:r>
            <w:r w:rsidRPr="00474957">
              <w:rPr>
                <w:rFonts w:ascii="Calibri" w:hAnsi="Calibri" w:cs="Arial"/>
                <w:color w:val="000000"/>
                <w:sz w:val="22"/>
                <w:szCs w:val="24"/>
                <w:lang w:val="en-US" w:eastAsia="en-US"/>
              </w:rPr>
              <w:t xml:space="preserve">Identificatie  </w:t>
            </w:r>
            <w:r w:rsidR="00DE73DB" w:rsidRPr="00474957">
              <w:rPr>
                <w:rFonts w:ascii="Calibri" w:hAnsi="Calibri" w:cs="Arial"/>
                <w:color w:val="000000"/>
                <w:sz w:val="22"/>
                <w:szCs w:val="24"/>
                <w:lang w:eastAsia="en-US"/>
              </w:rPr>
              <w:fldChar w:fldCharType="begin" w:fldLock="1"/>
            </w:r>
            <w:r w:rsidRPr="00474957">
              <w:rPr>
                <w:rFonts w:ascii="Calibri" w:hAnsi="Calibri" w:cs="Arial"/>
                <w:color w:val="000000"/>
                <w:sz w:val="22"/>
                <w:szCs w:val="24"/>
                <w:lang w:val="en-US" w:eastAsia="en-US"/>
              </w:rPr>
              <w:instrText>MERGEFIELD Att.Type</w:instrText>
            </w:r>
            <w:r w:rsidR="00DE73DB" w:rsidRPr="00474957">
              <w:rPr>
                <w:rFonts w:ascii="Calibri" w:hAnsi="Calibri" w:cs="Arial"/>
                <w:color w:val="000000"/>
                <w:sz w:val="22"/>
                <w:szCs w:val="24"/>
                <w:lang w:eastAsia="en-US"/>
              </w:rPr>
              <w:fldChar w:fldCharType="end"/>
            </w:r>
          </w:p>
        </w:tc>
        <w:bookmarkEnd w:id="4162"/>
      </w:tr>
    </w:tbl>
    <w:p w14:paraId="099A3FFF"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474957" w14:paraId="74E25A9D" w14:textId="77777777" w:rsidTr="00847C61">
        <w:tc>
          <w:tcPr>
            <w:tcW w:w="9360" w:type="dxa"/>
            <w:gridSpan w:val="3"/>
            <w:tcBorders>
              <w:top w:val="nil"/>
              <w:left w:val="nil"/>
              <w:bottom w:val="nil"/>
              <w:right w:val="nil"/>
            </w:tcBorders>
          </w:tcPr>
          <w:p w14:paraId="7D95BF8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b/>
                <w:color w:val="0F0F0F"/>
                <w:sz w:val="22"/>
                <w:szCs w:val="24"/>
                <w:lang w:eastAsia="en-US"/>
              </w:rPr>
              <w:t>Overzicht relaties</w:t>
            </w:r>
          </w:p>
        </w:tc>
      </w:tr>
      <w:tr w:rsidR="00847C61" w:rsidRPr="00474957" w14:paraId="566DEBB1" w14:textId="77777777" w:rsidTr="00847C61">
        <w:tc>
          <w:tcPr>
            <w:tcW w:w="450" w:type="dxa"/>
            <w:tcBorders>
              <w:top w:val="nil"/>
              <w:left w:val="nil"/>
              <w:bottom w:val="nil"/>
              <w:right w:val="nil"/>
            </w:tcBorders>
          </w:tcPr>
          <w:p w14:paraId="2ABB2383"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84E1069"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474957">
              <w:rPr>
                <w:rFonts w:ascii="Calibri" w:hAnsi="Calibri" w:cs="Arial"/>
                <w:i/>
                <w:color w:val="0F0F0F"/>
                <w:sz w:val="22"/>
                <w:szCs w:val="24"/>
                <w:lang w:eastAsia="en-US"/>
              </w:rPr>
              <w:t>Relatienaam met</w:t>
            </w:r>
          </w:p>
          <w:p w14:paraId="15D8725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2BA790E2"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i/>
                <w:color w:val="0F0F0F"/>
                <w:sz w:val="22"/>
                <w:szCs w:val="24"/>
                <w:lang w:eastAsia="en-US"/>
              </w:rPr>
              <w:t>Definitie</w:t>
            </w:r>
          </w:p>
        </w:tc>
      </w:tr>
      <w:tr w:rsidR="00847C61" w:rsidRPr="00474957" w14:paraId="6DB1644A" w14:textId="77777777" w:rsidTr="00847C61">
        <w:tc>
          <w:tcPr>
            <w:tcW w:w="450" w:type="dxa"/>
            <w:tcBorders>
              <w:top w:val="nil"/>
              <w:left w:val="nil"/>
              <w:bottom w:val="nil"/>
              <w:right w:val="nil"/>
            </w:tcBorders>
          </w:tcPr>
          <w:p w14:paraId="51F7CAFA"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2A32C551"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val="en-AU" w:eastAsia="en-US"/>
              </w:rPr>
              <w:instrText xml:space="preserve">MERGEFIELD </w:instrText>
            </w:r>
            <w:r w:rsidR="00847C61" w:rsidRPr="00474957">
              <w:rPr>
                <w:rFonts w:ascii="Calibri" w:hAnsi="Calibri" w:cs="Arial"/>
                <w:color w:val="0F0F0F"/>
                <w:sz w:val="22"/>
                <w:szCs w:val="24"/>
                <w:lang w:eastAsia="en-US"/>
              </w:rPr>
              <w:instrText>Element.Name</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OBJECT</w:t>
            </w:r>
            <w:r w:rsidRPr="00474957">
              <w:rPr>
                <w:rFonts w:ascii="Arial" w:hAnsi="Arial" w:cs="Arial"/>
                <w:szCs w:val="24"/>
                <w:lang w:val="en-AU"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ConnSource.Cardinality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0..1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p w14:paraId="78C88EDC"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 xml:space="preserve">  </w:t>
            </w:r>
            <w:r w:rsidR="00DE73DB" w:rsidRPr="00474957">
              <w:rPr>
                <w:rFonts w:ascii="Calibri" w:hAnsi="Calibri" w:cs="Arial"/>
                <w:color w:val="0F0F0F"/>
                <w:sz w:val="22"/>
                <w:szCs w:val="24"/>
                <w:lang w:eastAsia="en-US"/>
              </w:rPr>
              <w:fldChar w:fldCharType="begin" w:fldLock="1"/>
            </w:r>
            <w:r w:rsidRPr="00474957">
              <w:rPr>
                <w:rFonts w:ascii="Calibri" w:hAnsi="Calibri" w:cs="Arial"/>
                <w:color w:val="0F0F0F"/>
                <w:sz w:val="22"/>
                <w:szCs w:val="24"/>
                <w:lang w:eastAsia="en-US"/>
              </w:rPr>
              <w:instrText>MERGEFIELD Connector.Name</w:instrText>
            </w:r>
            <w:r w:rsidR="00DE73DB" w:rsidRPr="00474957">
              <w:rPr>
                <w:rFonts w:ascii="Calibri" w:hAnsi="Calibri" w:cs="Arial"/>
                <w:color w:val="0F0F0F"/>
                <w:sz w:val="22"/>
                <w:szCs w:val="24"/>
                <w:lang w:eastAsia="en-US"/>
              </w:rPr>
              <w:fldChar w:fldCharType="separate"/>
            </w:r>
            <w:r w:rsidRPr="00474957">
              <w:rPr>
                <w:rFonts w:ascii="Calibri" w:hAnsi="Calibri" w:cs="Arial"/>
                <w:color w:val="0F0F0F"/>
                <w:sz w:val="22"/>
                <w:szCs w:val="24"/>
                <w:lang w:eastAsia="en-US"/>
              </w:rPr>
              <w:t>is</w:t>
            </w:r>
            <w:r w:rsidR="00DE73DB" w:rsidRPr="00474957">
              <w:rPr>
                <w:rFonts w:ascii="Calibri" w:hAnsi="Calibri" w:cs="Arial"/>
                <w:color w:val="0F0F0F"/>
                <w:sz w:val="22"/>
                <w:szCs w:val="24"/>
                <w:lang w:eastAsia="en-US"/>
              </w:rPr>
              <w:fldChar w:fldCharType="end"/>
            </w:r>
          </w:p>
          <w:p w14:paraId="411D9757"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Element.Name</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ZAKELIJK RECHT</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 xml:space="preserve">  [</w:t>
            </w:r>
            <w:r w:rsidRPr="00474957">
              <w:rPr>
                <w:rFonts w:ascii="Calibri" w:hAnsi="Calibri" w:cs="Arial"/>
                <w:color w:val="0F0F0F"/>
                <w:sz w:val="22"/>
                <w:szCs w:val="24"/>
                <w:lang w:eastAsia="en-US"/>
              </w:rPr>
              <w:fldChar w:fldCharType="begin" w:fldLock="1"/>
            </w:r>
            <w:r w:rsidR="00847C61" w:rsidRPr="00474957">
              <w:rPr>
                <w:rFonts w:ascii="Calibri" w:hAnsi="Calibri" w:cs="Arial"/>
                <w:color w:val="0F0F0F"/>
                <w:sz w:val="22"/>
                <w:szCs w:val="24"/>
                <w:lang w:eastAsia="en-US"/>
              </w:rPr>
              <w:instrText>MERGEFIELD ConnTarget.Cardinality</w:instrText>
            </w:r>
            <w:r w:rsidRPr="00474957">
              <w:rPr>
                <w:rFonts w:ascii="Calibri" w:hAnsi="Calibri" w:cs="Arial"/>
                <w:color w:val="0F0F0F"/>
                <w:sz w:val="22"/>
                <w:szCs w:val="24"/>
                <w:lang w:eastAsia="en-US"/>
              </w:rPr>
              <w:fldChar w:fldCharType="separate"/>
            </w:r>
            <w:r w:rsidR="00847C61" w:rsidRPr="00474957">
              <w:rPr>
                <w:rFonts w:ascii="Calibri" w:hAnsi="Calibri" w:cs="Arial"/>
                <w:color w:val="0F0F0F"/>
                <w:sz w:val="22"/>
                <w:szCs w:val="24"/>
                <w:lang w:eastAsia="en-US"/>
              </w:rPr>
              <w:t>1</w:t>
            </w:r>
            <w:r w:rsidRPr="00474957">
              <w:rPr>
                <w:rFonts w:ascii="Calibri" w:hAnsi="Calibri" w:cs="Arial"/>
                <w:color w:val="0F0F0F"/>
                <w:sz w:val="22"/>
                <w:szCs w:val="24"/>
                <w:lang w:eastAsia="en-US"/>
              </w:rPr>
              <w:fldChar w:fldCharType="end"/>
            </w:r>
            <w:r w:rsidR="00847C61" w:rsidRPr="00474957">
              <w:rPr>
                <w:rFonts w:ascii="Calibri" w:hAnsi="Calibri" w:cs="Arial"/>
                <w:color w:val="0F0F0F"/>
                <w:sz w:val="22"/>
                <w:szCs w:val="24"/>
                <w:lang w:eastAsia="en-US"/>
              </w:rPr>
              <w:t>]</w:t>
            </w:r>
          </w:p>
        </w:tc>
        <w:tc>
          <w:tcPr>
            <w:tcW w:w="6120" w:type="dxa"/>
            <w:tcBorders>
              <w:top w:val="nil"/>
              <w:left w:val="nil"/>
              <w:bottom w:val="nil"/>
              <w:right w:val="nil"/>
            </w:tcBorders>
          </w:tcPr>
          <w:p w14:paraId="2743C38B" w14:textId="77777777" w:rsidR="00847C61" w:rsidRPr="00474957"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474957">
              <w:rPr>
                <w:rFonts w:ascii="Arial" w:hAnsi="Arial" w:cs="Arial"/>
                <w:szCs w:val="24"/>
                <w:lang w:val="en-AU" w:eastAsia="en-US"/>
              </w:rPr>
              <w:fldChar w:fldCharType="begin" w:fldLock="1"/>
            </w:r>
            <w:r w:rsidR="00847C61" w:rsidRPr="00474957">
              <w:rPr>
                <w:rFonts w:ascii="Arial" w:hAnsi="Arial" w:cs="Arial"/>
                <w:szCs w:val="24"/>
                <w:lang w:eastAsia="en-US"/>
              </w:rPr>
              <w:instrText xml:space="preserve">MERGEFIELD </w:instrText>
            </w:r>
            <w:r w:rsidR="00847C61" w:rsidRPr="00474957">
              <w:rPr>
                <w:rFonts w:ascii="Calibri" w:hAnsi="Calibri" w:cs="Arial"/>
                <w:color w:val="0F0F0F"/>
                <w:sz w:val="22"/>
                <w:szCs w:val="24"/>
                <w:lang w:eastAsia="en-US"/>
              </w:rPr>
              <w:instrText>Connector.Notes</w:instrText>
            </w:r>
            <w:r w:rsidRPr="00474957">
              <w:rPr>
                <w:rFonts w:ascii="Arial" w:hAnsi="Arial" w:cs="Arial"/>
                <w:szCs w:val="24"/>
                <w:lang w:val="en-AU" w:eastAsia="en-US"/>
              </w:rPr>
              <w:fldChar w:fldCharType="separate"/>
            </w:r>
            <w:r w:rsidR="00847C61" w:rsidRPr="00474957">
              <w:rPr>
                <w:rFonts w:ascii="Calibri" w:hAnsi="Calibri" w:cs="Arial"/>
                <w:color w:val="0F0F0F"/>
                <w:sz w:val="22"/>
                <w:szCs w:val="24"/>
                <w:lang w:eastAsia="en-US"/>
              </w:rPr>
              <w:t>Een ZAKELIJK RECHT is een specialisatie van OBJECT.</w:t>
            </w:r>
            <w:r w:rsidRPr="00474957">
              <w:rPr>
                <w:rFonts w:ascii="Arial" w:hAnsi="Arial" w:cs="Arial"/>
                <w:szCs w:val="24"/>
                <w:lang w:val="en-AU" w:eastAsia="en-US"/>
              </w:rPr>
              <w:fldChar w:fldCharType="end"/>
            </w:r>
          </w:p>
        </w:tc>
      </w:tr>
      <w:tr w:rsidR="00847C61" w:rsidRPr="00474957" w14:paraId="03DB2C14" w14:textId="77777777" w:rsidTr="00847C61">
        <w:trPr>
          <w:trHeight w:hRule="exact" w:val="128"/>
        </w:trPr>
        <w:tc>
          <w:tcPr>
            <w:tcW w:w="450" w:type="dxa"/>
            <w:tcBorders>
              <w:top w:val="nil"/>
              <w:left w:val="nil"/>
              <w:bottom w:val="nil"/>
              <w:right w:val="nil"/>
            </w:tcBorders>
          </w:tcPr>
          <w:p w14:paraId="49615EF2" w14:textId="77777777" w:rsidR="00847C61" w:rsidRPr="00474957"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378451B1"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6A3EBCBA"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A369C16"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14:paraId="7B2312D2" w14:textId="77777777" w:rsidTr="00847C61">
        <w:trPr>
          <w:cantSplit/>
        </w:trPr>
        <w:tc>
          <w:tcPr>
            <w:tcW w:w="9360" w:type="dxa"/>
            <w:tcBorders>
              <w:top w:val="nil"/>
              <w:left w:val="nil"/>
              <w:bottom w:val="nil"/>
              <w:right w:val="nil"/>
            </w:tcBorders>
          </w:tcPr>
          <w:p w14:paraId="6C0EC0E5" w14:textId="77777777" w:rsidR="00847C61" w:rsidRPr="00474957"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474957">
              <w:rPr>
                <w:rFonts w:ascii="Calibri" w:hAnsi="Calibri" w:cs="Arial"/>
                <w:b/>
                <w:color w:val="0F0F0F"/>
                <w:sz w:val="22"/>
                <w:szCs w:val="24"/>
                <w:lang w:eastAsia="en-US"/>
              </w:rPr>
              <w:t>Toelichting objecttype</w:t>
            </w:r>
          </w:p>
          <w:p w14:paraId="0D0B0748" w14:textId="77777777"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474957">
              <w:rPr>
                <w:rFonts w:ascii="Calibri" w:hAnsi="Calibri" w:cs="Arial"/>
                <w:color w:val="0F0F0F"/>
                <w:sz w:val="22"/>
                <w:szCs w:val="24"/>
                <w:lang w:eastAsia="en-US"/>
              </w:rPr>
              <w:t>De aan het RSGB ontleende gegevens van een ZAKELIJK RECHT die in het RGBZ gebruikt worden bij deze specialisatie van OBJECT. Zie voor de specificaties van deze gegevens het RSGB.</w:t>
            </w:r>
          </w:p>
        </w:tc>
        <w:bookmarkEnd w:id="895"/>
      </w:tr>
    </w:tbl>
    <w:p w14:paraId="0B95EEF0" w14:textId="77777777" w:rsidR="00847C61"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11FC2F5A" w14:textId="77777777" w:rsidR="00847C61"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12B15216" w14:textId="77777777" w:rsidR="00847C61" w:rsidRPr="00474957"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37A6C6EC"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163" w:name="_Toc404268824"/>
      <w:bookmarkStart w:id="4164" w:name="_Toc493810490"/>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ORGANISATORISCHE EENHEID</w:t>
      </w:r>
      <w:bookmarkEnd w:id="4163"/>
      <w:bookmarkEnd w:id="4164"/>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779A440C" w14:textId="77777777" w:rsidTr="00847C61">
        <w:trPr>
          <w:trHeight w:val="271"/>
        </w:trPr>
        <w:tc>
          <w:tcPr>
            <w:tcW w:w="2340" w:type="dxa"/>
            <w:gridSpan w:val="2"/>
            <w:tcBorders>
              <w:top w:val="nil"/>
              <w:left w:val="nil"/>
              <w:bottom w:val="nil"/>
              <w:right w:val="nil"/>
            </w:tcBorders>
          </w:tcPr>
          <w:p w14:paraId="142A16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2DB443D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p>
        </w:tc>
      </w:tr>
      <w:tr w:rsidR="00847C61" w:rsidRPr="00751C18" w14:paraId="11678FA9" w14:textId="77777777" w:rsidTr="00847C61">
        <w:trPr>
          <w:trHeight w:hRule="exact" w:val="128"/>
        </w:trPr>
        <w:tc>
          <w:tcPr>
            <w:tcW w:w="2340" w:type="dxa"/>
            <w:gridSpan w:val="2"/>
            <w:tcBorders>
              <w:top w:val="nil"/>
              <w:left w:val="nil"/>
              <w:bottom w:val="nil"/>
              <w:right w:val="nil"/>
            </w:tcBorders>
          </w:tcPr>
          <w:p w14:paraId="7431771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8B3B65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11F3AE" w14:textId="77777777" w:rsidTr="00847C61">
        <w:tc>
          <w:tcPr>
            <w:tcW w:w="2340" w:type="dxa"/>
            <w:gridSpan w:val="2"/>
            <w:tcBorders>
              <w:top w:val="nil"/>
              <w:left w:val="nil"/>
              <w:bottom w:val="nil"/>
              <w:right w:val="nil"/>
            </w:tcBorders>
          </w:tcPr>
          <w:p w14:paraId="4CFF0E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FE0EDD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OEH</w:t>
            </w:r>
            <w:r w:rsidRPr="00751C18">
              <w:rPr>
                <w:rFonts w:ascii="Arial" w:hAnsi="Arial" w:cs="Arial"/>
                <w:szCs w:val="20"/>
                <w:lang w:val="en-AU" w:eastAsia="en-US"/>
              </w:rPr>
              <w:fldChar w:fldCharType="end"/>
            </w:r>
          </w:p>
        </w:tc>
      </w:tr>
      <w:tr w:rsidR="00847C61" w:rsidRPr="00751C18" w14:paraId="0CAE4553" w14:textId="77777777" w:rsidTr="00847C61">
        <w:trPr>
          <w:trHeight w:hRule="exact" w:val="128"/>
        </w:trPr>
        <w:tc>
          <w:tcPr>
            <w:tcW w:w="2340" w:type="dxa"/>
            <w:gridSpan w:val="2"/>
            <w:tcBorders>
              <w:top w:val="nil"/>
              <w:left w:val="nil"/>
              <w:bottom w:val="nil"/>
              <w:right w:val="nil"/>
            </w:tcBorders>
          </w:tcPr>
          <w:p w14:paraId="02BE1D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5CFB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88339EB" w14:textId="77777777" w:rsidTr="00847C61">
        <w:tc>
          <w:tcPr>
            <w:tcW w:w="2340" w:type="dxa"/>
            <w:gridSpan w:val="2"/>
            <w:tcBorders>
              <w:top w:val="nil"/>
              <w:left w:val="nil"/>
              <w:bottom w:val="nil"/>
              <w:right w:val="nil"/>
            </w:tcBorders>
          </w:tcPr>
          <w:p w14:paraId="14A641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4920C0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336AD257" w14:textId="77777777" w:rsidTr="00847C61">
        <w:trPr>
          <w:trHeight w:hRule="exact" w:val="128"/>
        </w:trPr>
        <w:tc>
          <w:tcPr>
            <w:tcW w:w="2340" w:type="dxa"/>
            <w:gridSpan w:val="2"/>
            <w:tcBorders>
              <w:top w:val="nil"/>
              <w:left w:val="nil"/>
              <w:bottom w:val="nil"/>
              <w:right w:val="nil"/>
            </w:tcBorders>
          </w:tcPr>
          <w:p w14:paraId="2D51ACD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5F63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EE983B6" w14:textId="77777777" w:rsidTr="00847C61">
        <w:trPr>
          <w:trHeight w:val="230"/>
        </w:trPr>
        <w:tc>
          <w:tcPr>
            <w:tcW w:w="2340" w:type="dxa"/>
            <w:gridSpan w:val="2"/>
            <w:tcBorders>
              <w:top w:val="nil"/>
              <w:left w:val="nil"/>
              <w:bottom w:val="nil"/>
              <w:right w:val="nil"/>
            </w:tcBorders>
          </w:tcPr>
          <w:p w14:paraId="241415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199A8B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deel van een functioneel afgebakend onderdeel binnen de organisatie dat haar activiteiten uitvoert binnen een VESTIGING VAN ZAAKBEHANDELENDE ORGANISATIE en die verantwoordelijk is voor de behandeling van zaken.</w:t>
            </w:r>
          </w:p>
        </w:tc>
      </w:tr>
      <w:tr w:rsidR="00847C61" w:rsidRPr="00751C18" w14:paraId="1D7D6EAA" w14:textId="77777777" w:rsidTr="00847C61">
        <w:trPr>
          <w:trHeight w:hRule="exact" w:val="68"/>
        </w:trPr>
        <w:tc>
          <w:tcPr>
            <w:tcW w:w="2340" w:type="dxa"/>
            <w:gridSpan w:val="2"/>
            <w:tcBorders>
              <w:top w:val="nil"/>
              <w:left w:val="nil"/>
              <w:bottom w:val="nil"/>
              <w:right w:val="nil"/>
            </w:tcBorders>
          </w:tcPr>
          <w:p w14:paraId="0F6ECF2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90E1D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055B56" w14:textId="77777777" w:rsidTr="00847C61">
        <w:trPr>
          <w:trHeight w:val="271"/>
        </w:trPr>
        <w:tc>
          <w:tcPr>
            <w:tcW w:w="2340" w:type="dxa"/>
            <w:gridSpan w:val="2"/>
            <w:tcBorders>
              <w:top w:val="nil"/>
              <w:left w:val="nil"/>
              <w:bottom w:val="nil"/>
              <w:right w:val="nil"/>
            </w:tcBorders>
          </w:tcPr>
          <w:p w14:paraId="700B3B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9FC9C4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14D620D1" w14:textId="77777777" w:rsidTr="00847C61">
        <w:trPr>
          <w:trHeight w:hRule="exact" w:val="128"/>
        </w:trPr>
        <w:tc>
          <w:tcPr>
            <w:tcW w:w="2340" w:type="dxa"/>
            <w:gridSpan w:val="2"/>
            <w:tcBorders>
              <w:top w:val="nil"/>
              <w:left w:val="nil"/>
              <w:bottom w:val="nil"/>
              <w:right w:val="nil"/>
            </w:tcBorders>
          </w:tcPr>
          <w:p w14:paraId="478DEDF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AEE58E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F64987" w14:textId="77777777" w:rsidTr="00847C61">
        <w:tc>
          <w:tcPr>
            <w:tcW w:w="2340" w:type="dxa"/>
            <w:gridSpan w:val="2"/>
            <w:tcBorders>
              <w:top w:val="nil"/>
              <w:left w:val="nil"/>
              <w:bottom w:val="nil"/>
              <w:right w:val="nil"/>
            </w:tcBorders>
          </w:tcPr>
          <w:p w14:paraId="75B5A58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49CF1D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5FCC3F2C" w14:textId="77777777" w:rsidTr="00847C61">
        <w:trPr>
          <w:trHeight w:hRule="exact" w:val="128"/>
        </w:trPr>
        <w:tc>
          <w:tcPr>
            <w:tcW w:w="2340" w:type="dxa"/>
            <w:gridSpan w:val="2"/>
            <w:tcBorders>
              <w:top w:val="nil"/>
              <w:left w:val="nil"/>
              <w:bottom w:val="nil"/>
              <w:right w:val="nil"/>
            </w:tcBorders>
          </w:tcPr>
          <w:p w14:paraId="3A6F8F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4CE778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35F7DCC" w14:textId="77777777" w:rsidTr="00847C61">
        <w:tc>
          <w:tcPr>
            <w:tcW w:w="2340" w:type="dxa"/>
            <w:gridSpan w:val="2"/>
            <w:tcBorders>
              <w:top w:val="nil"/>
              <w:left w:val="nil"/>
              <w:bottom w:val="nil"/>
              <w:right w:val="nil"/>
            </w:tcBorders>
          </w:tcPr>
          <w:p w14:paraId="39A05F9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880E1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Combinatie van (achtereenvolgens) de Organisatie-identificatie met Organisatie-eenheid-identificatie.</w:t>
            </w:r>
          </w:p>
        </w:tc>
      </w:tr>
      <w:tr w:rsidR="00847C61" w:rsidRPr="00751C18" w14:paraId="690512DF" w14:textId="77777777" w:rsidTr="00847C61">
        <w:trPr>
          <w:trHeight w:hRule="exact" w:val="128"/>
        </w:trPr>
        <w:tc>
          <w:tcPr>
            <w:tcW w:w="2340" w:type="dxa"/>
            <w:gridSpan w:val="2"/>
            <w:tcBorders>
              <w:top w:val="nil"/>
              <w:left w:val="nil"/>
              <w:bottom w:val="nil"/>
              <w:right w:val="nil"/>
            </w:tcBorders>
          </w:tcPr>
          <w:p w14:paraId="6169D8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B399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320E6804" w14:textId="77777777" w:rsidTr="00847C61">
        <w:tc>
          <w:tcPr>
            <w:tcW w:w="2340" w:type="dxa"/>
            <w:gridSpan w:val="2"/>
            <w:tcBorders>
              <w:top w:val="nil"/>
              <w:left w:val="nil"/>
              <w:bottom w:val="nil"/>
              <w:right w:val="nil"/>
            </w:tcBorders>
          </w:tcPr>
          <w:p w14:paraId="02B1D71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7B9584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EENHEden van de zaakbehandelende organisatie die betrokken zijn bij het zaakgericht werken betreffende geïmplementeerde zaaktypen.</w:t>
            </w:r>
          </w:p>
        </w:tc>
      </w:tr>
      <w:tr w:rsidR="00847C61" w:rsidRPr="00751C18" w14:paraId="3C6E48F8" w14:textId="77777777" w:rsidTr="00847C61">
        <w:trPr>
          <w:trHeight w:hRule="exact" w:val="128"/>
        </w:trPr>
        <w:tc>
          <w:tcPr>
            <w:tcW w:w="2340" w:type="dxa"/>
            <w:gridSpan w:val="2"/>
            <w:tcBorders>
              <w:top w:val="nil"/>
              <w:left w:val="nil"/>
              <w:bottom w:val="nil"/>
              <w:right w:val="nil"/>
            </w:tcBorders>
          </w:tcPr>
          <w:p w14:paraId="6DB923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286E7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F032F9B" w14:textId="77777777" w:rsidTr="00847C61">
        <w:trPr>
          <w:trHeight w:hRule="exact" w:val="256"/>
        </w:trPr>
        <w:tc>
          <w:tcPr>
            <w:tcW w:w="2340" w:type="dxa"/>
            <w:gridSpan w:val="2"/>
            <w:tcBorders>
              <w:top w:val="nil"/>
              <w:left w:val="nil"/>
              <w:bottom w:val="nil"/>
              <w:right w:val="nil"/>
            </w:tcBorders>
          </w:tcPr>
          <w:p w14:paraId="6DF21A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BFCDE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40F98E6" w14:textId="77777777" w:rsidTr="00847C61">
        <w:trPr>
          <w:trHeight w:hRule="exact" w:val="256"/>
        </w:trPr>
        <w:tc>
          <w:tcPr>
            <w:tcW w:w="2340" w:type="dxa"/>
            <w:gridSpan w:val="2"/>
            <w:tcBorders>
              <w:top w:val="nil"/>
              <w:left w:val="nil"/>
              <w:bottom w:val="nil"/>
              <w:right w:val="nil"/>
            </w:tcBorders>
          </w:tcPr>
          <w:p w14:paraId="284620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56739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B54270B" w14:textId="77777777" w:rsidTr="00847C61">
        <w:tc>
          <w:tcPr>
            <w:tcW w:w="2340" w:type="dxa"/>
            <w:gridSpan w:val="2"/>
            <w:tcBorders>
              <w:top w:val="nil"/>
              <w:left w:val="nil"/>
              <w:bottom w:val="nil"/>
              <w:right w:val="nil"/>
            </w:tcBorders>
          </w:tcPr>
          <w:p w14:paraId="65695E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1653E3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41A11DA2" w14:textId="77777777" w:rsidTr="00847C61">
        <w:tc>
          <w:tcPr>
            <w:tcW w:w="450" w:type="dxa"/>
            <w:tcBorders>
              <w:top w:val="nil"/>
              <w:left w:val="nil"/>
              <w:bottom w:val="nil"/>
              <w:right w:val="nil"/>
            </w:tcBorders>
          </w:tcPr>
          <w:p w14:paraId="566AAD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165" w:name="BKM_59CD4AEE_EF70_4ac1_8728_80096C4DA80F"/>
          </w:p>
        </w:tc>
        <w:tc>
          <w:tcPr>
            <w:tcW w:w="2790" w:type="dxa"/>
            <w:gridSpan w:val="2"/>
            <w:tcBorders>
              <w:top w:val="nil"/>
              <w:left w:val="nil"/>
              <w:bottom w:val="nil"/>
              <w:right w:val="nil"/>
            </w:tcBorders>
          </w:tcPr>
          <w:p w14:paraId="55A15FF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AEC0C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CA0EA4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044936E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CC3F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0415ECD" w14:textId="77777777" w:rsidTr="00847C61">
        <w:tc>
          <w:tcPr>
            <w:tcW w:w="450" w:type="dxa"/>
            <w:tcBorders>
              <w:top w:val="nil"/>
              <w:left w:val="nil"/>
              <w:bottom w:val="nil"/>
              <w:right w:val="nil"/>
            </w:tcBorders>
          </w:tcPr>
          <w:p w14:paraId="5CFA99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E878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Organisatie-eenheid-identificatie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5645B2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identificatie van de organisatorische eenheid.</w:t>
            </w:r>
          </w:p>
        </w:tc>
        <w:tc>
          <w:tcPr>
            <w:tcW w:w="1080" w:type="dxa"/>
            <w:tcBorders>
              <w:top w:val="nil"/>
              <w:left w:val="nil"/>
              <w:bottom w:val="nil"/>
              <w:right w:val="nil"/>
            </w:tcBorders>
          </w:tcPr>
          <w:p w14:paraId="660918D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60BDD9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65"/>
      </w:tr>
      <w:tr w:rsidR="00847C61" w:rsidRPr="00751C18" w14:paraId="1E6A845B" w14:textId="77777777" w:rsidTr="00847C61">
        <w:tc>
          <w:tcPr>
            <w:tcW w:w="450" w:type="dxa"/>
            <w:tcBorders>
              <w:top w:val="nil"/>
              <w:left w:val="nil"/>
              <w:bottom w:val="nil"/>
              <w:right w:val="nil"/>
            </w:tcBorders>
          </w:tcPr>
          <w:p w14:paraId="36DE89A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66" w:name="BKM_F24E74ED_614B_4c73_BD0B_FF1E519DD56C"/>
          </w:p>
        </w:tc>
        <w:tc>
          <w:tcPr>
            <w:tcW w:w="2790" w:type="dxa"/>
            <w:gridSpan w:val="2"/>
            <w:tcBorders>
              <w:top w:val="nil"/>
              <w:left w:val="nil"/>
              <w:bottom w:val="nil"/>
              <w:right w:val="nil"/>
            </w:tcBorders>
          </w:tcPr>
          <w:p w14:paraId="1252D74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F1AA1C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Het RSIN van de organisatie zijnde een Niet-natuurlijk persoon  waarvan de ORGANISATORISCHE EENHEID deel uit maakt.</w:t>
            </w:r>
          </w:p>
        </w:tc>
        <w:tc>
          <w:tcPr>
            <w:tcW w:w="1080" w:type="dxa"/>
            <w:tcBorders>
              <w:top w:val="nil"/>
              <w:left w:val="nil"/>
              <w:bottom w:val="nil"/>
              <w:right w:val="nil"/>
            </w:tcBorders>
          </w:tcPr>
          <w:p w14:paraId="0BBE26D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8E4D92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66"/>
      </w:tr>
      <w:tr w:rsidR="00847C61" w:rsidRPr="00751C18" w14:paraId="158C1276" w14:textId="77777777" w:rsidTr="00847C61">
        <w:tc>
          <w:tcPr>
            <w:tcW w:w="450" w:type="dxa"/>
            <w:tcBorders>
              <w:top w:val="nil"/>
              <w:left w:val="nil"/>
              <w:bottom w:val="nil"/>
              <w:right w:val="nil"/>
            </w:tcBorders>
          </w:tcPr>
          <w:p w14:paraId="776467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67" w:name="BKM_034DF486_CDDD_4f7a_B42A_3C6A19F2903E"/>
          </w:p>
        </w:tc>
        <w:tc>
          <w:tcPr>
            <w:tcW w:w="2790" w:type="dxa"/>
            <w:gridSpan w:val="2"/>
            <w:tcBorders>
              <w:top w:val="nil"/>
              <w:left w:val="nil"/>
              <w:bottom w:val="nil"/>
              <w:right w:val="nil"/>
            </w:tcBorders>
          </w:tcPr>
          <w:p w14:paraId="61F028E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ontstaan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55CF2C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ontstaan.</w:t>
            </w:r>
          </w:p>
        </w:tc>
        <w:tc>
          <w:tcPr>
            <w:tcW w:w="1080" w:type="dxa"/>
            <w:tcBorders>
              <w:top w:val="nil"/>
              <w:left w:val="nil"/>
              <w:bottom w:val="nil"/>
              <w:right w:val="nil"/>
            </w:tcBorders>
          </w:tcPr>
          <w:p w14:paraId="69DA176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EC1A2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67"/>
      </w:tr>
      <w:tr w:rsidR="00847C61" w:rsidRPr="00751C18" w14:paraId="622C797D" w14:textId="77777777" w:rsidTr="00847C61">
        <w:tc>
          <w:tcPr>
            <w:tcW w:w="450" w:type="dxa"/>
            <w:tcBorders>
              <w:top w:val="nil"/>
              <w:left w:val="nil"/>
              <w:bottom w:val="nil"/>
              <w:right w:val="nil"/>
            </w:tcBorders>
          </w:tcPr>
          <w:p w14:paraId="39ACF3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68" w:name="BKM_91E44BF9_97BF_4c2b_8835_9B5D61343BE3"/>
          </w:p>
        </w:tc>
        <w:tc>
          <w:tcPr>
            <w:tcW w:w="2790" w:type="dxa"/>
            <w:gridSpan w:val="2"/>
            <w:tcBorders>
              <w:top w:val="nil"/>
              <w:left w:val="nil"/>
              <w:bottom w:val="nil"/>
              <w:right w:val="nil"/>
            </w:tcBorders>
          </w:tcPr>
          <w:p w14:paraId="3B07B13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opheffing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126CB7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opgeheven.</w:t>
            </w:r>
          </w:p>
        </w:tc>
        <w:tc>
          <w:tcPr>
            <w:tcW w:w="1080" w:type="dxa"/>
            <w:tcBorders>
              <w:top w:val="nil"/>
              <w:left w:val="nil"/>
              <w:bottom w:val="nil"/>
              <w:right w:val="nil"/>
            </w:tcBorders>
          </w:tcPr>
          <w:p w14:paraId="3858ACC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CE96DF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68"/>
      </w:tr>
      <w:tr w:rsidR="00847C61" w:rsidRPr="00751C18" w14:paraId="1484829B" w14:textId="77777777" w:rsidTr="00847C61">
        <w:tc>
          <w:tcPr>
            <w:tcW w:w="450" w:type="dxa"/>
            <w:tcBorders>
              <w:top w:val="nil"/>
              <w:left w:val="nil"/>
              <w:bottom w:val="nil"/>
              <w:right w:val="nil"/>
            </w:tcBorders>
          </w:tcPr>
          <w:p w14:paraId="5F3DABA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69" w:name="BKM_4AE8DAEC_78F6_4b89_8FE6_2BADE0E8D539"/>
          </w:p>
        </w:tc>
        <w:tc>
          <w:tcPr>
            <w:tcW w:w="2790" w:type="dxa"/>
            <w:gridSpan w:val="2"/>
            <w:tcBorders>
              <w:top w:val="nil"/>
              <w:left w:val="nil"/>
              <w:bottom w:val="nil"/>
              <w:right w:val="nil"/>
            </w:tcBorders>
          </w:tcPr>
          <w:p w14:paraId="5BEF91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0A3D45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Elektronisch postadres waaronder de organisatorische eenheid in de regel bereikbaar is.</w:t>
            </w:r>
          </w:p>
        </w:tc>
        <w:tc>
          <w:tcPr>
            <w:tcW w:w="1080" w:type="dxa"/>
            <w:tcBorders>
              <w:top w:val="nil"/>
              <w:left w:val="nil"/>
              <w:bottom w:val="nil"/>
              <w:right w:val="nil"/>
            </w:tcBorders>
          </w:tcPr>
          <w:p w14:paraId="7816A94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869238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69"/>
      </w:tr>
      <w:tr w:rsidR="00847C61" w:rsidRPr="00751C18" w14:paraId="61967A41" w14:textId="77777777" w:rsidTr="00847C61">
        <w:tc>
          <w:tcPr>
            <w:tcW w:w="450" w:type="dxa"/>
            <w:tcBorders>
              <w:top w:val="nil"/>
              <w:left w:val="nil"/>
              <w:bottom w:val="nil"/>
              <w:right w:val="nil"/>
            </w:tcBorders>
          </w:tcPr>
          <w:p w14:paraId="3A932D4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0" w:name="BKM_8C18F19B_24D1_433d_B435_194735264036"/>
          </w:p>
        </w:tc>
        <w:tc>
          <w:tcPr>
            <w:tcW w:w="2790" w:type="dxa"/>
            <w:gridSpan w:val="2"/>
            <w:tcBorders>
              <w:top w:val="nil"/>
              <w:left w:val="nil"/>
              <w:bottom w:val="nil"/>
              <w:right w:val="nil"/>
            </w:tcBorders>
          </w:tcPr>
          <w:p w14:paraId="3B3BF24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Faxnummer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5C960B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Faxnummer waaronder de organisatorische eenheid in de regel bereikbaar is.</w:t>
            </w:r>
          </w:p>
        </w:tc>
        <w:tc>
          <w:tcPr>
            <w:tcW w:w="1080" w:type="dxa"/>
            <w:tcBorders>
              <w:top w:val="nil"/>
              <w:left w:val="nil"/>
              <w:bottom w:val="nil"/>
              <w:right w:val="nil"/>
            </w:tcBorders>
          </w:tcPr>
          <w:p w14:paraId="198FE95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0F712B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0"/>
      </w:tr>
      <w:tr w:rsidR="00847C61" w:rsidRPr="00751C18" w14:paraId="6B275E8F" w14:textId="77777777" w:rsidTr="00847C61">
        <w:tc>
          <w:tcPr>
            <w:tcW w:w="450" w:type="dxa"/>
            <w:tcBorders>
              <w:top w:val="nil"/>
              <w:left w:val="nil"/>
              <w:bottom w:val="nil"/>
              <w:right w:val="nil"/>
            </w:tcBorders>
          </w:tcPr>
          <w:p w14:paraId="64DD06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1" w:name="BKM_62135F33_66B8_435f_804E_C86312DEFA0D"/>
          </w:p>
        </w:tc>
        <w:tc>
          <w:tcPr>
            <w:tcW w:w="2790" w:type="dxa"/>
            <w:gridSpan w:val="2"/>
            <w:tcBorders>
              <w:top w:val="nil"/>
              <w:left w:val="nil"/>
              <w:bottom w:val="nil"/>
              <w:right w:val="nil"/>
            </w:tcBorders>
          </w:tcPr>
          <w:p w14:paraId="0E41C74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C86E91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feitelijke naam van de organisatorische eenheid.</w:t>
            </w:r>
          </w:p>
        </w:tc>
        <w:tc>
          <w:tcPr>
            <w:tcW w:w="1080" w:type="dxa"/>
            <w:tcBorders>
              <w:top w:val="nil"/>
              <w:left w:val="nil"/>
              <w:bottom w:val="nil"/>
              <w:right w:val="nil"/>
            </w:tcBorders>
          </w:tcPr>
          <w:p w14:paraId="2EA8688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DBEC8B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1"/>
      </w:tr>
      <w:tr w:rsidR="00847C61" w:rsidRPr="00751C18" w14:paraId="244955A2" w14:textId="77777777" w:rsidTr="00847C61">
        <w:tc>
          <w:tcPr>
            <w:tcW w:w="450" w:type="dxa"/>
            <w:tcBorders>
              <w:top w:val="nil"/>
              <w:left w:val="nil"/>
              <w:bottom w:val="nil"/>
              <w:right w:val="nil"/>
            </w:tcBorders>
          </w:tcPr>
          <w:p w14:paraId="60638FB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2" w:name="BKM_FE9B02D3_DE16_4c7f_8B02_166657BCFE77"/>
          </w:p>
        </w:tc>
        <w:tc>
          <w:tcPr>
            <w:tcW w:w="2790" w:type="dxa"/>
            <w:gridSpan w:val="2"/>
            <w:tcBorders>
              <w:top w:val="nil"/>
              <w:left w:val="nil"/>
              <w:bottom w:val="nil"/>
              <w:right w:val="nil"/>
            </w:tcBorders>
          </w:tcPr>
          <w:p w14:paraId="668DD57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 verkort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A4342F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verkorte naam voor de organisatorische eenheid.</w:t>
            </w:r>
          </w:p>
        </w:tc>
        <w:tc>
          <w:tcPr>
            <w:tcW w:w="1080" w:type="dxa"/>
            <w:tcBorders>
              <w:top w:val="nil"/>
              <w:left w:val="nil"/>
              <w:bottom w:val="nil"/>
              <w:right w:val="nil"/>
            </w:tcBorders>
          </w:tcPr>
          <w:p w14:paraId="316C1C6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B8A50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2"/>
      </w:tr>
      <w:tr w:rsidR="00847C61" w:rsidRPr="00751C18" w14:paraId="421BAC91" w14:textId="77777777" w:rsidTr="00847C61">
        <w:tc>
          <w:tcPr>
            <w:tcW w:w="450" w:type="dxa"/>
            <w:tcBorders>
              <w:top w:val="nil"/>
              <w:left w:val="nil"/>
              <w:bottom w:val="nil"/>
              <w:right w:val="nil"/>
            </w:tcBorders>
          </w:tcPr>
          <w:p w14:paraId="2C66E6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3" w:name="BKM_BE46B281_992C_4153_94DF_6E8ADEB407CC"/>
          </w:p>
        </w:tc>
        <w:tc>
          <w:tcPr>
            <w:tcW w:w="2790" w:type="dxa"/>
            <w:gridSpan w:val="2"/>
            <w:tcBorders>
              <w:top w:val="nil"/>
              <w:left w:val="nil"/>
              <w:bottom w:val="nil"/>
              <w:right w:val="nil"/>
            </w:tcBorders>
          </w:tcPr>
          <w:p w14:paraId="02B6832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ED1E2E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omschrijving van de organisatorische eenheid.</w:t>
            </w:r>
          </w:p>
        </w:tc>
        <w:tc>
          <w:tcPr>
            <w:tcW w:w="1080" w:type="dxa"/>
            <w:tcBorders>
              <w:top w:val="nil"/>
              <w:left w:val="nil"/>
              <w:bottom w:val="nil"/>
              <w:right w:val="nil"/>
            </w:tcBorders>
          </w:tcPr>
          <w:p w14:paraId="44F9B3A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A6EA77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3"/>
      </w:tr>
      <w:tr w:rsidR="00847C61" w:rsidRPr="00751C18" w14:paraId="5545DE0F" w14:textId="77777777" w:rsidTr="00847C61">
        <w:tc>
          <w:tcPr>
            <w:tcW w:w="450" w:type="dxa"/>
            <w:tcBorders>
              <w:top w:val="nil"/>
              <w:left w:val="nil"/>
              <w:bottom w:val="nil"/>
              <w:right w:val="nil"/>
            </w:tcBorders>
          </w:tcPr>
          <w:p w14:paraId="3AB807D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4" w:name="BKM_7D7E7DCC_9938_43df_A3E6_CD6A6CD80564"/>
          </w:p>
        </w:tc>
        <w:tc>
          <w:tcPr>
            <w:tcW w:w="2790" w:type="dxa"/>
            <w:gridSpan w:val="2"/>
            <w:tcBorders>
              <w:top w:val="nil"/>
              <w:left w:val="nil"/>
              <w:bottom w:val="nil"/>
              <w:right w:val="nil"/>
            </w:tcBorders>
          </w:tcPr>
          <w:p w14:paraId="4110F8A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31EFD3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Telefoonnummer waaronder de organisatorische eenheid in de regel bereikbaar is.</w:t>
            </w:r>
          </w:p>
        </w:tc>
        <w:tc>
          <w:tcPr>
            <w:tcW w:w="1080" w:type="dxa"/>
            <w:tcBorders>
              <w:top w:val="nil"/>
              <w:left w:val="nil"/>
              <w:bottom w:val="nil"/>
              <w:right w:val="nil"/>
            </w:tcBorders>
          </w:tcPr>
          <w:p w14:paraId="16E456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0DD4F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4"/>
      </w:tr>
      <w:tr w:rsidR="00847C61" w:rsidRPr="00751C18" w14:paraId="23A8E9A1" w14:textId="77777777" w:rsidTr="00847C61">
        <w:tc>
          <w:tcPr>
            <w:tcW w:w="450" w:type="dxa"/>
            <w:tcBorders>
              <w:top w:val="nil"/>
              <w:left w:val="nil"/>
              <w:bottom w:val="nil"/>
              <w:right w:val="nil"/>
            </w:tcBorders>
          </w:tcPr>
          <w:p w14:paraId="7464D33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75" w:name="BKM_F40EF4CB_AF65_4c93_8B9D_7D78F5D0A0DC"/>
          </w:p>
        </w:tc>
        <w:tc>
          <w:tcPr>
            <w:tcW w:w="2790" w:type="dxa"/>
            <w:gridSpan w:val="2"/>
            <w:tcBorders>
              <w:top w:val="nil"/>
              <w:left w:val="nil"/>
              <w:bottom w:val="nil"/>
              <w:right w:val="nil"/>
            </w:tcBorders>
          </w:tcPr>
          <w:p w14:paraId="5B07E92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8866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Toelichting bij de organisatorische eenheid.</w:t>
            </w:r>
          </w:p>
        </w:tc>
        <w:tc>
          <w:tcPr>
            <w:tcW w:w="1080" w:type="dxa"/>
            <w:tcBorders>
              <w:top w:val="nil"/>
              <w:left w:val="nil"/>
              <w:bottom w:val="nil"/>
              <w:right w:val="nil"/>
            </w:tcBorders>
          </w:tcPr>
          <w:p w14:paraId="60E01DF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0EB084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75"/>
      </w:tr>
    </w:tbl>
    <w:p w14:paraId="22177F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6A0E482F" w14:textId="77777777" w:rsidTr="00847C61">
        <w:tc>
          <w:tcPr>
            <w:tcW w:w="9360" w:type="dxa"/>
            <w:gridSpan w:val="3"/>
            <w:tcBorders>
              <w:top w:val="nil"/>
              <w:left w:val="nil"/>
              <w:bottom w:val="nil"/>
              <w:right w:val="nil"/>
            </w:tcBorders>
          </w:tcPr>
          <w:p w14:paraId="7A8562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2B87B24" w14:textId="77777777" w:rsidTr="00847C61">
        <w:tc>
          <w:tcPr>
            <w:tcW w:w="450" w:type="dxa"/>
            <w:tcBorders>
              <w:top w:val="nil"/>
              <w:left w:val="nil"/>
              <w:bottom w:val="nil"/>
              <w:right w:val="nil"/>
            </w:tcBorders>
          </w:tcPr>
          <w:p w14:paraId="40F4225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0D659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A3BBF5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127E6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283B8AA" w14:textId="77777777" w:rsidTr="00847C61">
        <w:tc>
          <w:tcPr>
            <w:tcW w:w="450" w:type="dxa"/>
            <w:tcBorders>
              <w:top w:val="nil"/>
              <w:left w:val="nil"/>
              <w:bottom w:val="nil"/>
              <w:right w:val="nil"/>
            </w:tcBorders>
          </w:tcPr>
          <w:p w14:paraId="3A58EAC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033677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F1579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14:paraId="05F550A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2F24D1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14:paraId="5FC9C17E" w14:textId="77777777" w:rsidTr="00847C61">
        <w:trPr>
          <w:trHeight w:hRule="exact" w:val="128"/>
        </w:trPr>
        <w:tc>
          <w:tcPr>
            <w:tcW w:w="450" w:type="dxa"/>
            <w:tcBorders>
              <w:top w:val="nil"/>
              <w:left w:val="nil"/>
              <w:bottom w:val="nil"/>
              <w:right w:val="nil"/>
            </w:tcBorders>
          </w:tcPr>
          <w:p w14:paraId="025018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5D0FE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DCD80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FE9DFF" w14:textId="77777777" w:rsidTr="00847C61">
        <w:tc>
          <w:tcPr>
            <w:tcW w:w="450" w:type="dxa"/>
            <w:tcBorders>
              <w:top w:val="nil"/>
              <w:left w:val="nil"/>
              <w:bottom w:val="nil"/>
              <w:right w:val="nil"/>
            </w:tcBorders>
          </w:tcPr>
          <w:p w14:paraId="5A10ECE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65DCDA9" w14:textId="38FEA625"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7A7A183" w14:textId="0D981605"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14:paraId="24EC059E" w14:textId="3F766980" w:rsidR="00847C61" w:rsidRPr="00751C18" w:rsidRDefault="00DE73DB" w:rsidP="008E14F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ins w:id="4176" w:author="Arjan Kloosterboer" w:date="2017-01-24T15:08:00Z">
              <w:r w:rsidR="008E14F1">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DA04EE0" w14:textId="25899C7C"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Een ORGANISATORISCHE EENHEID als </w:t>
            </w:r>
            <w:ins w:id="4177" w:author="Arjan Kloosterboer" w:date="2017-09-21T11:43:00Z">
              <w:r w:rsidR="007A1C43">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specialisatie</w:t>
            </w:r>
            <w:ins w:id="4178" w:author="Arjan Kloosterboer" w:date="2017-09-21T11:43:00Z">
              <w:r w:rsidR="007A1C43">
                <w:rPr>
                  <w:rFonts w:ascii="Calibri" w:hAnsi="Calibri" w:cs="Calibri"/>
                  <w:color w:val="0F0F0F"/>
                  <w:sz w:val="22"/>
                  <w:szCs w:val="22"/>
                  <w:lang w:eastAsia="en-US"/>
                </w:rPr>
                <w:t>'</w:t>
              </w:r>
            </w:ins>
            <w:r w:rsidR="00847C61" w:rsidRPr="00751C18">
              <w:rPr>
                <w:rFonts w:ascii="Calibri" w:hAnsi="Calibri" w:cs="Calibri"/>
                <w:color w:val="0F0F0F"/>
                <w:sz w:val="22"/>
                <w:szCs w:val="22"/>
                <w:lang w:eastAsia="en-US"/>
              </w:rPr>
              <w:t xml:space="preserve"> van BETROKKENE</w:t>
            </w:r>
            <w:r w:rsidRPr="00751C18">
              <w:rPr>
                <w:rFonts w:ascii="Arial" w:hAnsi="Arial" w:cs="Arial"/>
                <w:szCs w:val="20"/>
                <w:lang w:val="en-AU" w:eastAsia="en-US"/>
              </w:rPr>
              <w:fldChar w:fldCharType="end"/>
            </w:r>
          </w:p>
        </w:tc>
      </w:tr>
      <w:tr w:rsidR="00847C61" w:rsidRPr="00751C18" w14:paraId="5821C62C" w14:textId="77777777" w:rsidTr="00847C61">
        <w:trPr>
          <w:trHeight w:hRule="exact" w:val="128"/>
        </w:trPr>
        <w:tc>
          <w:tcPr>
            <w:tcW w:w="450" w:type="dxa"/>
            <w:tcBorders>
              <w:top w:val="nil"/>
              <w:left w:val="nil"/>
              <w:bottom w:val="nil"/>
              <w:right w:val="nil"/>
            </w:tcBorders>
          </w:tcPr>
          <w:p w14:paraId="18002970"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94273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553BA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8ED3662" w14:textId="77777777" w:rsidTr="00847C61">
        <w:tc>
          <w:tcPr>
            <w:tcW w:w="450" w:type="dxa"/>
            <w:tcBorders>
              <w:top w:val="nil"/>
              <w:left w:val="nil"/>
              <w:bottom w:val="nil"/>
              <w:right w:val="nil"/>
            </w:tcBorders>
          </w:tcPr>
          <w:p w14:paraId="22BC62E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2ACE0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52E860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14:paraId="14D9CB0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24EED2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14:paraId="395A6589" w14:textId="77777777" w:rsidTr="00847C61">
        <w:trPr>
          <w:trHeight w:hRule="exact" w:val="128"/>
        </w:trPr>
        <w:tc>
          <w:tcPr>
            <w:tcW w:w="450" w:type="dxa"/>
            <w:tcBorders>
              <w:top w:val="nil"/>
              <w:left w:val="nil"/>
              <w:bottom w:val="nil"/>
              <w:right w:val="nil"/>
            </w:tcBorders>
          </w:tcPr>
          <w:p w14:paraId="2F4C04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2453FC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5AC2D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77A4265" w14:textId="77777777" w:rsidTr="00847C61">
        <w:tc>
          <w:tcPr>
            <w:tcW w:w="450" w:type="dxa"/>
            <w:tcBorders>
              <w:top w:val="nil"/>
              <w:left w:val="nil"/>
              <w:bottom w:val="nil"/>
              <w:right w:val="nil"/>
            </w:tcBorders>
          </w:tcPr>
          <w:p w14:paraId="5BF6110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F85F1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1863A5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14:paraId="41D6E46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C04994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14:paraId="404A9524" w14:textId="77777777" w:rsidTr="00847C61">
        <w:trPr>
          <w:trHeight w:hRule="exact" w:val="128"/>
        </w:trPr>
        <w:tc>
          <w:tcPr>
            <w:tcW w:w="450" w:type="dxa"/>
            <w:tcBorders>
              <w:top w:val="nil"/>
              <w:left w:val="nil"/>
              <w:bottom w:val="nil"/>
              <w:right w:val="nil"/>
            </w:tcBorders>
          </w:tcPr>
          <w:p w14:paraId="7851D6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69788A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63A8A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E3FC0D1" w14:textId="77777777" w:rsidTr="00847C61">
        <w:tc>
          <w:tcPr>
            <w:tcW w:w="450" w:type="dxa"/>
            <w:tcBorders>
              <w:top w:val="nil"/>
              <w:left w:val="nil"/>
              <w:bottom w:val="nil"/>
              <w:right w:val="nil"/>
            </w:tcBorders>
          </w:tcPr>
          <w:p w14:paraId="08486AEF"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3B1908"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F3C295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14:paraId="0209C10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3DD5C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14:paraId="207C4A8F" w14:textId="77777777" w:rsidTr="00847C61">
        <w:trPr>
          <w:trHeight w:hRule="exact" w:val="128"/>
        </w:trPr>
        <w:tc>
          <w:tcPr>
            <w:tcW w:w="450" w:type="dxa"/>
            <w:tcBorders>
              <w:top w:val="nil"/>
              <w:left w:val="nil"/>
              <w:bottom w:val="nil"/>
              <w:right w:val="nil"/>
            </w:tcBorders>
          </w:tcPr>
          <w:p w14:paraId="0ED4C3E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36C54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DF94FE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BB8E675" w14:textId="77777777" w:rsidTr="00847C61">
        <w:tc>
          <w:tcPr>
            <w:tcW w:w="450" w:type="dxa"/>
            <w:tcBorders>
              <w:top w:val="nil"/>
              <w:left w:val="nil"/>
              <w:bottom w:val="nil"/>
              <w:right w:val="nil"/>
            </w:tcBorders>
          </w:tcPr>
          <w:p w14:paraId="5B451568"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531F3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03E1FC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14:paraId="0F95A56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F6DE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die verantwoordelijk is voor ZAAKen van het ZAAKTYPE.</w:t>
            </w:r>
          </w:p>
        </w:tc>
      </w:tr>
      <w:tr w:rsidR="00847C61" w:rsidRPr="00751C18" w14:paraId="4837754B" w14:textId="77777777" w:rsidTr="00847C61">
        <w:trPr>
          <w:trHeight w:hRule="exact" w:val="128"/>
        </w:trPr>
        <w:tc>
          <w:tcPr>
            <w:tcW w:w="450" w:type="dxa"/>
            <w:tcBorders>
              <w:top w:val="nil"/>
              <w:left w:val="nil"/>
              <w:bottom w:val="nil"/>
              <w:right w:val="nil"/>
            </w:tcBorders>
          </w:tcPr>
          <w:p w14:paraId="2F6E13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2CDFF5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6E207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29B99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E9825C3" w14:textId="77777777" w:rsidTr="00847C61">
        <w:tc>
          <w:tcPr>
            <w:tcW w:w="9360" w:type="dxa"/>
            <w:tcBorders>
              <w:top w:val="nil"/>
              <w:left w:val="nil"/>
              <w:bottom w:val="nil"/>
              <w:right w:val="nil"/>
            </w:tcBorders>
          </w:tcPr>
          <w:p w14:paraId="766E326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C918B69"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14:paraId="769E393F"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14:paraId="2F071AB4"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ORGANISATORISCHE EENHEID is een specialisatie ('subtype') van BETROKKENE.</w:t>
            </w:r>
          </w:p>
        </w:tc>
      </w:tr>
    </w:tbl>
    <w:bookmarkStart w:id="4179" w:name="BKM_8366E084_2338_433b_A06B_80F239B7ADDC"/>
    <w:bookmarkEnd w:id="4179"/>
    <w:p w14:paraId="6DED706B"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180" w:name="_Toc404268825"/>
      <w:bookmarkStart w:id="4181" w:name="_Toc493810491"/>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SAMENGESTELD INFORMATIEOBJECT</w:t>
      </w:r>
      <w:bookmarkEnd w:id="4180"/>
      <w:bookmarkEnd w:id="4181"/>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14:paraId="6B8119C2" w14:textId="77777777" w:rsidTr="00847C61">
        <w:trPr>
          <w:trHeight w:val="271"/>
        </w:trPr>
        <w:tc>
          <w:tcPr>
            <w:tcW w:w="2340" w:type="dxa"/>
            <w:tcBorders>
              <w:top w:val="nil"/>
              <w:left w:val="nil"/>
              <w:bottom w:val="nil"/>
              <w:right w:val="nil"/>
            </w:tcBorders>
          </w:tcPr>
          <w:p w14:paraId="48FEBD1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14:paraId="6FAA18A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p>
        </w:tc>
      </w:tr>
      <w:tr w:rsidR="00847C61" w:rsidRPr="00751C18" w14:paraId="6B3713C8" w14:textId="77777777" w:rsidTr="00847C61">
        <w:trPr>
          <w:trHeight w:hRule="exact" w:val="128"/>
        </w:trPr>
        <w:tc>
          <w:tcPr>
            <w:tcW w:w="2340" w:type="dxa"/>
            <w:tcBorders>
              <w:top w:val="nil"/>
              <w:left w:val="nil"/>
              <w:bottom w:val="nil"/>
              <w:right w:val="nil"/>
            </w:tcBorders>
          </w:tcPr>
          <w:p w14:paraId="52C605C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1D9CA6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C4C0E9E" w14:textId="77777777" w:rsidTr="00847C61">
        <w:tc>
          <w:tcPr>
            <w:tcW w:w="2340" w:type="dxa"/>
            <w:tcBorders>
              <w:top w:val="nil"/>
              <w:left w:val="nil"/>
              <w:bottom w:val="nil"/>
              <w:right w:val="nil"/>
            </w:tcBorders>
          </w:tcPr>
          <w:p w14:paraId="3AFEC03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14:paraId="5A21C33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SDC</w:t>
            </w:r>
            <w:r w:rsidRPr="00751C18">
              <w:rPr>
                <w:rFonts w:ascii="Arial" w:hAnsi="Arial" w:cs="Arial"/>
                <w:szCs w:val="20"/>
                <w:lang w:val="en-AU" w:eastAsia="en-US"/>
              </w:rPr>
              <w:fldChar w:fldCharType="end"/>
            </w:r>
          </w:p>
        </w:tc>
      </w:tr>
      <w:tr w:rsidR="00847C61" w:rsidRPr="00751C18" w14:paraId="594D50AD" w14:textId="77777777" w:rsidTr="00847C61">
        <w:trPr>
          <w:trHeight w:hRule="exact" w:val="128"/>
        </w:trPr>
        <w:tc>
          <w:tcPr>
            <w:tcW w:w="2340" w:type="dxa"/>
            <w:tcBorders>
              <w:top w:val="nil"/>
              <w:left w:val="nil"/>
              <w:bottom w:val="nil"/>
              <w:right w:val="nil"/>
            </w:tcBorders>
          </w:tcPr>
          <w:p w14:paraId="6CD9AF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623DFC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237F1652" w14:textId="77777777" w:rsidTr="00847C61">
        <w:tc>
          <w:tcPr>
            <w:tcW w:w="2340" w:type="dxa"/>
            <w:tcBorders>
              <w:top w:val="nil"/>
              <w:left w:val="nil"/>
              <w:bottom w:val="nil"/>
              <w:right w:val="nil"/>
            </w:tcBorders>
          </w:tcPr>
          <w:p w14:paraId="061CE6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14:paraId="1DBAD4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226E527C" w14:textId="77777777" w:rsidTr="00847C61">
        <w:trPr>
          <w:trHeight w:hRule="exact" w:val="128"/>
        </w:trPr>
        <w:tc>
          <w:tcPr>
            <w:tcW w:w="2340" w:type="dxa"/>
            <w:tcBorders>
              <w:top w:val="nil"/>
              <w:left w:val="nil"/>
              <w:bottom w:val="nil"/>
              <w:right w:val="nil"/>
            </w:tcBorders>
          </w:tcPr>
          <w:p w14:paraId="5D88173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8EF61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FCFF0F" w14:textId="77777777" w:rsidTr="00847C61">
        <w:trPr>
          <w:trHeight w:val="230"/>
        </w:trPr>
        <w:tc>
          <w:tcPr>
            <w:tcW w:w="2340" w:type="dxa"/>
            <w:tcBorders>
              <w:top w:val="nil"/>
              <w:left w:val="nil"/>
              <w:bottom w:val="nil"/>
              <w:right w:val="nil"/>
            </w:tcBorders>
          </w:tcPr>
          <w:p w14:paraId="7D5F1F8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14:paraId="454A99D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waarbinnen twee of meer ENKELVOUDIGe INFORMATIEOBJECTen onderscheiden worden die vanwege gezamenlijke vervaardiging en/of ontvangst en/of vanwege aard en/of omvang als één geheel beschouwd moeten worden dan wel behandeld worden.,</w:t>
            </w:r>
          </w:p>
        </w:tc>
      </w:tr>
      <w:tr w:rsidR="00847C61" w:rsidRPr="00751C18" w14:paraId="128FFCC8" w14:textId="77777777" w:rsidTr="00847C61">
        <w:trPr>
          <w:trHeight w:hRule="exact" w:val="68"/>
        </w:trPr>
        <w:tc>
          <w:tcPr>
            <w:tcW w:w="2340" w:type="dxa"/>
            <w:tcBorders>
              <w:top w:val="nil"/>
              <w:left w:val="nil"/>
              <w:bottom w:val="nil"/>
              <w:right w:val="nil"/>
            </w:tcBorders>
          </w:tcPr>
          <w:p w14:paraId="59D1CB7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6078BA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830AB85" w14:textId="77777777" w:rsidTr="00847C61">
        <w:trPr>
          <w:trHeight w:val="271"/>
        </w:trPr>
        <w:tc>
          <w:tcPr>
            <w:tcW w:w="2340" w:type="dxa"/>
            <w:tcBorders>
              <w:top w:val="nil"/>
              <w:left w:val="nil"/>
              <w:bottom w:val="nil"/>
              <w:right w:val="nil"/>
            </w:tcBorders>
          </w:tcPr>
          <w:p w14:paraId="38E152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14:paraId="371B950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1F34D7ED" w14:textId="77777777" w:rsidTr="00847C61">
        <w:trPr>
          <w:trHeight w:hRule="exact" w:val="128"/>
        </w:trPr>
        <w:tc>
          <w:tcPr>
            <w:tcW w:w="2340" w:type="dxa"/>
            <w:tcBorders>
              <w:top w:val="nil"/>
              <w:left w:val="nil"/>
              <w:bottom w:val="nil"/>
              <w:right w:val="nil"/>
            </w:tcBorders>
          </w:tcPr>
          <w:p w14:paraId="3E30EA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5AD94D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7B2F73B" w14:textId="77777777" w:rsidTr="00847C61">
        <w:tc>
          <w:tcPr>
            <w:tcW w:w="2340" w:type="dxa"/>
            <w:tcBorders>
              <w:top w:val="nil"/>
              <w:left w:val="nil"/>
              <w:bottom w:val="nil"/>
              <w:right w:val="nil"/>
            </w:tcBorders>
          </w:tcPr>
          <w:p w14:paraId="494C597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14:paraId="111117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2008</w:t>
            </w:r>
          </w:p>
        </w:tc>
      </w:tr>
      <w:tr w:rsidR="00847C61" w:rsidRPr="00751C18" w14:paraId="3D52667D" w14:textId="77777777" w:rsidTr="00847C61">
        <w:trPr>
          <w:trHeight w:hRule="exact" w:val="128"/>
        </w:trPr>
        <w:tc>
          <w:tcPr>
            <w:tcW w:w="2340" w:type="dxa"/>
            <w:tcBorders>
              <w:top w:val="nil"/>
              <w:left w:val="nil"/>
              <w:bottom w:val="nil"/>
              <w:right w:val="nil"/>
            </w:tcBorders>
          </w:tcPr>
          <w:p w14:paraId="07C3832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28A43A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CC1240F" w14:textId="77777777" w:rsidTr="00847C61">
        <w:tc>
          <w:tcPr>
            <w:tcW w:w="2340" w:type="dxa"/>
            <w:tcBorders>
              <w:top w:val="nil"/>
              <w:left w:val="nil"/>
              <w:bottom w:val="nil"/>
              <w:right w:val="nil"/>
            </w:tcBorders>
          </w:tcPr>
          <w:p w14:paraId="1D3296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14:paraId="38D6352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Informatieobjectidentificatie</w:t>
            </w:r>
          </w:p>
        </w:tc>
      </w:tr>
      <w:tr w:rsidR="00847C61" w:rsidRPr="00751C18" w14:paraId="691D3A99" w14:textId="77777777" w:rsidTr="00847C61">
        <w:trPr>
          <w:trHeight w:hRule="exact" w:val="128"/>
        </w:trPr>
        <w:tc>
          <w:tcPr>
            <w:tcW w:w="2340" w:type="dxa"/>
            <w:tcBorders>
              <w:top w:val="nil"/>
              <w:left w:val="nil"/>
              <w:bottom w:val="nil"/>
              <w:right w:val="nil"/>
            </w:tcBorders>
          </w:tcPr>
          <w:p w14:paraId="68910A9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F505D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A5E38D4" w14:textId="77777777" w:rsidTr="00847C61">
        <w:tc>
          <w:tcPr>
            <w:tcW w:w="2340" w:type="dxa"/>
            <w:tcBorders>
              <w:top w:val="nil"/>
              <w:left w:val="nil"/>
              <w:bottom w:val="nil"/>
              <w:right w:val="nil"/>
            </w:tcBorders>
          </w:tcPr>
          <w:p w14:paraId="215DE02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14:paraId="296D8A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14:paraId="54451391" w14:textId="77777777" w:rsidTr="00847C61">
        <w:trPr>
          <w:trHeight w:hRule="exact" w:val="128"/>
        </w:trPr>
        <w:tc>
          <w:tcPr>
            <w:tcW w:w="2340" w:type="dxa"/>
            <w:tcBorders>
              <w:top w:val="nil"/>
              <w:left w:val="nil"/>
              <w:bottom w:val="nil"/>
              <w:right w:val="nil"/>
            </w:tcBorders>
          </w:tcPr>
          <w:p w14:paraId="3BB70CF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7878FB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4B86B4D" w14:textId="77777777" w:rsidTr="00847C61">
        <w:trPr>
          <w:trHeight w:hRule="exact" w:val="256"/>
        </w:trPr>
        <w:tc>
          <w:tcPr>
            <w:tcW w:w="2340" w:type="dxa"/>
            <w:tcBorders>
              <w:top w:val="nil"/>
              <w:left w:val="nil"/>
              <w:bottom w:val="nil"/>
              <w:right w:val="nil"/>
            </w:tcBorders>
          </w:tcPr>
          <w:p w14:paraId="790C91B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14:paraId="723E22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B73A4D0" w14:textId="77777777" w:rsidTr="00847C61">
        <w:trPr>
          <w:trHeight w:hRule="exact" w:val="256"/>
        </w:trPr>
        <w:tc>
          <w:tcPr>
            <w:tcW w:w="2340" w:type="dxa"/>
            <w:tcBorders>
              <w:top w:val="nil"/>
              <w:left w:val="nil"/>
              <w:bottom w:val="nil"/>
              <w:right w:val="nil"/>
            </w:tcBorders>
          </w:tcPr>
          <w:p w14:paraId="41F941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123FFA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DF949CF" w14:textId="77777777" w:rsidTr="00847C61">
        <w:tc>
          <w:tcPr>
            <w:tcW w:w="2340" w:type="dxa"/>
            <w:tcBorders>
              <w:top w:val="nil"/>
              <w:left w:val="nil"/>
              <w:bottom w:val="nil"/>
              <w:right w:val="nil"/>
            </w:tcBorders>
          </w:tcPr>
          <w:p w14:paraId="5E8684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14:paraId="69A159A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14:paraId="0F918AD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DCA9DF5" w14:textId="77777777" w:rsidTr="00847C61">
        <w:tc>
          <w:tcPr>
            <w:tcW w:w="9360" w:type="dxa"/>
            <w:gridSpan w:val="3"/>
            <w:tcBorders>
              <w:top w:val="nil"/>
              <w:left w:val="nil"/>
              <w:bottom w:val="nil"/>
              <w:right w:val="nil"/>
            </w:tcBorders>
          </w:tcPr>
          <w:p w14:paraId="5D88A26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7A891E8B" w14:textId="77777777" w:rsidTr="00847C61">
        <w:tc>
          <w:tcPr>
            <w:tcW w:w="450" w:type="dxa"/>
            <w:tcBorders>
              <w:top w:val="nil"/>
              <w:left w:val="nil"/>
              <w:bottom w:val="nil"/>
              <w:right w:val="nil"/>
            </w:tcBorders>
          </w:tcPr>
          <w:p w14:paraId="411AB2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8471A3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1AC523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7E300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77F9D968" w14:textId="77777777" w:rsidTr="00847C61">
        <w:tc>
          <w:tcPr>
            <w:tcW w:w="450" w:type="dxa"/>
            <w:tcBorders>
              <w:top w:val="nil"/>
              <w:left w:val="nil"/>
              <w:bottom w:val="nil"/>
              <w:right w:val="nil"/>
            </w:tcBorders>
          </w:tcPr>
          <w:p w14:paraId="7965C6E9"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08CC1C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42F2766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6AB57DC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FA7EB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14:paraId="0198D9FC" w14:textId="77777777" w:rsidTr="00847C61">
        <w:trPr>
          <w:trHeight w:hRule="exact" w:val="128"/>
        </w:trPr>
        <w:tc>
          <w:tcPr>
            <w:tcW w:w="450" w:type="dxa"/>
            <w:tcBorders>
              <w:top w:val="nil"/>
              <w:left w:val="nil"/>
              <w:bottom w:val="nil"/>
              <w:right w:val="nil"/>
            </w:tcBorders>
          </w:tcPr>
          <w:p w14:paraId="47166A16"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F098D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62481E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5BDAE0" w14:textId="77777777" w:rsidTr="00847C61">
        <w:tc>
          <w:tcPr>
            <w:tcW w:w="450" w:type="dxa"/>
            <w:tcBorders>
              <w:top w:val="nil"/>
              <w:left w:val="nil"/>
              <w:bottom w:val="nil"/>
              <w:right w:val="nil"/>
            </w:tcBorders>
          </w:tcPr>
          <w:p w14:paraId="5FEF4235"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CBC4C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C49875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14:paraId="6BDB297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51D1BD6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14:paraId="21A3FD3D" w14:textId="77777777" w:rsidTr="00847C61">
        <w:trPr>
          <w:trHeight w:hRule="exact" w:val="128"/>
        </w:trPr>
        <w:tc>
          <w:tcPr>
            <w:tcW w:w="450" w:type="dxa"/>
            <w:tcBorders>
              <w:top w:val="nil"/>
              <w:left w:val="nil"/>
              <w:bottom w:val="nil"/>
              <w:right w:val="nil"/>
            </w:tcBorders>
          </w:tcPr>
          <w:p w14:paraId="3CE8C8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94D6EF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AA687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B36C9B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6E293F77" w14:textId="77777777" w:rsidTr="00847C61">
        <w:tc>
          <w:tcPr>
            <w:tcW w:w="9360" w:type="dxa"/>
            <w:tcBorders>
              <w:top w:val="nil"/>
              <w:left w:val="nil"/>
              <w:bottom w:val="nil"/>
              <w:right w:val="nil"/>
            </w:tcBorders>
          </w:tcPr>
          <w:p w14:paraId="6FE4CF3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37EF30A0"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SAMENGESTELD INFORMATIEOBJECT is een specialisatie van INFORMATIEOBJECT. Zie de toelichting bij dat objecttype.</w:t>
            </w:r>
          </w:p>
        </w:tc>
      </w:tr>
    </w:tbl>
    <w:bookmarkStart w:id="4182" w:name="BKM_99AC70F0_E123_4638_95CD_7B410F14AE86"/>
    <w:bookmarkEnd w:id="4182"/>
    <w:p w14:paraId="3F74B42A"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183" w:name="_Toc404268826"/>
      <w:bookmarkStart w:id="4184" w:name="_Toc493810492"/>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STATUS</w:t>
      </w:r>
      <w:bookmarkEnd w:id="4183"/>
      <w:bookmarkEnd w:id="4184"/>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14:paraId="1B978625" w14:textId="77777777" w:rsidTr="00847C61">
        <w:trPr>
          <w:trHeight w:val="271"/>
        </w:trPr>
        <w:tc>
          <w:tcPr>
            <w:tcW w:w="2340" w:type="dxa"/>
            <w:gridSpan w:val="2"/>
            <w:tcBorders>
              <w:top w:val="nil"/>
              <w:left w:val="nil"/>
              <w:bottom w:val="nil"/>
              <w:right w:val="nil"/>
            </w:tcBorders>
          </w:tcPr>
          <w:p w14:paraId="7B3073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CCC7B0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r>
      <w:tr w:rsidR="00847C61" w:rsidRPr="00751C18" w14:paraId="29849880" w14:textId="77777777" w:rsidTr="00847C61">
        <w:trPr>
          <w:trHeight w:hRule="exact" w:val="128"/>
        </w:trPr>
        <w:tc>
          <w:tcPr>
            <w:tcW w:w="2340" w:type="dxa"/>
            <w:gridSpan w:val="2"/>
            <w:tcBorders>
              <w:top w:val="nil"/>
              <w:left w:val="nil"/>
              <w:bottom w:val="nil"/>
              <w:right w:val="nil"/>
            </w:tcBorders>
          </w:tcPr>
          <w:p w14:paraId="1F01F66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957D4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9960FAF" w14:textId="77777777" w:rsidTr="00847C61">
        <w:tc>
          <w:tcPr>
            <w:tcW w:w="2340" w:type="dxa"/>
            <w:gridSpan w:val="2"/>
            <w:tcBorders>
              <w:top w:val="nil"/>
              <w:left w:val="nil"/>
              <w:bottom w:val="nil"/>
              <w:right w:val="nil"/>
            </w:tcBorders>
          </w:tcPr>
          <w:p w14:paraId="5EDB3DF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BE41F6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w:t>
            </w:r>
            <w:r w:rsidRPr="00751C18">
              <w:rPr>
                <w:rFonts w:ascii="Arial" w:hAnsi="Arial" w:cs="Arial"/>
                <w:szCs w:val="20"/>
                <w:lang w:val="en-AU" w:eastAsia="en-US"/>
              </w:rPr>
              <w:fldChar w:fldCharType="end"/>
            </w:r>
          </w:p>
        </w:tc>
      </w:tr>
      <w:tr w:rsidR="00847C61" w:rsidRPr="00751C18" w14:paraId="76F00C8A" w14:textId="77777777" w:rsidTr="00847C61">
        <w:trPr>
          <w:trHeight w:hRule="exact" w:val="128"/>
        </w:trPr>
        <w:tc>
          <w:tcPr>
            <w:tcW w:w="2340" w:type="dxa"/>
            <w:gridSpan w:val="2"/>
            <w:tcBorders>
              <w:top w:val="nil"/>
              <w:left w:val="nil"/>
              <w:bottom w:val="nil"/>
              <w:right w:val="nil"/>
            </w:tcBorders>
          </w:tcPr>
          <w:p w14:paraId="2CE46ED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BEA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FDCC98D" w14:textId="77777777" w:rsidTr="00847C61">
        <w:tc>
          <w:tcPr>
            <w:tcW w:w="2340" w:type="dxa"/>
            <w:gridSpan w:val="2"/>
            <w:tcBorders>
              <w:top w:val="nil"/>
              <w:left w:val="nil"/>
              <w:bottom w:val="nil"/>
              <w:right w:val="nil"/>
            </w:tcBorders>
          </w:tcPr>
          <w:p w14:paraId="721DFBC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351B01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14:paraId="1F1A7A84" w14:textId="77777777" w:rsidTr="00847C61">
        <w:trPr>
          <w:trHeight w:hRule="exact" w:val="128"/>
        </w:trPr>
        <w:tc>
          <w:tcPr>
            <w:tcW w:w="2340" w:type="dxa"/>
            <w:gridSpan w:val="2"/>
            <w:tcBorders>
              <w:top w:val="nil"/>
              <w:left w:val="nil"/>
              <w:bottom w:val="nil"/>
              <w:right w:val="nil"/>
            </w:tcBorders>
          </w:tcPr>
          <w:p w14:paraId="042D21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72F47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6CF3A75" w14:textId="77777777" w:rsidTr="00847C61">
        <w:trPr>
          <w:trHeight w:val="230"/>
        </w:trPr>
        <w:tc>
          <w:tcPr>
            <w:tcW w:w="2340" w:type="dxa"/>
            <w:gridSpan w:val="2"/>
            <w:tcBorders>
              <w:top w:val="nil"/>
              <w:left w:val="nil"/>
              <w:bottom w:val="nil"/>
              <w:right w:val="nil"/>
            </w:tcBorders>
          </w:tcPr>
          <w:p w14:paraId="55DACD4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460206E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aanduiding van de stand van zaken van een ZAAK op basis van betekenisvol behaald resultaat voor de initiator van de ZAAK.</w:t>
            </w:r>
          </w:p>
        </w:tc>
      </w:tr>
      <w:tr w:rsidR="00847C61" w:rsidRPr="00751C18" w14:paraId="05C06608" w14:textId="77777777" w:rsidTr="00847C61">
        <w:trPr>
          <w:trHeight w:hRule="exact" w:val="68"/>
        </w:trPr>
        <w:tc>
          <w:tcPr>
            <w:tcW w:w="2340" w:type="dxa"/>
            <w:gridSpan w:val="2"/>
            <w:tcBorders>
              <w:top w:val="nil"/>
              <w:left w:val="nil"/>
              <w:bottom w:val="nil"/>
              <w:right w:val="nil"/>
            </w:tcBorders>
          </w:tcPr>
          <w:p w14:paraId="67028E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81B98C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67EFB03" w14:textId="77777777" w:rsidTr="00847C61">
        <w:trPr>
          <w:trHeight w:val="271"/>
        </w:trPr>
        <w:tc>
          <w:tcPr>
            <w:tcW w:w="2340" w:type="dxa"/>
            <w:gridSpan w:val="2"/>
            <w:tcBorders>
              <w:top w:val="nil"/>
              <w:left w:val="nil"/>
              <w:bottom w:val="nil"/>
              <w:right w:val="nil"/>
            </w:tcBorders>
          </w:tcPr>
          <w:p w14:paraId="4116F7A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9289F9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14:paraId="6943AB9D" w14:textId="77777777" w:rsidTr="00847C61">
        <w:trPr>
          <w:trHeight w:hRule="exact" w:val="128"/>
        </w:trPr>
        <w:tc>
          <w:tcPr>
            <w:tcW w:w="2340" w:type="dxa"/>
            <w:gridSpan w:val="2"/>
            <w:tcBorders>
              <w:top w:val="nil"/>
              <w:left w:val="nil"/>
              <w:bottom w:val="nil"/>
              <w:right w:val="nil"/>
            </w:tcBorders>
          </w:tcPr>
          <w:p w14:paraId="20705A7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14A44F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FB6A529" w14:textId="77777777" w:rsidTr="00847C61">
        <w:tc>
          <w:tcPr>
            <w:tcW w:w="2340" w:type="dxa"/>
            <w:gridSpan w:val="2"/>
            <w:tcBorders>
              <w:top w:val="nil"/>
              <w:left w:val="nil"/>
              <w:bottom w:val="nil"/>
              <w:right w:val="nil"/>
            </w:tcBorders>
          </w:tcPr>
          <w:p w14:paraId="641B8C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0FEE301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14:paraId="1AE2457A" w14:textId="77777777" w:rsidTr="00847C61">
        <w:trPr>
          <w:trHeight w:hRule="exact" w:val="128"/>
        </w:trPr>
        <w:tc>
          <w:tcPr>
            <w:tcW w:w="2340" w:type="dxa"/>
            <w:gridSpan w:val="2"/>
            <w:tcBorders>
              <w:top w:val="nil"/>
              <w:left w:val="nil"/>
              <w:bottom w:val="nil"/>
              <w:right w:val="nil"/>
            </w:tcBorders>
          </w:tcPr>
          <w:p w14:paraId="5CEAFD7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E09D94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9CBCA14" w14:textId="77777777" w:rsidTr="00847C61">
        <w:tc>
          <w:tcPr>
            <w:tcW w:w="2340" w:type="dxa"/>
            <w:gridSpan w:val="2"/>
            <w:tcBorders>
              <w:top w:val="nil"/>
              <w:left w:val="nil"/>
              <w:bottom w:val="nil"/>
              <w:right w:val="nil"/>
            </w:tcBorders>
          </w:tcPr>
          <w:p w14:paraId="75901F6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35109FB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van de gerelateerde ZAAK in combinatie met de Datum status gezet.</w:t>
            </w:r>
          </w:p>
        </w:tc>
      </w:tr>
      <w:tr w:rsidR="00847C61" w:rsidRPr="00751C18" w14:paraId="256F0F25" w14:textId="77777777" w:rsidTr="00847C61">
        <w:trPr>
          <w:trHeight w:hRule="exact" w:val="128"/>
        </w:trPr>
        <w:tc>
          <w:tcPr>
            <w:tcW w:w="2340" w:type="dxa"/>
            <w:gridSpan w:val="2"/>
            <w:tcBorders>
              <w:top w:val="nil"/>
              <w:left w:val="nil"/>
              <w:bottom w:val="nil"/>
              <w:right w:val="nil"/>
            </w:tcBorders>
          </w:tcPr>
          <w:p w14:paraId="7A144D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F24C8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1115C8FD" w14:textId="77777777" w:rsidTr="00847C61">
        <w:tc>
          <w:tcPr>
            <w:tcW w:w="2340" w:type="dxa"/>
            <w:gridSpan w:val="2"/>
            <w:tcBorders>
              <w:top w:val="nil"/>
              <w:left w:val="nil"/>
              <w:bottom w:val="nil"/>
              <w:right w:val="nil"/>
            </w:tcBorders>
          </w:tcPr>
          <w:p w14:paraId="30A4BD2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3AF982A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D227387" w14:textId="77777777" w:rsidTr="00847C61">
        <w:trPr>
          <w:trHeight w:hRule="exact" w:val="128"/>
        </w:trPr>
        <w:tc>
          <w:tcPr>
            <w:tcW w:w="2340" w:type="dxa"/>
            <w:gridSpan w:val="2"/>
            <w:tcBorders>
              <w:top w:val="nil"/>
              <w:left w:val="nil"/>
              <w:bottom w:val="nil"/>
              <w:right w:val="nil"/>
            </w:tcBorders>
          </w:tcPr>
          <w:p w14:paraId="0BCC4B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77D4DE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1DE96E5" w14:textId="77777777" w:rsidTr="00847C61">
        <w:trPr>
          <w:trHeight w:hRule="exact" w:val="256"/>
        </w:trPr>
        <w:tc>
          <w:tcPr>
            <w:tcW w:w="2340" w:type="dxa"/>
            <w:gridSpan w:val="2"/>
            <w:tcBorders>
              <w:top w:val="nil"/>
              <w:left w:val="nil"/>
              <w:bottom w:val="nil"/>
              <w:right w:val="nil"/>
            </w:tcBorders>
          </w:tcPr>
          <w:p w14:paraId="0DB6EF5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3E099D2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9770E8" w14:textId="77777777" w:rsidTr="00847C61">
        <w:trPr>
          <w:trHeight w:hRule="exact" w:val="256"/>
        </w:trPr>
        <w:tc>
          <w:tcPr>
            <w:tcW w:w="2340" w:type="dxa"/>
            <w:gridSpan w:val="2"/>
            <w:tcBorders>
              <w:top w:val="nil"/>
              <w:left w:val="nil"/>
              <w:bottom w:val="nil"/>
              <w:right w:val="nil"/>
            </w:tcBorders>
          </w:tcPr>
          <w:p w14:paraId="234F8B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DB07C2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57D20FE" w14:textId="77777777" w:rsidTr="00847C61">
        <w:tc>
          <w:tcPr>
            <w:tcW w:w="2340" w:type="dxa"/>
            <w:gridSpan w:val="2"/>
            <w:tcBorders>
              <w:top w:val="nil"/>
              <w:left w:val="nil"/>
              <w:bottom w:val="nil"/>
              <w:right w:val="nil"/>
            </w:tcBorders>
          </w:tcPr>
          <w:p w14:paraId="6AD349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6B694F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78075C55" w14:textId="77777777" w:rsidTr="00847C61">
        <w:tc>
          <w:tcPr>
            <w:tcW w:w="450" w:type="dxa"/>
            <w:tcBorders>
              <w:top w:val="nil"/>
              <w:left w:val="nil"/>
              <w:bottom w:val="nil"/>
              <w:right w:val="nil"/>
            </w:tcBorders>
          </w:tcPr>
          <w:p w14:paraId="0C678DA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185" w:name="BKM_2EA827E9_400F_4435_AD22_A4680CEA0840"/>
          </w:p>
        </w:tc>
        <w:tc>
          <w:tcPr>
            <w:tcW w:w="2790" w:type="dxa"/>
            <w:gridSpan w:val="2"/>
            <w:tcBorders>
              <w:top w:val="nil"/>
              <w:left w:val="nil"/>
              <w:bottom w:val="nil"/>
              <w:right w:val="nil"/>
            </w:tcBorders>
          </w:tcPr>
          <w:p w14:paraId="7BB1662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FA7D7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5034F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2B1545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6A2066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14:paraId="1588EEF9" w14:textId="77777777" w:rsidTr="00847C61">
        <w:tc>
          <w:tcPr>
            <w:tcW w:w="450" w:type="dxa"/>
            <w:tcBorders>
              <w:top w:val="nil"/>
              <w:left w:val="nil"/>
              <w:bottom w:val="nil"/>
              <w:right w:val="nil"/>
            </w:tcBorders>
          </w:tcPr>
          <w:p w14:paraId="4D6E34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D4493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status gezet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60A670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ZAAK de status heeft verkregen.</w:t>
            </w:r>
          </w:p>
        </w:tc>
        <w:tc>
          <w:tcPr>
            <w:tcW w:w="1080" w:type="dxa"/>
            <w:tcBorders>
              <w:top w:val="nil"/>
              <w:left w:val="nil"/>
              <w:bottom w:val="nil"/>
              <w:right w:val="nil"/>
            </w:tcBorders>
          </w:tcPr>
          <w:p w14:paraId="182038E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(JJJJMMDDUUMM)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7341EA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5"/>
      </w:tr>
      <w:tr w:rsidR="00847C61" w:rsidRPr="00751C18" w14:paraId="40C75E7F" w14:textId="77777777" w:rsidTr="00847C61">
        <w:tc>
          <w:tcPr>
            <w:tcW w:w="450" w:type="dxa"/>
            <w:tcBorders>
              <w:top w:val="nil"/>
              <w:left w:val="nil"/>
              <w:bottom w:val="nil"/>
              <w:right w:val="nil"/>
            </w:tcBorders>
          </w:tcPr>
          <w:p w14:paraId="4144751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6" w:name="BKM_C2FA9C6D_E620_4e0e_ABDE_20755D8B8100"/>
          </w:p>
        </w:tc>
        <w:tc>
          <w:tcPr>
            <w:tcW w:w="2790" w:type="dxa"/>
            <w:gridSpan w:val="2"/>
            <w:tcBorders>
              <w:top w:val="nil"/>
              <w:left w:val="nil"/>
              <w:bottom w:val="nil"/>
              <w:right w:val="nil"/>
            </w:tcBorders>
          </w:tcPr>
          <w:p w14:paraId="7A4BBFE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70DD9A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voor de initiator van de zaak relevante, toelichting op de status van een zaak.</w:t>
            </w:r>
          </w:p>
        </w:tc>
        <w:tc>
          <w:tcPr>
            <w:tcW w:w="1080" w:type="dxa"/>
            <w:tcBorders>
              <w:top w:val="nil"/>
              <w:left w:val="nil"/>
              <w:bottom w:val="nil"/>
              <w:right w:val="nil"/>
            </w:tcBorders>
          </w:tcPr>
          <w:p w14:paraId="7962F816"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4D454D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6"/>
      </w:tr>
      <w:tr w:rsidR="00847C61" w:rsidRPr="00751C18" w14:paraId="1FE6BA74" w14:textId="77777777" w:rsidTr="00847C61">
        <w:tc>
          <w:tcPr>
            <w:tcW w:w="450" w:type="dxa"/>
            <w:tcBorders>
              <w:top w:val="nil"/>
              <w:left w:val="nil"/>
              <w:bottom w:val="nil"/>
              <w:right w:val="nil"/>
            </w:tcBorders>
          </w:tcPr>
          <w:p w14:paraId="3B81164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187" w:name="BKM_DEDE48A9_B40C_45b5_B4C3_2ED3B9F94B6D"/>
          </w:p>
        </w:tc>
        <w:tc>
          <w:tcPr>
            <w:tcW w:w="2790" w:type="dxa"/>
            <w:gridSpan w:val="2"/>
            <w:tcBorders>
              <w:top w:val="nil"/>
              <w:left w:val="nil"/>
              <w:bottom w:val="nil"/>
              <w:right w:val="nil"/>
            </w:tcBorders>
          </w:tcPr>
          <w:p w14:paraId="6240DAC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Indicatie laatst gezette 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16634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of het de laatst bekende bereikte status betreft.</w:t>
            </w:r>
          </w:p>
        </w:tc>
        <w:tc>
          <w:tcPr>
            <w:tcW w:w="1080" w:type="dxa"/>
            <w:tcBorders>
              <w:top w:val="nil"/>
              <w:left w:val="nil"/>
              <w:bottom w:val="nil"/>
              <w:right w:val="nil"/>
            </w:tcBorders>
          </w:tcPr>
          <w:p w14:paraId="0EEB8A37"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D221759"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187"/>
      </w:tr>
    </w:tbl>
    <w:p w14:paraId="718BB73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552D756" w14:textId="77777777" w:rsidTr="00847C61">
        <w:tc>
          <w:tcPr>
            <w:tcW w:w="9360" w:type="dxa"/>
            <w:gridSpan w:val="3"/>
            <w:tcBorders>
              <w:top w:val="nil"/>
              <w:left w:val="nil"/>
              <w:bottom w:val="nil"/>
              <w:right w:val="nil"/>
            </w:tcBorders>
          </w:tcPr>
          <w:p w14:paraId="18000F2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6DA7B542" w14:textId="77777777" w:rsidTr="00847C61">
        <w:tc>
          <w:tcPr>
            <w:tcW w:w="450" w:type="dxa"/>
            <w:tcBorders>
              <w:top w:val="nil"/>
              <w:left w:val="nil"/>
              <w:bottom w:val="nil"/>
              <w:right w:val="nil"/>
            </w:tcBorders>
          </w:tcPr>
          <w:p w14:paraId="661BDB9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5C489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6FD1273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45DA95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3666A0A2" w14:textId="77777777" w:rsidTr="00847C61">
        <w:tc>
          <w:tcPr>
            <w:tcW w:w="450" w:type="dxa"/>
            <w:tcBorders>
              <w:top w:val="nil"/>
              <w:left w:val="nil"/>
              <w:bottom w:val="nil"/>
              <w:right w:val="nil"/>
            </w:tcBorders>
          </w:tcPr>
          <w:p w14:paraId="55E194EB"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1AE399" w14:textId="2B4533FC" w:rsidR="00847C61" w:rsidRPr="00751C18" w:rsidDel="006E62F5" w:rsidRDefault="00DE73DB" w:rsidP="00847C61">
            <w:pPr>
              <w:widowControl w:val="0"/>
              <w:autoSpaceDE w:val="0"/>
              <w:autoSpaceDN w:val="0"/>
              <w:adjustRightInd w:val="0"/>
              <w:spacing w:line="240" w:lineRule="auto"/>
              <w:contextualSpacing w:val="0"/>
              <w:rPr>
                <w:del w:id="4188" w:author="Arjan Kloosterboer" w:date="2017-01-23T16:31:00Z"/>
                <w:rFonts w:ascii="Calibri" w:hAnsi="Calibri" w:cs="Calibri"/>
                <w:color w:val="0F0F0F"/>
                <w:sz w:val="22"/>
                <w:szCs w:val="22"/>
                <w:lang w:eastAsia="en-US"/>
              </w:rPr>
            </w:pPr>
            <w:del w:id="4189" w:author="Arjan Kloosterboer" w:date="2017-01-23T16:31:00Z">
              <w:r w:rsidRPr="00751C18" w:rsidDel="006E62F5">
                <w:rPr>
                  <w:rFonts w:ascii="Arial" w:hAnsi="Arial" w:cs="Arial"/>
                  <w:szCs w:val="20"/>
                  <w:lang w:val="en-AU" w:eastAsia="en-US"/>
                </w:rPr>
                <w:fldChar w:fldCharType="begin" w:fldLock="1"/>
              </w:r>
              <w:r w:rsidR="00847C61" w:rsidRPr="00751C18" w:rsidDel="006E62F5">
                <w:rPr>
                  <w:rFonts w:ascii="Arial" w:hAnsi="Arial" w:cs="Arial"/>
                  <w:szCs w:val="20"/>
                  <w:lang w:val="en-AU" w:eastAsia="en-US"/>
                </w:rPr>
                <w:delInstrText xml:space="preserve">MERGEFIELD </w:delInstrText>
              </w:r>
              <w:r w:rsidR="00847C61" w:rsidRPr="00751C18" w:rsidDel="006E62F5">
                <w:rPr>
                  <w:rFonts w:ascii="Calibri" w:hAnsi="Calibri" w:cs="Calibri"/>
                  <w:color w:val="0F0F0F"/>
                  <w:sz w:val="22"/>
                  <w:szCs w:val="22"/>
                  <w:lang w:eastAsia="en-US"/>
                </w:rPr>
                <w:delInstrText>Element.Name</w:delInstrText>
              </w:r>
              <w:r w:rsidRPr="00751C18" w:rsidDel="006E62F5">
                <w:rPr>
                  <w:rFonts w:ascii="Arial" w:hAnsi="Arial" w:cs="Arial"/>
                  <w:szCs w:val="20"/>
                  <w:lang w:val="en-AU" w:eastAsia="en-US"/>
                </w:rPr>
                <w:fldChar w:fldCharType="separate"/>
              </w:r>
              <w:r w:rsidR="00847C61" w:rsidRPr="00751C18" w:rsidDel="006E62F5">
                <w:rPr>
                  <w:rFonts w:ascii="Calibri" w:hAnsi="Calibri" w:cs="Calibri"/>
                  <w:color w:val="0F0F0F"/>
                  <w:sz w:val="22"/>
                  <w:szCs w:val="22"/>
                  <w:lang w:eastAsia="en-US"/>
                </w:rPr>
                <w:delText>ZAAK</w:delText>
              </w:r>
              <w:r w:rsidRPr="00751C18" w:rsidDel="006E62F5">
                <w:rPr>
                  <w:rFonts w:ascii="Arial" w:hAnsi="Arial" w:cs="Arial"/>
                  <w:szCs w:val="20"/>
                  <w:lang w:val="en-AU" w:eastAsia="en-US"/>
                </w:rPr>
                <w:fldChar w:fldCharType="end"/>
              </w:r>
              <w:r w:rsidR="00847C61" w:rsidRPr="00751C18" w:rsidDel="006E62F5">
                <w:rPr>
                  <w:rFonts w:ascii="Calibri" w:hAnsi="Calibri" w:cs="Calibri"/>
                  <w:color w:val="0F0F0F"/>
                  <w:sz w:val="22"/>
                  <w:szCs w:val="22"/>
                  <w:lang w:eastAsia="en-US"/>
                </w:rPr>
                <w:delText xml:space="preserve">  [</w:delText>
              </w:r>
              <w:r w:rsidRPr="00751C18" w:rsidDel="006E62F5">
                <w:rPr>
                  <w:rFonts w:ascii="Calibri" w:hAnsi="Calibri" w:cs="Calibri"/>
                  <w:color w:val="0F0F0F"/>
                  <w:sz w:val="22"/>
                  <w:szCs w:val="22"/>
                  <w:lang w:eastAsia="en-US"/>
                </w:rPr>
                <w:fldChar w:fldCharType="begin" w:fldLock="1"/>
              </w:r>
              <w:r w:rsidR="00847C61" w:rsidRPr="00751C18" w:rsidDel="006E62F5">
                <w:rPr>
                  <w:rFonts w:ascii="Calibri" w:hAnsi="Calibri" w:cs="Calibri"/>
                  <w:color w:val="0F0F0F"/>
                  <w:sz w:val="22"/>
                  <w:szCs w:val="22"/>
                  <w:lang w:eastAsia="en-US"/>
                </w:rPr>
                <w:delInstrText>MERGEFIELD ConnSource.Cardinality</w:delInstrText>
              </w:r>
              <w:r w:rsidRPr="00751C18" w:rsidDel="006E62F5">
                <w:rPr>
                  <w:rFonts w:ascii="Calibri" w:hAnsi="Calibri" w:cs="Calibri"/>
                  <w:color w:val="0F0F0F"/>
                  <w:sz w:val="22"/>
                  <w:szCs w:val="22"/>
                  <w:lang w:eastAsia="en-US"/>
                </w:rPr>
                <w:fldChar w:fldCharType="separate"/>
              </w:r>
              <w:r w:rsidR="00847C61" w:rsidRPr="00751C18" w:rsidDel="006E62F5">
                <w:rPr>
                  <w:rFonts w:ascii="Calibri" w:hAnsi="Calibri" w:cs="Calibri"/>
                  <w:color w:val="0F0F0F"/>
                  <w:sz w:val="22"/>
                  <w:szCs w:val="22"/>
                  <w:lang w:eastAsia="en-US"/>
                </w:rPr>
                <w:delText>1</w:delText>
              </w:r>
              <w:r w:rsidRPr="00751C18" w:rsidDel="006E62F5">
                <w:rPr>
                  <w:rFonts w:ascii="Calibri" w:hAnsi="Calibri" w:cs="Calibri"/>
                  <w:color w:val="0F0F0F"/>
                  <w:sz w:val="22"/>
                  <w:szCs w:val="22"/>
                  <w:lang w:eastAsia="en-US"/>
                </w:rPr>
                <w:fldChar w:fldCharType="end"/>
              </w:r>
              <w:r w:rsidR="00847C61" w:rsidRPr="00751C18" w:rsidDel="006E62F5">
                <w:rPr>
                  <w:rFonts w:ascii="Calibri" w:hAnsi="Calibri" w:cs="Calibri"/>
                  <w:color w:val="0F0F0F"/>
                  <w:sz w:val="22"/>
                  <w:szCs w:val="22"/>
                  <w:lang w:eastAsia="en-US"/>
                </w:rPr>
                <w:delText>]</w:delText>
              </w:r>
            </w:del>
          </w:p>
          <w:p w14:paraId="049A3176" w14:textId="42E6AFD4" w:rsidR="00847C61" w:rsidRPr="00751C18" w:rsidDel="006E62F5" w:rsidRDefault="00847C61" w:rsidP="00847C61">
            <w:pPr>
              <w:widowControl w:val="0"/>
              <w:autoSpaceDE w:val="0"/>
              <w:autoSpaceDN w:val="0"/>
              <w:adjustRightInd w:val="0"/>
              <w:spacing w:line="240" w:lineRule="auto"/>
              <w:contextualSpacing w:val="0"/>
              <w:rPr>
                <w:del w:id="4190" w:author="Arjan Kloosterboer" w:date="2017-01-23T16:31:00Z"/>
                <w:rFonts w:ascii="Calibri" w:hAnsi="Calibri" w:cs="Calibri"/>
                <w:color w:val="0F0F0F"/>
                <w:sz w:val="22"/>
                <w:szCs w:val="22"/>
                <w:lang w:eastAsia="en-US"/>
              </w:rPr>
            </w:pPr>
            <w:del w:id="4191" w:author="Arjan Kloosterboer" w:date="2017-01-23T16:31:00Z">
              <w:r w:rsidRPr="00751C18" w:rsidDel="006E62F5">
                <w:rPr>
                  <w:rFonts w:ascii="Calibri" w:hAnsi="Calibri" w:cs="Calibri"/>
                  <w:color w:val="0F0F0F"/>
                  <w:sz w:val="22"/>
                  <w:szCs w:val="22"/>
                  <w:lang w:eastAsia="en-US"/>
                </w:rPr>
                <w:delText xml:space="preserve">  </w:delText>
              </w:r>
              <w:r w:rsidR="00DE73DB" w:rsidRPr="00751C18" w:rsidDel="006E62F5">
                <w:rPr>
                  <w:rFonts w:ascii="Calibri" w:hAnsi="Calibri" w:cs="Calibri"/>
                  <w:color w:val="0F0F0F"/>
                  <w:sz w:val="22"/>
                  <w:szCs w:val="22"/>
                  <w:lang w:eastAsia="en-US"/>
                </w:rPr>
                <w:fldChar w:fldCharType="begin" w:fldLock="1"/>
              </w:r>
              <w:r w:rsidRPr="00751C18" w:rsidDel="006E62F5">
                <w:rPr>
                  <w:rFonts w:ascii="Calibri" w:hAnsi="Calibri" w:cs="Calibri"/>
                  <w:color w:val="0F0F0F"/>
                  <w:sz w:val="22"/>
                  <w:szCs w:val="22"/>
                  <w:lang w:eastAsia="en-US"/>
                </w:rPr>
                <w:delInstrText>MERGEFIELD Connector.Name</w:delInstrText>
              </w:r>
              <w:r w:rsidR="00DE73DB" w:rsidRPr="00751C18" w:rsidDel="006E62F5">
                <w:rPr>
                  <w:rFonts w:ascii="Calibri" w:hAnsi="Calibri" w:cs="Calibri"/>
                  <w:color w:val="0F0F0F"/>
                  <w:sz w:val="22"/>
                  <w:szCs w:val="22"/>
                  <w:lang w:eastAsia="en-US"/>
                </w:rPr>
                <w:fldChar w:fldCharType="separate"/>
              </w:r>
              <w:r w:rsidRPr="00751C18" w:rsidDel="006E62F5">
                <w:rPr>
                  <w:rFonts w:ascii="Calibri" w:hAnsi="Calibri" w:cs="Calibri"/>
                  <w:color w:val="0F0F0F"/>
                  <w:sz w:val="22"/>
                  <w:szCs w:val="22"/>
                  <w:lang w:eastAsia="en-US"/>
                </w:rPr>
                <w:delText>heeft</w:delText>
              </w:r>
              <w:r w:rsidR="00DE73DB" w:rsidRPr="00751C18" w:rsidDel="006E62F5">
                <w:rPr>
                  <w:rFonts w:ascii="Calibri" w:hAnsi="Calibri" w:cs="Calibri"/>
                  <w:color w:val="0F0F0F"/>
                  <w:sz w:val="22"/>
                  <w:szCs w:val="22"/>
                  <w:lang w:eastAsia="en-US"/>
                </w:rPr>
                <w:fldChar w:fldCharType="end"/>
              </w:r>
            </w:del>
          </w:p>
          <w:p w14:paraId="2A683D48" w14:textId="6C2F0A6E"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ins w:id="4192" w:author="Arjan Kloosterboer" w:date="2017-01-23T16:31:00Z">
              <w:r w:rsidR="006E62F5">
                <w:rPr>
                  <w:rFonts w:ascii="Calibri" w:hAnsi="Calibri" w:cs="Calibri"/>
                  <w:color w:val="0F0F0F"/>
                  <w:sz w:val="22"/>
                  <w:szCs w:val="22"/>
                  <w:lang w:eastAsia="en-US"/>
                </w:rPr>
                <w:br/>
                <w:t>van</w:t>
              </w:r>
              <w:r w:rsidR="006E62F5">
                <w:rPr>
                  <w:rFonts w:ascii="Calibri" w:hAnsi="Calibri" w:cs="Calibri"/>
                  <w:color w:val="0F0F0F"/>
                  <w:sz w:val="22"/>
                  <w:szCs w:val="22"/>
                  <w:lang w:eastAsia="en-US"/>
                </w:rPr>
                <w:br/>
                <w:t>ZAAK [1]</w:t>
              </w:r>
            </w:ins>
          </w:p>
        </w:tc>
        <w:tc>
          <w:tcPr>
            <w:tcW w:w="6120" w:type="dxa"/>
            <w:tcBorders>
              <w:top w:val="nil"/>
              <w:left w:val="nil"/>
              <w:bottom w:val="nil"/>
              <w:right w:val="nil"/>
            </w:tcBorders>
          </w:tcPr>
          <w:p w14:paraId="7C03BC95" w14:textId="004594A5" w:rsidR="00847C61" w:rsidRPr="00751C18" w:rsidRDefault="006E62F5"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193" w:author="Arjan Kloosterboer" w:date="2017-01-23T16:32:00Z">
              <w:r w:rsidRPr="006E62F5">
                <w:rPr>
                  <w:rFonts w:ascii="Arial" w:hAnsi="Arial" w:cs="Arial"/>
                  <w:szCs w:val="20"/>
                  <w:lang w:eastAsia="en-US"/>
                </w:rPr>
                <w:t>De STATUS die gedurende de behandeling van de ZAAK bereikt is</w:t>
              </w:r>
            </w:ins>
            <w:del w:id="4194" w:author="Arjan Kloosterboer" w:date="2017-01-23T16:32:00Z">
              <w:r w:rsidR="00DE73DB" w:rsidRPr="00751C18" w:rsidDel="006E62F5">
                <w:rPr>
                  <w:rFonts w:ascii="Arial" w:hAnsi="Arial" w:cs="Arial"/>
                  <w:szCs w:val="20"/>
                  <w:lang w:val="en-AU" w:eastAsia="en-US"/>
                </w:rPr>
                <w:fldChar w:fldCharType="begin" w:fldLock="1"/>
              </w:r>
              <w:r w:rsidR="00847C61" w:rsidRPr="00751C18" w:rsidDel="006E62F5">
                <w:rPr>
                  <w:rFonts w:ascii="Arial" w:hAnsi="Arial" w:cs="Arial"/>
                  <w:szCs w:val="20"/>
                  <w:lang w:eastAsia="en-US"/>
                </w:rPr>
                <w:delInstrText xml:space="preserve">MERGEFIELD </w:delInstrText>
              </w:r>
              <w:r w:rsidR="00847C61" w:rsidRPr="00751C18" w:rsidDel="006E62F5">
                <w:rPr>
                  <w:rFonts w:ascii="Calibri" w:hAnsi="Calibri" w:cs="Calibri"/>
                  <w:color w:val="0F0F0F"/>
                  <w:sz w:val="22"/>
                  <w:szCs w:val="22"/>
                  <w:lang w:eastAsia="en-US"/>
                </w:rPr>
                <w:delInstrText>Connector.Notes</w:delInstrText>
              </w:r>
              <w:r w:rsidR="00DE73DB" w:rsidRPr="00751C18" w:rsidDel="006E62F5">
                <w:rPr>
                  <w:rFonts w:ascii="Arial" w:hAnsi="Arial" w:cs="Arial"/>
                  <w:szCs w:val="20"/>
                  <w:lang w:val="en-AU" w:eastAsia="en-US"/>
                </w:rPr>
                <w:fldChar w:fldCharType="end"/>
              </w:r>
              <w:r w:rsidR="00847C61" w:rsidRPr="00751C18" w:rsidDel="006E62F5">
                <w:rPr>
                  <w:rFonts w:ascii="Calibri" w:hAnsi="Calibri" w:cs="Calibri"/>
                  <w:color w:val="610E6A"/>
                  <w:sz w:val="22"/>
                  <w:szCs w:val="22"/>
                  <w:lang w:eastAsia="en-US"/>
                </w:rPr>
                <w:delText>De STATUSsen die bereikt zijn gedurende de behandeling van de ZAAK</w:delText>
              </w:r>
            </w:del>
            <w:r w:rsidR="00847C61" w:rsidRPr="00751C18">
              <w:rPr>
                <w:rFonts w:ascii="Calibri" w:hAnsi="Calibri" w:cs="Calibri"/>
                <w:color w:val="610E6A"/>
                <w:sz w:val="22"/>
                <w:szCs w:val="22"/>
                <w:lang w:eastAsia="en-US"/>
              </w:rPr>
              <w:t>.</w:t>
            </w:r>
          </w:p>
        </w:tc>
      </w:tr>
      <w:tr w:rsidR="00847C61" w:rsidRPr="00751C18" w14:paraId="1F8F14C6" w14:textId="77777777" w:rsidTr="00847C61">
        <w:trPr>
          <w:trHeight w:hRule="exact" w:val="128"/>
        </w:trPr>
        <w:tc>
          <w:tcPr>
            <w:tcW w:w="450" w:type="dxa"/>
            <w:tcBorders>
              <w:top w:val="nil"/>
              <w:left w:val="nil"/>
              <w:bottom w:val="nil"/>
              <w:right w:val="nil"/>
            </w:tcBorders>
          </w:tcPr>
          <w:p w14:paraId="1A2D2E1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24EB80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F76FF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4D0CED46" w14:textId="77777777" w:rsidTr="00847C61">
        <w:tc>
          <w:tcPr>
            <w:tcW w:w="450" w:type="dxa"/>
            <w:tcBorders>
              <w:top w:val="nil"/>
              <w:left w:val="nil"/>
              <w:bottom w:val="nil"/>
              <w:right w:val="nil"/>
            </w:tcBorders>
          </w:tcPr>
          <w:p w14:paraId="4F1CB2B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000413"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AA9033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relevant voor</w:t>
            </w:r>
            <w:r w:rsidR="00DE73DB" w:rsidRPr="00751C18">
              <w:rPr>
                <w:rFonts w:ascii="Calibri" w:hAnsi="Calibri" w:cs="Calibri"/>
                <w:color w:val="0F0F0F"/>
                <w:sz w:val="22"/>
                <w:szCs w:val="22"/>
                <w:lang w:eastAsia="en-US"/>
              </w:rPr>
              <w:fldChar w:fldCharType="end"/>
            </w:r>
          </w:p>
          <w:p w14:paraId="70ED95F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5A02DE1"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751C18" w14:paraId="255FA6D0" w14:textId="77777777" w:rsidTr="00847C61">
        <w:trPr>
          <w:trHeight w:hRule="exact" w:val="128"/>
        </w:trPr>
        <w:tc>
          <w:tcPr>
            <w:tcW w:w="450" w:type="dxa"/>
            <w:tcBorders>
              <w:top w:val="nil"/>
              <w:left w:val="nil"/>
              <w:bottom w:val="nil"/>
              <w:right w:val="nil"/>
            </w:tcBorders>
          </w:tcPr>
          <w:p w14:paraId="03F77CC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87AE32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D68B7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B281C3" w14:textId="77777777" w:rsidTr="00847C61">
        <w:tc>
          <w:tcPr>
            <w:tcW w:w="450" w:type="dxa"/>
            <w:tcBorders>
              <w:top w:val="nil"/>
              <w:left w:val="nil"/>
              <w:bottom w:val="nil"/>
              <w:right w:val="nil"/>
            </w:tcBorders>
          </w:tcPr>
          <w:p w14:paraId="618F38A7"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7D3642"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49768C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14:paraId="2F9B7C3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7AF9800E"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de STATUS.</w:t>
            </w:r>
          </w:p>
        </w:tc>
      </w:tr>
      <w:tr w:rsidR="00847C61" w:rsidRPr="00751C18" w14:paraId="7E146072" w14:textId="77777777" w:rsidTr="00847C61">
        <w:trPr>
          <w:trHeight w:hRule="exact" w:val="128"/>
        </w:trPr>
        <w:tc>
          <w:tcPr>
            <w:tcW w:w="450" w:type="dxa"/>
            <w:tcBorders>
              <w:top w:val="nil"/>
              <w:left w:val="nil"/>
              <w:bottom w:val="nil"/>
              <w:right w:val="nil"/>
            </w:tcBorders>
          </w:tcPr>
          <w:p w14:paraId="6B28E63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B15882E"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416144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00233063" w14:textId="77777777" w:rsidTr="00847C61">
        <w:tc>
          <w:tcPr>
            <w:tcW w:w="450" w:type="dxa"/>
            <w:tcBorders>
              <w:top w:val="nil"/>
              <w:left w:val="nil"/>
              <w:bottom w:val="nil"/>
              <w:right w:val="nil"/>
            </w:tcBorders>
          </w:tcPr>
          <w:p w14:paraId="6EC4FD42"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634B2F5"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ROL</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7EC21CB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zet als betrokkene</w:t>
            </w:r>
            <w:r w:rsidR="00DE73DB" w:rsidRPr="00751C18">
              <w:rPr>
                <w:rFonts w:ascii="Calibri" w:hAnsi="Calibri" w:cs="Calibri"/>
                <w:color w:val="0F0F0F"/>
                <w:sz w:val="22"/>
                <w:szCs w:val="22"/>
                <w:lang w:eastAsia="en-US"/>
              </w:rPr>
              <w:fldChar w:fldCharType="end"/>
            </w:r>
          </w:p>
          <w:p w14:paraId="77D4B620"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65BF06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BETROKKENE die in zijn/haar ROL in een ZAAK heeft geregistreerd dat STATUSsen in die ZAAK bereikt zijn.</w:t>
            </w:r>
          </w:p>
        </w:tc>
      </w:tr>
      <w:tr w:rsidR="00847C61" w:rsidRPr="00751C18" w14:paraId="5E32DC93" w14:textId="77777777" w:rsidTr="00847C61">
        <w:trPr>
          <w:trHeight w:hRule="exact" w:val="128"/>
        </w:trPr>
        <w:tc>
          <w:tcPr>
            <w:tcW w:w="450" w:type="dxa"/>
            <w:tcBorders>
              <w:top w:val="nil"/>
              <w:left w:val="nil"/>
              <w:bottom w:val="nil"/>
              <w:right w:val="nil"/>
            </w:tcBorders>
          </w:tcPr>
          <w:p w14:paraId="6103EE9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6EE4687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B88E7D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044D97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363CF176" w14:textId="77777777" w:rsidTr="00847C61">
        <w:tc>
          <w:tcPr>
            <w:tcW w:w="9360" w:type="dxa"/>
            <w:tcBorders>
              <w:top w:val="nil"/>
              <w:left w:val="nil"/>
              <w:bottom w:val="nil"/>
              <w:right w:val="nil"/>
            </w:tcBorders>
          </w:tcPr>
          <w:p w14:paraId="4C57201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4577E4BB"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STATUS maakt het mogelijk de voortgang van de ZAAK op hoofdlijnen te volgen. Wat de </w:t>
            </w:r>
            <w:r w:rsidRPr="00751C18">
              <w:rPr>
                <w:rFonts w:ascii="Calibri" w:hAnsi="Calibri" w:cs="Calibri"/>
                <w:color w:val="0F0F0F"/>
                <w:sz w:val="22"/>
                <w:szCs w:val="22"/>
                <w:lang w:eastAsia="en-US"/>
              </w:rPr>
              <w:lastRenderedPageBreak/>
              <w:t>hoofdlijnen zijn wordt vooral bepaald vanuit de belangen van de initiator van de ZAAK en verplichtingen vanuit wet- en regelgeving. De initiator is veelal geinteresseerd in mijlpalen, niet in de diverse stappen die de behandelende organisatie(s) moet(en) zetten om de ZAAK af te handelen. Een ZAAK heeft in de loop van de tijd meerdere statussen: de achtereenvolgens bereikte mijlpalen. De STATUS is in het RGBZ overigens niet bedoeld om de behandeling van de ZAAK te plannen, wel om deze te kunnen volgen. De laatst bereikte status is uiteraard de meest actuele status. Daarvoor bereikte statussen zien we niet als historische waarden van de laatst bereikte status maar als historische statussen. De gegevens van een bereikte status wijzigen dan ook niet, m.u.v. eventuele ambtelijke correcties. Daar het kan voorkomen dat bepaalde, voor de ZAAK relevante, INFORMATIEOBJECTEN nadrukkelijk gerelateerd zijn aan het bereiken van een status en/of de communicatie daarover, hebben we de (optionele) relatie van STATUS naar ZAAK-INFORMATIEOBJECT gemodelleerd.</w:t>
            </w:r>
          </w:p>
          <w:p w14:paraId="238EBEDD"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In het GFO Zaken 2004 was in de definitie sprake van ‘de burger’. Hier hebben we gekozen voor het ruimere begrip ‘initiator van de ZAAK’ omdat ook organisatorische eenheden en medewerkers zaken kunnen initiëren.</w:t>
            </w:r>
          </w:p>
        </w:tc>
      </w:tr>
    </w:tbl>
    <w:bookmarkStart w:id="4195" w:name="BKM_C1FA61FF_CD2B_4822_800F_298D6A5C529D"/>
    <w:bookmarkEnd w:id="4195"/>
    <w:p w14:paraId="5B081927"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4196" w:name="_Toc404268827"/>
      <w:bookmarkStart w:id="4197" w:name="_Toc493810493"/>
      <w:r w:rsidR="00847C61">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STATUSTYPE</w:t>
      </w:r>
      <w:bookmarkEnd w:id="4196"/>
      <w:bookmarkEnd w:id="4197"/>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66307976" w14:textId="77777777" w:rsidTr="00847C61">
        <w:trPr>
          <w:trHeight w:val="271"/>
        </w:trPr>
        <w:tc>
          <w:tcPr>
            <w:tcW w:w="2340" w:type="dxa"/>
            <w:gridSpan w:val="2"/>
            <w:tcBorders>
              <w:top w:val="nil"/>
              <w:left w:val="nil"/>
              <w:bottom w:val="nil"/>
              <w:right w:val="nil"/>
            </w:tcBorders>
          </w:tcPr>
          <w:p w14:paraId="60B9CC7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52E63FF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w:t>
            </w:r>
            <w:r w:rsidRPr="0066451F">
              <w:rPr>
                <w:rFonts w:ascii="Arial" w:hAnsi="Arial" w:cs="Arial"/>
                <w:szCs w:val="24"/>
                <w:lang w:val="en-AU" w:eastAsia="en-US"/>
              </w:rPr>
              <w:fldChar w:fldCharType="end"/>
            </w:r>
          </w:p>
        </w:tc>
      </w:tr>
      <w:tr w:rsidR="00847C61" w:rsidRPr="0066451F" w14:paraId="4203BE07" w14:textId="77777777" w:rsidTr="00847C61">
        <w:trPr>
          <w:trHeight w:hRule="exact" w:val="128"/>
        </w:trPr>
        <w:tc>
          <w:tcPr>
            <w:tcW w:w="2340" w:type="dxa"/>
            <w:gridSpan w:val="2"/>
            <w:tcBorders>
              <w:top w:val="nil"/>
              <w:left w:val="nil"/>
              <w:bottom w:val="nil"/>
              <w:right w:val="nil"/>
            </w:tcBorders>
          </w:tcPr>
          <w:p w14:paraId="6CB08D7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4C2EFF4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2FA23EC" w14:textId="77777777" w:rsidTr="00847C61">
        <w:trPr>
          <w:trHeight w:val="151"/>
        </w:trPr>
        <w:tc>
          <w:tcPr>
            <w:tcW w:w="2340" w:type="dxa"/>
            <w:gridSpan w:val="2"/>
            <w:tcBorders>
              <w:top w:val="nil"/>
              <w:left w:val="nil"/>
              <w:bottom w:val="nil"/>
              <w:right w:val="nil"/>
            </w:tcBorders>
          </w:tcPr>
          <w:p w14:paraId="249DE2B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580F6DF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4E3C0CCD" w14:textId="77777777" w:rsidTr="00847C61">
        <w:trPr>
          <w:trHeight w:hRule="exact" w:val="128"/>
        </w:trPr>
        <w:tc>
          <w:tcPr>
            <w:tcW w:w="2340" w:type="dxa"/>
            <w:gridSpan w:val="2"/>
            <w:tcBorders>
              <w:top w:val="nil"/>
              <w:left w:val="nil"/>
              <w:bottom w:val="nil"/>
              <w:right w:val="nil"/>
            </w:tcBorders>
          </w:tcPr>
          <w:p w14:paraId="3140FF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591321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7A115235" w14:textId="77777777" w:rsidTr="00847C61">
        <w:tc>
          <w:tcPr>
            <w:tcW w:w="2340" w:type="dxa"/>
            <w:gridSpan w:val="2"/>
            <w:tcBorders>
              <w:top w:val="nil"/>
              <w:left w:val="nil"/>
              <w:bottom w:val="nil"/>
              <w:right w:val="nil"/>
            </w:tcBorders>
          </w:tcPr>
          <w:p w14:paraId="70C3E9E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26F0AC5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43E2F988" w14:textId="77777777" w:rsidTr="00847C61">
        <w:trPr>
          <w:trHeight w:hRule="exact" w:val="241"/>
        </w:trPr>
        <w:tc>
          <w:tcPr>
            <w:tcW w:w="2340" w:type="dxa"/>
            <w:gridSpan w:val="2"/>
            <w:tcBorders>
              <w:top w:val="nil"/>
              <w:left w:val="nil"/>
              <w:bottom w:val="nil"/>
              <w:right w:val="nil"/>
            </w:tcBorders>
          </w:tcPr>
          <w:p w14:paraId="058BC71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E60D5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F149D8F" w14:textId="77777777" w:rsidTr="00847C61">
        <w:tc>
          <w:tcPr>
            <w:tcW w:w="2340" w:type="dxa"/>
            <w:gridSpan w:val="2"/>
            <w:tcBorders>
              <w:top w:val="nil"/>
              <w:left w:val="nil"/>
              <w:bottom w:val="nil"/>
              <w:right w:val="nil"/>
            </w:tcBorders>
          </w:tcPr>
          <w:p w14:paraId="758BB01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0AEF72D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743ECDF5" w14:textId="77777777" w:rsidTr="00847C61">
        <w:tc>
          <w:tcPr>
            <w:tcW w:w="450" w:type="dxa"/>
            <w:tcBorders>
              <w:top w:val="nil"/>
              <w:left w:val="nil"/>
              <w:bottom w:val="nil"/>
              <w:right w:val="nil"/>
            </w:tcBorders>
          </w:tcPr>
          <w:p w14:paraId="74ED446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198" w:name="BKM_C9AD0433_F239_4da9_9A1B_E46B5CA9924D"/>
          </w:p>
        </w:tc>
        <w:tc>
          <w:tcPr>
            <w:tcW w:w="2790" w:type="dxa"/>
            <w:gridSpan w:val="2"/>
            <w:tcBorders>
              <w:top w:val="nil"/>
              <w:left w:val="nil"/>
              <w:bottom w:val="nil"/>
              <w:right w:val="nil"/>
            </w:tcBorders>
          </w:tcPr>
          <w:p w14:paraId="4D66DC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7E21DD9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41E85C9C" w14:textId="77777777" w:rsidTr="00847C61">
        <w:tc>
          <w:tcPr>
            <w:tcW w:w="450" w:type="dxa"/>
            <w:tcBorders>
              <w:top w:val="nil"/>
              <w:left w:val="nil"/>
              <w:bottom w:val="nil"/>
              <w:right w:val="nil"/>
            </w:tcBorders>
          </w:tcPr>
          <w:p w14:paraId="2870239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711348B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0BD9E9B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198"/>
      </w:tr>
      <w:tr w:rsidR="00847C61" w:rsidRPr="0066451F" w14:paraId="27917091" w14:textId="77777777" w:rsidTr="00847C61">
        <w:tc>
          <w:tcPr>
            <w:tcW w:w="450" w:type="dxa"/>
            <w:tcBorders>
              <w:top w:val="nil"/>
              <w:left w:val="nil"/>
              <w:bottom w:val="nil"/>
              <w:right w:val="nil"/>
            </w:tcBorders>
          </w:tcPr>
          <w:p w14:paraId="0A35B6E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199" w:name="BKM_6FA005E4_07D6_40c1_9BF2_164FD3D4AD3A"/>
          </w:p>
        </w:tc>
        <w:tc>
          <w:tcPr>
            <w:tcW w:w="2790" w:type="dxa"/>
            <w:gridSpan w:val="2"/>
            <w:tcBorders>
              <w:top w:val="nil"/>
              <w:left w:val="nil"/>
              <w:bottom w:val="nil"/>
              <w:right w:val="nil"/>
            </w:tcBorders>
          </w:tcPr>
          <w:p w14:paraId="49B744F0"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Statustypevolgnummer</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6DC96C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Statustypevolgnummer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199"/>
      </w:tr>
      <w:tr w:rsidR="00847C61" w:rsidRPr="0066451F" w14:paraId="31A23150" w14:textId="77777777" w:rsidTr="00847C61">
        <w:tc>
          <w:tcPr>
            <w:tcW w:w="450" w:type="dxa"/>
            <w:tcBorders>
              <w:top w:val="nil"/>
              <w:left w:val="nil"/>
              <w:bottom w:val="nil"/>
              <w:right w:val="nil"/>
            </w:tcBorders>
          </w:tcPr>
          <w:p w14:paraId="1198327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00" w:name="BKM_D9F5793F_E5D3_4154_B235_514CC5CAC5B8"/>
          </w:p>
        </w:tc>
        <w:tc>
          <w:tcPr>
            <w:tcW w:w="2790" w:type="dxa"/>
            <w:gridSpan w:val="2"/>
            <w:tcBorders>
              <w:top w:val="nil"/>
              <w:left w:val="nil"/>
              <w:bottom w:val="nil"/>
              <w:right w:val="nil"/>
            </w:tcBorders>
          </w:tcPr>
          <w:p w14:paraId="16D48CC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status</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32A1CD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status STATUSTYPE</w:t>
            </w:r>
          </w:p>
        </w:tc>
        <w:bookmarkEnd w:id="4200"/>
      </w:tr>
      <w:tr w:rsidR="00847C61" w:rsidRPr="0066451F" w14:paraId="081D0DF9" w14:textId="77777777" w:rsidTr="00847C61">
        <w:tc>
          <w:tcPr>
            <w:tcW w:w="450" w:type="dxa"/>
            <w:tcBorders>
              <w:top w:val="nil"/>
              <w:left w:val="nil"/>
              <w:bottom w:val="nil"/>
              <w:right w:val="nil"/>
            </w:tcBorders>
          </w:tcPr>
          <w:p w14:paraId="364A9A9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71A36A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73AE7DC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6D8C25F6" w14:textId="77777777" w:rsidTr="00847C61">
        <w:tc>
          <w:tcPr>
            <w:tcW w:w="450" w:type="dxa"/>
            <w:tcBorders>
              <w:top w:val="nil"/>
              <w:left w:val="nil"/>
              <w:bottom w:val="nil"/>
              <w:right w:val="nil"/>
            </w:tcBorders>
          </w:tcPr>
          <w:p w14:paraId="5DADBD8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D4CED7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3B3EA6A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14:paraId="441CACEA" w14:textId="77777777" w:rsidTr="00847C61">
        <w:tc>
          <w:tcPr>
            <w:tcW w:w="450" w:type="dxa"/>
            <w:tcBorders>
              <w:top w:val="nil"/>
              <w:left w:val="nil"/>
              <w:bottom w:val="nil"/>
              <w:right w:val="nil"/>
            </w:tcBorders>
          </w:tcPr>
          <w:p w14:paraId="349951A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01" w:name="BKM_EC042426_5946_48e2_8A67_42CCFC791CF4"/>
          </w:p>
        </w:tc>
        <w:tc>
          <w:tcPr>
            <w:tcW w:w="2790" w:type="dxa"/>
            <w:gridSpan w:val="2"/>
            <w:tcBorders>
              <w:top w:val="nil"/>
              <w:left w:val="nil"/>
              <w:bottom w:val="nil"/>
              <w:right w:val="nil"/>
            </w:tcBorders>
          </w:tcPr>
          <w:p w14:paraId="78DDE36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369FD0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201"/>
      </w:tr>
      <w:tr w:rsidR="00847C61" w:rsidRPr="0066451F" w14:paraId="3AD35E2C" w14:textId="77777777" w:rsidTr="00847C61">
        <w:tc>
          <w:tcPr>
            <w:tcW w:w="450" w:type="dxa"/>
            <w:tcBorders>
              <w:top w:val="nil"/>
              <w:left w:val="nil"/>
              <w:bottom w:val="nil"/>
              <w:right w:val="nil"/>
            </w:tcBorders>
          </w:tcPr>
          <w:p w14:paraId="1B226FD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02" w:name="BKM_B9AAE608_444A_4b26_BA50_68FCDE9D686F"/>
          </w:p>
        </w:tc>
        <w:tc>
          <w:tcPr>
            <w:tcW w:w="2790" w:type="dxa"/>
            <w:gridSpan w:val="2"/>
            <w:tcBorders>
              <w:top w:val="nil"/>
              <w:left w:val="nil"/>
              <w:bottom w:val="nil"/>
              <w:right w:val="nil"/>
            </w:tcBorders>
          </w:tcPr>
          <w:p w14:paraId="132954F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33AE252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202"/>
      </w:tr>
      <w:tr w:rsidR="00847C61" w:rsidRPr="0066451F" w14:paraId="0E58A2FB" w14:textId="77777777" w:rsidTr="00847C61">
        <w:tc>
          <w:tcPr>
            <w:tcW w:w="450" w:type="dxa"/>
            <w:tcBorders>
              <w:top w:val="nil"/>
              <w:left w:val="nil"/>
              <w:bottom w:val="nil"/>
              <w:right w:val="nil"/>
            </w:tcBorders>
          </w:tcPr>
          <w:p w14:paraId="59D089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203" w:name="BKM_7E31345A_FF92_45ee_91E2_F624B50D3764"/>
          </w:p>
        </w:tc>
        <w:tc>
          <w:tcPr>
            <w:tcW w:w="2790" w:type="dxa"/>
            <w:gridSpan w:val="2"/>
            <w:tcBorders>
              <w:top w:val="nil"/>
              <w:left w:val="nil"/>
              <w:bottom w:val="nil"/>
              <w:right w:val="nil"/>
            </w:tcBorders>
          </w:tcPr>
          <w:p w14:paraId="3029E4A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23675F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203"/>
      </w:tr>
    </w:tbl>
    <w:p w14:paraId="797142A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35492DBA" w14:textId="77777777" w:rsidTr="00847C61">
        <w:tc>
          <w:tcPr>
            <w:tcW w:w="9360" w:type="dxa"/>
            <w:gridSpan w:val="3"/>
            <w:tcBorders>
              <w:top w:val="nil"/>
              <w:left w:val="nil"/>
              <w:bottom w:val="nil"/>
              <w:right w:val="nil"/>
            </w:tcBorders>
          </w:tcPr>
          <w:p w14:paraId="09163DB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0647817B" w14:textId="77777777" w:rsidTr="00847C61">
        <w:tc>
          <w:tcPr>
            <w:tcW w:w="450" w:type="dxa"/>
            <w:tcBorders>
              <w:top w:val="nil"/>
              <w:left w:val="nil"/>
              <w:bottom w:val="nil"/>
              <w:right w:val="nil"/>
            </w:tcBorders>
          </w:tcPr>
          <w:p w14:paraId="536C19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751C2B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54BED1E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378862E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59E1D40C" w14:textId="77777777" w:rsidTr="00847C61">
        <w:tc>
          <w:tcPr>
            <w:tcW w:w="450" w:type="dxa"/>
            <w:tcBorders>
              <w:top w:val="nil"/>
              <w:left w:val="nil"/>
              <w:bottom w:val="nil"/>
              <w:right w:val="nil"/>
            </w:tcBorders>
          </w:tcPr>
          <w:p w14:paraId="003EF054"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996732D" w14:textId="1AC3273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del w:id="4204" w:author="Arjan Kloosterboer" w:date="2017-03-07T12:14:00Z">
              <w:r w:rsidR="00847C61" w:rsidRPr="0066451F" w:rsidDel="00A529E5">
                <w:rPr>
                  <w:rFonts w:ascii="Calibri" w:hAnsi="Calibri" w:cs="Arial"/>
                  <w:color w:val="0F0F0F"/>
                  <w:sz w:val="22"/>
                  <w:szCs w:val="24"/>
                  <w:lang w:eastAsia="en-US"/>
                </w:rPr>
                <w:delText>ZAAK</w:delText>
              </w:r>
            </w:del>
            <w:ins w:id="4205" w:author="Arjan Kloosterboer" w:date="2017-03-07T12:14:00Z">
              <w:r w:rsidR="00A529E5">
                <w:rPr>
                  <w:rFonts w:ascii="Calibri" w:hAnsi="Calibri" w:cs="Arial"/>
                  <w:color w:val="0F0F0F"/>
                  <w:sz w:val="22"/>
                  <w:szCs w:val="24"/>
                  <w:lang w:eastAsia="en-US"/>
                </w:rPr>
                <w:t>STATUS</w:t>
              </w:r>
            </w:ins>
            <w:r w:rsidR="00847C61" w:rsidRPr="0066451F">
              <w:rPr>
                <w:rFonts w:ascii="Calibri" w:hAnsi="Calibri" w:cs="Arial"/>
                <w:color w:val="0F0F0F"/>
                <w:sz w:val="22"/>
                <w:szCs w:val="24"/>
                <w:lang w:eastAsia="en-US"/>
              </w:rPr>
              <w:t>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ins w:id="4206" w:author="Arjan Kloosterboer" w:date="2017-03-07T12:15:00Z">
              <w:r w:rsidR="00522AAD">
                <w:rPr>
                  <w:rFonts w:ascii="Calibri" w:hAnsi="Calibri" w:cs="Arial"/>
                  <w:color w:val="0F0F0F"/>
                  <w:sz w:val="22"/>
                  <w:szCs w:val="24"/>
                  <w:lang w:eastAsia="en-US"/>
                </w:rPr>
                <w:t>..*</w:t>
              </w:r>
            </w:ins>
            <w:r w:rsidR="00847C61" w:rsidRPr="0066451F">
              <w:rPr>
                <w:rFonts w:ascii="Calibri" w:hAnsi="Calibri" w:cs="Arial"/>
                <w:color w:val="0F0F0F"/>
                <w:sz w:val="22"/>
                <w:szCs w:val="24"/>
                <w:lang w:eastAsia="en-US"/>
              </w:rPr>
              <w:t>]</w:t>
            </w:r>
          </w:p>
          <w:p w14:paraId="6BCD42B7" w14:textId="298BE1DD"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del w:id="4207" w:author="Arjan Kloosterboer" w:date="2017-03-07T12:15:00Z">
              <w:r w:rsidR="00DE73DB" w:rsidRPr="0066451F" w:rsidDel="00522AAD">
                <w:rPr>
                  <w:rFonts w:ascii="Calibri" w:hAnsi="Calibri" w:cs="Arial"/>
                  <w:color w:val="0F0F0F"/>
                  <w:sz w:val="22"/>
                  <w:szCs w:val="24"/>
                  <w:lang w:eastAsia="en-US"/>
                </w:rPr>
                <w:fldChar w:fldCharType="begin" w:fldLock="1"/>
              </w:r>
              <w:r w:rsidRPr="0066451F" w:rsidDel="00522AAD">
                <w:rPr>
                  <w:rFonts w:ascii="Calibri" w:hAnsi="Calibri" w:cs="Arial"/>
                  <w:color w:val="0F0F0F"/>
                  <w:sz w:val="22"/>
                  <w:szCs w:val="24"/>
                  <w:lang w:eastAsia="en-US"/>
                </w:rPr>
                <w:delInstrText>MERGEFIELD Connector.Name</w:delInstrText>
              </w:r>
              <w:r w:rsidR="00DE73DB" w:rsidRPr="0066451F" w:rsidDel="00522AAD">
                <w:rPr>
                  <w:rFonts w:ascii="Calibri" w:hAnsi="Calibri" w:cs="Arial"/>
                  <w:color w:val="0F0F0F"/>
                  <w:sz w:val="22"/>
                  <w:szCs w:val="24"/>
                  <w:lang w:eastAsia="en-US"/>
                </w:rPr>
                <w:fldChar w:fldCharType="separate"/>
              </w:r>
              <w:r w:rsidRPr="0066451F" w:rsidDel="00522AAD">
                <w:rPr>
                  <w:rFonts w:ascii="Calibri" w:hAnsi="Calibri" w:cs="Arial"/>
                  <w:color w:val="0F0F0F"/>
                  <w:sz w:val="22"/>
                  <w:szCs w:val="24"/>
                  <w:lang w:eastAsia="en-US"/>
                </w:rPr>
                <w:delText>heeft</w:delText>
              </w:r>
              <w:r w:rsidR="00DE73DB" w:rsidRPr="0066451F" w:rsidDel="00522AAD">
                <w:rPr>
                  <w:rFonts w:ascii="Calibri" w:hAnsi="Calibri" w:cs="Arial"/>
                  <w:color w:val="0F0F0F"/>
                  <w:sz w:val="22"/>
                  <w:szCs w:val="24"/>
                  <w:lang w:eastAsia="en-US"/>
                </w:rPr>
                <w:fldChar w:fldCharType="end"/>
              </w:r>
            </w:del>
            <w:ins w:id="4208" w:author="Arjan Kloosterboer" w:date="2017-03-07T12:15:00Z">
              <w:r w:rsidR="00522AAD">
                <w:rPr>
                  <w:rFonts w:ascii="Calibri" w:hAnsi="Calibri" w:cs="Arial"/>
                  <w:color w:val="0F0F0F"/>
                  <w:sz w:val="22"/>
                  <w:szCs w:val="24"/>
                  <w:lang w:eastAsia="en-US"/>
                </w:rPr>
                <w:t>is van</w:t>
              </w:r>
            </w:ins>
          </w:p>
          <w:p w14:paraId="3C8545A1" w14:textId="019A94E0"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del w:id="4209" w:author="Arjan Kloosterboer" w:date="2017-03-07T12:15:00Z">
              <w:r w:rsidR="00847C61" w:rsidRPr="0066451F" w:rsidDel="00522AAD">
                <w:rPr>
                  <w:rFonts w:ascii="Calibri" w:hAnsi="Calibri" w:cs="Arial"/>
                  <w:color w:val="0F0F0F"/>
                  <w:sz w:val="22"/>
                  <w:szCs w:val="24"/>
                  <w:lang w:eastAsia="en-US"/>
                </w:rPr>
                <w:delText>STATUS</w:delText>
              </w:r>
            </w:del>
            <w:ins w:id="4210" w:author="Arjan Kloosterboer" w:date="2017-03-07T12:15:00Z">
              <w:r w:rsidR="00522AAD">
                <w:rPr>
                  <w:rFonts w:ascii="Calibri" w:hAnsi="Calibri" w:cs="Arial"/>
                  <w:color w:val="0F0F0F"/>
                  <w:sz w:val="22"/>
                  <w:szCs w:val="24"/>
                  <w:lang w:eastAsia="en-US"/>
                </w:rPr>
                <w:t>ZAAK</w:t>
              </w:r>
            </w:ins>
            <w:r w:rsidR="00847C61" w:rsidRPr="0066451F">
              <w:rPr>
                <w:rFonts w:ascii="Calibri" w:hAnsi="Calibri" w:cs="Arial"/>
                <w:color w:val="0F0F0F"/>
                <w:sz w:val="22"/>
                <w:szCs w:val="24"/>
                <w:lang w:eastAsia="en-US"/>
              </w:rPr>
              <w: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del w:id="4211" w:author="Arjan Kloosterboer" w:date="2017-03-07T12:15:00Z">
              <w:r w:rsidR="00847C61" w:rsidRPr="0066451F" w:rsidDel="00522AAD">
                <w:rPr>
                  <w:rFonts w:ascii="Calibri" w:hAnsi="Calibri" w:cs="Arial"/>
                  <w:color w:val="0F0F0F"/>
                  <w:sz w:val="22"/>
                  <w:szCs w:val="24"/>
                  <w:lang w:eastAsia="en-US"/>
                </w:rPr>
                <w:delText>..*</w:delText>
              </w:r>
            </w:del>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5FCD166A" w14:textId="3041EA0D"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 xml:space="preserve">De STATUSTYPEn die bereikt kunnen worden bij behandeling van </w:t>
            </w:r>
            <w:ins w:id="4212" w:author="Arjan Kloosterboer" w:date="2017-03-07T12:15:00Z">
              <w:r w:rsidR="00522AAD">
                <w:rPr>
                  <w:rFonts w:ascii="Calibri" w:hAnsi="Calibri" w:cs="Arial"/>
                  <w:color w:val="610E6A"/>
                  <w:sz w:val="22"/>
                  <w:szCs w:val="24"/>
                  <w:lang w:eastAsia="en-US"/>
                </w:rPr>
                <w:t xml:space="preserve">een </w:t>
              </w:r>
            </w:ins>
            <w:r w:rsidR="00847C61" w:rsidRPr="0066451F">
              <w:rPr>
                <w:rFonts w:ascii="Calibri" w:hAnsi="Calibri" w:cs="Arial"/>
                <w:color w:val="610E6A"/>
                <w:sz w:val="22"/>
                <w:szCs w:val="24"/>
                <w:lang w:eastAsia="en-US"/>
              </w:rPr>
              <w:t>ZAAK</w:t>
            </w:r>
            <w:del w:id="4213" w:author="Arjan Kloosterboer" w:date="2017-03-07T12:15:00Z">
              <w:r w:rsidR="00847C61" w:rsidRPr="0066451F" w:rsidDel="00522AAD">
                <w:rPr>
                  <w:rFonts w:ascii="Calibri" w:hAnsi="Calibri" w:cs="Arial"/>
                  <w:color w:val="610E6A"/>
                  <w:sz w:val="22"/>
                  <w:szCs w:val="24"/>
                  <w:lang w:eastAsia="en-US"/>
                </w:rPr>
                <w:delText>en</w:delText>
              </w:r>
            </w:del>
            <w:r w:rsidR="00847C61" w:rsidRPr="0066451F">
              <w:rPr>
                <w:rFonts w:ascii="Calibri" w:hAnsi="Calibri" w:cs="Arial"/>
                <w:color w:val="610E6A"/>
                <w:sz w:val="22"/>
                <w:szCs w:val="24"/>
                <w:lang w:eastAsia="en-US"/>
              </w:rPr>
              <w:t xml:space="preserve"> van het ZAAKTYPE.</w:t>
            </w:r>
          </w:p>
        </w:tc>
      </w:tr>
      <w:tr w:rsidR="00847C61" w:rsidRPr="0066451F" w14:paraId="04B7CFED" w14:textId="77777777" w:rsidTr="00847C61">
        <w:trPr>
          <w:trHeight w:hRule="exact" w:val="128"/>
        </w:trPr>
        <w:tc>
          <w:tcPr>
            <w:tcW w:w="450" w:type="dxa"/>
            <w:tcBorders>
              <w:top w:val="nil"/>
              <w:left w:val="nil"/>
              <w:bottom w:val="nil"/>
              <w:right w:val="nil"/>
            </w:tcBorders>
          </w:tcPr>
          <w:p w14:paraId="4790AD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1462724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1FC5DCE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3605DF57" w14:textId="77777777" w:rsidTr="00847C61">
        <w:tc>
          <w:tcPr>
            <w:tcW w:w="450" w:type="dxa"/>
            <w:tcBorders>
              <w:top w:val="nil"/>
              <w:left w:val="nil"/>
              <w:bottom w:val="nil"/>
              <w:right w:val="nil"/>
            </w:tcBorders>
          </w:tcPr>
          <w:p w14:paraId="1AB07A50"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7F50FFE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MERG</w:instrText>
            </w:r>
            <w:r w:rsidR="00847C61" w:rsidRPr="0066451F">
              <w:rPr>
                <w:rFonts w:ascii="Arial" w:hAnsi="Arial" w:cs="Arial"/>
                <w:szCs w:val="24"/>
                <w:lang w:val="en-AU" w:eastAsia="en-US"/>
              </w:rPr>
              <w:instrText xml:space="preserve">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61769E5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14:paraId="1EA4F32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STATUSTYPE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3910011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STATUS.</w:t>
            </w:r>
          </w:p>
        </w:tc>
      </w:tr>
      <w:tr w:rsidR="00847C61" w:rsidRPr="0066451F" w14:paraId="187D2272" w14:textId="77777777" w:rsidTr="00847C61">
        <w:trPr>
          <w:trHeight w:hRule="exact" w:val="128"/>
        </w:trPr>
        <w:tc>
          <w:tcPr>
            <w:tcW w:w="450" w:type="dxa"/>
            <w:tcBorders>
              <w:top w:val="nil"/>
              <w:left w:val="nil"/>
              <w:bottom w:val="nil"/>
              <w:right w:val="nil"/>
            </w:tcBorders>
          </w:tcPr>
          <w:p w14:paraId="1A55D13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6948F9A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F9F975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39F3A5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05C51986" w14:textId="77777777" w:rsidTr="00847C61">
        <w:trPr>
          <w:cantSplit/>
        </w:trPr>
        <w:tc>
          <w:tcPr>
            <w:tcW w:w="9360" w:type="dxa"/>
            <w:tcBorders>
              <w:top w:val="nil"/>
              <w:left w:val="nil"/>
              <w:bottom w:val="nil"/>
              <w:right w:val="nil"/>
            </w:tcBorders>
          </w:tcPr>
          <w:p w14:paraId="5E8E0E0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0ABCBDAC"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STATUSTYPE zoals die in het RGBZ gebruikt worden. Zie voor de specificaties van deze gegevens het ZTC.</w:t>
            </w:r>
          </w:p>
        </w:tc>
      </w:tr>
    </w:tbl>
    <w:p w14:paraId="7570D955" w14:textId="77777777" w:rsidR="00847C61" w:rsidRPr="0066451F" w:rsidRDefault="003B6B78" w:rsidP="00847C61">
      <w:pPr>
        <w:pStyle w:val="Kop2"/>
      </w:pPr>
      <w:r>
        <w:lastRenderedPageBreak/>
        <w:fldChar w:fldCharType="begin" w:fldLock="1"/>
      </w:r>
      <w:r>
        <w:instrText>MERGEFIELD Element.Stereotype</w:instrText>
      </w:r>
      <w:r>
        <w:fldChar w:fldCharType="separate"/>
      </w:r>
      <w:bookmarkStart w:id="4214" w:name="_Toc404268828"/>
      <w:bookmarkStart w:id="4215" w:name="_Toc493810494"/>
      <w:r w:rsidR="00847C61">
        <w:t>Objecttype</w:t>
      </w:r>
      <w:r>
        <w:fldChar w:fldCharType="end"/>
      </w:r>
      <w:r w:rsidR="00847C61" w:rsidRPr="0066451F">
        <w:t xml:space="preserve"> </w:t>
      </w:r>
      <w:r>
        <w:fldChar w:fldCharType="begin" w:fldLock="1"/>
      </w:r>
      <w:r>
        <w:instrText>MERGEFIELD Element.Name</w:instrText>
      </w:r>
      <w:r>
        <w:fldChar w:fldCharType="separate"/>
      </w:r>
      <w:r w:rsidR="00847C61" w:rsidRPr="0066451F">
        <w:t>VESTIGING VAN ZAAKBEHANDELENDE ORGANISATIE</w:t>
      </w:r>
      <w:bookmarkEnd w:id="4214"/>
      <w:bookmarkEnd w:id="4215"/>
      <w: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14:paraId="4DEFB2E9" w14:textId="77777777" w:rsidTr="00847C61">
        <w:trPr>
          <w:trHeight w:val="271"/>
        </w:trPr>
        <w:tc>
          <w:tcPr>
            <w:tcW w:w="2340" w:type="dxa"/>
            <w:tcBorders>
              <w:top w:val="nil"/>
              <w:left w:val="nil"/>
              <w:bottom w:val="nil"/>
              <w:right w:val="nil"/>
            </w:tcBorders>
          </w:tcPr>
          <w:p w14:paraId="054E7FC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14:paraId="2F89A0EF"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p>
        </w:tc>
      </w:tr>
      <w:tr w:rsidR="00847C61" w:rsidRPr="00751C18" w14:paraId="1ECFB0A5" w14:textId="77777777" w:rsidTr="00847C61">
        <w:trPr>
          <w:trHeight w:hRule="exact" w:val="128"/>
        </w:trPr>
        <w:tc>
          <w:tcPr>
            <w:tcW w:w="2340" w:type="dxa"/>
            <w:tcBorders>
              <w:top w:val="nil"/>
              <w:left w:val="nil"/>
              <w:bottom w:val="nil"/>
              <w:right w:val="nil"/>
            </w:tcBorders>
          </w:tcPr>
          <w:p w14:paraId="7FAF766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095F0F0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68801E2" w14:textId="77777777" w:rsidTr="00847C61">
        <w:tc>
          <w:tcPr>
            <w:tcW w:w="2340" w:type="dxa"/>
            <w:tcBorders>
              <w:top w:val="nil"/>
              <w:left w:val="nil"/>
              <w:bottom w:val="nil"/>
              <w:right w:val="nil"/>
            </w:tcBorders>
          </w:tcPr>
          <w:p w14:paraId="20B8798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14:paraId="601A930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VZO</w:t>
            </w:r>
            <w:r w:rsidRPr="00751C18">
              <w:rPr>
                <w:rFonts w:ascii="Arial" w:hAnsi="Arial" w:cs="Arial"/>
                <w:szCs w:val="20"/>
                <w:lang w:val="en-AU" w:eastAsia="en-US"/>
              </w:rPr>
              <w:fldChar w:fldCharType="end"/>
            </w:r>
          </w:p>
        </w:tc>
      </w:tr>
      <w:tr w:rsidR="00847C61" w:rsidRPr="00751C18" w14:paraId="442DE6D9" w14:textId="77777777" w:rsidTr="00847C61">
        <w:trPr>
          <w:trHeight w:hRule="exact" w:val="128"/>
        </w:trPr>
        <w:tc>
          <w:tcPr>
            <w:tcW w:w="2340" w:type="dxa"/>
            <w:tcBorders>
              <w:top w:val="nil"/>
              <w:left w:val="nil"/>
              <w:bottom w:val="nil"/>
              <w:right w:val="nil"/>
            </w:tcBorders>
          </w:tcPr>
          <w:p w14:paraId="5ABD22B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24EA1B8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6B84246" w14:textId="77777777" w:rsidTr="00847C61">
        <w:tc>
          <w:tcPr>
            <w:tcW w:w="2340" w:type="dxa"/>
            <w:tcBorders>
              <w:top w:val="nil"/>
              <w:left w:val="nil"/>
              <w:bottom w:val="nil"/>
              <w:right w:val="nil"/>
            </w:tcBorders>
          </w:tcPr>
          <w:p w14:paraId="2FFDFB8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14:paraId="3DA67A8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4D3E1FB7" w14:textId="77777777" w:rsidTr="00847C61">
        <w:trPr>
          <w:trHeight w:hRule="exact" w:val="128"/>
        </w:trPr>
        <w:tc>
          <w:tcPr>
            <w:tcW w:w="2340" w:type="dxa"/>
            <w:tcBorders>
              <w:top w:val="nil"/>
              <w:left w:val="nil"/>
              <w:bottom w:val="nil"/>
              <w:right w:val="nil"/>
            </w:tcBorders>
          </w:tcPr>
          <w:p w14:paraId="55D3431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24C24E2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0137891" w14:textId="77777777" w:rsidTr="00847C61">
        <w:trPr>
          <w:trHeight w:val="230"/>
        </w:trPr>
        <w:tc>
          <w:tcPr>
            <w:tcW w:w="2340" w:type="dxa"/>
            <w:tcBorders>
              <w:top w:val="nil"/>
              <w:left w:val="nil"/>
              <w:bottom w:val="nil"/>
              <w:right w:val="nil"/>
            </w:tcBorders>
          </w:tcPr>
          <w:p w14:paraId="635383A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14:paraId="15ED6A4B"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VESTIGING van een onderneming of rechtspersoon zijnde de zaakbehandelende organisatie.</w:t>
            </w:r>
          </w:p>
        </w:tc>
      </w:tr>
      <w:tr w:rsidR="00847C61" w:rsidRPr="00751C18" w14:paraId="53EA7107" w14:textId="77777777" w:rsidTr="00847C61">
        <w:trPr>
          <w:trHeight w:hRule="exact" w:val="68"/>
        </w:trPr>
        <w:tc>
          <w:tcPr>
            <w:tcW w:w="2340" w:type="dxa"/>
            <w:tcBorders>
              <w:top w:val="nil"/>
              <w:left w:val="nil"/>
              <w:bottom w:val="nil"/>
              <w:right w:val="nil"/>
            </w:tcBorders>
          </w:tcPr>
          <w:p w14:paraId="16052AC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F47789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15F185C" w14:textId="77777777" w:rsidTr="00847C61">
        <w:trPr>
          <w:trHeight w:val="271"/>
        </w:trPr>
        <w:tc>
          <w:tcPr>
            <w:tcW w:w="2340" w:type="dxa"/>
            <w:tcBorders>
              <w:top w:val="nil"/>
              <w:left w:val="nil"/>
              <w:bottom w:val="nil"/>
              <w:right w:val="nil"/>
            </w:tcBorders>
          </w:tcPr>
          <w:p w14:paraId="63FF058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14:paraId="498368F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14:paraId="6A667E16" w14:textId="77777777" w:rsidTr="00847C61">
        <w:trPr>
          <w:trHeight w:hRule="exact" w:val="128"/>
        </w:trPr>
        <w:tc>
          <w:tcPr>
            <w:tcW w:w="2340" w:type="dxa"/>
            <w:tcBorders>
              <w:top w:val="nil"/>
              <w:left w:val="nil"/>
              <w:bottom w:val="nil"/>
              <w:right w:val="nil"/>
            </w:tcBorders>
          </w:tcPr>
          <w:p w14:paraId="48365D95"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68B10700"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19FC047" w14:textId="77777777" w:rsidTr="00847C61">
        <w:tc>
          <w:tcPr>
            <w:tcW w:w="2340" w:type="dxa"/>
            <w:tcBorders>
              <w:top w:val="nil"/>
              <w:left w:val="nil"/>
              <w:bottom w:val="nil"/>
              <w:right w:val="nil"/>
            </w:tcBorders>
          </w:tcPr>
          <w:p w14:paraId="79001231"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14:paraId="12C6D9D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17 mei 2010</w:t>
            </w:r>
          </w:p>
        </w:tc>
      </w:tr>
      <w:tr w:rsidR="00847C61" w:rsidRPr="00751C18" w14:paraId="0663E572" w14:textId="77777777" w:rsidTr="00847C61">
        <w:trPr>
          <w:trHeight w:hRule="exact" w:val="128"/>
        </w:trPr>
        <w:tc>
          <w:tcPr>
            <w:tcW w:w="2340" w:type="dxa"/>
            <w:tcBorders>
              <w:top w:val="nil"/>
              <w:left w:val="nil"/>
              <w:bottom w:val="nil"/>
              <w:right w:val="nil"/>
            </w:tcBorders>
          </w:tcPr>
          <w:p w14:paraId="18A0665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C821B7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7B3D94EA" w14:textId="77777777" w:rsidTr="00847C61">
        <w:tc>
          <w:tcPr>
            <w:tcW w:w="2340" w:type="dxa"/>
            <w:tcBorders>
              <w:top w:val="nil"/>
              <w:left w:val="nil"/>
              <w:bottom w:val="nil"/>
              <w:right w:val="nil"/>
            </w:tcBorders>
          </w:tcPr>
          <w:p w14:paraId="4165F1A6"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14:paraId="7EF43FB9"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SUBJECT.Subjecttypering gevolgd door het Vestigingsnummer</w:t>
            </w:r>
          </w:p>
        </w:tc>
      </w:tr>
      <w:tr w:rsidR="00847C61" w:rsidRPr="00751C18" w14:paraId="5B984722" w14:textId="77777777" w:rsidTr="00847C61">
        <w:trPr>
          <w:trHeight w:hRule="exact" w:val="128"/>
        </w:trPr>
        <w:tc>
          <w:tcPr>
            <w:tcW w:w="2340" w:type="dxa"/>
            <w:tcBorders>
              <w:top w:val="nil"/>
              <w:left w:val="nil"/>
              <w:bottom w:val="nil"/>
              <w:right w:val="nil"/>
            </w:tcBorders>
          </w:tcPr>
          <w:p w14:paraId="0486C6D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186633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14:paraId="6D65A954" w14:textId="77777777" w:rsidTr="00847C61">
        <w:tc>
          <w:tcPr>
            <w:tcW w:w="2340" w:type="dxa"/>
            <w:tcBorders>
              <w:top w:val="nil"/>
              <w:left w:val="nil"/>
              <w:bottom w:val="nil"/>
              <w:right w:val="nil"/>
            </w:tcBorders>
          </w:tcPr>
          <w:p w14:paraId="7BEDD89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14:paraId="6E9BE32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vestigingen van de organisatie die de zaken behandelt en waarbinnen één of meer organisatorische eenheden hun activiteiten uitvoeren en betrokken zijn of waren bij één of meer zaken.</w:t>
            </w:r>
          </w:p>
        </w:tc>
      </w:tr>
      <w:tr w:rsidR="00847C61" w:rsidRPr="00751C18" w14:paraId="282F08F7" w14:textId="77777777" w:rsidTr="00847C61">
        <w:trPr>
          <w:trHeight w:hRule="exact" w:val="128"/>
        </w:trPr>
        <w:tc>
          <w:tcPr>
            <w:tcW w:w="2340" w:type="dxa"/>
            <w:tcBorders>
              <w:top w:val="nil"/>
              <w:left w:val="nil"/>
              <w:bottom w:val="nil"/>
              <w:right w:val="nil"/>
            </w:tcBorders>
          </w:tcPr>
          <w:p w14:paraId="701DDFD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452143B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525D0CB9" w14:textId="77777777" w:rsidTr="00847C61">
        <w:trPr>
          <w:trHeight w:hRule="exact" w:val="256"/>
        </w:trPr>
        <w:tc>
          <w:tcPr>
            <w:tcW w:w="2340" w:type="dxa"/>
            <w:tcBorders>
              <w:top w:val="nil"/>
              <w:left w:val="nil"/>
              <w:bottom w:val="nil"/>
              <w:right w:val="nil"/>
            </w:tcBorders>
          </w:tcPr>
          <w:p w14:paraId="2F77A48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14:paraId="1BEF9C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6767D36D" w14:textId="77777777" w:rsidTr="00847C61">
        <w:trPr>
          <w:trHeight w:hRule="exact" w:val="256"/>
        </w:trPr>
        <w:tc>
          <w:tcPr>
            <w:tcW w:w="2340" w:type="dxa"/>
            <w:tcBorders>
              <w:top w:val="nil"/>
              <w:left w:val="nil"/>
              <w:bottom w:val="nil"/>
              <w:right w:val="nil"/>
            </w:tcBorders>
          </w:tcPr>
          <w:p w14:paraId="56BDFE08"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14:paraId="51C7572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3CCB5867" w14:textId="77777777" w:rsidTr="00847C61">
        <w:tc>
          <w:tcPr>
            <w:tcW w:w="2340" w:type="dxa"/>
            <w:tcBorders>
              <w:top w:val="nil"/>
              <w:left w:val="nil"/>
              <w:bottom w:val="nil"/>
              <w:right w:val="nil"/>
            </w:tcBorders>
          </w:tcPr>
          <w:p w14:paraId="1526EF6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14:paraId="11BA8D4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14:paraId="600B3F4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14:paraId="54EFC289" w14:textId="77777777" w:rsidTr="00847C61">
        <w:tc>
          <w:tcPr>
            <w:tcW w:w="9360" w:type="dxa"/>
            <w:gridSpan w:val="3"/>
            <w:tcBorders>
              <w:top w:val="nil"/>
              <w:left w:val="nil"/>
              <w:bottom w:val="nil"/>
              <w:right w:val="nil"/>
            </w:tcBorders>
          </w:tcPr>
          <w:p w14:paraId="2A889603"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14:paraId="476855D2" w14:textId="77777777" w:rsidTr="00847C61">
        <w:tc>
          <w:tcPr>
            <w:tcW w:w="450" w:type="dxa"/>
            <w:tcBorders>
              <w:top w:val="nil"/>
              <w:left w:val="nil"/>
              <w:bottom w:val="nil"/>
              <w:right w:val="nil"/>
            </w:tcBorders>
          </w:tcPr>
          <w:p w14:paraId="0D06EC9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DB043F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4E2D0B8A"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12083A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14:paraId="62105E37" w14:textId="77777777" w:rsidTr="00847C61">
        <w:tc>
          <w:tcPr>
            <w:tcW w:w="450" w:type="dxa"/>
            <w:tcBorders>
              <w:top w:val="nil"/>
              <w:left w:val="nil"/>
              <w:bottom w:val="nil"/>
              <w:right w:val="nil"/>
            </w:tcBorders>
          </w:tcPr>
          <w:p w14:paraId="08B12831"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F5F9D8C"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622BAABF"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14:paraId="404245A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9767FC4"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14:paraId="13D04662" w14:textId="77777777" w:rsidTr="00847C61">
        <w:trPr>
          <w:trHeight w:hRule="exact" w:val="128"/>
        </w:trPr>
        <w:tc>
          <w:tcPr>
            <w:tcW w:w="450" w:type="dxa"/>
            <w:tcBorders>
              <w:top w:val="nil"/>
              <w:left w:val="nil"/>
              <w:bottom w:val="nil"/>
              <w:right w:val="nil"/>
            </w:tcBorders>
          </w:tcPr>
          <w:p w14:paraId="28FB3FE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9CFEF57"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1DB5B2"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14:paraId="1110919B" w14:textId="77777777" w:rsidTr="00847C61">
        <w:tc>
          <w:tcPr>
            <w:tcW w:w="450" w:type="dxa"/>
            <w:tcBorders>
              <w:top w:val="nil"/>
              <w:left w:val="nil"/>
              <w:bottom w:val="nil"/>
              <w:right w:val="nil"/>
            </w:tcBorders>
          </w:tcPr>
          <w:p w14:paraId="3828D37A"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145B9CD"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14:paraId="3AF5B614"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14:paraId="7F56F77A" w14:textId="77777777"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660F7D5" w14:textId="04443B9D" w:rsidR="00847C61" w:rsidRPr="00751C18" w:rsidRDefault="00D40A2E"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ins w:id="4216" w:author="Arjan Kloosterboer" w:date="2017-08-08T16:14:00Z">
              <w:r w:rsidRPr="00D40A2E">
                <w:rPr>
                  <w:rFonts w:ascii="Arial" w:hAnsi="Arial" w:cs="Arial"/>
                  <w:szCs w:val="20"/>
                  <w:lang w:eastAsia="en-US"/>
                </w:rPr>
                <w:t xml:space="preserve">Een VESTIGING VAN een ZAAKBEHANDELENDE ORGANISATIE zijnde een VESTIGING. </w:t>
              </w:r>
            </w:ins>
            <w:r w:rsidR="00DE73DB" w:rsidRPr="00751C18">
              <w:rPr>
                <w:rFonts w:ascii="Arial" w:hAnsi="Arial" w:cs="Arial"/>
                <w:szCs w:val="20"/>
                <w:lang w:val="en-AU" w:eastAsia="en-US"/>
              </w:rPr>
              <w:fldChar w:fldCharType="begin" w:fldLock="1"/>
            </w:r>
            <w:r w:rsidR="00847C61" w:rsidRPr="008E0CFA">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00DE73DB" w:rsidRPr="00751C18">
              <w:rPr>
                <w:rFonts w:ascii="Arial" w:hAnsi="Arial" w:cs="Arial"/>
                <w:szCs w:val="20"/>
                <w:lang w:val="en-AU" w:eastAsia="en-US"/>
              </w:rPr>
              <w:fldChar w:fldCharType="end"/>
            </w:r>
          </w:p>
        </w:tc>
      </w:tr>
      <w:tr w:rsidR="00847C61" w:rsidRPr="00751C18" w14:paraId="1726B207" w14:textId="77777777" w:rsidTr="00847C61">
        <w:trPr>
          <w:trHeight w:hRule="exact" w:val="128"/>
        </w:trPr>
        <w:tc>
          <w:tcPr>
            <w:tcW w:w="450" w:type="dxa"/>
            <w:tcBorders>
              <w:top w:val="nil"/>
              <w:left w:val="nil"/>
              <w:bottom w:val="nil"/>
              <w:right w:val="nil"/>
            </w:tcBorders>
          </w:tcPr>
          <w:p w14:paraId="43AE9803" w14:textId="77777777"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C0A877B"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FC2BBC"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2886B25" w14:textId="77777777" w:rsidR="00847C61" w:rsidRPr="00D40A2E"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14:paraId="0542E8BE" w14:textId="77777777" w:rsidTr="00847C61">
        <w:tc>
          <w:tcPr>
            <w:tcW w:w="9360" w:type="dxa"/>
            <w:tcBorders>
              <w:top w:val="nil"/>
              <w:left w:val="nil"/>
              <w:bottom w:val="nil"/>
              <w:right w:val="nil"/>
            </w:tcBorders>
          </w:tcPr>
          <w:p w14:paraId="0683318D" w14:textId="77777777"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7210B028" w14:textId="77777777"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Deze specialisatie ('subtype') van VESTIGING is opgenomen om binnen vestigingen onderscheid te kunnen maken tussen vestigingen van organisaties die zaken behandelen en vestigingen van andere organisaties. Alleen van vestigingen van zaakbehandelende organisaties leggen we de relatie naar organisatorische eenheden (en medewerkers) om op die manier uit te kunnen wisselen op welke locatie een organisatorische eenheid van een zaakbehandelende organisatie haar taken uitoefent. De specialisatie overerft alle attribuutsoorten en relatiesoorten van VESTIGING en kent zelf slechts één relatiesoort.</w:t>
            </w:r>
          </w:p>
        </w:tc>
      </w:tr>
    </w:tbl>
    <w:bookmarkStart w:id="4217" w:name="BKM_7BC2F248_B643_48ac_83E2_E4D0122FADCB"/>
    <w:bookmarkEnd w:id="4217"/>
    <w:p w14:paraId="72E77E63" w14:textId="77777777"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218" w:name="_Toc404268829"/>
      <w:bookmarkStart w:id="4219" w:name="_Toc493810495"/>
      <w:r w:rsidR="00847C61">
        <w:t>Objecttype</w:t>
      </w:r>
      <w:r w:rsidRPr="00751C18">
        <w:rPr>
          <w:rFonts w:ascii="Arial" w:hAnsi="Arial" w:cs="Arial"/>
          <w:szCs w:val="20"/>
          <w:lang w:val="en-AU"/>
        </w:rPr>
        <w:fldChar w:fldCharType="end"/>
      </w:r>
      <w:r w:rsidR="00847C61" w:rsidRPr="00751C18">
        <w:t xml:space="preserve"> </w:t>
      </w:r>
      <w:r w:rsidR="003B6B78">
        <w:fldChar w:fldCharType="begin" w:fldLock="1"/>
      </w:r>
      <w:r w:rsidR="003B6B78">
        <w:instrText>MERGEFIELD Element.Name</w:instrText>
      </w:r>
      <w:r w:rsidR="003B6B78">
        <w:fldChar w:fldCharType="separate"/>
      </w:r>
      <w:r w:rsidR="00847C61" w:rsidRPr="00751C18">
        <w:t>ZAAK</w:t>
      </w:r>
      <w:bookmarkEnd w:id="4218"/>
      <w:bookmarkEnd w:id="4219"/>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4C29F3" w:rsidRPr="00751C18" w14:paraId="2A77FF31" w14:textId="77777777" w:rsidTr="007A1C43">
        <w:trPr>
          <w:trHeight w:val="271"/>
        </w:trPr>
        <w:tc>
          <w:tcPr>
            <w:tcW w:w="2340" w:type="dxa"/>
            <w:gridSpan w:val="2"/>
            <w:tcBorders>
              <w:top w:val="nil"/>
              <w:left w:val="nil"/>
              <w:bottom w:val="nil"/>
              <w:right w:val="nil"/>
            </w:tcBorders>
          </w:tcPr>
          <w:bookmarkEnd w:id="18"/>
          <w:p w14:paraId="5996D6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AC108B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p>
        </w:tc>
      </w:tr>
      <w:tr w:rsidR="004C29F3" w:rsidRPr="00751C18" w14:paraId="79CB23A9" w14:textId="77777777" w:rsidTr="007A1C43">
        <w:trPr>
          <w:trHeight w:hRule="exact" w:val="128"/>
        </w:trPr>
        <w:tc>
          <w:tcPr>
            <w:tcW w:w="2340" w:type="dxa"/>
            <w:gridSpan w:val="2"/>
            <w:tcBorders>
              <w:top w:val="nil"/>
              <w:left w:val="nil"/>
              <w:bottom w:val="nil"/>
              <w:right w:val="nil"/>
            </w:tcBorders>
          </w:tcPr>
          <w:p w14:paraId="5885C2C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8F480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75D5CCD7" w14:textId="77777777" w:rsidTr="007A1C43">
        <w:tc>
          <w:tcPr>
            <w:tcW w:w="2340" w:type="dxa"/>
            <w:gridSpan w:val="2"/>
            <w:tcBorders>
              <w:top w:val="nil"/>
              <w:left w:val="nil"/>
              <w:bottom w:val="nil"/>
              <w:right w:val="nil"/>
            </w:tcBorders>
          </w:tcPr>
          <w:p w14:paraId="0123F28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5B1CAAE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ZAK</w:t>
            </w:r>
            <w:r w:rsidRPr="00751C18">
              <w:rPr>
                <w:rFonts w:ascii="Arial" w:hAnsi="Arial" w:cs="Arial"/>
                <w:szCs w:val="20"/>
                <w:lang w:val="en-AU" w:eastAsia="en-US"/>
              </w:rPr>
              <w:fldChar w:fldCharType="end"/>
            </w:r>
          </w:p>
        </w:tc>
      </w:tr>
      <w:tr w:rsidR="004C29F3" w:rsidRPr="00751C18" w14:paraId="1DA2F36F" w14:textId="77777777" w:rsidTr="007A1C43">
        <w:trPr>
          <w:trHeight w:hRule="exact" w:val="128"/>
        </w:trPr>
        <w:tc>
          <w:tcPr>
            <w:tcW w:w="2340" w:type="dxa"/>
            <w:gridSpan w:val="2"/>
            <w:tcBorders>
              <w:top w:val="nil"/>
              <w:left w:val="nil"/>
              <w:bottom w:val="nil"/>
              <w:right w:val="nil"/>
            </w:tcBorders>
          </w:tcPr>
          <w:p w14:paraId="262046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46E3E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0DA66D1" w14:textId="77777777" w:rsidTr="007A1C43">
        <w:tc>
          <w:tcPr>
            <w:tcW w:w="2340" w:type="dxa"/>
            <w:gridSpan w:val="2"/>
            <w:tcBorders>
              <w:top w:val="nil"/>
              <w:left w:val="nil"/>
              <w:bottom w:val="nil"/>
              <w:right w:val="nil"/>
            </w:tcBorders>
          </w:tcPr>
          <w:p w14:paraId="0F61B8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32E546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4C29F3" w:rsidRPr="00751C18" w14:paraId="6C6A529F" w14:textId="77777777" w:rsidTr="007A1C43">
        <w:trPr>
          <w:trHeight w:hRule="exact" w:val="128"/>
        </w:trPr>
        <w:tc>
          <w:tcPr>
            <w:tcW w:w="2340" w:type="dxa"/>
            <w:gridSpan w:val="2"/>
            <w:tcBorders>
              <w:top w:val="nil"/>
              <w:left w:val="nil"/>
              <w:bottom w:val="nil"/>
              <w:right w:val="nil"/>
            </w:tcBorders>
          </w:tcPr>
          <w:p w14:paraId="75A71D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2FB61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51D338F" w14:textId="77777777" w:rsidTr="007A1C43">
        <w:trPr>
          <w:trHeight w:val="230"/>
        </w:trPr>
        <w:tc>
          <w:tcPr>
            <w:tcW w:w="2340" w:type="dxa"/>
            <w:gridSpan w:val="2"/>
            <w:tcBorders>
              <w:top w:val="nil"/>
              <w:left w:val="nil"/>
              <w:bottom w:val="nil"/>
              <w:right w:val="nil"/>
            </w:tcBorders>
          </w:tcPr>
          <w:p w14:paraId="45F080A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684F0F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samenhangende hoeveelheid werk met een welgedefinieerde aanleiding en een welgedefinieerd eindresultaat, waarvan kwaliteit en doorlooptijd bewaakt moeten worden.</w:t>
            </w:r>
          </w:p>
        </w:tc>
      </w:tr>
      <w:tr w:rsidR="004C29F3" w:rsidRPr="00751C18" w14:paraId="51D16641" w14:textId="77777777" w:rsidTr="007A1C43">
        <w:trPr>
          <w:trHeight w:hRule="exact" w:val="68"/>
        </w:trPr>
        <w:tc>
          <w:tcPr>
            <w:tcW w:w="2340" w:type="dxa"/>
            <w:gridSpan w:val="2"/>
            <w:tcBorders>
              <w:top w:val="nil"/>
              <w:left w:val="nil"/>
              <w:bottom w:val="nil"/>
              <w:right w:val="nil"/>
            </w:tcBorders>
          </w:tcPr>
          <w:p w14:paraId="6C4FCA2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C0AB51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0DA289D1" w14:textId="77777777" w:rsidTr="007A1C43">
        <w:trPr>
          <w:trHeight w:val="271"/>
        </w:trPr>
        <w:tc>
          <w:tcPr>
            <w:tcW w:w="2340" w:type="dxa"/>
            <w:gridSpan w:val="2"/>
            <w:tcBorders>
              <w:top w:val="nil"/>
              <w:left w:val="nil"/>
              <w:bottom w:val="nil"/>
              <w:right w:val="nil"/>
            </w:tcBorders>
          </w:tcPr>
          <w:p w14:paraId="694CA8F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CFB3EB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4C29F3" w:rsidRPr="00751C18" w14:paraId="567099FF" w14:textId="77777777" w:rsidTr="007A1C43">
        <w:trPr>
          <w:trHeight w:hRule="exact" w:val="128"/>
        </w:trPr>
        <w:tc>
          <w:tcPr>
            <w:tcW w:w="2340" w:type="dxa"/>
            <w:gridSpan w:val="2"/>
            <w:tcBorders>
              <w:top w:val="nil"/>
              <w:left w:val="nil"/>
              <w:bottom w:val="nil"/>
              <w:right w:val="nil"/>
            </w:tcBorders>
          </w:tcPr>
          <w:p w14:paraId="2F8DD0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E8098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B814CC4" w14:textId="77777777" w:rsidTr="007A1C43">
        <w:tc>
          <w:tcPr>
            <w:tcW w:w="2340" w:type="dxa"/>
            <w:gridSpan w:val="2"/>
            <w:tcBorders>
              <w:top w:val="nil"/>
              <w:left w:val="nil"/>
              <w:bottom w:val="nil"/>
              <w:right w:val="nil"/>
            </w:tcBorders>
          </w:tcPr>
          <w:p w14:paraId="38D0B7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A2C2B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4C29F3" w:rsidRPr="00751C18" w14:paraId="353B09EF" w14:textId="77777777" w:rsidTr="007A1C43">
        <w:trPr>
          <w:trHeight w:hRule="exact" w:val="128"/>
        </w:trPr>
        <w:tc>
          <w:tcPr>
            <w:tcW w:w="2340" w:type="dxa"/>
            <w:gridSpan w:val="2"/>
            <w:tcBorders>
              <w:top w:val="nil"/>
              <w:left w:val="nil"/>
              <w:bottom w:val="nil"/>
              <w:right w:val="nil"/>
            </w:tcBorders>
          </w:tcPr>
          <w:p w14:paraId="3A6AD8D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0E721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B90986A" w14:textId="77777777" w:rsidTr="007A1C43">
        <w:tc>
          <w:tcPr>
            <w:tcW w:w="2340" w:type="dxa"/>
            <w:gridSpan w:val="2"/>
            <w:tcBorders>
              <w:top w:val="nil"/>
              <w:left w:val="nil"/>
              <w:bottom w:val="nil"/>
              <w:right w:val="nil"/>
            </w:tcBorders>
          </w:tcPr>
          <w:p w14:paraId="34F8F72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4E2E917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‘Zaakidentificatie’</w:t>
            </w:r>
          </w:p>
        </w:tc>
      </w:tr>
      <w:tr w:rsidR="004C29F3" w:rsidRPr="00751C18" w14:paraId="0F50D009" w14:textId="77777777" w:rsidTr="007A1C43">
        <w:trPr>
          <w:trHeight w:hRule="exact" w:val="128"/>
        </w:trPr>
        <w:tc>
          <w:tcPr>
            <w:tcW w:w="2340" w:type="dxa"/>
            <w:gridSpan w:val="2"/>
            <w:tcBorders>
              <w:top w:val="nil"/>
              <w:left w:val="nil"/>
              <w:bottom w:val="nil"/>
              <w:right w:val="nil"/>
            </w:tcBorders>
          </w:tcPr>
          <w:p w14:paraId="25340E3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117F6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4C29F3" w:rsidRPr="00751C18" w14:paraId="3534B21F" w14:textId="77777777" w:rsidTr="007A1C43">
        <w:tc>
          <w:tcPr>
            <w:tcW w:w="2340" w:type="dxa"/>
            <w:gridSpan w:val="2"/>
            <w:tcBorders>
              <w:top w:val="nil"/>
              <w:left w:val="nil"/>
              <w:bottom w:val="nil"/>
              <w:right w:val="nil"/>
            </w:tcBorders>
          </w:tcPr>
          <w:p w14:paraId="2A499F4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6570D8A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zaken waarvoor de zaakbehandelende organisatie(s) het zaakgericht werken heeft ingericht.</w:t>
            </w:r>
          </w:p>
        </w:tc>
      </w:tr>
      <w:tr w:rsidR="004C29F3" w:rsidRPr="00751C18" w14:paraId="390538A6" w14:textId="77777777" w:rsidTr="007A1C43">
        <w:trPr>
          <w:trHeight w:hRule="exact" w:val="128"/>
        </w:trPr>
        <w:tc>
          <w:tcPr>
            <w:tcW w:w="2340" w:type="dxa"/>
            <w:gridSpan w:val="2"/>
            <w:tcBorders>
              <w:top w:val="nil"/>
              <w:left w:val="nil"/>
              <w:bottom w:val="nil"/>
              <w:right w:val="nil"/>
            </w:tcBorders>
          </w:tcPr>
          <w:p w14:paraId="41A22A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3ABA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7E5505AB" w14:textId="77777777" w:rsidTr="007A1C43">
        <w:trPr>
          <w:trHeight w:hRule="exact" w:val="256"/>
        </w:trPr>
        <w:tc>
          <w:tcPr>
            <w:tcW w:w="2340" w:type="dxa"/>
            <w:gridSpan w:val="2"/>
            <w:tcBorders>
              <w:top w:val="nil"/>
              <w:left w:val="nil"/>
              <w:bottom w:val="nil"/>
              <w:right w:val="nil"/>
            </w:tcBorders>
          </w:tcPr>
          <w:p w14:paraId="185B0C2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7EDF17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53794E81" w14:textId="77777777" w:rsidTr="007A1C43">
        <w:trPr>
          <w:trHeight w:hRule="exact" w:val="256"/>
        </w:trPr>
        <w:tc>
          <w:tcPr>
            <w:tcW w:w="2340" w:type="dxa"/>
            <w:gridSpan w:val="2"/>
            <w:tcBorders>
              <w:top w:val="nil"/>
              <w:left w:val="nil"/>
              <w:bottom w:val="nil"/>
              <w:right w:val="nil"/>
            </w:tcBorders>
          </w:tcPr>
          <w:p w14:paraId="1EC76E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3DA945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127CB04C" w14:textId="77777777" w:rsidTr="007A1C43">
        <w:tc>
          <w:tcPr>
            <w:tcW w:w="2340" w:type="dxa"/>
            <w:gridSpan w:val="2"/>
            <w:tcBorders>
              <w:top w:val="nil"/>
              <w:left w:val="nil"/>
              <w:bottom w:val="nil"/>
              <w:right w:val="nil"/>
            </w:tcBorders>
          </w:tcPr>
          <w:p w14:paraId="6FC58B9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0889332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4C29F3" w:rsidRPr="00751C18" w14:paraId="5033D626" w14:textId="77777777" w:rsidTr="007A1C43">
        <w:tc>
          <w:tcPr>
            <w:tcW w:w="450" w:type="dxa"/>
            <w:tcBorders>
              <w:top w:val="nil"/>
              <w:left w:val="nil"/>
              <w:bottom w:val="nil"/>
              <w:right w:val="nil"/>
            </w:tcBorders>
          </w:tcPr>
          <w:p w14:paraId="5484058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220" w:name="BKM_363632A5_8F1E_43ae_AD8A_8156697E72B5"/>
          </w:p>
        </w:tc>
        <w:tc>
          <w:tcPr>
            <w:tcW w:w="2790" w:type="dxa"/>
            <w:gridSpan w:val="2"/>
            <w:tcBorders>
              <w:top w:val="nil"/>
              <w:left w:val="nil"/>
              <w:bottom w:val="nil"/>
              <w:right w:val="nil"/>
            </w:tcBorders>
          </w:tcPr>
          <w:p w14:paraId="67D44B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5CAB7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C29FAC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18646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14:paraId="075B2F5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4C29F3" w:rsidRPr="00751C18" w14:paraId="6905D736" w14:textId="77777777" w:rsidTr="007A1C43">
        <w:tc>
          <w:tcPr>
            <w:tcW w:w="450" w:type="dxa"/>
            <w:tcBorders>
              <w:top w:val="nil"/>
              <w:left w:val="nil"/>
              <w:bottom w:val="nil"/>
              <w:right w:val="nil"/>
            </w:tcBorders>
          </w:tcPr>
          <w:p w14:paraId="6FAB5CD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C14EF8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A35149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unieke identificatie van de ZAAK binnen de organisatie die verantwoordelijk is voor de behandeling van de ZAAK.</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1163877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25103A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0"/>
      </w:tr>
      <w:tr w:rsidR="004C29F3" w:rsidRPr="00751C18" w14:paraId="3D1C5172" w14:textId="77777777" w:rsidTr="007A1C43">
        <w:tc>
          <w:tcPr>
            <w:tcW w:w="450" w:type="dxa"/>
            <w:tcBorders>
              <w:top w:val="nil"/>
              <w:left w:val="nil"/>
              <w:bottom w:val="nil"/>
              <w:right w:val="nil"/>
            </w:tcBorders>
          </w:tcPr>
          <w:p w14:paraId="201E1F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1" w:name="BKM_B25B25A1_67ED_4cbc_BAB4_EBA6C3A5432E"/>
          </w:p>
        </w:tc>
        <w:tc>
          <w:tcPr>
            <w:tcW w:w="2790" w:type="dxa"/>
            <w:gridSpan w:val="2"/>
            <w:tcBorders>
              <w:top w:val="nil"/>
              <w:left w:val="nil"/>
              <w:bottom w:val="nil"/>
              <w:right w:val="nil"/>
            </w:tcBorders>
          </w:tcPr>
          <w:p w14:paraId="3EB0951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75399C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persoon zijnde de organisatie die de zaak heeft gecreeerd.</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D3E15C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1D6EBA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1"/>
      </w:tr>
      <w:tr w:rsidR="004C29F3" w:rsidRPr="00751C18" w14:paraId="5C690D11" w14:textId="77777777" w:rsidTr="007A1C43">
        <w:tc>
          <w:tcPr>
            <w:tcW w:w="450" w:type="dxa"/>
            <w:tcBorders>
              <w:top w:val="nil"/>
              <w:left w:val="nil"/>
              <w:bottom w:val="nil"/>
              <w:right w:val="nil"/>
            </w:tcBorders>
          </w:tcPr>
          <w:p w14:paraId="026D571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2" w:name="BKM_EA5C69D7_7B05_41cd_B82D_03C85D2B624D"/>
          </w:p>
        </w:tc>
        <w:tc>
          <w:tcPr>
            <w:tcW w:w="2790" w:type="dxa"/>
            <w:gridSpan w:val="2"/>
            <w:tcBorders>
              <w:top w:val="nil"/>
              <w:left w:val="nil"/>
              <w:bottom w:val="nil"/>
              <w:right w:val="nil"/>
            </w:tcBorders>
          </w:tcPr>
          <w:p w14:paraId="37B2A4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B526E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korte omschrijving van de zaak.</w:t>
            </w:r>
          </w:p>
        </w:tc>
        <w:tc>
          <w:tcPr>
            <w:tcW w:w="1080" w:type="dxa"/>
            <w:tcBorders>
              <w:top w:val="nil"/>
              <w:left w:val="nil"/>
              <w:bottom w:val="nil"/>
              <w:right w:val="nil"/>
            </w:tcBorders>
          </w:tcPr>
          <w:p w14:paraId="046449E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67332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2"/>
      </w:tr>
      <w:tr w:rsidR="004C29F3" w:rsidRPr="00751C18" w14:paraId="5C3F54C9" w14:textId="77777777" w:rsidTr="007A1C43">
        <w:tc>
          <w:tcPr>
            <w:tcW w:w="450" w:type="dxa"/>
            <w:tcBorders>
              <w:top w:val="nil"/>
              <w:left w:val="nil"/>
              <w:bottom w:val="nil"/>
              <w:right w:val="nil"/>
            </w:tcBorders>
          </w:tcPr>
          <w:p w14:paraId="45273E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3" w:name="BKM_C27D84E1_1C87_4ec6_A0F7_2DB5C6143D18"/>
          </w:p>
        </w:tc>
        <w:tc>
          <w:tcPr>
            <w:tcW w:w="2790" w:type="dxa"/>
            <w:gridSpan w:val="2"/>
            <w:tcBorders>
              <w:top w:val="nil"/>
              <w:left w:val="nil"/>
              <w:bottom w:val="nil"/>
              <w:right w:val="nil"/>
            </w:tcBorders>
          </w:tcPr>
          <w:p w14:paraId="0D89785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6DD9ED8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toelichting op de zaak.</w:t>
            </w:r>
          </w:p>
        </w:tc>
        <w:tc>
          <w:tcPr>
            <w:tcW w:w="1080" w:type="dxa"/>
            <w:tcBorders>
              <w:top w:val="nil"/>
              <w:left w:val="nil"/>
              <w:bottom w:val="nil"/>
              <w:right w:val="nil"/>
            </w:tcBorders>
          </w:tcPr>
          <w:p w14:paraId="5C7A4B0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A9D367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3"/>
      </w:tr>
      <w:tr w:rsidR="004C29F3" w:rsidRPr="00751C18" w14:paraId="04537EFE" w14:textId="77777777" w:rsidTr="007A1C43">
        <w:tc>
          <w:tcPr>
            <w:tcW w:w="450" w:type="dxa"/>
            <w:tcBorders>
              <w:top w:val="nil"/>
              <w:left w:val="nil"/>
              <w:bottom w:val="nil"/>
              <w:right w:val="nil"/>
            </w:tcBorders>
          </w:tcPr>
          <w:p w14:paraId="04A48FE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4" w:name="BKM_200CCB8B_C5C7_41ed_8EA1_6C2143FAEE8E"/>
          </w:p>
        </w:tc>
        <w:tc>
          <w:tcPr>
            <w:tcW w:w="2790" w:type="dxa"/>
            <w:gridSpan w:val="2"/>
            <w:tcBorders>
              <w:top w:val="nil"/>
              <w:left w:val="nil"/>
              <w:bottom w:val="nil"/>
              <w:right w:val="nil"/>
            </w:tcBorders>
          </w:tcPr>
          <w:p w14:paraId="3830F4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Registratiedatum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92A11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zaakbehandelende organisatie de ZAAK heeft geregistreerd</w:t>
            </w:r>
          </w:p>
        </w:tc>
        <w:tc>
          <w:tcPr>
            <w:tcW w:w="1080" w:type="dxa"/>
            <w:tcBorders>
              <w:top w:val="nil"/>
              <w:left w:val="nil"/>
              <w:bottom w:val="nil"/>
              <w:right w:val="nil"/>
            </w:tcBorders>
          </w:tcPr>
          <w:p w14:paraId="6DFB1F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5F0720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4"/>
      </w:tr>
      <w:tr w:rsidR="004C29F3" w:rsidRPr="00751C18" w14:paraId="2DAA29B1" w14:textId="77777777" w:rsidTr="007A1C43">
        <w:tc>
          <w:tcPr>
            <w:tcW w:w="450" w:type="dxa"/>
            <w:tcBorders>
              <w:top w:val="nil"/>
              <w:left w:val="nil"/>
              <w:bottom w:val="nil"/>
              <w:right w:val="nil"/>
            </w:tcBorders>
          </w:tcPr>
          <w:p w14:paraId="123B80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5" w:name="BKM_745381A0_0573_4daa_8233_527C851ED627"/>
          </w:p>
        </w:tc>
        <w:tc>
          <w:tcPr>
            <w:tcW w:w="2790" w:type="dxa"/>
            <w:gridSpan w:val="2"/>
            <w:tcBorders>
              <w:top w:val="nil"/>
              <w:left w:val="nil"/>
              <w:bottom w:val="nil"/>
              <w:right w:val="nil"/>
            </w:tcBorders>
          </w:tcPr>
          <w:p w14:paraId="0FCA4BD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Verantwoordelijke 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ECB3BA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Het RSIN van de Niet-natuurlijk persoon zijnde de organisatie die eindverantwoordelijk is voor de behandeling van de zaak.</w:t>
            </w:r>
          </w:p>
          <w:p w14:paraId="35BBA43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end"/>
            </w:r>
          </w:p>
        </w:tc>
        <w:tc>
          <w:tcPr>
            <w:tcW w:w="1080" w:type="dxa"/>
            <w:tcBorders>
              <w:top w:val="nil"/>
              <w:left w:val="nil"/>
              <w:bottom w:val="nil"/>
              <w:right w:val="nil"/>
            </w:tcBorders>
          </w:tcPr>
          <w:p w14:paraId="7A97E78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09A61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5"/>
      </w:tr>
      <w:tr w:rsidR="004C29F3" w:rsidRPr="00751C18" w14:paraId="020180BA" w14:textId="77777777" w:rsidTr="007A1C43">
        <w:tc>
          <w:tcPr>
            <w:tcW w:w="450" w:type="dxa"/>
            <w:tcBorders>
              <w:top w:val="nil"/>
              <w:left w:val="nil"/>
              <w:bottom w:val="nil"/>
              <w:right w:val="nil"/>
            </w:tcBorders>
          </w:tcPr>
          <w:p w14:paraId="740E382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6" w:name="BKM_94D60B00_F31B_4d52_95FB_2C2D916FE91E"/>
          </w:p>
        </w:tc>
        <w:tc>
          <w:tcPr>
            <w:tcW w:w="2790" w:type="dxa"/>
            <w:gridSpan w:val="2"/>
            <w:tcBorders>
              <w:top w:val="nil"/>
              <w:left w:val="nil"/>
              <w:bottom w:val="nil"/>
              <w:right w:val="nil"/>
            </w:tcBorders>
          </w:tcPr>
          <w:p w14:paraId="608DFE1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25ADB2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uitvoering van de zaak afgerond is.</w:t>
            </w:r>
          </w:p>
        </w:tc>
        <w:tc>
          <w:tcPr>
            <w:tcW w:w="1080" w:type="dxa"/>
            <w:tcBorders>
              <w:top w:val="nil"/>
              <w:left w:val="nil"/>
              <w:bottom w:val="nil"/>
              <w:right w:val="nil"/>
            </w:tcBorders>
          </w:tcPr>
          <w:p w14:paraId="3295621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7E11C2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6"/>
      </w:tr>
      <w:tr w:rsidR="004C29F3" w:rsidRPr="00751C18" w14:paraId="32070464" w14:textId="77777777" w:rsidTr="007A1C43">
        <w:tc>
          <w:tcPr>
            <w:tcW w:w="450" w:type="dxa"/>
            <w:tcBorders>
              <w:top w:val="nil"/>
              <w:left w:val="nil"/>
              <w:bottom w:val="nil"/>
              <w:right w:val="nil"/>
            </w:tcBorders>
          </w:tcPr>
          <w:p w14:paraId="0EB405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7" w:name="BKM_6888533D_41DF_4209_A351_189A1C7E73CB"/>
          </w:p>
        </w:tc>
        <w:tc>
          <w:tcPr>
            <w:tcW w:w="2790" w:type="dxa"/>
            <w:gridSpan w:val="2"/>
            <w:tcBorders>
              <w:top w:val="nil"/>
              <w:left w:val="nil"/>
              <w:bottom w:val="nil"/>
              <w:right w:val="nil"/>
            </w:tcBorders>
          </w:tcPr>
          <w:p w14:paraId="2B405C9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Startdatum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F2C2C3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met de uitvoering van de zaak is gestart</w:t>
            </w:r>
          </w:p>
        </w:tc>
        <w:tc>
          <w:tcPr>
            <w:tcW w:w="1080" w:type="dxa"/>
            <w:tcBorders>
              <w:top w:val="nil"/>
              <w:left w:val="nil"/>
              <w:bottom w:val="nil"/>
              <w:right w:val="nil"/>
            </w:tcBorders>
          </w:tcPr>
          <w:p w14:paraId="3CA86E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4998EC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7"/>
      </w:tr>
      <w:tr w:rsidR="004C29F3" w:rsidRPr="00751C18" w14:paraId="3D267E2A" w14:textId="77777777" w:rsidTr="007A1C43">
        <w:tc>
          <w:tcPr>
            <w:tcW w:w="450" w:type="dxa"/>
            <w:tcBorders>
              <w:top w:val="nil"/>
              <w:left w:val="nil"/>
              <w:bottom w:val="nil"/>
              <w:right w:val="nil"/>
            </w:tcBorders>
          </w:tcPr>
          <w:p w14:paraId="52404E9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8" w:name="BKM_5B057B5C_A885_4f60_846E_080CA164352C"/>
          </w:p>
        </w:tc>
        <w:tc>
          <w:tcPr>
            <w:tcW w:w="2790" w:type="dxa"/>
            <w:gridSpan w:val="2"/>
            <w:tcBorders>
              <w:top w:val="nil"/>
              <w:left w:val="nil"/>
              <w:bottom w:val="nil"/>
              <w:right w:val="nil"/>
            </w:tcBorders>
          </w:tcPr>
          <w:p w14:paraId="0813BDA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Einddatum gepland</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85FEF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volgens de planning verwacht wordt dat de zaak afgerond wordt.</w:t>
            </w:r>
          </w:p>
        </w:tc>
        <w:tc>
          <w:tcPr>
            <w:tcW w:w="1080" w:type="dxa"/>
            <w:tcBorders>
              <w:top w:val="nil"/>
              <w:left w:val="nil"/>
              <w:bottom w:val="nil"/>
              <w:right w:val="nil"/>
            </w:tcBorders>
          </w:tcPr>
          <w:p w14:paraId="1367C26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E99CBA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8"/>
      </w:tr>
      <w:tr w:rsidR="004C29F3" w:rsidRPr="00751C18" w14:paraId="09AA3749" w14:textId="77777777" w:rsidTr="007A1C43">
        <w:tc>
          <w:tcPr>
            <w:tcW w:w="450" w:type="dxa"/>
            <w:tcBorders>
              <w:top w:val="nil"/>
              <w:left w:val="nil"/>
              <w:bottom w:val="nil"/>
              <w:right w:val="nil"/>
            </w:tcBorders>
          </w:tcPr>
          <w:p w14:paraId="08C2E9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29" w:name="BKM_E6F82191_D298_4848_92D9_7D52B8C8805F"/>
          </w:p>
        </w:tc>
        <w:tc>
          <w:tcPr>
            <w:tcW w:w="2790" w:type="dxa"/>
            <w:gridSpan w:val="2"/>
            <w:tcBorders>
              <w:top w:val="nil"/>
              <w:left w:val="nil"/>
              <w:bottom w:val="nil"/>
              <w:right w:val="nil"/>
            </w:tcBorders>
          </w:tcPr>
          <w:p w14:paraId="3882B2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Uiterlijke einddatum afdoening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90A7E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laatste datum waarop volgens wet- en regelgeving de zaak afgerond dient te zijn.</w:t>
            </w:r>
          </w:p>
        </w:tc>
        <w:tc>
          <w:tcPr>
            <w:tcW w:w="1080" w:type="dxa"/>
            <w:tcBorders>
              <w:top w:val="nil"/>
              <w:left w:val="nil"/>
              <w:bottom w:val="nil"/>
              <w:right w:val="nil"/>
            </w:tcBorders>
          </w:tcPr>
          <w:p w14:paraId="72B376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69DACAF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29"/>
      </w:tr>
      <w:tr w:rsidR="004C29F3" w:rsidRPr="00751C18" w14:paraId="79D45C23" w14:textId="77777777" w:rsidTr="007A1C43">
        <w:tc>
          <w:tcPr>
            <w:tcW w:w="450" w:type="dxa"/>
            <w:tcBorders>
              <w:top w:val="nil"/>
              <w:left w:val="nil"/>
              <w:bottom w:val="nil"/>
              <w:right w:val="nil"/>
            </w:tcBorders>
          </w:tcPr>
          <w:p w14:paraId="6217AA2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30" w:name="BKM_B4390740_9254_4c97_BBDF_C2D0699D1CCE"/>
          </w:p>
        </w:tc>
        <w:tc>
          <w:tcPr>
            <w:tcW w:w="2790" w:type="dxa"/>
            <w:gridSpan w:val="2"/>
            <w:tcBorders>
              <w:top w:val="nil"/>
              <w:left w:val="nil"/>
              <w:bottom w:val="nil"/>
              <w:right w:val="nil"/>
            </w:tcBorders>
          </w:tcPr>
          <w:p w14:paraId="40E7BB0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Kenmerken</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4FF47C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0723CC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Kenmerken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9930FD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230"/>
      </w:tr>
      <w:tr w:rsidR="004C29F3" w:rsidRPr="00751C18" w14:paraId="35470E38" w14:textId="77777777" w:rsidTr="007A1C43">
        <w:tc>
          <w:tcPr>
            <w:tcW w:w="450" w:type="dxa"/>
            <w:tcBorders>
              <w:top w:val="nil"/>
              <w:left w:val="nil"/>
              <w:bottom w:val="nil"/>
              <w:right w:val="nil"/>
            </w:tcBorders>
          </w:tcPr>
          <w:p w14:paraId="62DF962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908F0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bron </w:t>
            </w:r>
          </w:p>
        </w:tc>
        <w:tc>
          <w:tcPr>
            <w:tcW w:w="4230" w:type="dxa"/>
            <w:tcBorders>
              <w:top w:val="nil"/>
              <w:left w:val="nil"/>
              <w:bottom w:val="nil"/>
              <w:right w:val="nil"/>
            </w:tcBorders>
          </w:tcPr>
          <w:p w14:paraId="62CB6A6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aanduiding van de administratie waar het kenmerk op slaat.</w:t>
            </w:r>
          </w:p>
        </w:tc>
        <w:tc>
          <w:tcPr>
            <w:tcW w:w="1080" w:type="dxa"/>
            <w:tcBorders>
              <w:top w:val="nil"/>
              <w:left w:val="nil"/>
              <w:bottom w:val="nil"/>
              <w:right w:val="nil"/>
            </w:tcBorders>
          </w:tcPr>
          <w:p w14:paraId="30BE35CE"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0C22FCC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7354799E" w14:textId="77777777" w:rsidTr="007A1C43">
        <w:tc>
          <w:tcPr>
            <w:tcW w:w="450" w:type="dxa"/>
            <w:tcBorders>
              <w:top w:val="nil"/>
              <w:left w:val="nil"/>
              <w:bottom w:val="nil"/>
              <w:right w:val="nil"/>
            </w:tcBorders>
          </w:tcPr>
          <w:p w14:paraId="01F9443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2BB1C4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w:t>
            </w:r>
          </w:p>
        </w:tc>
        <w:tc>
          <w:tcPr>
            <w:tcW w:w="4230" w:type="dxa"/>
            <w:tcBorders>
              <w:top w:val="nil"/>
              <w:left w:val="nil"/>
              <w:bottom w:val="nil"/>
              <w:right w:val="nil"/>
            </w:tcBorders>
          </w:tcPr>
          <w:p w14:paraId="6F393E1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Identificeert uniek de zaak in een andere administratie.</w:t>
            </w:r>
          </w:p>
        </w:tc>
        <w:tc>
          <w:tcPr>
            <w:tcW w:w="1080" w:type="dxa"/>
            <w:tcBorders>
              <w:top w:val="nil"/>
              <w:left w:val="nil"/>
              <w:bottom w:val="nil"/>
              <w:right w:val="nil"/>
            </w:tcBorders>
          </w:tcPr>
          <w:p w14:paraId="020EF45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12C038E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52FDCC9F" w14:textId="77777777" w:rsidTr="007A1C43">
        <w:tc>
          <w:tcPr>
            <w:tcW w:w="450" w:type="dxa"/>
            <w:tcBorders>
              <w:top w:val="nil"/>
              <w:left w:val="nil"/>
              <w:bottom w:val="nil"/>
              <w:right w:val="nil"/>
            </w:tcBorders>
          </w:tcPr>
          <w:p w14:paraId="0ACAA8F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BC114A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941127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Datum waarop (het starten van) de zaak gepubliceerd is of wordt.</w:t>
            </w:r>
          </w:p>
        </w:tc>
        <w:tc>
          <w:tcPr>
            <w:tcW w:w="1080" w:type="dxa"/>
            <w:tcBorders>
              <w:top w:val="nil"/>
              <w:left w:val="nil"/>
              <w:bottom w:val="nil"/>
              <w:right w:val="nil"/>
            </w:tcBorders>
          </w:tcPr>
          <w:p w14:paraId="306F59D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AD686C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tr>
      <w:tr w:rsidR="00C05716" w:rsidRPr="00751C18" w14:paraId="4678AC46" w14:textId="77777777" w:rsidTr="007A1C43">
        <w:trPr>
          <w:ins w:id="4231" w:author="Arjan Kloosterboer" w:date="2017-09-22T01:11:00Z"/>
        </w:trPr>
        <w:tc>
          <w:tcPr>
            <w:tcW w:w="450" w:type="dxa"/>
            <w:tcBorders>
              <w:top w:val="nil"/>
              <w:left w:val="nil"/>
              <w:bottom w:val="nil"/>
              <w:right w:val="nil"/>
            </w:tcBorders>
          </w:tcPr>
          <w:p w14:paraId="13F62928" w14:textId="77777777" w:rsidR="00C05716" w:rsidRPr="00751C18" w:rsidRDefault="00C05716" w:rsidP="007A1C43">
            <w:pPr>
              <w:widowControl w:val="0"/>
              <w:autoSpaceDE w:val="0"/>
              <w:autoSpaceDN w:val="0"/>
              <w:adjustRightInd w:val="0"/>
              <w:spacing w:line="240" w:lineRule="auto"/>
              <w:contextualSpacing w:val="0"/>
              <w:rPr>
                <w:ins w:id="4232" w:author="Arjan Kloosterboer" w:date="2017-09-22T01:11:00Z"/>
                <w:rFonts w:ascii="Calibri" w:hAnsi="Calibri" w:cs="Calibri"/>
                <w:color w:val="0F0F0F"/>
                <w:sz w:val="22"/>
                <w:szCs w:val="22"/>
                <w:lang w:eastAsia="en-US"/>
              </w:rPr>
            </w:pPr>
          </w:p>
        </w:tc>
        <w:tc>
          <w:tcPr>
            <w:tcW w:w="2790" w:type="dxa"/>
            <w:gridSpan w:val="2"/>
            <w:tcBorders>
              <w:top w:val="nil"/>
              <w:left w:val="nil"/>
              <w:bottom w:val="nil"/>
              <w:right w:val="nil"/>
            </w:tcBorders>
          </w:tcPr>
          <w:p w14:paraId="65959612" w14:textId="6AB52606" w:rsidR="00C05716" w:rsidRPr="00751C18" w:rsidRDefault="008872A1" w:rsidP="007A1C43">
            <w:pPr>
              <w:widowControl w:val="0"/>
              <w:autoSpaceDE w:val="0"/>
              <w:autoSpaceDN w:val="0"/>
              <w:adjustRightInd w:val="0"/>
              <w:spacing w:line="240" w:lineRule="auto"/>
              <w:contextualSpacing w:val="0"/>
              <w:rPr>
                <w:ins w:id="4233" w:author="Arjan Kloosterboer" w:date="2017-09-22T01:11:00Z"/>
                <w:rFonts w:ascii="Arial" w:hAnsi="Arial" w:cs="Arial"/>
                <w:szCs w:val="20"/>
                <w:lang w:val="en-AU" w:eastAsia="en-US"/>
              </w:rPr>
            </w:pPr>
            <w:ins w:id="4234" w:author="Arjan Kloosterboer" w:date="2017-09-22T01:11:00Z">
              <w:r>
                <w:rPr>
                  <w:rFonts w:ascii="Arial" w:hAnsi="Arial" w:cs="Arial"/>
                  <w:szCs w:val="20"/>
                  <w:lang w:val="en-AU" w:eastAsia="en-US"/>
                </w:rPr>
                <w:t>Product of dienst</w:t>
              </w:r>
            </w:ins>
          </w:p>
        </w:tc>
        <w:tc>
          <w:tcPr>
            <w:tcW w:w="4230" w:type="dxa"/>
            <w:tcBorders>
              <w:top w:val="nil"/>
              <w:left w:val="nil"/>
              <w:bottom w:val="nil"/>
              <w:right w:val="nil"/>
            </w:tcBorders>
          </w:tcPr>
          <w:p w14:paraId="36AB0B04" w14:textId="1FFB2D75" w:rsidR="00C05716" w:rsidRPr="008872A1" w:rsidRDefault="008872A1" w:rsidP="007A1C43">
            <w:pPr>
              <w:widowControl w:val="0"/>
              <w:autoSpaceDE w:val="0"/>
              <w:autoSpaceDN w:val="0"/>
              <w:adjustRightInd w:val="0"/>
              <w:spacing w:line="240" w:lineRule="auto"/>
              <w:contextualSpacing w:val="0"/>
              <w:rPr>
                <w:ins w:id="4235" w:author="Arjan Kloosterboer" w:date="2017-09-22T01:11:00Z"/>
                <w:rFonts w:ascii="Arial" w:hAnsi="Arial" w:cs="Arial"/>
                <w:szCs w:val="20"/>
                <w:lang w:eastAsia="en-US"/>
              </w:rPr>
            </w:pPr>
            <w:ins w:id="4236" w:author="Arjan Kloosterboer" w:date="2017-09-22T01:12:00Z">
              <w:r w:rsidRPr="008872A1">
                <w:rPr>
                  <w:rFonts w:ascii="Arial" w:hAnsi="Arial" w:cs="Arial"/>
                  <w:szCs w:val="20"/>
                  <w:lang w:eastAsia="en-US"/>
                </w:rPr>
                <w:t>Het product of de dienst die door de zaak wordt voortgebracht.</w:t>
              </w:r>
            </w:ins>
          </w:p>
        </w:tc>
        <w:tc>
          <w:tcPr>
            <w:tcW w:w="1080" w:type="dxa"/>
            <w:tcBorders>
              <w:top w:val="nil"/>
              <w:left w:val="nil"/>
              <w:bottom w:val="nil"/>
              <w:right w:val="nil"/>
            </w:tcBorders>
          </w:tcPr>
          <w:p w14:paraId="5AD26BC6" w14:textId="67268277" w:rsidR="00C05716" w:rsidRPr="008872A1" w:rsidRDefault="008872A1" w:rsidP="007A1C43">
            <w:pPr>
              <w:widowControl w:val="0"/>
              <w:autoSpaceDE w:val="0"/>
              <w:autoSpaceDN w:val="0"/>
              <w:adjustRightInd w:val="0"/>
              <w:spacing w:line="240" w:lineRule="auto"/>
              <w:contextualSpacing w:val="0"/>
              <w:rPr>
                <w:ins w:id="4237" w:author="Arjan Kloosterboer" w:date="2017-09-22T01:11:00Z"/>
                <w:rFonts w:ascii="Arial" w:hAnsi="Arial" w:cs="Arial"/>
                <w:szCs w:val="20"/>
                <w:lang w:eastAsia="en-US"/>
              </w:rPr>
            </w:pPr>
            <w:ins w:id="4238" w:author="Arjan Kloosterboer" w:date="2017-09-22T01:12:00Z">
              <w:r>
                <w:rPr>
                  <w:rFonts w:ascii="Arial" w:hAnsi="Arial" w:cs="Arial"/>
                  <w:szCs w:val="20"/>
                  <w:lang w:eastAsia="en-US"/>
                </w:rPr>
                <w:t>AN80</w:t>
              </w:r>
            </w:ins>
          </w:p>
        </w:tc>
        <w:tc>
          <w:tcPr>
            <w:tcW w:w="810" w:type="dxa"/>
            <w:tcBorders>
              <w:top w:val="nil"/>
              <w:left w:val="nil"/>
              <w:bottom w:val="nil"/>
              <w:right w:val="nil"/>
            </w:tcBorders>
          </w:tcPr>
          <w:p w14:paraId="557D642B" w14:textId="414AF1D8" w:rsidR="00C05716" w:rsidRPr="008872A1" w:rsidRDefault="008872A1" w:rsidP="007A1C43">
            <w:pPr>
              <w:widowControl w:val="0"/>
              <w:autoSpaceDE w:val="0"/>
              <w:autoSpaceDN w:val="0"/>
              <w:adjustRightInd w:val="0"/>
              <w:spacing w:line="240" w:lineRule="auto"/>
              <w:contextualSpacing w:val="0"/>
              <w:rPr>
                <w:ins w:id="4239" w:author="Arjan Kloosterboer" w:date="2017-09-22T01:11:00Z"/>
                <w:rFonts w:ascii="Arial" w:hAnsi="Arial" w:cs="Arial"/>
                <w:szCs w:val="20"/>
                <w:lang w:eastAsia="en-US"/>
              </w:rPr>
            </w:pPr>
            <w:ins w:id="4240" w:author="Arjan Kloosterboer" w:date="2017-09-22T01:12:00Z">
              <w:r>
                <w:rPr>
                  <w:rFonts w:ascii="Arial" w:hAnsi="Arial" w:cs="Arial"/>
                  <w:szCs w:val="20"/>
                  <w:lang w:eastAsia="en-US"/>
                </w:rPr>
                <w:t>0 - N</w:t>
              </w:r>
            </w:ins>
          </w:p>
        </w:tc>
      </w:tr>
      <w:tr w:rsidR="004C29F3" w:rsidRPr="00751C18" w14:paraId="329DB1C8" w14:textId="77777777" w:rsidTr="007A1C43">
        <w:trPr>
          <w:ins w:id="4241" w:author="Arjan Kloosterboer" w:date="2017-08-14T18:39:00Z"/>
        </w:trPr>
        <w:tc>
          <w:tcPr>
            <w:tcW w:w="450" w:type="dxa"/>
            <w:tcBorders>
              <w:top w:val="nil"/>
              <w:left w:val="nil"/>
              <w:bottom w:val="nil"/>
              <w:right w:val="nil"/>
            </w:tcBorders>
          </w:tcPr>
          <w:p w14:paraId="6D9FD669" w14:textId="77777777" w:rsidR="004C29F3" w:rsidRPr="00751C18" w:rsidRDefault="004C29F3" w:rsidP="007A1C43">
            <w:pPr>
              <w:widowControl w:val="0"/>
              <w:autoSpaceDE w:val="0"/>
              <w:autoSpaceDN w:val="0"/>
              <w:adjustRightInd w:val="0"/>
              <w:spacing w:line="240" w:lineRule="auto"/>
              <w:contextualSpacing w:val="0"/>
              <w:rPr>
                <w:ins w:id="4242"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7F17481" w14:textId="77777777" w:rsidR="004C29F3" w:rsidRPr="00061FCB" w:rsidRDefault="004C29F3" w:rsidP="007A1C43">
            <w:pPr>
              <w:widowControl w:val="0"/>
              <w:autoSpaceDE w:val="0"/>
              <w:autoSpaceDN w:val="0"/>
              <w:adjustRightInd w:val="0"/>
              <w:spacing w:line="240" w:lineRule="auto"/>
              <w:contextualSpacing w:val="0"/>
              <w:rPr>
                <w:ins w:id="4243" w:author="Arjan Kloosterboer" w:date="2017-08-14T18:39:00Z"/>
                <w:rFonts w:ascii="Calibri" w:hAnsi="Calibri" w:cs="Calibri"/>
                <w:color w:val="0F0F0F"/>
                <w:sz w:val="22"/>
                <w:szCs w:val="22"/>
                <w:lang w:eastAsia="en-US"/>
              </w:rPr>
            </w:pPr>
            <w:ins w:id="4244" w:author="Arjan Kloosterboer" w:date="2017-08-14T18:39:00Z">
              <w:r w:rsidRPr="00061FCB">
                <w:rPr>
                  <w:rFonts w:ascii="Calibri" w:hAnsi="Calibri" w:cs="Calibri"/>
                  <w:color w:val="0F0F0F"/>
                  <w:sz w:val="22"/>
                  <w:szCs w:val="22"/>
                  <w:lang w:eastAsia="en-US"/>
                </w:rPr>
                <w:t>Vertrouwelijkheidaanduiding</w:t>
              </w:r>
            </w:ins>
          </w:p>
        </w:tc>
        <w:tc>
          <w:tcPr>
            <w:tcW w:w="4230" w:type="dxa"/>
            <w:tcBorders>
              <w:top w:val="nil"/>
              <w:left w:val="nil"/>
              <w:bottom w:val="nil"/>
              <w:right w:val="nil"/>
            </w:tcBorders>
          </w:tcPr>
          <w:p w14:paraId="750F442A" w14:textId="77777777" w:rsidR="004C29F3" w:rsidRPr="00061FCB" w:rsidRDefault="004C29F3" w:rsidP="007A1C43">
            <w:pPr>
              <w:widowControl w:val="0"/>
              <w:autoSpaceDE w:val="0"/>
              <w:autoSpaceDN w:val="0"/>
              <w:adjustRightInd w:val="0"/>
              <w:spacing w:line="240" w:lineRule="auto"/>
              <w:contextualSpacing w:val="0"/>
              <w:rPr>
                <w:ins w:id="4245" w:author="Arjan Kloosterboer" w:date="2017-08-14T18:39:00Z"/>
                <w:rFonts w:ascii="Calibri" w:hAnsi="Calibri" w:cs="Calibri"/>
                <w:color w:val="0F0F0F"/>
                <w:sz w:val="22"/>
                <w:szCs w:val="22"/>
                <w:lang w:eastAsia="en-US"/>
              </w:rPr>
            </w:pPr>
            <w:ins w:id="4246" w:author="Arjan Kloosterboer" w:date="2017-08-14T18:39:00Z">
              <w:r w:rsidRPr="00061FCB">
                <w:rPr>
                  <w:rFonts w:ascii="Calibri" w:hAnsi="Calibri" w:cs="Calibri"/>
                  <w:color w:val="0F0F0F"/>
                  <w:sz w:val="22"/>
                  <w:szCs w:val="22"/>
                  <w:lang w:eastAsia="en-US"/>
                </w:rPr>
                <w:t>Aanduiding van de mate waarin het zaakdossier van de ZAAK voor de openbaarheid bestemd is.</w:t>
              </w:r>
            </w:ins>
          </w:p>
        </w:tc>
        <w:tc>
          <w:tcPr>
            <w:tcW w:w="1080" w:type="dxa"/>
            <w:tcBorders>
              <w:top w:val="nil"/>
              <w:left w:val="nil"/>
              <w:bottom w:val="nil"/>
              <w:right w:val="nil"/>
            </w:tcBorders>
          </w:tcPr>
          <w:p w14:paraId="65B6EE26" w14:textId="77777777" w:rsidR="004C29F3" w:rsidRPr="00061FCB" w:rsidRDefault="004C29F3" w:rsidP="007A1C43">
            <w:pPr>
              <w:widowControl w:val="0"/>
              <w:autoSpaceDE w:val="0"/>
              <w:autoSpaceDN w:val="0"/>
              <w:adjustRightInd w:val="0"/>
              <w:spacing w:line="240" w:lineRule="auto"/>
              <w:contextualSpacing w:val="0"/>
              <w:rPr>
                <w:ins w:id="4247" w:author="Arjan Kloosterboer" w:date="2017-08-14T18:39:00Z"/>
                <w:rFonts w:ascii="Calibri" w:hAnsi="Calibri" w:cs="Calibri"/>
                <w:color w:val="0F0F0F"/>
                <w:sz w:val="22"/>
                <w:szCs w:val="22"/>
                <w:lang w:eastAsia="en-US"/>
              </w:rPr>
            </w:pPr>
            <w:ins w:id="4248" w:author="Arjan Kloosterboer" w:date="2017-08-14T18:39:00Z">
              <w:r w:rsidRPr="00061FCB">
                <w:rPr>
                  <w:rFonts w:ascii="Calibri" w:hAnsi="Calibri" w:cs="Calibri"/>
                  <w:color w:val="0F0F0F"/>
                  <w:sz w:val="22"/>
                  <w:szCs w:val="22"/>
                  <w:lang w:eastAsia="en-US"/>
                </w:rPr>
                <w:t>vertrouwelijkheidaanduiding</w:t>
              </w:r>
            </w:ins>
          </w:p>
        </w:tc>
        <w:tc>
          <w:tcPr>
            <w:tcW w:w="810" w:type="dxa"/>
            <w:tcBorders>
              <w:top w:val="nil"/>
              <w:left w:val="nil"/>
              <w:bottom w:val="nil"/>
              <w:right w:val="nil"/>
            </w:tcBorders>
          </w:tcPr>
          <w:p w14:paraId="35DB216A" w14:textId="77777777" w:rsidR="004C29F3" w:rsidRPr="00061FCB" w:rsidRDefault="004C29F3" w:rsidP="007A1C43">
            <w:pPr>
              <w:widowControl w:val="0"/>
              <w:autoSpaceDE w:val="0"/>
              <w:autoSpaceDN w:val="0"/>
              <w:adjustRightInd w:val="0"/>
              <w:spacing w:line="240" w:lineRule="auto"/>
              <w:contextualSpacing w:val="0"/>
              <w:rPr>
                <w:ins w:id="4249" w:author="Arjan Kloosterboer" w:date="2017-08-14T18:39:00Z"/>
                <w:rFonts w:ascii="Calibri" w:hAnsi="Calibri" w:cs="Calibri"/>
                <w:color w:val="0F0F0F"/>
                <w:sz w:val="22"/>
                <w:szCs w:val="22"/>
                <w:lang w:eastAsia="en-US"/>
              </w:rPr>
            </w:pPr>
            <w:ins w:id="4250" w:author="Arjan Kloosterboer" w:date="2017-08-14T18:39:00Z">
              <w:r w:rsidRPr="00061FCB">
                <w:rPr>
                  <w:rFonts w:ascii="Calibri" w:hAnsi="Calibri" w:cs="Calibri"/>
                  <w:color w:val="0F0F0F"/>
                  <w:sz w:val="22"/>
                  <w:szCs w:val="22"/>
                  <w:lang w:eastAsia="en-US"/>
                </w:rPr>
                <w:t>0 - 1</w:t>
              </w:r>
            </w:ins>
          </w:p>
        </w:tc>
      </w:tr>
      <w:tr w:rsidR="004C29F3" w:rsidRPr="00751C18" w14:paraId="6BDFA269" w14:textId="77777777" w:rsidTr="007A1C43">
        <w:tc>
          <w:tcPr>
            <w:tcW w:w="450" w:type="dxa"/>
            <w:tcBorders>
              <w:top w:val="nil"/>
              <w:left w:val="nil"/>
              <w:bottom w:val="nil"/>
              <w:right w:val="nil"/>
            </w:tcBorders>
          </w:tcPr>
          <w:p w14:paraId="66BA0A1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51" w:name="BKM_776327B3_71E8_41f8_A7F0_06C21BC8F79C"/>
          </w:p>
        </w:tc>
        <w:tc>
          <w:tcPr>
            <w:tcW w:w="2790" w:type="dxa"/>
            <w:gridSpan w:val="2"/>
            <w:tcBorders>
              <w:top w:val="nil"/>
              <w:left w:val="nil"/>
              <w:bottom w:val="nil"/>
              <w:right w:val="nil"/>
            </w:tcBorders>
          </w:tcPr>
          <w:p w14:paraId="0A2101C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Resultaatomschrijving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F4EBDD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korte omschrijving wat het resultaat van de zaak inhoudt.</w:t>
            </w:r>
          </w:p>
        </w:tc>
        <w:tc>
          <w:tcPr>
            <w:tcW w:w="1080" w:type="dxa"/>
            <w:tcBorders>
              <w:top w:val="nil"/>
              <w:left w:val="nil"/>
              <w:bottom w:val="nil"/>
              <w:right w:val="nil"/>
            </w:tcBorders>
          </w:tcPr>
          <w:p w14:paraId="7AD6771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0A382D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51"/>
      </w:tr>
      <w:tr w:rsidR="004C29F3" w:rsidRPr="00751C18" w14:paraId="45E69553" w14:textId="77777777" w:rsidTr="007A1C43">
        <w:trPr>
          <w:ins w:id="4252" w:author="Arjan Kloosterboer" w:date="2017-08-14T18:39:00Z"/>
        </w:trPr>
        <w:tc>
          <w:tcPr>
            <w:tcW w:w="450" w:type="dxa"/>
            <w:tcBorders>
              <w:top w:val="nil"/>
              <w:left w:val="nil"/>
              <w:bottom w:val="nil"/>
              <w:right w:val="nil"/>
            </w:tcBorders>
          </w:tcPr>
          <w:p w14:paraId="7D667F57" w14:textId="77777777" w:rsidR="004C29F3" w:rsidRPr="00751C18" w:rsidRDefault="004C29F3" w:rsidP="007A1C43">
            <w:pPr>
              <w:widowControl w:val="0"/>
              <w:autoSpaceDE w:val="0"/>
              <w:autoSpaceDN w:val="0"/>
              <w:adjustRightInd w:val="0"/>
              <w:spacing w:line="240" w:lineRule="auto"/>
              <w:contextualSpacing w:val="0"/>
              <w:rPr>
                <w:ins w:id="4253"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60302DB5" w14:textId="77777777" w:rsidR="004C29F3" w:rsidRPr="00304FA4" w:rsidRDefault="004C29F3" w:rsidP="007A1C43">
            <w:pPr>
              <w:widowControl w:val="0"/>
              <w:autoSpaceDE w:val="0"/>
              <w:autoSpaceDN w:val="0"/>
              <w:adjustRightInd w:val="0"/>
              <w:spacing w:line="240" w:lineRule="auto"/>
              <w:contextualSpacing w:val="0"/>
              <w:rPr>
                <w:ins w:id="4254" w:author="Arjan Kloosterboer" w:date="2017-08-14T18:39:00Z"/>
                <w:rFonts w:ascii="Calibri" w:hAnsi="Calibri" w:cs="Calibri"/>
                <w:color w:val="0F0F0F"/>
                <w:sz w:val="22"/>
                <w:szCs w:val="22"/>
                <w:lang w:eastAsia="en-US"/>
              </w:rPr>
            </w:pPr>
            <w:ins w:id="4255" w:author="Arjan Kloosterboer" w:date="2017-08-14T18:39:00Z">
              <w:r w:rsidRPr="00304FA4">
                <w:rPr>
                  <w:rFonts w:ascii="Calibri" w:hAnsi="Calibri" w:cs="Calibri"/>
                  <w:color w:val="0F0F0F"/>
                  <w:sz w:val="22"/>
                  <w:szCs w:val="22"/>
                  <w:lang w:eastAsia="en-US"/>
                </w:rPr>
                <w:t>Procesobject</w:t>
              </w:r>
              <w:r>
                <w:rPr>
                  <w:rFonts w:ascii="Calibri" w:hAnsi="Calibri" w:cs="Calibri"/>
                  <w:color w:val="0F0F0F"/>
                  <w:sz w:val="22"/>
                  <w:szCs w:val="22"/>
                  <w:lang w:eastAsia="en-US"/>
                </w:rPr>
                <w:t>aard</w:t>
              </w:r>
            </w:ins>
          </w:p>
        </w:tc>
        <w:tc>
          <w:tcPr>
            <w:tcW w:w="4230" w:type="dxa"/>
            <w:tcBorders>
              <w:top w:val="nil"/>
              <w:left w:val="nil"/>
              <w:bottom w:val="nil"/>
              <w:right w:val="nil"/>
            </w:tcBorders>
          </w:tcPr>
          <w:p w14:paraId="33565165" w14:textId="77777777" w:rsidR="004C29F3" w:rsidRPr="00304FA4" w:rsidRDefault="004C29F3" w:rsidP="007A1C43">
            <w:pPr>
              <w:widowControl w:val="0"/>
              <w:autoSpaceDE w:val="0"/>
              <w:autoSpaceDN w:val="0"/>
              <w:adjustRightInd w:val="0"/>
              <w:spacing w:line="240" w:lineRule="auto"/>
              <w:contextualSpacing w:val="0"/>
              <w:rPr>
                <w:ins w:id="4256" w:author="Arjan Kloosterboer" w:date="2017-08-14T18:39:00Z"/>
                <w:rFonts w:ascii="Calibri" w:hAnsi="Calibri" w:cs="Calibri"/>
                <w:color w:val="0F0F0F"/>
                <w:sz w:val="22"/>
                <w:szCs w:val="22"/>
                <w:lang w:eastAsia="en-US"/>
              </w:rPr>
            </w:pPr>
            <w:ins w:id="4257" w:author="Arjan Kloosterboer" w:date="2017-08-14T18:39:00Z">
              <w:r w:rsidRPr="00F70576">
                <w:rPr>
                  <w:rFonts w:ascii="Calibri" w:hAnsi="Calibri" w:cs="Calibri"/>
                  <w:color w:val="0F0F0F"/>
                  <w:sz w:val="22"/>
                  <w:szCs w:val="22"/>
                  <w:lang w:eastAsia="en-US"/>
                </w:rPr>
                <w:t xml:space="preserve">Omschrijving van het object, subject of gebeurtenis waarop, vanuit archiveringsoptiek, </w:t>
              </w:r>
              <w:r>
                <w:rPr>
                  <w:rFonts w:ascii="Calibri" w:hAnsi="Calibri" w:cs="Calibri"/>
                  <w:color w:val="0F0F0F"/>
                  <w:sz w:val="22"/>
                  <w:szCs w:val="22"/>
                  <w:lang w:eastAsia="en-US"/>
                </w:rPr>
                <w:t>de zaak</w:t>
              </w:r>
              <w:r w:rsidRPr="00F70576">
                <w:rPr>
                  <w:rFonts w:ascii="Calibri" w:hAnsi="Calibri" w:cs="Calibri"/>
                  <w:color w:val="0F0F0F"/>
                  <w:sz w:val="22"/>
                  <w:szCs w:val="22"/>
                  <w:lang w:eastAsia="en-US"/>
                </w:rPr>
                <w:t xml:space="preserve"> betrekking heeft</w:t>
              </w:r>
            </w:ins>
          </w:p>
        </w:tc>
        <w:tc>
          <w:tcPr>
            <w:tcW w:w="1080" w:type="dxa"/>
            <w:tcBorders>
              <w:top w:val="nil"/>
              <w:left w:val="nil"/>
              <w:bottom w:val="nil"/>
              <w:right w:val="nil"/>
            </w:tcBorders>
          </w:tcPr>
          <w:p w14:paraId="117D64F7" w14:textId="77777777" w:rsidR="004C29F3" w:rsidRPr="00304FA4" w:rsidRDefault="004C29F3" w:rsidP="007A1C43">
            <w:pPr>
              <w:widowControl w:val="0"/>
              <w:autoSpaceDE w:val="0"/>
              <w:autoSpaceDN w:val="0"/>
              <w:adjustRightInd w:val="0"/>
              <w:spacing w:line="240" w:lineRule="auto"/>
              <w:contextualSpacing w:val="0"/>
              <w:rPr>
                <w:ins w:id="4258" w:author="Arjan Kloosterboer" w:date="2017-08-14T18:39:00Z"/>
                <w:rFonts w:ascii="Calibri" w:hAnsi="Calibri" w:cs="Calibri"/>
                <w:color w:val="0F0F0F"/>
                <w:sz w:val="22"/>
                <w:szCs w:val="22"/>
                <w:lang w:eastAsia="en-US"/>
              </w:rPr>
            </w:pPr>
            <w:ins w:id="4259" w:author="Arjan Kloosterboer" w:date="2017-08-14T18:39:00Z">
              <w:r>
                <w:rPr>
                  <w:rFonts w:ascii="Calibri" w:hAnsi="Calibri" w:cs="Calibri"/>
                  <w:color w:val="0F0F0F"/>
                  <w:sz w:val="22"/>
                  <w:szCs w:val="22"/>
                  <w:lang w:eastAsia="en-US"/>
                </w:rPr>
                <w:t>AN200</w:t>
              </w:r>
            </w:ins>
          </w:p>
        </w:tc>
        <w:tc>
          <w:tcPr>
            <w:tcW w:w="810" w:type="dxa"/>
            <w:tcBorders>
              <w:top w:val="nil"/>
              <w:left w:val="nil"/>
              <w:bottom w:val="nil"/>
              <w:right w:val="nil"/>
            </w:tcBorders>
          </w:tcPr>
          <w:p w14:paraId="1296FFF8" w14:textId="77777777" w:rsidR="004C29F3" w:rsidRPr="00304FA4" w:rsidRDefault="004C29F3" w:rsidP="007A1C43">
            <w:pPr>
              <w:widowControl w:val="0"/>
              <w:autoSpaceDE w:val="0"/>
              <w:autoSpaceDN w:val="0"/>
              <w:adjustRightInd w:val="0"/>
              <w:spacing w:line="240" w:lineRule="auto"/>
              <w:contextualSpacing w:val="0"/>
              <w:rPr>
                <w:ins w:id="4260" w:author="Arjan Kloosterboer" w:date="2017-08-14T18:39:00Z"/>
                <w:rFonts w:ascii="Calibri" w:hAnsi="Calibri" w:cs="Calibri"/>
                <w:color w:val="0F0F0F"/>
                <w:sz w:val="22"/>
                <w:szCs w:val="22"/>
                <w:lang w:eastAsia="en-US"/>
              </w:rPr>
            </w:pPr>
            <w:ins w:id="4261" w:author="Arjan Kloosterboer" w:date="2017-08-14T18:39:00Z">
              <w:r>
                <w:rPr>
                  <w:rFonts w:ascii="Calibri" w:hAnsi="Calibri" w:cs="Calibri"/>
                  <w:color w:val="0F0F0F"/>
                  <w:sz w:val="22"/>
                  <w:szCs w:val="22"/>
                  <w:lang w:eastAsia="en-US"/>
                </w:rPr>
                <w:t>0 - 1</w:t>
              </w:r>
            </w:ins>
          </w:p>
        </w:tc>
      </w:tr>
      <w:tr w:rsidR="004C29F3" w:rsidRPr="00751C18" w14:paraId="07608B2F" w14:textId="77777777" w:rsidTr="007A1C43">
        <w:tc>
          <w:tcPr>
            <w:tcW w:w="450" w:type="dxa"/>
            <w:tcBorders>
              <w:top w:val="nil"/>
              <w:left w:val="nil"/>
              <w:bottom w:val="nil"/>
              <w:right w:val="nil"/>
            </w:tcBorders>
          </w:tcPr>
          <w:p w14:paraId="39FB6EE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62" w:name="BKM_1EFA2D76_E623_429e_BF3A_700E3E1611FD"/>
          </w:p>
        </w:tc>
        <w:tc>
          <w:tcPr>
            <w:tcW w:w="2790" w:type="dxa"/>
            <w:gridSpan w:val="2"/>
            <w:tcBorders>
              <w:top w:val="nil"/>
              <w:left w:val="nil"/>
              <w:bottom w:val="nil"/>
              <w:right w:val="nil"/>
            </w:tcBorders>
          </w:tcPr>
          <w:p w14:paraId="7DD9DD3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Resultaattoelichting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A08969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Een toelichting op wat het resultaat van de zaak inhoudt.</w:t>
            </w:r>
          </w:p>
        </w:tc>
        <w:tc>
          <w:tcPr>
            <w:tcW w:w="1080" w:type="dxa"/>
            <w:tcBorders>
              <w:top w:val="nil"/>
              <w:left w:val="nil"/>
              <w:bottom w:val="nil"/>
              <w:right w:val="nil"/>
            </w:tcBorders>
          </w:tcPr>
          <w:p w14:paraId="26870D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2611792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62"/>
      </w:tr>
      <w:tr w:rsidR="004C29F3" w:rsidRPr="00751C18" w14:paraId="610CAE81" w14:textId="77777777" w:rsidTr="007A1C43">
        <w:trPr>
          <w:ins w:id="4263" w:author="Arjan Kloosterboer" w:date="2017-08-14T18:39:00Z"/>
        </w:trPr>
        <w:tc>
          <w:tcPr>
            <w:tcW w:w="450" w:type="dxa"/>
            <w:tcBorders>
              <w:top w:val="nil"/>
              <w:left w:val="nil"/>
              <w:bottom w:val="nil"/>
              <w:right w:val="nil"/>
            </w:tcBorders>
          </w:tcPr>
          <w:p w14:paraId="1DC8334A" w14:textId="77777777" w:rsidR="004C29F3" w:rsidRPr="00751C18" w:rsidRDefault="004C29F3" w:rsidP="007A1C43">
            <w:pPr>
              <w:widowControl w:val="0"/>
              <w:autoSpaceDE w:val="0"/>
              <w:autoSpaceDN w:val="0"/>
              <w:adjustRightInd w:val="0"/>
              <w:spacing w:line="240" w:lineRule="auto"/>
              <w:contextualSpacing w:val="0"/>
              <w:rPr>
                <w:ins w:id="4264"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4644D9D" w14:textId="77777777" w:rsidR="004C29F3" w:rsidRPr="005E7F52" w:rsidRDefault="004C29F3" w:rsidP="007A1C43">
            <w:pPr>
              <w:widowControl w:val="0"/>
              <w:autoSpaceDE w:val="0"/>
              <w:autoSpaceDN w:val="0"/>
              <w:adjustRightInd w:val="0"/>
              <w:spacing w:line="240" w:lineRule="auto"/>
              <w:contextualSpacing w:val="0"/>
              <w:rPr>
                <w:ins w:id="4265" w:author="Arjan Kloosterboer" w:date="2017-08-14T18:39:00Z"/>
                <w:rFonts w:ascii="Calibri" w:hAnsi="Calibri" w:cs="Calibri"/>
                <w:color w:val="0F0F0F"/>
                <w:sz w:val="22"/>
                <w:szCs w:val="22"/>
                <w:lang w:eastAsia="en-US"/>
              </w:rPr>
            </w:pPr>
            <w:ins w:id="4266" w:author="Arjan Kloosterboer" w:date="2017-08-14T18:39:00Z">
              <w:r w:rsidRPr="005E7F52">
                <w:rPr>
                  <w:rFonts w:ascii="Calibri" w:hAnsi="Calibri" w:cs="Calibri"/>
                  <w:color w:val="0F0F0F"/>
                  <w:sz w:val="22"/>
                  <w:szCs w:val="22"/>
                  <w:lang w:eastAsia="en-US"/>
                </w:rPr>
                <w:t>Selectielijstklasse</w:t>
              </w:r>
            </w:ins>
          </w:p>
        </w:tc>
        <w:tc>
          <w:tcPr>
            <w:tcW w:w="4230" w:type="dxa"/>
            <w:tcBorders>
              <w:top w:val="nil"/>
              <w:left w:val="nil"/>
              <w:bottom w:val="nil"/>
              <w:right w:val="nil"/>
            </w:tcBorders>
          </w:tcPr>
          <w:p w14:paraId="37024E90" w14:textId="77777777" w:rsidR="004C29F3" w:rsidRPr="005E7F52" w:rsidRDefault="004C29F3" w:rsidP="007A1C43">
            <w:pPr>
              <w:widowControl w:val="0"/>
              <w:autoSpaceDE w:val="0"/>
              <w:autoSpaceDN w:val="0"/>
              <w:adjustRightInd w:val="0"/>
              <w:spacing w:line="240" w:lineRule="auto"/>
              <w:contextualSpacing w:val="0"/>
              <w:rPr>
                <w:ins w:id="4267" w:author="Arjan Kloosterboer" w:date="2017-08-14T18:39:00Z"/>
                <w:rFonts w:ascii="Calibri" w:hAnsi="Calibri" w:cs="Calibri"/>
                <w:color w:val="0F0F0F"/>
                <w:sz w:val="22"/>
                <w:szCs w:val="22"/>
                <w:lang w:eastAsia="en-US"/>
              </w:rPr>
            </w:pPr>
            <w:ins w:id="4268" w:author="Arjan Kloosterboer" w:date="2017-08-14T18:39:00Z">
              <w:r w:rsidRPr="005E7F52">
                <w:rPr>
                  <w:rFonts w:ascii="Calibri" w:hAnsi="Calibri" w:cs="Calibri"/>
                  <w:color w:val="0F0F0F"/>
                  <w:sz w:val="22"/>
                  <w:szCs w:val="22"/>
                  <w:lang w:eastAsia="en-US"/>
                </w:rPr>
                <w:t>De categorie in de Selectielijst Archiefbescheiden die, gezien het zaaktype, het resultaat en het procesobject van de zaak, bepalend is voor het archiefregime van de zaak.</w:t>
              </w:r>
            </w:ins>
          </w:p>
        </w:tc>
        <w:tc>
          <w:tcPr>
            <w:tcW w:w="1080" w:type="dxa"/>
            <w:tcBorders>
              <w:top w:val="nil"/>
              <w:left w:val="nil"/>
              <w:bottom w:val="nil"/>
              <w:right w:val="nil"/>
            </w:tcBorders>
          </w:tcPr>
          <w:p w14:paraId="6E8CAB93" w14:textId="77777777" w:rsidR="004C29F3" w:rsidRPr="005E7F52" w:rsidRDefault="004C29F3" w:rsidP="007A1C43">
            <w:pPr>
              <w:widowControl w:val="0"/>
              <w:autoSpaceDE w:val="0"/>
              <w:autoSpaceDN w:val="0"/>
              <w:adjustRightInd w:val="0"/>
              <w:spacing w:line="240" w:lineRule="auto"/>
              <w:contextualSpacing w:val="0"/>
              <w:rPr>
                <w:ins w:id="4269" w:author="Arjan Kloosterboer" w:date="2017-08-14T18:39:00Z"/>
                <w:rFonts w:ascii="Calibri" w:hAnsi="Calibri" w:cs="Calibri"/>
                <w:color w:val="0F0F0F"/>
                <w:sz w:val="22"/>
                <w:szCs w:val="22"/>
                <w:lang w:eastAsia="en-US"/>
              </w:rPr>
            </w:pPr>
            <w:ins w:id="4270" w:author="Arjan Kloosterboer" w:date="2017-08-14T18:39:00Z">
              <w:r w:rsidRPr="005E7F52">
                <w:rPr>
                  <w:rFonts w:ascii="Calibri" w:hAnsi="Calibri" w:cs="Calibri"/>
                  <w:color w:val="0F0F0F"/>
                  <w:sz w:val="22"/>
                  <w:szCs w:val="22"/>
                  <w:lang w:eastAsia="en-US"/>
                </w:rPr>
                <w:t>Groep</w:t>
              </w:r>
            </w:ins>
          </w:p>
        </w:tc>
        <w:tc>
          <w:tcPr>
            <w:tcW w:w="810" w:type="dxa"/>
            <w:tcBorders>
              <w:top w:val="nil"/>
              <w:left w:val="nil"/>
              <w:bottom w:val="nil"/>
              <w:right w:val="nil"/>
            </w:tcBorders>
          </w:tcPr>
          <w:p w14:paraId="259F0843" w14:textId="77777777" w:rsidR="004C29F3" w:rsidRPr="005E7F52" w:rsidRDefault="004C29F3" w:rsidP="007A1C43">
            <w:pPr>
              <w:widowControl w:val="0"/>
              <w:autoSpaceDE w:val="0"/>
              <w:autoSpaceDN w:val="0"/>
              <w:adjustRightInd w:val="0"/>
              <w:spacing w:line="240" w:lineRule="auto"/>
              <w:contextualSpacing w:val="0"/>
              <w:rPr>
                <w:ins w:id="4271" w:author="Arjan Kloosterboer" w:date="2017-08-14T18:39:00Z"/>
                <w:rFonts w:ascii="Calibri" w:hAnsi="Calibri" w:cs="Calibri"/>
                <w:color w:val="0F0F0F"/>
                <w:sz w:val="22"/>
                <w:szCs w:val="22"/>
                <w:lang w:eastAsia="en-US"/>
              </w:rPr>
            </w:pPr>
            <w:ins w:id="4272" w:author="Arjan Kloosterboer" w:date="2017-08-14T18:39:00Z">
              <w:r w:rsidRPr="005E7F52">
                <w:rPr>
                  <w:rFonts w:ascii="Calibri" w:hAnsi="Calibri" w:cs="Calibri"/>
                  <w:color w:val="0F0F0F"/>
                  <w:sz w:val="22"/>
                  <w:szCs w:val="22"/>
                  <w:lang w:eastAsia="en-US"/>
                </w:rPr>
                <w:t>0 - 1</w:t>
              </w:r>
            </w:ins>
          </w:p>
        </w:tc>
      </w:tr>
      <w:tr w:rsidR="004C29F3" w:rsidRPr="00751C18" w14:paraId="63C51B92" w14:textId="77777777" w:rsidTr="007A1C43">
        <w:trPr>
          <w:ins w:id="4273" w:author="Arjan Kloosterboer" w:date="2017-08-14T18:39:00Z"/>
        </w:trPr>
        <w:tc>
          <w:tcPr>
            <w:tcW w:w="450" w:type="dxa"/>
            <w:tcBorders>
              <w:top w:val="nil"/>
              <w:left w:val="nil"/>
              <w:bottom w:val="nil"/>
              <w:right w:val="nil"/>
            </w:tcBorders>
          </w:tcPr>
          <w:p w14:paraId="3E8F8599" w14:textId="77777777" w:rsidR="004C29F3" w:rsidRPr="00751C18" w:rsidRDefault="004C29F3" w:rsidP="007A1C43">
            <w:pPr>
              <w:widowControl w:val="0"/>
              <w:autoSpaceDE w:val="0"/>
              <w:autoSpaceDN w:val="0"/>
              <w:adjustRightInd w:val="0"/>
              <w:spacing w:line="240" w:lineRule="auto"/>
              <w:contextualSpacing w:val="0"/>
              <w:rPr>
                <w:ins w:id="4274"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305064A" w14:textId="7A553817" w:rsidR="004C29F3" w:rsidRPr="00751C18" w:rsidRDefault="004C29F3" w:rsidP="007A1C43">
            <w:pPr>
              <w:widowControl w:val="0"/>
              <w:autoSpaceDE w:val="0"/>
              <w:autoSpaceDN w:val="0"/>
              <w:adjustRightInd w:val="0"/>
              <w:spacing w:line="240" w:lineRule="auto"/>
              <w:contextualSpacing w:val="0"/>
              <w:rPr>
                <w:ins w:id="4275" w:author="Arjan Kloosterboer" w:date="2017-08-14T18:39:00Z"/>
                <w:rFonts w:ascii="Arial" w:hAnsi="Arial" w:cs="Arial"/>
                <w:szCs w:val="20"/>
                <w:lang w:val="en-AU" w:eastAsia="en-US"/>
              </w:rPr>
            </w:pPr>
            <w:ins w:id="4276" w:author="Arjan Kloosterboer" w:date="2017-08-14T18:39:00Z">
              <w:r>
                <w:rPr>
                  <w:rFonts w:ascii="Calibri" w:hAnsi="Calibri"/>
                  <w:color w:val="0F0F0F"/>
                  <w:sz w:val="22"/>
                </w:rPr>
                <w:t>- Selectielijst</w:t>
              </w:r>
            </w:ins>
            <w:ins w:id="4277" w:author="Arjan Kloosterboer" w:date="2017-09-19T18:55:00Z">
              <w:r w:rsidR="001E2703">
                <w:rPr>
                  <w:rFonts w:ascii="Calibri" w:hAnsi="Calibri"/>
                  <w:color w:val="0F0F0F"/>
                  <w:sz w:val="22"/>
                </w:rPr>
                <w:t>-omschrijving</w:t>
              </w:r>
            </w:ins>
          </w:p>
        </w:tc>
        <w:tc>
          <w:tcPr>
            <w:tcW w:w="4230" w:type="dxa"/>
            <w:tcBorders>
              <w:top w:val="nil"/>
              <w:left w:val="nil"/>
              <w:bottom w:val="nil"/>
              <w:right w:val="nil"/>
            </w:tcBorders>
          </w:tcPr>
          <w:p w14:paraId="12CF1835" w14:textId="0FEDCB02" w:rsidR="004C29F3" w:rsidRPr="005E7F52" w:rsidRDefault="001E2703" w:rsidP="007A1C43">
            <w:pPr>
              <w:widowControl w:val="0"/>
              <w:autoSpaceDE w:val="0"/>
              <w:autoSpaceDN w:val="0"/>
              <w:adjustRightInd w:val="0"/>
              <w:spacing w:line="240" w:lineRule="auto"/>
              <w:contextualSpacing w:val="0"/>
              <w:rPr>
                <w:ins w:id="4278" w:author="Arjan Kloosterboer" w:date="2017-08-14T18:39:00Z"/>
                <w:rFonts w:ascii="Arial" w:hAnsi="Arial" w:cs="Arial"/>
                <w:szCs w:val="20"/>
                <w:lang w:eastAsia="en-US"/>
              </w:rPr>
            </w:pPr>
            <w:ins w:id="4279" w:author="Arjan Kloosterboer" w:date="2017-09-19T18:56:00Z">
              <w:r w:rsidRPr="001E2703">
                <w:rPr>
                  <w:rFonts w:ascii="Calibri" w:hAnsi="Calibri"/>
                  <w:color w:val="000000"/>
                  <w:sz w:val="22"/>
                </w:rPr>
                <w:t>Benaming en versie-aanduiding van de selectielijst archiefbescheiden die geldend is voor (archivering van) de zaak.</w:t>
              </w:r>
            </w:ins>
            <w:ins w:id="4280" w:author="Arjan Kloosterboer" w:date="2017-08-14T18:39:00Z">
              <w:r w:rsidR="004C29F3">
                <w:rPr>
                  <w:rFonts w:ascii="Calibri" w:hAnsi="Calibri"/>
                  <w:color w:val="000000"/>
                  <w:sz w:val="22"/>
                </w:rPr>
                <w:t xml:space="preserve"> </w:t>
              </w:r>
            </w:ins>
          </w:p>
        </w:tc>
        <w:tc>
          <w:tcPr>
            <w:tcW w:w="1080" w:type="dxa"/>
            <w:tcBorders>
              <w:top w:val="nil"/>
              <w:left w:val="nil"/>
              <w:bottom w:val="nil"/>
              <w:right w:val="nil"/>
            </w:tcBorders>
          </w:tcPr>
          <w:p w14:paraId="2DE05C22" w14:textId="71B53BA1" w:rsidR="004C29F3" w:rsidRPr="00751C18" w:rsidRDefault="001E2703" w:rsidP="007A1C43">
            <w:pPr>
              <w:widowControl w:val="0"/>
              <w:autoSpaceDE w:val="0"/>
              <w:autoSpaceDN w:val="0"/>
              <w:adjustRightInd w:val="0"/>
              <w:spacing w:line="240" w:lineRule="auto"/>
              <w:contextualSpacing w:val="0"/>
              <w:rPr>
                <w:ins w:id="4281" w:author="Arjan Kloosterboer" w:date="2017-08-14T18:39:00Z"/>
                <w:rFonts w:ascii="Arial" w:hAnsi="Arial" w:cs="Arial"/>
                <w:szCs w:val="20"/>
                <w:lang w:val="en-AU" w:eastAsia="en-US"/>
              </w:rPr>
            </w:pPr>
            <w:ins w:id="4282" w:author="Arjan Kloosterboer" w:date="2017-08-14T18:39:00Z">
              <w:r>
                <w:rPr>
                  <w:rFonts w:ascii="Calibri" w:hAnsi="Calibri"/>
                  <w:color w:val="0F0F0F"/>
                  <w:sz w:val="22"/>
                </w:rPr>
                <w:t>AN8</w:t>
              </w:r>
              <w:r w:rsidR="004C29F3">
                <w:rPr>
                  <w:rFonts w:ascii="Calibri" w:hAnsi="Calibri"/>
                  <w:color w:val="0F0F0F"/>
                  <w:sz w:val="22"/>
                </w:rPr>
                <w:t>0</w:t>
              </w:r>
            </w:ins>
          </w:p>
        </w:tc>
        <w:tc>
          <w:tcPr>
            <w:tcW w:w="810" w:type="dxa"/>
            <w:tcBorders>
              <w:top w:val="nil"/>
              <w:left w:val="nil"/>
              <w:bottom w:val="nil"/>
              <w:right w:val="nil"/>
            </w:tcBorders>
          </w:tcPr>
          <w:p w14:paraId="133B44A5" w14:textId="77777777" w:rsidR="004C29F3" w:rsidRPr="00751C18" w:rsidRDefault="004C29F3" w:rsidP="007A1C43">
            <w:pPr>
              <w:widowControl w:val="0"/>
              <w:autoSpaceDE w:val="0"/>
              <w:autoSpaceDN w:val="0"/>
              <w:adjustRightInd w:val="0"/>
              <w:spacing w:line="240" w:lineRule="auto"/>
              <w:contextualSpacing w:val="0"/>
              <w:rPr>
                <w:ins w:id="4283" w:author="Arjan Kloosterboer" w:date="2017-08-14T18:39:00Z"/>
                <w:rFonts w:ascii="Arial" w:hAnsi="Arial" w:cs="Arial"/>
                <w:szCs w:val="20"/>
                <w:lang w:val="en-AU" w:eastAsia="en-US"/>
              </w:rPr>
            </w:pPr>
            <w:ins w:id="4284" w:author="Arjan Kloosterboer" w:date="2017-08-14T18:39:00Z">
              <w:r>
                <w:rPr>
                  <w:rFonts w:ascii="Calibri" w:hAnsi="Calibri"/>
                  <w:color w:val="0F0F0F"/>
                  <w:sz w:val="22"/>
                </w:rPr>
                <w:t>1 - 1</w:t>
              </w:r>
            </w:ins>
          </w:p>
        </w:tc>
      </w:tr>
      <w:tr w:rsidR="004C29F3" w:rsidRPr="00751C18" w14:paraId="357EAFA6" w14:textId="77777777" w:rsidTr="007A1C43">
        <w:trPr>
          <w:ins w:id="4285" w:author="Arjan Kloosterboer" w:date="2017-08-14T18:39:00Z"/>
        </w:trPr>
        <w:tc>
          <w:tcPr>
            <w:tcW w:w="450" w:type="dxa"/>
            <w:tcBorders>
              <w:top w:val="nil"/>
              <w:left w:val="nil"/>
              <w:bottom w:val="nil"/>
              <w:right w:val="nil"/>
            </w:tcBorders>
          </w:tcPr>
          <w:p w14:paraId="1BBFA1A2" w14:textId="77777777" w:rsidR="004C29F3" w:rsidRPr="00751C18" w:rsidRDefault="004C29F3" w:rsidP="007A1C43">
            <w:pPr>
              <w:widowControl w:val="0"/>
              <w:autoSpaceDE w:val="0"/>
              <w:autoSpaceDN w:val="0"/>
              <w:adjustRightInd w:val="0"/>
              <w:spacing w:line="240" w:lineRule="auto"/>
              <w:contextualSpacing w:val="0"/>
              <w:rPr>
                <w:ins w:id="4286"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1A8856A" w14:textId="77777777" w:rsidR="004C29F3" w:rsidRPr="00751C18" w:rsidRDefault="004C29F3" w:rsidP="007A1C43">
            <w:pPr>
              <w:widowControl w:val="0"/>
              <w:autoSpaceDE w:val="0"/>
              <w:autoSpaceDN w:val="0"/>
              <w:adjustRightInd w:val="0"/>
              <w:spacing w:line="240" w:lineRule="auto"/>
              <w:contextualSpacing w:val="0"/>
              <w:rPr>
                <w:ins w:id="4287" w:author="Arjan Kloosterboer" w:date="2017-08-14T18:39:00Z"/>
                <w:rFonts w:ascii="Arial" w:hAnsi="Arial" w:cs="Arial"/>
                <w:szCs w:val="20"/>
                <w:lang w:val="en-AU" w:eastAsia="en-US"/>
              </w:rPr>
            </w:pPr>
            <w:ins w:id="4288" w:author="Arjan Kloosterboer" w:date="2017-08-14T18:39:00Z">
              <w:r>
                <w:rPr>
                  <w:rFonts w:ascii="Calibri" w:hAnsi="Calibri"/>
                  <w:color w:val="0F0F0F"/>
                  <w:sz w:val="22"/>
                </w:rPr>
                <w:t>- Nummer klasse</w:t>
              </w:r>
            </w:ins>
          </w:p>
        </w:tc>
        <w:tc>
          <w:tcPr>
            <w:tcW w:w="4230" w:type="dxa"/>
            <w:tcBorders>
              <w:top w:val="nil"/>
              <w:left w:val="nil"/>
              <w:bottom w:val="nil"/>
              <w:right w:val="nil"/>
            </w:tcBorders>
          </w:tcPr>
          <w:p w14:paraId="59130ADF" w14:textId="77777777" w:rsidR="004C29F3" w:rsidRPr="005E7F52" w:rsidRDefault="004C29F3" w:rsidP="007A1C43">
            <w:pPr>
              <w:widowControl w:val="0"/>
              <w:autoSpaceDE w:val="0"/>
              <w:autoSpaceDN w:val="0"/>
              <w:adjustRightInd w:val="0"/>
              <w:spacing w:line="240" w:lineRule="auto"/>
              <w:contextualSpacing w:val="0"/>
              <w:rPr>
                <w:ins w:id="4289" w:author="Arjan Kloosterboer" w:date="2017-08-14T18:39:00Z"/>
                <w:rFonts w:ascii="Arial" w:hAnsi="Arial" w:cs="Arial"/>
                <w:szCs w:val="20"/>
                <w:lang w:eastAsia="en-US"/>
              </w:rPr>
            </w:pPr>
            <w:ins w:id="4290" w:author="Arjan Kloosterboer" w:date="2017-08-14T18:39:00Z">
              <w:r>
                <w:rPr>
                  <w:rFonts w:ascii="Calibri" w:hAnsi="Calibri"/>
                  <w:color w:val="000000"/>
                  <w:sz w:val="22"/>
                </w:rPr>
                <w:t>De aanduiding van een unieke vermelding van waarderingskenmerken in de Selectielijst Archiefbescheiden.</w:t>
              </w:r>
            </w:ins>
          </w:p>
        </w:tc>
        <w:tc>
          <w:tcPr>
            <w:tcW w:w="1080" w:type="dxa"/>
            <w:tcBorders>
              <w:top w:val="nil"/>
              <w:left w:val="nil"/>
              <w:bottom w:val="nil"/>
              <w:right w:val="nil"/>
            </w:tcBorders>
          </w:tcPr>
          <w:p w14:paraId="4A950545" w14:textId="77777777" w:rsidR="004C29F3" w:rsidRPr="00751C18" w:rsidRDefault="004C29F3" w:rsidP="007A1C43">
            <w:pPr>
              <w:widowControl w:val="0"/>
              <w:autoSpaceDE w:val="0"/>
              <w:autoSpaceDN w:val="0"/>
              <w:adjustRightInd w:val="0"/>
              <w:spacing w:line="240" w:lineRule="auto"/>
              <w:contextualSpacing w:val="0"/>
              <w:rPr>
                <w:ins w:id="4291" w:author="Arjan Kloosterboer" w:date="2017-08-14T18:39:00Z"/>
                <w:rFonts w:ascii="Arial" w:hAnsi="Arial" w:cs="Arial"/>
                <w:szCs w:val="20"/>
                <w:lang w:val="en-AU" w:eastAsia="en-US"/>
              </w:rPr>
            </w:pPr>
            <w:ins w:id="4292" w:author="Arjan Kloosterboer" w:date="2017-08-14T18:39:00Z">
              <w:r>
                <w:rPr>
                  <w:rFonts w:ascii="Calibri" w:hAnsi="Calibri"/>
                  <w:color w:val="0F0F0F"/>
                  <w:sz w:val="22"/>
                </w:rPr>
                <w:t>AN20</w:t>
              </w:r>
            </w:ins>
          </w:p>
        </w:tc>
        <w:tc>
          <w:tcPr>
            <w:tcW w:w="810" w:type="dxa"/>
            <w:tcBorders>
              <w:top w:val="nil"/>
              <w:left w:val="nil"/>
              <w:bottom w:val="nil"/>
              <w:right w:val="nil"/>
            </w:tcBorders>
          </w:tcPr>
          <w:p w14:paraId="51F8165C" w14:textId="77777777" w:rsidR="004C29F3" w:rsidRPr="00751C18" w:rsidRDefault="004C29F3" w:rsidP="007A1C43">
            <w:pPr>
              <w:widowControl w:val="0"/>
              <w:autoSpaceDE w:val="0"/>
              <w:autoSpaceDN w:val="0"/>
              <w:adjustRightInd w:val="0"/>
              <w:spacing w:line="240" w:lineRule="auto"/>
              <w:contextualSpacing w:val="0"/>
              <w:rPr>
                <w:ins w:id="4293" w:author="Arjan Kloosterboer" w:date="2017-08-14T18:39:00Z"/>
                <w:rFonts w:ascii="Arial" w:hAnsi="Arial" w:cs="Arial"/>
                <w:szCs w:val="20"/>
                <w:lang w:val="en-AU" w:eastAsia="en-US"/>
              </w:rPr>
            </w:pPr>
            <w:ins w:id="4294" w:author="Arjan Kloosterboer" w:date="2017-08-14T18:39:00Z">
              <w:r>
                <w:rPr>
                  <w:rFonts w:ascii="Calibri" w:hAnsi="Calibri"/>
                  <w:color w:val="0F0F0F"/>
                  <w:sz w:val="22"/>
                </w:rPr>
                <w:t>1 - 1</w:t>
              </w:r>
            </w:ins>
          </w:p>
        </w:tc>
      </w:tr>
      <w:tr w:rsidR="004C29F3" w:rsidRPr="00751C18" w14:paraId="43965572" w14:textId="77777777" w:rsidTr="007A1C43">
        <w:tc>
          <w:tcPr>
            <w:tcW w:w="450" w:type="dxa"/>
            <w:tcBorders>
              <w:top w:val="nil"/>
              <w:left w:val="nil"/>
              <w:bottom w:val="nil"/>
              <w:right w:val="nil"/>
            </w:tcBorders>
          </w:tcPr>
          <w:p w14:paraId="5825402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95" w:name="BKM_7CD86512_436C_4d63_9BC0_2724FAE4CA2F"/>
          </w:p>
        </w:tc>
        <w:tc>
          <w:tcPr>
            <w:tcW w:w="2790" w:type="dxa"/>
            <w:gridSpan w:val="2"/>
            <w:tcBorders>
              <w:top w:val="nil"/>
              <w:left w:val="nil"/>
              <w:bottom w:val="nil"/>
              <w:right w:val="nil"/>
            </w:tcBorders>
          </w:tcPr>
          <w:p w14:paraId="281C0C7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Archiefnominatie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717E0D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Aanduiding of het zaakdossier blijvend bewaard of na een bepaalde termijn vernietigd moet worden.</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A19723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AN16</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4D40A21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95"/>
      </w:tr>
      <w:tr w:rsidR="004C29F3" w:rsidRPr="00751C18" w14:paraId="50118503" w14:textId="77777777" w:rsidTr="007A1C43">
        <w:tc>
          <w:tcPr>
            <w:tcW w:w="450" w:type="dxa"/>
            <w:tcBorders>
              <w:top w:val="nil"/>
              <w:left w:val="nil"/>
              <w:bottom w:val="nil"/>
              <w:right w:val="nil"/>
            </w:tcBorders>
          </w:tcPr>
          <w:p w14:paraId="7958C62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96" w:name="BKM_83118799_13A0_4b9a_A0D0_F2149EC56621"/>
          </w:p>
        </w:tc>
        <w:tc>
          <w:tcPr>
            <w:tcW w:w="2790" w:type="dxa"/>
            <w:gridSpan w:val="2"/>
            <w:tcBorders>
              <w:top w:val="nil"/>
              <w:left w:val="nil"/>
              <w:bottom w:val="nil"/>
              <w:right w:val="nil"/>
            </w:tcBorders>
          </w:tcPr>
          <w:p w14:paraId="5DB610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2CAD35B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fase waarin het zaakdossier zich qua archivering bevindt</w: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0BF3A95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DB551D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96"/>
      </w:tr>
      <w:tr w:rsidR="004C29F3" w:rsidRPr="00751C18" w14:paraId="603E4447" w14:textId="77777777" w:rsidTr="007A1C43">
        <w:tc>
          <w:tcPr>
            <w:tcW w:w="450" w:type="dxa"/>
            <w:tcBorders>
              <w:top w:val="nil"/>
              <w:left w:val="nil"/>
              <w:bottom w:val="nil"/>
              <w:right w:val="nil"/>
            </w:tcBorders>
          </w:tcPr>
          <w:p w14:paraId="4B28B11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97" w:name="BKM_95D1CF5F_7994_46f6_84FF_0EC1C5E55606"/>
          </w:p>
        </w:tc>
        <w:tc>
          <w:tcPr>
            <w:tcW w:w="2790" w:type="dxa"/>
            <w:gridSpan w:val="2"/>
            <w:tcBorders>
              <w:top w:val="nil"/>
              <w:left w:val="nil"/>
              <w:bottom w:val="nil"/>
              <w:right w:val="nil"/>
            </w:tcBorders>
          </w:tcPr>
          <w:p w14:paraId="731F640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Archiefactiedatum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64D26C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00000"/>
                <w:sz w:val="22"/>
                <w:szCs w:val="22"/>
                <w:lang w:eastAsia="en-US"/>
              </w:rPr>
              <w:t>De datum waarop het gearchiveerde zaakdossier  vernietigd moet worden dan wel overgebracht moet worden naar een archiefbewaarplaats.</w:t>
            </w:r>
          </w:p>
        </w:tc>
        <w:tc>
          <w:tcPr>
            <w:tcW w:w="1080" w:type="dxa"/>
            <w:tcBorders>
              <w:top w:val="nil"/>
              <w:left w:val="nil"/>
              <w:bottom w:val="nil"/>
              <w:right w:val="nil"/>
            </w:tcBorders>
          </w:tcPr>
          <w:p w14:paraId="28D4753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9A23E5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297"/>
      </w:tr>
      <w:tr w:rsidR="004C29F3" w:rsidRPr="00751C18" w14:paraId="3803EAAD" w14:textId="77777777" w:rsidTr="007A1C43">
        <w:trPr>
          <w:ins w:id="4298" w:author="Arjan Kloosterboer" w:date="2017-08-14T18:39:00Z"/>
        </w:trPr>
        <w:tc>
          <w:tcPr>
            <w:tcW w:w="450" w:type="dxa"/>
            <w:tcBorders>
              <w:top w:val="nil"/>
              <w:left w:val="nil"/>
              <w:bottom w:val="nil"/>
              <w:right w:val="nil"/>
            </w:tcBorders>
          </w:tcPr>
          <w:p w14:paraId="4FCE4C4E" w14:textId="77777777" w:rsidR="004C29F3" w:rsidRPr="00751C18" w:rsidRDefault="004C29F3" w:rsidP="007A1C43">
            <w:pPr>
              <w:widowControl w:val="0"/>
              <w:autoSpaceDE w:val="0"/>
              <w:autoSpaceDN w:val="0"/>
              <w:adjustRightInd w:val="0"/>
              <w:spacing w:line="240" w:lineRule="auto"/>
              <w:contextualSpacing w:val="0"/>
              <w:rPr>
                <w:ins w:id="429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3852377C" w14:textId="77777777" w:rsidR="004C29F3" w:rsidRPr="00304FA4" w:rsidRDefault="004C29F3" w:rsidP="007A1C43">
            <w:pPr>
              <w:widowControl w:val="0"/>
              <w:autoSpaceDE w:val="0"/>
              <w:autoSpaceDN w:val="0"/>
              <w:adjustRightInd w:val="0"/>
              <w:spacing w:line="240" w:lineRule="auto"/>
              <w:contextualSpacing w:val="0"/>
              <w:rPr>
                <w:ins w:id="4300" w:author="Arjan Kloosterboer" w:date="2017-08-14T18:39:00Z"/>
                <w:rFonts w:ascii="Calibri" w:hAnsi="Calibri" w:cs="Calibri"/>
                <w:color w:val="0F0F0F"/>
                <w:sz w:val="22"/>
                <w:szCs w:val="22"/>
                <w:lang w:eastAsia="en-US"/>
              </w:rPr>
            </w:pPr>
            <w:ins w:id="4301" w:author="Arjan Kloosterboer" w:date="2017-08-14T18:39:00Z">
              <w:r w:rsidRPr="00304FA4">
                <w:rPr>
                  <w:rFonts w:ascii="Calibri" w:hAnsi="Calibri" w:cs="Calibri"/>
                  <w:color w:val="0F0F0F"/>
                  <w:sz w:val="22"/>
                  <w:szCs w:val="22"/>
                  <w:lang w:eastAsia="en-US"/>
                </w:rPr>
                <w:t>Procesobject</w:t>
              </w:r>
            </w:ins>
          </w:p>
        </w:tc>
        <w:tc>
          <w:tcPr>
            <w:tcW w:w="4230" w:type="dxa"/>
            <w:tcBorders>
              <w:top w:val="nil"/>
              <w:left w:val="nil"/>
              <w:bottom w:val="nil"/>
              <w:right w:val="nil"/>
            </w:tcBorders>
          </w:tcPr>
          <w:p w14:paraId="45276025" w14:textId="77777777" w:rsidR="004C29F3" w:rsidRPr="00304FA4" w:rsidRDefault="004C29F3" w:rsidP="007A1C43">
            <w:pPr>
              <w:widowControl w:val="0"/>
              <w:autoSpaceDE w:val="0"/>
              <w:autoSpaceDN w:val="0"/>
              <w:adjustRightInd w:val="0"/>
              <w:spacing w:line="240" w:lineRule="auto"/>
              <w:contextualSpacing w:val="0"/>
              <w:rPr>
                <w:ins w:id="4302" w:author="Arjan Kloosterboer" w:date="2017-08-14T18:39:00Z"/>
                <w:rFonts w:ascii="Calibri" w:hAnsi="Calibri" w:cs="Calibri"/>
                <w:color w:val="0F0F0F"/>
                <w:sz w:val="22"/>
                <w:szCs w:val="22"/>
                <w:lang w:eastAsia="en-US"/>
              </w:rPr>
            </w:pPr>
            <w:ins w:id="4303" w:author="Arjan Kloosterboer" w:date="2017-08-14T18:39:00Z">
              <w:r>
                <w:rPr>
                  <w:rFonts w:ascii="Calibri" w:hAnsi="Calibri" w:cs="Calibri"/>
                  <w:color w:val="0F0F0F"/>
                  <w:sz w:val="22"/>
                  <w:szCs w:val="22"/>
                  <w:lang w:eastAsia="en-US"/>
                </w:rPr>
                <w:t xml:space="preserve">Specificatie van de attribuutsoort van </w:t>
              </w:r>
              <w:r w:rsidRPr="00F70576">
                <w:rPr>
                  <w:rFonts w:ascii="Calibri" w:hAnsi="Calibri" w:cs="Calibri"/>
                  <w:color w:val="0F0F0F"/>
                  <w:sz w:val="22"/>
                  <w:szCs w:val="22"/>
                  <w:lang w:eastAsia="en-US"/>
                </w:rPr>
                <w:t xml:space="preserve">het object, subject of gebeurtenis waarop, vanuit archiveringsoptiek, </w:t>
              </w:r>
              <w:r>
                <w:rPr>
                  <w:rFonts w:ascii="Calibri" w:hAnsi="Calibri" w:cs="Calibri"/>
                  <w:color w:val="0F0F0F"/>
                  <w:sz w:val="22"/>
                  <w:szCs w:val="22"/>
                  <w:lang w:eastAsia="en-US"/>
                </w:rPr>
                <w:t>de zaak</w:t>
              </w:r>
              <w:r w:rsidRPr="00F70576">
                <w:rPr>
                  <w:rFonts w:ascii="Calibri" w:hAnsi="Calibri" w:cs="Calibri"/>
                  <w:color w:val="0F0F0F"/>
                  <w:sz w:val="22"/>
                  <w:szCs w:val="22"/>
                  <w:lang w:eastAsia="en-US"/>
                </w:rPr>
                <w:t xml:space="preserve"> betrekking heeft</w:t>
              </w:r>
              <w:r>
                <w:rPr>
                  <w:rFonts w:ascii="Calibri" w:hAnsi="Calibri" w:cs="Calibri"/>
                  <w:color w:val="0F0F0F"/>
                  <w:sz w:val="22"/>
                  <w:szCs w:val="22"/>
                  <w:lang w:eastAsia="en-US"/>
                </w:rPr>
                <w:t xml:space="preserve"> en </w:t>
              </w:r>
              <w:r w:rsidRPr="0079521D">
                <w:rPr>
                  <w:rFonts w:ascii="Calibri" w:hAnsi="Calibri" w:cs="Calibri"/>
                  <w:color w:val="0F0F0F"/>
                  <w:sz w:val="22"/>
                  <w:szCs w:val="22"/>
                  <w:lang w:eastAsia="en-US"/>
                </w:rPr>
                <w:t>dat bepalend is voor de sta</w:t>
              </w:r>
              <w:r>
                <w:rPr>
                  <w:rFonts w:ascii="Calibri" w:hAnsi="Calibri" w:cs="Calibri"/>
                  <w:color w:val="0F0F0F"/>
                  <w:sz w:val="22"/>
                  <w:szCs w:val="22"/>
                  <w:lang w:eastAsia="en-US"/>
                </w:rPr>
                <w:t>r</w:t>
              </w:r>
              <w:r w:rsidRPr="0079521D">
                <w:rPr>
                  <w:rFonts w:ascii="Calibri" w:hAnsi="Calibri" w:cs="Calibri"/>
                  <w:color w:val="0F0F0F"/>
                  <w:sz w:val="22"/>
                  <w:szCs w:val="22"/>
                  <w:lang w:eastAsia="en-US"/>
                </w:rPr>
                <w:t>t van de archiefactietermijn</w:t>
              </w:r>
              <w:r>
                <w:rPr>
                  <w:rFonts w:ascii="Calibri" w:hAnsi="Calibri" w:cs="Calibri"/>
                  <w:color w:val="0F0F0F"/>
                  <w:sz w:val="22"/>
                  <w:szCs w:val="22"/>
                  <w:lang w:eastAsia="en-US"/>
                </w:rPr>
                <w:t>.</w:t>
              </w:r>
            </w:ins>
          </w:p>
        </w:tc>
        <w:tc>
          <w:tcPr>
            <w:tcW w:w="1080" w:type="dxa"/>
            <w:tcBorders>
              <w:top w:val="nil"/>
              <w:left w:val="nil"/>
              <w:bottom w:val="nil"/>
              <w:right w:val="nil"/>
            </w:tcBorders>
          </w:tcPr>
          <w:p w14:paraId="12A04BF4" w14:textId="77777777" w:rsidR="004C29F3" w:rsidRPr="00304FA4" w:rsidRDefault="004C29F3" w:rsidP="007A1C43">
            <w:pPr>
              <w:widowControl w:val="0"/>
              <w:autoSpaceDE w:val="0"/>
              <w:autoSpaceDN w:val="0"/>
              <w:adjustRightInd w:val="0"/>
              <w:spacing w:line="240" w:lineRule="auto"/>
              <w:contextualSpacing w:val="0"/>
              <w:rPr>
                <w:ins w:id="4304" w:author="Arjan Kloosterboer" w:date="2017-08-14T18:39:00Z"/>
                <w:rFonts w:ascii="Calibri" w:hAnsi="Calibri" w:cs="Calibri"/>
                <w:color w:val="0F0F0F"/>
                <w:sz w:val="22"/>
                <w:szCs w:val="22"/>
                <w:lang w:eastAsia="en-US"/>
              </w:rPr>
            </w:pPr>
            <w:ins w:id="4305" w:author="Arjan Kloosterboer" w:date="2017-08-14T18:39:00Z">
              <w:r>
                <w:rPr>
                  <w:rFonts w:ascii="Calibri" w:hAnsi="Calibri" w:cs="Calibri"/>
                  <w:color w:val="0F0F0F"/>
                  <w:sz w:val="22"/>
                  <w:szCs w:val="22"/>
                  <w:lang w:eastAsia="en-US"/>
                </w:rPr>
                <w:t>groep</w:t>
              </w:r>
            </w:ins>
          </w:p>
        </w:tc>
        <w:tc>
          <w:tcPr>
            <w:tcW w:w="810" w:type="dxa"/>
            <w:tcBorders>
              <w:top w:val="nil"/>
              <w:left w:val="nil"/>
              <w:bottom w:val="nil"/>
              <w:right w:val="nil"/>
            </w:tcBorders>
          </w:tcPr>
          <w:p w14:paraId="2A8E8152" w14:textId="77777777" w:rsidR="004C29F3" w:rsidRPr="00304FA4" w:rsidRDefault="004C29F3" w:rsidP="007A1C43">
            <w:pPr>
              <w:widowControl w:val="0"/>
              <w:autoSpaceDE w:val="0"/>
              <w:autoSpaceDN w:val="0"/>
              <w:adjustRightInd w:val="0"/>
              <w:spacing w:line="240" w:lineRule="auto"/>
              <w:contextualSpacing w:val="0"/>
              <w:rPr>
                <w:ins w:id="4306" w:author="Arjan Kloosterboer" w:date="2017-08-14T18:39:00Z"/>
                <w:rFonts w:ascii="Calibri" w:hAnsi="Calibri" w:cs="Calibri"/>
                <w:color w:val="0F0F0F"/>
                <w:sz w:val="22"/>
                <w:szCs w:val="22"/>
                <w:lang w:eastAsia="en-US"/>
              </w:rPr>
            </w:pPr>
            <w:ins w:id="4307" w:author="Arjan Kloosterboer" w:date="2017-08-14T18:39:00Z">
              <w:r>
                <w:rPr>
                  <w:rFonts w:ascii="Calibri" w:hAnsi="Calibri" w:cs="Calibri"/>
                  <w:color w:val="0F0F0F"/>
                  <w:sz w:val="22"/>
                  <w:szCs w:val="22"/>
                  <w:lang w:eastAsia="en-US"/>
                </w:rPr>
                <w:t>0 - 1</w:t>
              </w:r>
            </w:ins>
          </w:p>
        </w:tc>
      </w:tr>
      <w:tr w:rsidR="004C29F3" w:rsidRPr="00751C18" w14:paraId="259EFAB7" w14:textId="77777777" w:rsidTr="007A1C43">
        <w:trPr>
          <w:ins w:id="4308" w:author="Arjan Kloosterboer" w:date="2017-08-14T18:39:00Z"/>
        </w:trPr>
        <w:tc>
          <w:tcPr>
            <w:tcW w:w="450" w:type="dxa"/>
            <w:tcBorders>
              <w:top w:val="nil"/>
              <w:left w:val="nil"/>
              <w:bottom w:val="nil"/>
              <w:right w:val="nil"/>
            </w:tcBorders>
          </w:tcPr>
          <w:p w14:paraId="094EB80E" w14:textId="77777777" w:rsidR="004C29F3" w:rsidRPr="00751C18" w:rsidRDefault="004C29F3" w:rsidP="007A1C43">
            <w:pPr>
              <w:widowControl w:val="0"/>
              <w:autoSpaceDE w:val="0"/>
              <w:autoSpaceDN w:val="0"/>
              <w:adjustRightInd w:val="0"/>
              <w:spacing w:line="240" w:lineRule="auto"/>
              <w:contextualSpacing w:val="0"/>
              <w:rPr>
                <w:ins w:id="430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2BF7B652" w14:textId="77777777" w:rsidR="004C29F3" w:rsidRPr="00304FA4" w:rsidRDefault="004C29F3" w:rsidP="007A1C43">
            <w:pPr>
              <w:widowControl w:val="0"/>
              <w:autoSpaceDE w:val="0"/>
              <w:autoSpaceDN w:val="0"/>
              <w:adjustRightInd w:val="0"/>
              <w:spacing w:line="240" w:lineRule="auto"/>
              <w:contextualSpacing w:val="0"/>
              <w:rPr>
                <w:ins w:id="4310" w:author="Arjan Kloosterboer" w:date="2017-08-14T18:39:00Z"/>
                <w:rFonts w:ascii="Calibri" w:hAnsi="Calibri" w:cs="Calibri"/>
                <w:color w:val="0F0F0F"/>
                <w:sz w:val="22"/>
                <w:szCs w:val="22"/>
                <w:lang w:eastAsia="en-US"/>
              </w:rPr>
            </w:pPr>
            <w:ins w:id="4311" w:author="Arjan Kloosterboer" w:date="2017-08-14T18:39:00Z">
              <w:r w:rsidRPr="00304FA4">
                <w:rPr>
                  <w:rFonts w:ascii="Calibri" w:hAnsi="Calibri" w:cs="Calibri"/>
                  <w:color w:val="0F0F0F"/>
                  <w:sz w:val="22"/>
                  <w:szCs w:val="22"/>
                  <w:lang w:eastAsia="en-US"/>
                </w:rPr>
                <w:t>- Registratie</w:t>
              </w:r>
            </w:ins>
          </w:p>
        </w:tc>
        <w:tc>
          <w:tcPr>
            <w:tcW w:w="4230" w:type="dxa"/>
            <w:tcBorders>
              <w:top w:val="nil"/>
              <w:left w:val="nil"/>
              <w:bottom w:val="nil"/>
              <w:right w:val="nil"/>
            </w:tcBorders>
          </w:tcPr>
          <w:p w14:paraId="591A3B55" w14:textId="77777777" w:rsidR="004C29F3" w:rsidRPr="00304FA4" w:rsidRDefault="004C29F3" w:rsidP="007A1C43">
            <w:pPr>
              <w:widowControl w:val="0"/>
              <w:autoSpaceDE w:val="0"/>
              <w:autoSpaceDN w:val="0"/>
              <w:adjustRightInd w:val="0"/>
              <w:spacing w:line="240" w:lineRule="auto"/>
              <w:contextualSpacing w:val="0"/>
              <w:rPr>
                <w:ins w:id="4312" w:author="Arjan Kloosterboer" w:date="2017-08-14T18:39:00Z"/>
                <w:rFonts w:ascii="Calibri" w:hAnsi="Calibri" w:cs="Calibri"/>
                <w:color w:val="0F0F0F"/>
                <w:sz w:val="22"/>
                <w:szCs w:val="22"/>
                <w:lang w:eastAsia="en-US"/>
              </w:rPr>
            </w:pPr>
            <w:ins w:id="4313" w:author="Arjan Kloosterboer" w:date="2017-08-14T18:39:00Z">
              <w:r>
                <w:rPr>
                  <w:rFonts w:ascii="Calibri" w:hAnsi="Calibri" w:cs="Calibri"/>
                  <w:color w:val="0F0F0F"/>
                  <w:sz w:val="22"/>
                  <w:szCs w:val="22"/>
                  <w:lang w:eastAsia="en-US"/>
                </w:rPr>
                <w:t>De naam van de registratie waarvan het procesobject deel uit maakt.</w:t>
              </w:r>
            </w:ins>
          </w:p>
        </w:tc>
        <w:tc>
          <w:tcPr>
            <w:tcW w:w="1080" w:type="dxa"/>
            <w:tcBorders>
              <w:top w:val="nil"/>
              <w:left w:val="nil"/>
              <w:bottom w:val="nil"/>
              <w:right w:val="nil"/>
            </w:tcBorders>
          </w:tcPr>
          <w:p w14:paraId="5E631A06" w14:textId="77777777" w:rsidR="004C29F3" w:rsidRPr="00304FA4" w:rsidRDefault="004C29F3" w:rsidP="007A1C43">
            <w:pPr>
              <w:widowControl w:val="0"/>
              <w:autoSpaceDE w:val="0"/>
              <w:autoSpaceDN w:val="0"/>
              <w:adjustRightInd w:val="0"/>
              <w:spacing w:line="240" w:lineRule="auto"/>
              <w:contextualSpacing w:val="0"/>
              <w:rPr>
                <w:ins w:id="4314" w:author="Arjan Kloosterboer" w:date="2017-08-14T18:39:00Z"/>
                <w:rFonts w:ascii="Calibri" w:hAnsi="Calibri" w:cs="Calibri"/>
                <w:color w:val="0F0F0F"/>
                <w:sz w:val="22"/>
                <w:szCs w:val="22"/>
                <w:lang w:eastAsia="en-US"/>
              </w:rPr>
            </w:pPr>
            <w:ins w:id="4315" w:author="Arjan Kloosterboer" w:date="2017-08-14T18:39:00Z">
              <w:r>
                <w:rPr>
                  <w:rFonts w:ascii="Calibri" w:hAnsi="Calibri" w:cs="Calibri"/>
                  <w:color w:val="0F0F0F"/>
                  <w:sz w:val="22"/>
                  <w:szCs w:val="22"/>
                  <w:lang w:eastAsia="en-US"/>
                </w:rPr>
                <w:t>AN80</w:t>
              </w:r>
            </w:ins>
          </w:p>
        </w:tc>
        <w:tc>
          <w:tcPr>
            <w:tcW w:w="810" w:type="dxa"/>
            <w:tcBorders>
              <w:top w:val="nil"/>
              <w:left w:val="nil"/>
              <w:bottom w:val="nil"/>
              <w:right w:val="nil"/>
            </w:tcBorders>
          </w:tcPr>
          <w:p w14:paraId="1AEA3279" w14:textId="77777777" w:rsidR="004C29F3" w:rsidRPr="00304FA4" w:rsidRDefault="004C29F3" w:rsidP="007A1C43">
            <w:pPr>
              <w:widowControl w:val="0"/>
              <w:autoSpaceDE w:val="0"/>
              <w:autoSpaceDN w:val="0"/>
              <w:adjustRightInd w:val="0"/>
              <w:spacing w:line="240" w:lineRule="auto"/>
              <w:contextualSpacing w:val="0"/>
              <w:rPr>
                <w:ins w:id="4316" w:author="Arjan Kloosterboer" w:date="2017-08-14T18:39:00Z"/>
                <w:rFonts w:ascii="Calibri" w:hAnsi="Calibri" w:cs="Calibri"/>
                <w:color w:val="0F0F0F"/>
                <w:sz w:val="22"/>
                <w:szCs w:val="22"/>
                <w:lang w:eastAsia="en-US"/>
              </w:rPr>
            </w:pPr>
            <w:ins w:id="4317" w:author="Arjan Kloosterboer" w:date="2017-08-14T18:39:00Z">
              <w:r>
                <w:rPr>
                  <w:rFonts w:ascii="Calibri" w:hAnsi="Calibri" w:cs="Calibri"/>
                  <w:color w:val="0F0F0F"/>
                  <w:sz w:val="22"/>
                  <w:szCs w:val="22"/>
                  <w:lang w:eastAsia="en-US"/>
                </w:rPr>
                <w:t>1 - 1</w:t>
              </w:r>
            </w:ins>
          </w:p>
        </w:tc>
      </w:tr>
      <w:tr w:rsidR="004C29F3" w:rsidRPr="00751C18" w14:paraId="6673E05A" w14:textId="77777777" w:rsidTr="007A1C43">
        <w:trPr>
          <w:ins w:id="4318" w:author="Arjan Kloosterboer" w:date="2017-08-14T18:39:00Z"/>
        </w:trPr>
        <w:tc>
          <w:tcPr>
            <w:tcW w:w="450" w:type="dxa"/>
            <w:tcBorders>
              <w:top w:val="nil"/>
              <w:left w:val="nil"/>
              <w:bottom w:val="nil"/>
              <w:right w:val="nil"/>
            </w:tcBorders>
          </w:tcPr>
          <w:p w14:paraId="5F04FF24" w14:textId="77777777" w:rsidR="004C29F3" w:rsidRPr="00751C18" w:rsidRDefault="004C29F3" w:rsidP="007A1C43">
            <w:pPr>
              <w:widowControl w:val="0"/>
              <w:autoSpaceDE w:val="0"/>
              <w:autoSpaceDN w:val="0"/>
              <w:adjustRightInd w:val="0"/>
              <w:spacing w:line="240" w:lineRule="auto"/>
              <w:contextualSpacing w:val="0"/>
              <w:rPr>
                <w:ins w:id="431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5DBCFEEA" w14:textId="77777777" w:rsidR="004C29F3" w:rsidRPr="00304FA4" w:rsidRDefault="004C29F3" w:rsidP="007A1C43">
            <w:pPr>
              <w:widowControl w:val="0"/>
              <w:autoSpaceDE w:val="0"/>
              <w:autoSpaceDN w:val="0"/>
              <w:adjustRightInd w:val="0"/>
              <w:spacing w:line="240" w:lineRule="auto"/>
              <w:contextualSpacing w:val="0"/>
              <w:rPr>
                <w:ins w:id="4320" w:author="Arjan Kloosterboer" w:date="2017-08-14T18:39:00Z"/>
                <w:rFonts w:ascii="Calibri" w:hAnsi="Calibri" w:cs="Calibri"/>
                <w:color w:val="0F0F0F"/>
                <w:sz w:val="22"/>
                <w:szCs w:val="22"/>
                <w:lang w:eastAsia="en-US"/>
              </w:rPr>
            </w:pPr>
            <w:ins w:id="4321" w:author="Arjan Kloosterboer" w:date="2017-08-14T18:39:00Z">
              <w:r w:rsidRPr="00304FA4">
                <w:rPr>
                  <w:rFonts w:ascii="Calibri" w:hAnsi="Calibri" w:cs="Calibri"/>
                  <w:color w:val="0F0F0F"/>
                  <w:sz w:val="22"/>
                  <w:szCs w:val="22"/>
                  <w:lang w:eastAsia="en-US"/>
                </w:rPr>
                <w:t>- Objecttype</w:t>
              </w:r>
            </w:ins>
          </w:p>
        </w:tc>
        <w:tc>
          <w:tcPr>
            <w:tcW w:w="4230" w:type="dxa"/>
            <w:tcBorders>
              <w:top w:val="nil"/>
              <w:left w:val="nil"/>
              <w:bottom w:val="nil"/>
              <w:right w:val="nil"/>
            </w:tcBorders>
          </w:tcPr>
          <w:p w14:paraId="368C33FF" w14:textId="77777777" w:rsidR="004C29F3" w:rsidRPr="00304FA4" w:rsidRDefault="004C29F3" w:rsidP="007A1C43">
            <w:pPr>
              <w:widowControl w:val="0"/>
              <w:autoSpaceDE w:val="0"/>
              <w:autoSpaceDN w:val="0"/>
              <w:adjustRightInd w:val="0"/>
              <w:spacing w:line="240" w:lineRule="auto"/>
              <w:contextualSpacing w:val="0"/>
              <w:rPr>
                <w:ins w:id="4322" w:author="Arjan Kloosterboer" w:date="2017-08-14T18:39:00Z"/>
                <w:rFonts w:ascii="Calibri" w:hAnsi="Calibri" w:cs="Calibri"/>
                <w:color w:val="0F0F0F"/>
                <w:sz w:val="22"/>
                <w:szCs w:val="22"/>
                <w:lang w:eastAsia="en-US"/>
              </w:rPr>
            </w:pPr>
            <w:ins w:id="4323" w:author="Arjan Kloosterboer" w:date="2017-08-14T18:39:00Z">
              <w:r>
                <w:rPr>
                  <w:rFonts w:ascii="Arial" w:hAnsi="Arial" w:cs="Arial"/>
                  <w:szCs w:val="20"/>
                  <w:lang w:eastAsia="en-US"/>
                </w:rPr>
                <w:t>Het soort object dat het procesobject representeert.</w:t>
              </w:r>
            </w:ins>
          </w:p>
        </w:tc>
        <w:tc>
          <w:tcPr>
            <w:tcW w:w="1080" w:type="dxa"/>
            <w:tcBorders>
              <w:top w:val="nil"/>
              <w:left w:val="nil"/>
              <w:bottom w:val="nil"/>
              <w:right w:val="nil"/>
            </w:tcBorders>
          </w:tcPr>
          <w:p w14:paraId="3BB38113" w14:textId="77777777" w:rsidR="004C29F3" w:rsidRPr="00304FA4" w:rsidRDefault="004C29F3" w:rsidP="007A1C43">
            <w:pPr>
              <w:widowControl w:val="0"/>
              <w:autoSpaceDE w:val="0"/>
              <w:autoSpaceDN w:val="0"/>
              <w:adjustRightInd w:val="0"/>
              <w:spacing w:line="240" w:lineRule="auto"/>
              <w:contextualSpacing w:val="0"/>
              <w:rPr>
                <w:ins w:id="4324" w:author="Arjan Kloosterboer" w:date="2017-08-14T18:39:00Z"/>
                <w:rFonts w:ascii="Calibri" w:hAnsi="Calibri" w:cs="Calibri"/>
                <w:color w:val="0F0F0F"/>
                <w:sz w:val="22"/>
                <w:szCs w:val="22"/>
                <w:lang w:eastAsia="en-US"/>
              </w:rPr>
            </w:pPr>
            <w:ins w:id="4325" w:author="Arjan Kloosterboer" w:date="2017-08-14T18:39:00Z">
              <w:r>
                <w:rPr>
                  <w:rFonts w:ascii="Calibri" w:hAnsi="Calibri" w:cs="Calibri"/>
                  <w:color w:val="0F0F0F"/>
                  <w:sz w:val="22"/>
                  <w:szCs w:val="22"/>
                  <w:lang w:eastAsia="en-US"/>
                </w:rPr>
                <w:t>AN80</w:t>
              </w:r>
            </w:ins>
          </w:p>
        </w:tc>
        <w:tc>
          <w:tcPr>
            <w:tcW w:w="810" w:type="dxa"/>
            <w:tcBorders>
              <w:top w:val="nil"/>
              <w:left w:val="nil"/>
              <w:bottom w:val="nil"/>
              <w:right w:val="nil"/>
            </w:tcBorders>
          </w:tcPr>
          <w:p w14:paraId="706B7BA8" w14:textId="77777777" w:rsidR="004C29F3" w:rsidRPr="00304FA4" w:rsidRDefault="004C29F3" w:rsidP="007A1C43">
            <w:pPr>
              <w:widowControl w:val="0"/>
              <w:autoSpaceDE w:val="0"/>
              <w:autoSpaceDN w:val="0"/>
              <w:adjustRightInd w:val="0"/>
              <w:spacing w:line="240" w:lineRule="auto"/>
              <w:contextualSpacing w:val="0"/>
              <w:rPr>
                <w:ins w:id="4326" w:author="Arjan Kloosterboer" w:date="2017-08-14T18:39:00Z"/>
                <w:rFonts w:ascii="Calibri" w:hAnsi="Calibri" w:cs="Calibri"/>
                <w:color w:val="0F0F0F"/>
                <w:sz w:val="22"/>
                <w:szCs w:val="22"/>
                <w:lang w:eastAsia="en-US"/>
              </w:rPr>
            </w:pPr>
            <w:ins w:id="4327" w:author="Arjan Kloosterboer" w:date="2017-08-14T18:39:00Z">
              <w:r>
                <w:rPr>
                  <w:rFonts w:ascii="Calibri" w:hAnsi="Calibri" w:cs="Calibri"/>
                  <w:color w:val="0F0F0F"/>
                  <w:sz w:val="22"/>
                  <w:szCs w:val="22"/>
                  <w:lang w:eastAsia="en-US"/>
                </w:rPr>
                <w:t>1 - 1</w:t>
              </w:r>
            </w:ins>
          </w:p>
        </w:tc>
      </w:tr>
      <w:tr w:rsidR="004C29F3" w:rsidRPr="00751C18" w14:paraId="7BC8824D" w14:textId="77777777" w:rsidTr="007A1C43">
        <w:trPr>
          <w:ins w:id="4328" w:author="Arjan Kloosterboer" w:date="2017-08-14T18:39:00Z"/>
        </w:trPr>
        <w:tc>
          <w:tcPr>
            <w:tcW w:w="450" w:type="dxa"/>
            <w:tcBorders>
              <w:top w:val="nil"/>
              <w:left w:val="nil"/>
              <w:bottom w:val="nil"/>
              <w:right w:val="nil"/>
            </w:tcBorders>
          </w:tcPr>
          <w:p w14:paraId="0672D482" w14:textId="77777777" w:rsidR="004C29F3" w:rsidRPr="00751C18" w:rsidRDefault="004C29F3" w:rsidP="007A1C43">
            <w:pPr>
              <w:widowControl w:val="0"/>
              <w:autoSpaceDE w:val="0"/>
              <w:autoSpaceDN w:val="0"/>
              <w:adjustRightInd w:val="0"/>
              <w:spacing w:line="240" w:lineRule="auto"/>
              <w:contextualSpacing w:val="0"/>
              <w:rPr>
                <w:ins w:id="432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7E4F43B5" w14:textId="77777777" w:rsidR="004C29F3" w:rsidRPr="00304FA4" w:rsidRDefault="004C29F3" w:rsidP="007A1C43">
            <w:pPr>
              <w:widowControl w:val="0"/>
              <w:autoSpaceDE w:val="0"/>
              <w:autoSpaceDN w:val="0"/>
              <w:adjustRightInd w:val="0"/>
              <w:spacing w:line="240" w:lineRule="auto"/>
              <w:contextualSpacing w:val="0"/>
              <w:rPr>
                <w:ins w:id="4330" w:author="Arjan Kloosterboer" w:date="2017-08-14T18:39:00Z"/>
                <w:rFonts w:ascii="Calibri" w:hAnsi="Calibri" w:cs="Calibri"/>
                <w:color w:val="0F0F0F"/>
                <w:sz w:val="22"/>
                <w:szCs w:val="22"/>
                <w:lang w:eastAsia="en-US"/>
              </w:rPr>
            </w:pPr>
            <w:ins w:id="4331" w:author="Arjan Kloosterboer" w:date="2017-08-14T18:39:00Z">
              <w:r w:rsidRPr="00304FA4">
                <w:rPr>
                  <w:rFonts w:ascii="Calibri" w:hAnsi="Calibri" w:cs="Calibri"/>
                  <w:color w:val="0F0F0F"/>
                  <w:sz w:val="22"/>
                  <w:szCs w:val="22"/>
                  <w:lang w:eastAsia="en-US"/>
                </w:rPr>
                <w:t>- Identificatie</w:t>
              </w:r>
            </w:ins>
          </w:p>
        </w:tc>
        <w:tc>
          <w:tcPr>
            <w:tcW w:w="4230" w:type="dxa"/>
            <w:tcBorders>
              <w:top w:val="nil"/>
              <w:left w:val="nil"/>
              <w:bottom w:val="nil"/>
              <w:right w:val="nil"/>
            </w:tcBorders>
          </w:tcPr>
          <w:p w14:paraId="41E577B5" w14:textId="77777777" w:rsidR="004C29F3" w:rsidRPr="00304FA4" w:rsidRDefault="004C29F3" w:rsidP="007A1C43">
            <w:pPr>
              <w:widowControl w:val="0"/>
              <w:autoSpaceDE w:val="0"/>
              <w:autoSpaceDN w:val="0"/>
              <w:adjustRightInd w:val="0"/>
              <w:spacing w:line="240" w:lineRule="auto"/>
              <w:contextualSpacing w:val="0"/>
              <w:rPr>
                <w:ins w:id="4332" w:author="Arjan Kloosterboer" w:date="2017-08-14T18:39:00Z"/>
                <w:rFonts w:ascii="Calibri" w:hAnsi="Calibri" w:cs="Calibri"/>
                <w:color w:val="0F0F0F"/>
                <w:sz w:val="22"/>
                <w:szCs w:val="22"/>
                <w:lang w:eastAsia="en-US"/>
              </w:rPr>
            </w:pPr>
            <w:ins w:id="4333" w:author="Arjan Kloosterboer" w:date="2017-08-14T18:39:00Z">
              <w:r>
                <w:rPr>
                  <w:rFonts w:ascii="Calibri" w:hAnsi="Calibri" w:cs="Calibri"/>
                  <w:color w:val="0F0F0F"/>
                  <w:sz w:val="22"/>
                  <w:szCs w:val="22"/>
                  <w:lang w:eastAsia="en-US"/>
                </w:rPr>
                <w:t>De unieke aanduiding van het procesobject.</w:t>
              </w:r>
            </w:ins>
          </w:p>
        </w:tc>
        <w:tc>
          <w:tcPr>
            <w:tcW w:w="1080" w:type="dxa"/>
            <w:tcBorders>
              <w:top w:val="nil"/>
              <w:left w:val="nil"/>
              <w:bottom w:val="nil"/>
              <w:right w:val="nil"/>
            </w:tcBorders>
          </w:tcPr>
          <w:p w14:paraId="1B2E2576" w14:textId="77777777" w:rsidR="004C29F3" w:rsidRPr="00304FA4" w:rsidRDefault="004C29F3" w:rsidP="007A1C43">
            <w:pPr>
              <w:widowControl w:val="0"/>
              <w:autoSpaceDE w:val="0"/>
              <w:autoSpaceDN w:val="0"/>
              <w:adjustRightInd w:val="0"/>
              <w:spacing w:line="240" w:lineRule="auto"/>
              <w:contextualSpacing w:val="0"/>
              <w:rPr>
                <w:ins w:id="4334" w:author="Arjan Kloosterboer" w:date="2017-08-14T18:39:00Z"/>
                <w:rFonts w:ascii="Calibri" w:hAnsi="Calibri" w:cs="Calibri"/>
                <w:color w:val="0F0F0F"/>
                <w:sz w:val="22"/>
                <w:szCs w:val="22"/>
                <w:lang w:eastAsia="en-US"/>
              </w:rPr>
            </w:pPr>
            <w:ins w:id="4335" w:author="Arjan Kloosterboer" w:date="2017-08-14T18:39:00Z">
              <w:r>
                <w:rPr>
                  <w:rFonts w:ascii="Calibri" w:hAnsi="Calibri" w:cs="Calibri"/>
                  <w:color w:val="0F0F0F"/>
                  <w:sz w:val="22"/>
                  <w:szCs w:val="22"/>
                  <w:lang w:eastAsia="en-US"/>
                </w:rPr>
                <w:t>AN</w:t>
              </w:r>
            </w:ins>
          </w:p>
        </w:tc>
        <w:tc>
          <w:tcPr>
            <w:tcW w:w="810" w:type="dxa"/>
            <w:tcBorders>
              <w:top w:val="nil"/>
              <w:left w:val="nil"/>
              <w:bottom w:val="nil"/>
              <w:right w:val="nil"/>
            </w:tcBorders>
          </w:tcPr>
          <w:p w14:paraId="545FD703" w14:textId="77777777" w:rsidR="004C29F3" w:rsidRPr="00304FA4" w:rsidRDefault="004C29F3" w:rsidP="007A1C43">
            <w:pPr>
              <w:widowControl w:val="0"/>
              <w:autoSpaceDE w:val="0"/>
              <w:autoSpaceDN w:val="0"/>
              <w:adjustRightInd w:val="0"/>
              <w:spacing w:line="240" w:lineRule="auto"/>
              <w:contextualSpacing w:val="0"/>
              <w:rPr>
                <w:ins w:id="4336" w:author="Arjan Kloosterboer" w:date="2017-08-14T18:39:00Z"/>
                <w:rFonts w:ascii="Calibri" w:hAnsi="Calibri" w:cs="Calibri"/>
                <w:color w:val="0F0F0F"/>
                <w:sz w:val="22"/>
                <w:szCs w:val="22"/>
                <w:lang w:eastAsia="en-US"/>
              </w:rPr>
            </w:pPr>
            <w:ins w:id="4337" w:author="Arjan Kloosterboer" w:date="2017-08-14T18:39:00Z">
              <w:r>
                <w:rPr>
                  <w:rFonts w:ascii="Calibri" w:hAnsi="Calibri" w:cs="Calibri"/>
                  <w:color w:val="0F0F0F"/>
                  <w:sz w:val="22"/>
                  <w:szCs w:val="22"/>
                  <w:lang w:eastAsia="en-US"/>
                </w:rPr>
                <w:t>1 - 1</w:t>
              </w:r>
            </w:ins>
          </w:p>
        </w:tc>
      </w:tr>
      <w:tr w:rsidR="004C29F3" w:rsidRPr="00751C18" w14:paraId="07467399" w14:textId="77777777" w:rsidTr="007A1C43">
        <w:trPr>
          <w:ins w:id="4338" w:author="Arjan Kloosterboer" w:date="2017-08-14T18:39:00Z"/>
        </w:trPr>
        <w:tc>
          <w:tcPr>
            <w:tcW w:w="450" w:type="dxa"/>
            <w:tcBorders>
              <w:top w:val="nil"/>
              <w:left w:val="nil"/>
              <w:bottom w:val="nil"/>
              <w:right w:val="nil"/>
            </w:tcBorders>
          </w:tcPr>
          <w:p w14:paraId="563BB99C" w14:textId="77777777" w:rsidR="004C29F3" w:rsidRPr="00751C18" w:rsidRDefault="004C29F3" w:rsidP="007A1C43">
            <w:pPr>
              <w:widowControl w:val="0"/>
              <w:autoSpaceDE w:val="0"/>
              <w:autoSpaceDN w:val="0"/>
              <w:adjustRightInd w:val="0"/>
              <w:spacing w:line="240" w:lineRule="auto"/>
              <w:contextualSpacing w:val="0"/>
              <w:rPr>
                <w:ins w:id="433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4C4C7667" w14:textId="77777777" w:rsidR="004C29F3" w:rsidRPr="00304FA4" w:rsidRDefault="004C29F3" w:rsidP="007A1C43">
            <w:pPr>
              <w:widowControl w:val="0"/>
              <w:autoSpaceDE w:val="0"/>
              <w:autoSpaceDN w:val="0"/>
              <w:adjustRightInd w:val="0"/>
              <w:spacing w:line="240" w:lineRule="auto"/>
              <w:contextualSpacing w:val="0"/>
              <w:rPr>
                <w:ins w:id="4340" w:author="Arjan Kloosterboer" w:date="2017-08-14T18:39:00Z"/>
                <w:rFonts w:ascii="Calibri" w:hAnsi="Calibri" w:cs="Calibri"/>
                <w:color w:val="0F0F0F"/>
                <w:sz w:val="22"/>
                <w:szCs w:val="22"/>
                <w:lang w:eastAsia="en-US"/>
              </w:rPr>
            </w:pPr>
            <w:ins w:id="4341" w:author="Arjan Kloosterboer" w:date="2017-08-14T18:39:00Z">
              <w:r w:rsidRPr="00304FA4">
                <w:rPr>
                  <w:rFonts w:ascii="Calibri" w:hAnsi="Calibri" w:cs="Calibri"/>
                  <w:color w:val="0F0F0F"/>
                  <w:sz w:val="22"/>
                  <w:szCs w:val="22"/>
                  <w:lang w:eastAsia="en-US"/>
                </w:rPr>
                <w:t>- Datum</w:t>
              </w:r>
              <w:r>
                <w:rPr>
                  <w:rFonts w:ascii="Calibri" w:hAnsi="Calibri" w:cs="Calibri"/>
                  <w:color w:val="0F0F0F"/>
                  <w:sz w:val="22"/>
                  <w:szCs w:val="22"/>
                  <w:lang w:eastAsia="en-US"/>
                </w:rPr>
                <w:t>kenmerk</w:t>
              </w:r>
            </w:ins>
          </w:p>
        </w:tc>
        <w:tc>
          <w:tcPr>
            <w:tcW w:w="4230" w:type="dxa"/>
            <w:tcBorders>
              <w:top w:val="nil"/>
              <w:left w:val="nil"/>
              <w:bottom w:val="nil"/>
              <w:right w:val="nil"/>
            </w:tcBorders>
          </w:tcPr>
          <w:p w14:paraId="2C673A5D" w14:textId="77777777" w:rsidR="004C29F3" w:rsidRPr="00304FA4" w:rsidRDefault="004C29F3" w:rsidP="007A1C43">
            <w:pPr>
              <w:widowControl w:val="0"/>
              <w:autoSpaceDE w:val="0"/>
              <w:autoSpaceDN w:val="0"/>
              <w:adjustRightInd w:val="0"/>
              <w:spacing w:line="240" w:lineRule="auto"/>
              <w:contextualSpacing w:val="0"/>
              <w:rPr>
                <w:ins w:id="4342" w:author="Arjan Kloosterboer" w:date="2017-08-14T18:39:00Z"/>
                <w:rFonts w:ascii="Calibri" w:hAnsi="Calibri" w:cs="Calibri"/>
                <w:color w:val="0F0F0F"/>
                <w:sz w:val="22"/>
                <w:szCs w:val="22"/>
                <w:lang w:eastAsia="en-US"/>
              </w:rPr>
            </w:pPr>
            <w:ins w:id="4343" w:author="Arjan Kloosterboer" w:date="2017-08-14T18:39:00Z">
              <w:r>
                <w:rPr>
                  <w:rFonts w:ascii="Calibri" w:hAnsi="Calibri" w:cs="Calibri"/>
                  <w:color w:val="0F0F0F"/>
                  <w:sz w:val="22"/>
                  <w:szCs w:val="22"/>
                  <w:lang w:eastAsia="en-US"/>
                </w:rPr>
                <w:t xml:space="preserve">De naam van de attribuutsoort van het procesobject </w:t>
              </w:r>
              <w:r w:rsidRPr="0079521D">
                <w:rPr>
                  <w:rFonts w:ascii="Calibri" w:hAnsi="Calibri" w:cs="Calibri"/>
                  <w:color w:val="0F0F0F"/>
                  <w:sz w:val="22"/>
                  <w:szCs w:val="22"/>
                  <w:lang w:eastAsia="en-US"/>
                </w:rPr>
                <w:t xml:space="preserve">dat bepalend is voor </w:t>
              </w:r>
              <w:r>
                <w:rPr>
                  <w:rFonts w:ascii="Calibri" w:hAnsi="Calibri" w:cs="Calibri"/>
                  <w:color w:val="0F0F0F"/>
                  <w:sz w:val="22"/>
                  <w:szCs w:val="22"/>
                  <w:lang w:eastAsia="en-US"/>
                </w:rPr>
                <w:t>het einde</w:t>
              </w:r>
              <w:r w:rsidRPr="0079521D">
                <w:rPr>
                  <w:rFonts w:ascii="Calibri" w:hAnsi="Calibri" w:cs="Calibri"/>
                  <w:color w:val="0F0F0F"/>
                  <w:sz w:val="22"/>
                  <w:szCs w:val="22"/>
                  <w:lang w:eastAsia="en-US"/>
                </w:rPr>
                <w:t xml:space="preserve"> van de </w:t>
              </w:r>
              <w:r>
                <w:rPr>
                  <w:rFonts w:ascii="Calibri" w:hAnsi="Calibri" w:cs="Calibri"/>
                  <w:color w:val="0F0F0F"/>
                  <w:sz w:val="22"/>
                  <w:szCs w:val="22"/>
                  <w:lang w:eastAsia="en-US"/>
                </w:rPr>
                <w:t>proces</w:t>
              </w:r>
              <w:r w:rsidRPr="0079521D">
                <w:rPr>
                  <w:rFonts w:ascii="Calibri" w:hAnsi="Calibri" w:cs="Calibri"/>
                  <w:color w:val="0F0F0F"/>
                  <w:sz w:val="22"/>
                  <w:szCs w:val="22"/>
                  <w:lang w:eastAsia="en-US"/>
                </w:rPr>
                <w:t>termijn</w:t>
              </w:r>
              <w:r>
                <w:rPr>
                  <w:rFonts w:ascii="Calibri" w:hAnsi="Calibri" w:cs="Calibri"/>
                  <w:color w:val="0F0F0F"/>
                  <w:sz w:val="22"/>
                  <w:szCs w:val="22"/>
                  <w:lang w:eastAsia="en-US"/>
                </w:rPr>
                <w:t>.</w:t>
              </w:r>
            </w:ins>
          </w:p>
        </w:tc>
        <w:tc>
          <w:tcPr>
            <w:tcW w:w="1080" w:type="dxa"/>
            <w:tcBorders>
              <w:top w:val="nil"/>
              <w:left w:val="nil"/>
              <w:bottom w:val="nil"/>
              <w:right w:val="nil"/>
            </w:tcBorders>
          </w:tcPr>
          <w:p w14:paraId="0F36DFAC" w14:textId="77777777" w:rsidR="004C29F3" w:rsidRPr="00304FA4" w:rsidRDefault="004C29F3" w:rsidP="007A1C43">
            <w:pPr>
              <w:widowControl w:val="0"/>
              <w:autoSpaceDE w:val="0"/>
              <w:autoSpaceDN w:val="0"/>
              <w:adjustRightInd w:val="0"/>
              <w:spacing w:line="240" w:lineRule="auto"/>
              <w:contextualSpacing w:val="0"/>
              <w:rPr>
                <w:ins w:id="4344" w:author="Arjan Kloosterboer" w:date="2017-08-14T18:39:00Z"/>
                <w:rFonts w:ascii="Calibri" w:hAnsi="Calibri" w:cs="Calibri"/>
                <w:color w:val="0F0F0F"/>
                <w:sz w:val="22"/>
                <w:szCs w:val="22"/>
                <w:lang w:eastAsia="en-US"/>
              </w:rPr>
            </w:pPr>
            <w:ins w:id="4345" w:author="Arjan Kloosterboer" w:date="2017-08-14T18:39:00Z">
              <w:r>
                <w:rPr>
                  <w:rFonts w:ascii="Calibri" w:hAnsi="Calibri" w:cs="Calibri"/>
                  <w:color w:val="0F0F0F"/>
                  <w:sz w:val="22"/>
                  <w:szCs w:val="22"/>
                  <w:lang w:eastAsia="en-US"/>
                </w:rPr>
                <w:t>AN80</w:t>
              </w:r>
            </w:ins>
          </w:p>
        </w:tc>
        <w:tc>
          <w:tcPr>
            <w:tcW w:w="810" w:type="dxa"/>
            <w:tcBorders>
              <w:top w:val="nil"/>
              <w:left w:val="nil"/>
              <w:bottom w:val="nil"/>
              <w:right w:val="nil"/>
            </w:tcBorders>
          </w:tcPr>
          <w:p w14:paraId="472F93D0" w14:textId="77777777" w:rsidR="004C29F3" w:rsidRPr="00304FA4" w:rsidRDefault="004C29F3" w:rsidP="007A1C43">
            <w:pPr>
              <w:widowControl w:val="0"/>
              <w:autoSpaceDE w:val="0"/>
              <w:autoSpaceDN w:val="0"/>
              <w:adjustRightInd w:val="0"/>
              <w:spacing w:line="240" w:lineRule="auto"/>
              <w:contextualSpacing w:val="0"/>
              <w:rPr>
                <w:ins w:id="4346" w:author="Arjan Kloosterboer" w:date="2017-08-14T18:39:00Z"/>
                <w:rFonts w:ascii="Calibri" w:hAnsi="Calibri" w:cs="Calibri"/>
                <w:color w:val="0F0F0F"/>
                <w:sz w:val="22"/>
                <w:szCs w:val="22"/>
                <w:lang w:eastAsia="en-US"/>
              </w:rPr>
            </w:pPr>
            <w:ins w:id="4347" w:author="Arjan Kloosterboer" w:date="2017-08-14T18:39:00Z">
              <w:r>
                <w:rPr>
                  <w:rFonts w:ascii="Calibri" w:hAnsi="Calibri" w:cs="Calibri"/>
                  <w:color w:val="0F0F0F"/>
                  <w:sz w:val="22"/>
                  <w:szCs w:val="22"/>
                  <w:lang w:eastAsia="en-US"/>
                </w:rPr>
                <w:t>1 - 1</w:t>
              </w:r>
            </w:ins>
          </w:p>
        </w:tc>
      </w:tr>
      <w:tr w:rsidR="004C29F3" w:rsidRPr="00751C18" w14:paraId="27125D22" w14:textId="77777777" w:rsidTr="007A1C43">
        <w:trPr>
          <w:ins w:id="4348" w:author="Arjan Kloosterboer" w:date="2017-08-14T18:39:00Z"/>
        </w:trPr>
        <w:tc>
          <w:tcPr>
            <w:tcW w:w="450" w:type="dxa"/>
            <w:tcBorders>
              <w:top w:val="nil"/>
              <w:left w:val="nil"/>
              <w:bottom w:val="nil"/>
              <w:right w:val="nil"/>
            </w:tcBorders>
          </w:tcPr>
          <w:p w14:paraId="34CD70AD" w14:textId="77777777" w:rsidR="004C29F3" w:rsidRPr="00751C18" w:rsidRDefault="004C29F3" w:rsidP="007A1C43">
            <w:pPr>
              <w:widowControl w:val="0"/>
              <w:autoSpaceDE w:val="0"/>
              <w:autoSpaceDN w:val="0"/>
              <w:adjustRightInd w:val="0"/>
              <w:spacing w:line="240" w:lineRule="auto"/>
              <w:contextualSpacing w:val="0"/>
              <w:rPr>
                <w:ins w:id="4349" w:author="Arjan Kloosterboer" w:date="2017-08-14T18:39:00Z"/>
                <w:rFonts w:ascii="Calibri" w:hAnsi="Calibri" w:cs="Calibri"/>
                <w:color w:val="0F0F0F"/>
                <w:sz w:val="22"/>
                <w:szCs w:val="22"/>
                <w:lang w:eastAsia="en-US"/>
              </w:rPr>
            </w:pPr>
          </w:p>
        </w:tc>
        <w:tc>
          <w:tcPr>
            <w:tcW w:w="2790" w:type="dxa"/>
            <w:gridSpan w:val="2"/>
            <w:tcBorders>
              <w:top w:val="nil"/>
              <w:left w:val="nil"/>
              <w:bottom w:val="nil"/>
              <w:right w:val="nil"/>
            </w:tcBorders>
          </w:tcPr>
          <w:p w14:paraId="48686A40" w14:textId="77777777" w:rsidR="004C29F3" w:rsidRPr="00304FA4" w:rsidRDefault="004C29F3" w:rsidP="007A1C43">
            <w:pPr>
              <w:widowControl w:val="0"/>
              <w:autoSpaceDE w:val="0"/>
              <w:autoSpaceDN w:val="0"/>
              <w:adjustRightInd w:val="0"/>
              <w:spacing w:line="240" w:lineRule="auto"/>
              <w:contextualSpacing w:val="0"/>
              <w:rPr>
                <w:ins w:id="4350" w:author="Arjan Kloosterboer" w:date="2017-08-14T18:39:00Z"/>
                <w:rFonts w:ascii="Calibri" w:hAnsi="Calibri" w:cs="Calibri"/>
                <w:color w:val="0F0F0F"/>
                <w:sz w:val="22"/>
                <w:szCs w:val="22"/>
                <w:lang w:eastAsia="en-US"/>
              </w:rPr>
            </w:pPr>
            <w:ins w:id="4351" w:author="Arjan Kloosterboer" w:date="2017-08-14T18:39:00Z">
              <w:r>
                <w:rPr>
                  <w:rFonts w:ascii="Calibri" w:hAnsi="Calibri" w:cs="Calibri"/>
                  <w:color w:val="0F0F0F"/>
                  <w:sz w:val="22"/>
                  <w:szCs w:val="22"/>
                  <w:lang w:eastAsia="en-US"/>
                </w:rPr>
                <w:t>Startdatum bewaartermijn</w:t>
              </w:r>
            </w:ins>
          </w:p>
        </w:tc>
        <w:tc>
          <w:tcPr>
            <w:tcW w:w="4230" w:type="dxa"/>
            <w:tcBorders>
              <w:top w:val="nil"/>
              <w:left w:val="nil"/>
              <w:bottom w:val="nil"/>
              <w:right w:val="nil"/>
            </w:tcBorders>
          </w:tcPr>
          <w:p w14:paraId="68C0E513" w14:textId="77777777" w:rsidR="004C29F3" w:rsidRPr="0079521D" w:rsidRDefault="004C29F3" w:rsidP="007A1C43">
            <w:pPr>
              <w:widowControl w:val="0"/>
              <w:autoSpaceDE w:val="0"/>
              <w:autoSpaceDN w:val="0"/>
              <w:adjustRightInd w:val="0"/>
              <w:spacing w:line="240" w:lineRule="auto"/>
              <w:contextualSpacing w:val="0"/>
              <w:rPr>
                <w:ins w:id="4352" w:author="Arjan Kloosterboer" w:date="2017-08-14T18:39:00Z"/>
                <w:rFonts w:ascii="Calibri" w:hAnsi="Calibri" w:cs="Calibri"/>
                <w:color w:val="0F0F0F"/>
                <w:sz w:val="22"/>
                <w:szCs w:val="22"/>
                <w:lang w:eastAsia="en-US"/>
              </w:rPr>
            </w:pPr>
            <w:ins w:id="4353" w:author="Arjan Kloosterboer" w:date="2017-08-14T18:39:00Z">
              <w:r>
                <w:rPr>
                  <w:rFonts w:ascii="Calibri" w:hAnsi="Calibri" w:cs="Calibri"/>
                  <w:color w:val="0F0F0F"/>
                  <w:sz w:val="22"/>
                  <w:szCs w:val="22"/>
                  <w:lang w:eastAsia="en-US"/>
                </w:rPr>
                <w:t xml:space="preserve">De datum die de start markeert van de </w:t>
              </w:r>
              <w:r>
                <w:rPr>
                  <w:rFonts w:ascii="Calibri" w:hAnsi="Calibri" w:cs="Calibri"/>
                  <w:color w:val="0F0F0F"/>
                  <w:sz w:val="22"/>
                  <w:szCs w:val="22"/>
                  <w:lang w:eastAsia="en-US"/>
                </w:rPr>
                <w:lastRenderedPageBreak/>
                <w:t xml:space="preserve">termijn waarop het zaakdossier vernietigd  moet worden. </w:t>
              </w:r>
            </w:ins>
          </w:p>
        </w:tc>
        <w:tc>
          <w:tcPr>
            <w:tcW w:w="1080" w:type="dxa"/>
            <w:tcBorders>
              <w:top w:val="nil"/>
              <w:left w:val="nil"/>
              <w:bottom w:val="nil"/>
              <w:right w:val="nil"/>
            </w:tcBorders>
          </w:tcPr>
          <w:p w14:paraId="4B210336" w14:textId="77777777" w:rsidR="004C29F3" w:rsidRDefault="004C29F3" w:rsidP="007A1C43">
            <w:pPr>
              <w:widowControl w:val="0"/>
              <w:autoSpaceDE w:val="0"/>
              <w:autoSpaceDN w:val="0"/>
              <w:adjustRightInd w:val="0"/>
              <w:spacing w:line="240" w:lineRule="auto"/>
              <w:contextualSpacing w:val="0"/>
              <w:rPr>
                <w:ins w:id="4354" w:author="Arjan Kloosterboer" w:date="2017-08-14T18:39:00Z"/>
                <w:rFonts w:ascii="Calibri" w:hAnsi="Calibri" w:cs="Calibri"/>
                <w:color w:val="0F0F0F"/>
                <w:sz w:val="22"/>
                <w:szCs w:val="22"/>
                <w:lang w:eastAsia="en-US"/>
              </w:rPr>
            </w:pPr>
            <w:ins w:id="4355" w:author="Arjan Kloosterboer" w:date="2017-08-14T18:39:00Z">
              <w:r>
                <w:rPr>
                  <w:rFonts w:ascii="Calibri" w:hAnsi="Calibri" w:cs="Calibri"/>
                  <w:color w:val="0F0F0F"/>
                  <w:sz w:val="22"/>
                  <w:szCs w:val="22"/>
                  <w:lang w:eastAsia="en-US"/>
                </w:rPr>
                <w:lastRenderedPageBreak/>
                <w:t>datum</w:t>
              </w:r>
            </w:ins>
          </w:p>
        </w:tc>
        <w:tc>
          <w:tcPr>
            <w:tcW w:w="810" w:type="dxa"/>
            <w:tcBorders>
              <w:top w:val="nil"/>
              <w:left w:val="nil"/>
              <w:bottom w:val="nil"/>
              <w:right w:val="nil"/>
            </w:tcBorders>
          </w:tcPr>
          <w:p w14:paraId="4C850B61" w14:textId="77777777" w:rsidR="004C29F3" w:rsidRDefault="004C29F3" w:rsidP="007A1C43">
            <w:pPr>
              <w:widowControl w:val="0"/>
              <w:autoSpaceDE w:val="0"/>
              <w:autoSpaceDN w:val="0"/>
              <w:adjustRightInd w:val="0"/>
              <w:spacing w:line="240" w:lineRule="auto"/>
              <w:contextualSpacing w:val="0"/>
              <w:rPr>
                <w:ins w:id="4356" w:author="Arjan Kloosterboer" w:date="2017-08-14T18:39:00Z"/>
                <w:rFonts w:ascii="Calibri" w:hAnsi="Calibri" w:cs="Calibri"/>
                <w:color w:val="0F0F0F"/>
                <w:sz w:val="22"/>
                <w:szCs w:val="22"/>
                <w:lang w:eastAsia="en-US"/>
              </w:rPr>
            </w:pPr>
            <w:ins w:id="4357" w:author="Arjan Kloosterboer" w:date="2017-08-14T18:39:00Z">
              <w:r>
                <w:rPr>
                  <w:rFonts w:ascii="Calibri" w:hAnsi="Calibri" w:cs="Calibri"/>
                  <w:color w:val="0F0F0F"/>
                  <w:sz w:val="22"/>
                  <w:szCs w:val="22"/>
                  <w:lang w:eastAsia="en-US"/>
                </w:rPr>
                <w:t>0 - 1</w:t>
              </w:r>
            </w:ins>
          </w:p>
        </w:tc>
      </w:tr>
      <w:tr w:rsidR="004C29F3" w:rsidRPr="00751C18" w14:paraId="6E763EE0" w14:textId="77777777" w:rsidTr="007A1C43">
        <w:tc>
          <w:tcPr>
            <w:tcW w:w="450" w:type="dxa"/>
            <w:tcBorders>
              <w:top w:val="nil"/>
              <w:left w:val="nil"/>
              <w:bottom w:val="nil"/>
              <w:right w:val="nil"/>
            </w:tcBorders>
          </w:tcPr>
          <w:p w14:paraId="2838ACB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58" w:name="BKM_AB37B072_E532_4ac1_93CA_EF6ECFC85551"/>
          </w:p>
        </w:tc>
        <w:tc>
          <w:tcPr>
            <w:tcW w:w="2790" w:type="dxa"/>
            <w:gridSpan w:val="2"/>
            <w:tcBorders>
              <w:top w:val="nil"/>
              <w:left w:val="nil"/>
              <w:bottom w:val="nil"/>
              <w:right w:val="nil"/>
            </w:tcBorders>
          </w:tcPr>
          <w:p w14:paraId="2147108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Betalingsindicatie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E528E7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Indicatie of de, met behandeling van de zaak gemoeide, kosten betaald zijn door de desbetreffende betrokkene.</w:t>
            </w:r>
          </w:p>
        </w:tc>
        <w:tc>
          <w:tcPr>
            <w:tcW w:w="1080" w:type="dxa"/>
            <w:tcBorders>
              <w:top w:val="nil"/>
              <w:left w:val="nil"/>
              <w:bottom w:val="nil"/>
              <w:right w:val="nil"/>
            </w:tcBorders>
          </w:tcPr>
          <w:p w14:paraId="002F7F1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AN12</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392C2A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58"/>
      </w:tr>
      <w:tr w:rsidR="004C29F3" w:rsidRPr="00751C18" w14:paraId="6327ABA7" w14:textId="77777777" w:rsidTr="007A1C43">
        <w:tc>
          <w:tcPr>
            <w:tcW w:w="450" w:type="dxa"/>
            <w:tcBorders>
              <w:top w:val="nil"/>
              <w:left w:val="nil"/>
              <w:bottom w:val="nil"/>
              <w:right w:val="nil"/>
            </w:tcBorders>
          </w:tcPr>
          <w:p w14:paraId="4956FBA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59" w:name="BKM_A7A56294_D2F6_46a5_802F_07883A4947F2"/>
          </w:p>
        </w:tc>
        <w:tc>
          <w:tcPr>
            <w:tcW w:w="2790" w:type="dxa"/>
            <w:gridSpan w:val="2"/>
            <w:tcBorders>
              <w:top w:val="nil"/>
              <w:left w:val="nil"/>
              <w:bottom w:val="nil"/>
              <w:right w:val="nil"/>
            </w:tcBorders>
          </w:tcPr>
          <w:p w14:paraId="29002AD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Laatste betaaldatum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0677CA9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datum waarop de meest recente betaling is verwerkt van kosten die gemoeid zijn met behandeling van de zaak.</w:t>
            </w:r>
          </w:p>
        </w:tc>
        <w:tc>
          <w:tcPr>
            <w:tcW w:w="1080" w:type="dxa"/>
            <w:tcBorders>
              <w:top w:val="nil"/>
              <w:left w:val="nil"/>
              <w:bottom w:val="nil"/>
              <w:right w:val="nil"/>
            </w:tcBorders>
          </w:tcPr>
          <w:p w14:paraId="3CA449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 w:val="22"/>
                <w:szCs w:val="22"/>
                <w:lang w:eastAsia="en-US"/>
              </w:rPr>
              <w:t>datum/tijd (JJJJMMDDHHMM)</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5A9EE4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59"/>
      </w:tr>
      <w:tr w:rsidR="004C29F3" w:rsidRPr="00751C18" w14:paraId="7AD1EE69" w14:textId="77777777" w:rsidTr="007A1C43">
        <w:tc>
          <w:tcPr>
            <w:tcW w:w="450" w:type="dxa"/>
            <w:tcBorders>
              <w:top w:val="nil"/>
              <w:left w:val="nil"/>
              <w:bottom w:val="nil"/>
              <w:right w:val="nil"/>
            </w:tcBorders>
          </w:tcPr>
          <w:p w14:paraId="03F121E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60" w:name="BKM_1709F1A0_E022_46eb_BBDB_67F561618FFA"/>
          </w:p>
        </w:tc>
        <w:tc>
          <w:tcPr>
            <w:tcW w:w="2790" w:type="dxa"/>
            <w:gridSpan w:val="2"/>
            <w:tcBorders>
              <w:top w:val="nil"/>
              <w:left w:val="nil"/>
              <w:bottom w:val="nil"/>
              <w:right w:val="nil"/>
            </w:tcBorders>
          </w:tcPr>
          <w:p w14:paraId="54AE548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Opschorting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3EEDFFC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4B79963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Opschorting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2845C3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60"/>
      </w:tr>
      <w:tr w:rsidR="004C29F3" w:rsidRPr="00751C18" w14:paraId="59F5DF44" w14:textId="77777777" w:rsidTr="007A1C43">
        <w:tc>
          <w:tcPr>
            <w:tcW w:w="450" w:type="dxa"/>
            <w:tcBorders>
              <w:top w:val="nil"/>
              <w:left w:val="nil"/>
              <w:bottom w:val="nil"/>
              <w:right w:val="nil"/>
            </w:tcBorders>
          </w:tcPr>
          <w:p w14:paraId="62B422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3A94CC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Indicatie opschorting </w:t>
            </w:r>
          </w:p>
        </w:tc>
        <w:tc>
          <w:tcPr>
            <w:tcW w:w="4230" w:type="dxa"/>
            <w:tcBorders>
              <w:top w:val="nil"/>
              <w:left w:val="nil"/>
              <w:bottom w:val="nil"/>
              <w:right w:val="nil"/>
            </w:tcBorders>
          </w:tcPr>
          <w:p w14:paraId="00F32A6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of de behandeling van de ZAAK tijdelijk is opgeschort.</w:t>
            </w:r>
          </w:p>
        </w:tc>
        <w:tc>
          <w:tcPr>
            <w:tcW w:w="1080" w:type="dxa"/>
            <w:tcBorders>
              <w:top w:val="nil"/>
              <w:left w:val="nil"/>
              <w:bottom w:val="nil"/>
              <w:right w:val="nil"/>
            </w:tcBorders>
          </w:tcPr>
          <w:p w14:paraId="0BADE55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A1</w:t>
            </w:r>
          </w:p>
        </w:tc>
        <w:tc>
          <w:tcPr>
            <w:tcW w:w="810" w:type="dxa"/>
            <w:tcBorders>
              <w:top w:val="nil"/>
              <w:left w:val="nil"/>
              <w:bottom w:val="nil"/>
              <w:right w:val="nil"/>
            </w:tcBorders>
          </w:tcPr>
          <w:p w14:paraId="294512F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0A777091" w14:textId="77777777" w:rsidTr="007A1C43">
        <w:tc>
          <w:tcPr>
            <w:tcW w:w="450" w:type="dxa"/>
            <w:tcBorders>
              <w:top w:val="nil"/>
              <w:left w:val="nil"/>
              <w:bottom w:val="nil"/>
              <w:right w:val="nil"/>
            </w:tcBorders>
          </w:tcPr>
          <w:p w14:paraId="48831F1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94D70C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opschorting </w:t>
            </w:r>
          </w:p>
        </w:tc>
        <w:tc>
          <w:tcPr>
            <w:tcW w:w="4230" w:type="dxa"/>
            <w:tcBorders>
              <w:top w:val="nil"/>
              <w:left w:val="nil"/>
              <w:bottom w:val="nil"/>
              <w:right w:val="nil"/>
            </w:tcBorders>
          </w:tcPr>
          <w:p w14:paraId="5AED5D6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opschorten van de behandeling van de zaak.</w:t>
            </w:r>
          </w:p>
        </w:tc>
        <w:tc>
          <w:tcPr>
            <w:tcW w:w="1080" w:type="dxa"/>
            <w:tcBorders>
              <w:top w:val="nil"/>
              <w:left w:val="nil"/>
              <w:bottom w:val="nil"/>
              <w:right w:val="nil"/>
            </w:tcBorders>
          </w:tcPr>
          <w:p w14:paraId="5F2659E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14:paraId="5D546A1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0D9659D7" w14:textId="77777777" w:rsidTr="007A1C43">
        <w:tc>
          <w:tcPr>
            <w:tcW w:w="450" w:type="dxa"/>
            <w:tcBorders>
              <w:top w:val="nil"/>
              <w:left w:val="nil"/>
              <w:bottom w:val="nil"/>
              <w:right w:val="nil"/>
            </w:tcBorders>
          </w:tcPr>
          <w:p w14:paraId="23262D9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61" w:name="BKM_DCC08F9E_D84A_405a_923B_C20EE2394DAE"/>
          </w:p>
        </w:tc>
        <w:tc>
          <w:tcPr>
            <w:tcW w:w="2790" w:type="dxa"/>
            <w:gridSpan w:val="2"/>
            <w:tcBorders>
              <w:top w:val="nil"/>
              <w:left w:val="nil"/>
              <w:bottom w:val="nil"/>
              <w:right w:val="nil"/>
            </w:tcBorders>
          </w:tcPr>
          <w:p w14:paraId="0AAFB53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Verlenging</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1C739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2307D42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Verlenging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7E61EB8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61"/>
      </w:tr>
      <w:tr w:rsidR="004C29F3" w:rsidRPr="00751C18" w14:paraId="41C0AA59" w14:textId="77777777" w:rsidTr="007A1C43">
        <w:tc>
          <w:tcPr>
            <w:tcW w:w="450" w:type="dxa"/>
            <w:tcBorders>
              <w:top w:val="nil"/>
              <w:left w:val="nil"/>
              <w:bottom w:val="nil"/>
              <w:right w:val="nil"/>
            </w:tcBorders>
          </w:tcPr>
          <w:p w14:paraId="5C0149D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7BD5C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verlenging </w:t>
            </w:r>
          </w:p>
        </w:tc>
        <w:tc>
          <w:tcPr>
            <w:tcW w:w="4230" w:type="dxa"/>
            <w:tcBorders>
              <w:top w:val="nil"/>
              <w:left w:val="nil"/>
              <w:bottom w:val="nil"/>
              <w:right w:val="nil"/>
            </w:tcBorders>
          </w:tcPr>
          <w:p w14:paraId="01C48D4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verlengen van de behandeling van de zaak.</w:t>
            </w:r>
          </w:p>
        </w:tc>
        <w:tc>
          <w:tcPr>
            <w:tcW w:w="1080" w:type="dxa"/>
            <w:tcBorders>
              <w:top w:val="nil"/>
              <w:left w:val="nil"/>
              <w:bottom w:val="nil"/>
              <w:right w:val="nil"/>
            </w:tcBorders>
          </w:tcPr>
          <w:p w14:paraId="6C6DBFA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14:paraId="495E4D1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2A39BAA6" w14:textId="77777777" w:rsidTr="007A1C43">
        <w:tc>
          <w:tcPr>
            <w:tcW w:w="450" w:type="dxa"/>
            <w:tcBorders>
              <w:top w:val="nil"/>
              <w:left w:val="nil"/>
              <w:bottom w:val="nil"/>
              <w:right w:val="nil"/>
            </w:tcBorders>
          </w:tcPr>
          <w:p w14:paraId="1753F24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A81338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Duur verlenging </w:t>
            </w:r>
          </w:p>
        </w:tc>
        <w:tc>
          <w:tcPr>
            <w:tcW w:w="4230" w:type="dxa"/>
            <w:tcBorders>
              <w:top w:val="nil"/>
              <w:left w:val="nil"/>
              <w:bottom w:val="nil"/>
              <w:right w:val="nil"/>
            </w:tcBorders>
          </w:tcPr>
          <w:p w14:paraId="19A2975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aantal werkbare dagen waarmee de doorlooptijd van de behandeling van de ZAAK is verlengd (of verkort) ten opzichte van de eerder gecommuniceerde doorlooptijd.</w:t>
            </w:r>
          </w:p>
        </w:tc>
        <w:tc>
          <w:tcPr>
            <w:tcW w:w="1080" w:type="dxa"/>
            <w:tcBorders>
              <w:top w:val="nil"/>
              <w:left w:val="nil"/>
              <w:bottom w:val="nil"/>
              <w:right w:val="nil"/>
            </w:tcBorders>
          </w:tcPr>
          <w:p w14:paraId="0D93A6A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N3</w:t>
            </w:r>
          </w:p>
        </w:tc>
        <w:tc>
          <w:tcPr>
            <w:tcW w:w="810" w:type="dxa"/>
            <w:tcBorders>
              <w:top w:val="nil"/>
              <w:left w:val="nil"/>
              <w:bottom w:val="nil"/>
              <w:right w:val="nil"/>
            </w:tcBorders>
          </w:tcPr>
          <w:p w14:paraId="746D8FF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6A4F2BEE" w14:textId="77777777" w:rsidTr="007A1C43">
        <w:tc>
          <w:tcPr>
            <w:tcW w:w="450" w:type="dxa"/>
            <w:tcBorders>
              <w:top w:val="nil"/>
              <w:left w:val="nil"/>
              <w:bottom w:val="nil"/>
              <w:right w:val="nil"/>
            </w:tcBorders>
          </w:tcPr>
          <w:p w14:paraId="03BA2EC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62" w:name="BKM_4B755315_BBCC_4e13_8D6C_4970B80B53DC"/>
          </w:p>
        </w:tc>
        <w:tc>
          <w:tcPr>
            <w:tcW w:w="2790" w:type="dxa"/>
            <w:gridSpan w:val="2"/>
            <w:tcBorders>
              <w:top w:val="nil"/>
              <w:left w:val="nil"/>
              <w:bottom w:val="nil"/>
              <w:right w:val="nil"/>
            </w:tcBorders>
          </w:tcPr>
          <w:p w14:paraId="18A12BD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Zaakgeometrie</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7A1A81C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De minimaal tweedimensionale geometrische representatie van de lokatie, relatief ten opzichte van de aarde, waarop de zaak betrekking heeft.</w:t>
            </w:r>
          </w:p>
        </w:tc>
        <w:tc>
          <w:tcPr>
            <w:tcW w:w="1080" w:type="dxa"/>
            <w:tcBorders>
              <w:top w:val="nil"/>
              <w:left w:val="nil"/>
              <w:bottom w:val="nil"/>
              <w:right w:val="nil"/>
            </w:tcBorders>
          </w:tcPr>
          <w:p w14:paraId="65F1D0D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Pr="00443BEC">
              <w:rPr>
                <w:rFonts w:ascii="Arial" w:hAnsi="Arial" w:cs="Arial"/>
                <w:szCs w:val="20"/>
                <w:lang w:eastAsia="en-US"/>
              </w:rPr>
              <w:instrText xml:space="preserve">MERGEFIELD </w:instrText>
            </w:r>
            <w:r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del w:id="4363" w:author="Arjan Kloosterboer" w:date="2017-08-14T18:39:00Z">
              <w:r w:rsidRPr="00751C18">
                <w:rPr>
                  <w:rFonts w:ascii="Calibri" w:hAnsi="Calibri" w:cs="Calibri"/>
                  <w:color w:val="000000"/>
                  <w:sz w:val="22"/>
                  <w:szCs w:val="22"/>
                  <w:lang w:eastAsia="en-US"/>
                </w:rPr>
                <w:delText>GML: PuntLijnVlakMultivlak</w:delText>
              </w:r>
            </w:del>
            <w:ins w:id="4364" w:author="Arjan Kloosterboer" w:date="2017-08-14T18:39:00Z">
              <w:r w:rsidRPr="00751C18">
                <w:rPr>
                  <w:rFonts w:ascii="Calibri" w:hAnsi="Calibri" w:cs="Calibri"/>
                  <w:color w:val="000000"/>
                  <w:sz w:val="22"/>
                  <w:szCs w:val="22"/>
                  <w:lang w:eastAsia="en-US"/>
                </w:rPr>
                <w:t xml:space="preserve"> PuntLijn</w:t>
              </w:r>
              <w:r>
                <w:rPr>
                  <w:rFonts w:ascii="Calibri" w:hAnsi="Calibri" w:cs="Calibri"/>
                  <w:color w:val="000000"/>
                  <w:sz w:val="22"/>
                  <w:szCs w:val="22"/>
                  <w:lang w:eastAsia="en-US"/>
                </w:rPr>
                <w:t>(</w:t>
              </w:r>
              <w:r w:rsidRPr="00751C18">
                <w:rPr>
                  <w:rFonts w:ascii="Calibri" w:hAnsi="Calibri" w:cs="Calibri"/>
                  <w:color w:val="000000"/>
                  <w:sz w:val="22"/>
                  <w:szCs w:val="22"/>
                  <w:lang w:eastAsia="en-US"/>
                </w:rPr>
                <w:t>Multi</w:t>
              </w:r>
              <w:r>
                <w:rPr>
                  <w:rFonts w:ascii="Calibri" w:hAnsi="Calibri" w:cs="Calibri"/>
                  <w:color w:val="000000"/>
                  <w:sz w:val="22"/>
                  <w:szCs w:val="22"/>
                  <w:lang w:eastAsia="en-US"/>
                </w:rPr>
                <w:t>)V</w:t>
              </w:r>
              <w:r w:rsidRPr="00751C18">
                <w:rPr>
                  <w:rFonts w:ascii="Calibri" w:hAnsi="Calibri" w:cs="Calibri"/>
                  <w:color w:val="000000"/>
                  <w:sz w:val="22"/>
                  <w:szCs w:val="22"/>
                  <w:lang w:eastAsia="en-US"/>
                </w:rPr>
                <w:t>lak</w:t>
              </w:r>
            </w:ins>
            <w:r w:rsidRPr="00751C18">
              <w:rPr>
                <w:rFonts w:ascii="Arial" w:hAnsi="Arial" w:cs="Arial"/>
                <w:szCs w:val="20"/>
                <w:lang w:val="en-AU" w:eastAsia="en-US"/>
              </w:rPr>
              <w:fldChar w:fldCharType="end"/>
            </w:r>
          </w:p>
        </w:tc>
        <w:tc>
          <w:tcPr>
            <w:tcW w:w="810" w:type="dxa"/>
            <w:tcBorders>
              <w:top w:val="nil"/>
              <w:left w:val="nil"/>
              <w:bottom w:val="nil"/>
              <w:right w:val="nil"/>
            </w:tcBorders>
          </w:tcPr>
          <w:p w14:paraId="08E5934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362"/>
      </w:tr>
      <w:tr w:rsidR="004C29F3" w:rsidRPr="00751C18" w14:paraId="34BFBF55" w14:textId="77777777" w:rsidTr="007A1C43">
        <w:tc>
          <w:tcPr>
            <w:tcW w:w="450" w:type="dxa"/>
            <w:tcBorders>
              <w:top w:val="nil"/>
              <w:left w:val="nil"/>
              <w:bottom w:val="nil"/>
              <w:right w:val="nil"/>
            </w:tcBorders>
          </w:tcPr>
          <w:p w14:paraId="7A554B4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65" w:name="BKM_187C1D54_0665_4298_BC06_E4F11785E0BC"/>
          </w:p>
        </w:tc>
        <w:tc>
          <w:tcPr>
            <w:tcW w:w="2790" w:type="dxa"/>
            <w:gridSpan w:val="2"/>
            <w:tcBorders>
              <w:top w:val="nil"/>
              <w:left w:val="nil"/>
              <w:bottom w:val="nil"/>
              <w:right w:val="nil"/>
            </w:tcBorders>
          </w:tcPr>
          <w:p w14:paraId="35370D9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Ander zaakobject</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1C10FE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531160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Ander zaakobject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5CAB5A9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365"/>
      </w:tr>
      <w:tr w:rsidR="004C29F3" w:rsidRPr="00751C18" w14:paraId="1CE9F3E7" w14:textId="77777777" w:rsidTr="007A1C43">
        <w:tc>
          <w:tcPr>
            <w:tcW w:w="450" w:type="dxa"/>
            <w:tcBorders>
              <w:top w:val="nil"/>
              <w:left w:val="nil"/>
              <w:bottom w:val="nil"/>
              <w:right w:val="nil"/>
            </w:tcBorders>
          </w:tcPr>
          <w:p w14:paraId="3B1BDD3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038AA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aanduiding </w:t>
            </w:r>
          </w:p>
        </w:tc>
        <w:tc>
          <w:tcPr>
            <w:tcW w:w="4230" w:type="dxa"/>
            <w:tcBorders>
              <w:top w:val="nil"/>
              <w:left w:val="nil"/>
              <w:bottom w:val="nil"/>
              <w:right w:val="nil"/>
            </w:tcBorders>
          </w:tcPr>
          <w:p w14:paraId="1DEB47E5"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identificerende beschrijving van het ANDER ZAAKOBJECT.</w:t>
            </w:r>
          </w:p>
        </w:tc>
        <w:tc>
          <w:tcPr>
            <w:tcW w:w="1080" w:type="dxa"/>
            <w:tcBorders>
              <w:top w:val="nil"/>
              <w:left w:val="nil"/>
              <w:bottom w:val="nil"/>
              <w:right w:val="nil"/>
            </w:tcBorders>
          </w:tcPr>
          <w:p w14:paraId="6631CF2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1FE485B3"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777F5E61" w14:textId="77777777" w:rsidTr="007A1C43">
        <w:tc>
          <w:tcPr>
            <w:tcW w:w="450" w:type="dxa"/>
            <w:tcBorders>
              <w:top w:val="nil"/>
              <w:left w:val="nil"/>
              <w:bottom w:val="nil"/>
              <w:right w:val="nil"/>
            </w:tcBorders>
          </w:tcPr>
          <w:p w14:paraId="563EB08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E06C2B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omschrijving </w:t>
            </w:r>
          </w:p>
        </w:tc>
        <w:tc>
          <w:tcPr>
            <w:tcW w:w="4230" w:type="dxa"/>
            <w:tcBorders>
              <w:top w:val="nil"/>
              <w:left w:val="nil"/>
              <w:bottom w:val="nil"/>
              <w:right w:val="nil"/>
            </w:tcBorders>
          </w:tcPr>
          <w:p w14:paraId="2468F5F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van de aard van het ANDER ZAAKOBJECT.</w:t>
            </w:r>
          </w:p>
        </w:tc>
        <w:tc>
          <w:tcPr>
            <w:tcW w:w="1080" w:type="dxa"/>
            <w:tcBorders>
              <w:top w:val="nil"/>
              <w:left w:val="nil"/>
              <w:bottom w:val="nil"/>
              <w:right w:val="nil"/>
            </w:tcBorders>
          </w:tcPr>
          <w:p w14:paraId="69B0FED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462E40F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F27F8AE" w14:textId="77777777" w:rsidTr="007A1C43">
        <w:tc>
          <w:tcPr>
            <w:tcW w:w="450" w:type="dxa"/>
            <w:tcBorders>
              <w:top w:val="nil"/>
              <w:left w:val="nil"/>
              <w:bottom w:val="nil"/>
              <w:right w:val="nil"/>
            </w:tcBorders>
          </w:tcPr>
          <w:p w14:paraId="6C54ABD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7515A0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lokatie </w:t>
            </w:r>
          </w:p>
        </w:tc>
        <w:tc>
          <w:tcPr>
            <w:tcW w:w="4230" w:type="dxa"/>
            <w:tcBorders>
              <w:top w:val="nil"/>
              <w:left w:val="nil"/>
              <w:bottom w:val="nil"/>
              <w:right w:val="nil"/>
            </w:tcBorders>
          </w:tcPr>
          <w:p w14:paraId="56F6BEC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minimaal tweedimensionale geometrische representatie van de ligging of de omtrek van het ANDER ZAAKOBJECT.</w:t>
            </w:r>
          </w:p>
        </w:tc>
        <w:tc>
          <w:tcPr>
            <w:tcW w:w="1080" w:type="dxa"/>
            <w:tcBorders>
              <w:top w:val="nil"/>
              <w:left w:val="nil"/>
              <w:bottom w:val="nil"/>
              <w:right w:val="nil"/>
            </w:tcBorders>
          </w:tcPr>
          <w:p w14:paraId="530230D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del w:id="4366" w:author="Arjan Kloosterboer" w:date="2017-08-14T18:39:00Z">
              <w:r w:rsidRPr="00752EA5">
                <w:rPr>
                  <w:rFonts w:ascii="Calibri" w:hAnsi="Calibri" w:cs="Arial"/>
                  <w:color w:val="000000"/>
                  <w:sz w:val="22"/>
                  <w:szCs w:val="20"/>
                  <w:lang w:eastAsia="en-US"/>
                </w:rPr>
                <w:delText>AN80</w:delText>
              </w:r>
            </w:del>
            <w:ins w:id="4367" w:author="Arjan Kloosterboer" w:date="2017-08-14T18:39:00Z">
              <w:r w:rsidRPr="00751C18">
                <w:rPr>
                  <w:rFonts w:ascii="Calibri" w:hAnsi="Calibri" w:cs="Calibri"/>
                  <w:color w:val="000000"/>
                  <w:sz w:val="22"/>
                  <w:szCs w:val="22"/>
                  <w:lang w:eastAsia="en-US"/>
                </w:rPr>
                <w:t xml:space="preserve"> PuntLijn</w:t>
              </w:r>
              <w:r>
                <w:rPr>
                  <w:rFonts w:ascii="Calibri" w:hAnsi="Calibri" w:cs="Calibri"/>
                  <w:color w:val="000000"/>
                  <w:sz w:val="22"/>
                  <w:szCs w:val="22"/>
                  <w:lang w:eastAsia="en-US"/>
                </w:rPr>
                <w:t>(</w:t>
              </w:r>
              <w:r w:rsidRPr="00751C18">
                <w:rPr>
                  <w:rFonts w:ascii="Calibri" w:hAnsi="Calibri" w:cs="Calibri"/>
                  <w:color w:val="000000"/>
                  <w:sz w:val="22"/>
                  <w:szCs w:val="22"/>
                  <w:lang w:eastAsia="en-US"/>
                </w:rPr>
                <w:t>Multi</w:t>
              </w:r>
              <w:r>
                <w:rPr>
                  <w:rFonts w:ascii="Calibri" w:hAnsi="Calibri" w:cs="Calibri"/>
                  <w:color w:val="000000"/>
                  <w:sz w:val="22"/>
                  <w:szCs w:val="22"/>
                  <w:lang w:eastAsia="en-US"/>
                </w:rPr>
                <w:t>)V</w:t>
              </w:r>
              <w:r w:rsidRPr="00751C18">
                <w:rPr>
                  <w:rFonts w:ascii="Calibri" w:hAnsi="Calibri" w:cs="Calibri"/>
                  <w:color w:val="000000"/>
                  <w:sz w:val="22"/>
                  <w:szCs w:val="22"/>
                  <w:lang w:eastAsia="en-US"/>
                </w:rPr>
                <w:t>lak</w:t>
              </w:r>
            </w:ins>
          </w:p>
        </w:tc>
        <w:tc>
          <w:tcPr>
            <w:tcW w:w="810" w:type="dxa"/>
            <w:tcBorders>
              <w:top w:val="nil"/>
              <w:left w:val="nil"/>
              <w:bottom w:val="nil"/>
              <w:right w:val="nil"/>
            </w:tcBorders>
          </w:tcPr>
          <w:p w14:paraId="1618595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10750858" w14:textId="77777777" w:rsidTr="007A1C43">
        <w:tc>
          <w:tcPr>
            <w:tcW w:w="450" w:type="dxa"/>
            <w:tcBorders>
              <w:top w:val="nil"/>
              <w:left w:val="nil"/>
              <w:bottom w:val="nil"/>
              <w:right w:val="nil"/>
            </w:tcBorders>
          </w:tcPr>
          <w:p w14:paraId="7B7C0D2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11076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registratie </w:t>
            </w:r>
          </w:p>
        </w:tc>
        <w:tc>
          <w:tcPr>
            <w:tcW w:w="4230" w:type="dxa"/>
            <w:tcBorders>
              <w:top w:val="nil"/>
              <w:left w:val="nil"/>
              <w:bottom w:val="nil"/>
              <w:right w:val="nil"/>
            </w:tcBorders>
          </w:tcPr>
          <w:p w14:paraId="6556C96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de registratie waarin gegevens van het ANDER ZAAKOBJECT worden beheerd.</w:t>
            </w:r>
          </w:p>
        </w:tc>
        <w:tc>
          <w:tcPr>
            <w:tcW w:w="1080" w:type="dxa"/>
            <w:tcBorders>
              <w:top w:val="nil"/>
              <w:left w:val="nil"/>
              <w:bottom w:val="nil"/>
              <w:right w:val="nil"/>
            </w:tcBorders>
          </w:tcPr>
          <w:p w14:paraId="4D7A127E" w14:textId="6703A0C5"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del w:id="4368" w:author="Arjan Kloosterboer" w:date="2017-08-14T18:39:00Z">
              <w:r w:rsidRPr="00751C18">
                <w:rPr>
                  <w:rFonts w:ascii="Calibri" w:hAnsi="Calibri" w:cs="Arial"/>
                  <w:color w:val="000000"/>
                  <w:sz w:val="22"/>
                  <w:szCs w:val="20"/>
                  <w:lang w:val="en-AU" w:eastAsia="en-US"/>
                </w:rPr>
                <w:delText>GML</w:delText>
              </w:r>
            </w:del>
            <w:ins w:id="4369" w:author="Arjan Kloosterboer" w:date="2017-08-14T18:39:00Z">
              <w:r w:rsidR="0054401C">
                <w:rPr>
                  <w:rFonts w:ascii="Calibri" w:hAnsi="Calibri" w:cs="Arial"/>
                  <w:color w:val="000000"/>
                  <w:sz w:val="22"/>
                  <w:szCs w:val="20"/>
                  <w:lang w:val="en-AU" w:eastAsia="en-US"/>
                </w:rPr>
                <w:t>AN5</w:t>
              </w:r>
              <w:r>
                <w:rPr>
                  <w:rFonts w:ascii="Calibri" w:hAnsi="Calibri" w:cs="Arial"/>
                  <w:color w:val="000000"/>
                  <w:sz w:val="22"/>
                  <w:szCs w:val="20"/>
                  <w:lang w:val="en-AU" w:eastAsia="en-US"/>
                </w:rPr>
                <w:t>0</w:t>
              </w:r>
            </w:ins>
          </w:p>
        </w:tc>
        <w:tc>
          <w:tcPr>
            <w:tcW w:w="810" w:type="dxa"/>
            <w:tcBorders>
              <w:top w:val="nil"/>
              <w:left w:val="nil"/>
              <w:bottom w:val="nil"/>
              <w:right w:val="nil"/>
            </w:tcBorders>
          </w:tcPr>
          <w:p w14:paraId="5F2458F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794A3CD9" w14:textId="77777777" w:rsidTr="007A1C43">
        <w:tc>
          <w:tcPr>
            <w:tcW w:w="450" w:type="dxa"/>
            <w:tcBorders>
              <w:top w:val="nil"/>
              <w:left w:val="nil"/>
              <w:bottom w:val="nil"/>
              <w:right w:val="nil"/>
            </w:tcBorders>
          </w:tcPr>
          <w:p w14:paraId="74CDD5E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70" w:name="BKM_D641AAD9_3ECF_4a21_9F27_20C0C094ED8A"/>
          </w:p>
        </w:tc>
        <w:tc>
          <w:tcPr>
            <w:tcW w:w="2790" w:type="dxa"/>
            <w:gridSpan w:val="2"/>
            <w:tcBorders>
              <w:top w:val="nil"/>
              <w:left w:val="nil"/>
              <w:bottom w:val="nil"/>
              <w:right w:val="nil"/>
            </w:tcBorders>
          </w:tcPr>
          <w:p w14:paraId="179513F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Eigenschap</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4D2C5C3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39DAE0F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Eigenschap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1CF4E0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370"/>
      </w:tr>
      <w:tr w:rsidR="004C29F3" w:rsidRPr="00751C18" w14:paraId="43637991" w14:textId="77777777" w:rsidTr="007A1C43">
        <w:tc>
          <w:tcPr>
            <w:tcW w:w="450" w:type="dxa"/>
            <w:tcBorders>
              <w:top w:val="nil"/>
              <w:left w:val="nil"/>
              <w:bottom w:val="nil"/>
              <w:right w:val="nil"/>
            </w:tcBorders>
          </w:tcPr>
          <w:p w14:paraId="300D4AB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71" w:name="BKM_E5AF0E35_090C_4143_ACB2_075E54EAFEE8"/>
          </w:p>
        </w:tc>
        <w:tc>
          <w:tcPr>
            <w:tcW w:w="2790" w:type="dxa"/>
            <w:gridSpan w:val="2"/>
            <w:tcBorders>
              <w:top w:val="nil"/>
              <w:left w:val="nil"/>
              <w:bottom w:val="nil"/>
              <w:right w:val="nil"/>
            </w:tcBorders>
          </w:tcPr>
          <w:p w14:paraId="08F922E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Gerelateerde externe ZAAK</w:t>
            </w:r>
            <w:r w:rsidRPr="00751C18">
              <w:rPr>
                <w:rFonts w:ascii="Arial" w:hAnsi="Arial" w:cs="Arial"/>
                <w:szCs w:val="20"/>
                <w:lang w:val="en-AU" w:eastAsia="en-US"/>
              </w:rPr>
              <w:fldChar w:fldCharType="end"/>
            </w:r>
          </w:p>
        </w:tc>
        <w:tc>
          <w:tcPr>
            <w:tcW w:w="4230" w:type="dxa"/>
            <w:tcBorders>
              <w:top w:val="nil"/>
              <w:left w:val="nil"/>
              <w:bottom w:val="nil"/>
              <w:right w:val="nil"/>
            </w:tcBorders>
          </w:tcPr>
          <w:p w14:paraId="58BBF2F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14:paraId="3D65F1A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Pr="00751C18">
              <w:rPr>
                <w:rFonts w:ascii="Calibri" w:hAnsi="Calibri" w:cs="Calibri"/>
                <w:color w:val="000000"/>
                <w:szCs w:val="20"/>
                <w:lang w:eastAsia="en-US"/>
              </w:rPr>
              <w:t>Gerelateerde externe ZAAK</w:t>
            </w:r>
            <w:r w:rsidRPr="00751C18">
              <w:rPr>
                <w:rFonts w:ascii="Arial" w:hAnsi="Arial" w:cs="Arial"/>
                <w:szCs w:val="20"/>
                <w:lang w:val="en-AU" w:eastAsia="en-US"/>
              </w:rPr>
              <w:fldChar w:fldCharType="end"/>
            </w:r>
          </w:p>
        </w:tc>
        <w:tc>
          <w:tcPr>
            <w:tcW w:w="810" w:type="dxa"/>
            <w:tcBorders>
              <w:top w:val="nil"/>
              <w:left w:val="nil"/>
              <w:bottom w:val="nil"/>
              <w:right w:val="nil"/>
            </w:tcBorders>
          </w:tcPr>
          <w:p w14:paraId="0AF3BB4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4371"/>
      </w:tr>
      <w:tr w:rsidR="004C29F3" w:rsidRPr="00751C18" w14:paraId="361F2EE1" w14:textId="77777777" w:rsidTr="007A1C43">
        <w:tc>
          <w:tcPr>
            <w:tcW w:w="450" w:type="dxa"/>
            <w:tcBorders>
              <w:top w:val="nil"/>
              <w:left w:val="nil"/>
              <w:bottom w:val="nil"/>
              <w:right w:val="nil"/>
            </w:tcBorders>
          </w:tcPr>
          <w:p w14:paraId="5A3B780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799CC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Aanvraagdatum </w:t>
            </w:r>
          </w:p>
        </w:tc>
        <w:tc>
          <w:tcPr>
            <w:tcW w:w="4230" w:type="dxa"/>
            <w:tcBorders>
              <w:top w:val="nil"/>
              <w:left w:val="nil"/>
              <w:bottom w:val="nil"/>
              <w:right w:val="nil"/>
            </w:tcBorders>
          </w:tcPr>
          <w:p w14:paraId="727F98F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verzocht is om de behandeling van de gerelateerde ZAAK uit te gaan voeren.</w:t>
            </w:r>
          </w:p>
        </w:tc>
        <w:tc>
          <w:tcPr>
            <w:tcW w:w="1080" w:type="dxa"/>
            <w:tcBorders>
              <w:top w:val="nil"/>
              <w:left w:val="nil"/>
              <w:bottom w:val="nil"/>
              <w:right w:val="nil"/>
            </w:tcBorders>
          </w:tcPr>
          <w:p w14:paraId="241D0BF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095FAA9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7E0A96E" w14:textId="77777777" w:rsidTr="007A1C43">
        <w:tc>
          <w:tcPr>
            <w:tcW w:w="450" w:type="dxa"/>
            <w:tcBorders>
              <w:top w:val="nil"/>
              <w:left w:val="nil"/>
              <w:bottom w:val="nil"/>
              <w:right w:val="nil"/>
            </w:tcBorders>
          </w:tcPr>
          <w:p w14:paraId="65563C0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4A1E5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Aard relatie </w:t>
            </w:r>
          </w:p>
        </w:tc>
        <w:tc>
          <w:tcPr>
            <w:tcW w:w="4230" w:type="dxa"/>
            <w:tcBorders>
              <w:top w:val="nil"/>
              <w:left w:val="nil"/>
              <w:bottom w:val="nil"/>
              <w:right w:val="nil"/>
            </w:tcBorders>
          </w:tcPr>
          <w:p w14:paraId="0E7B50E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de rol van de gerelateerde zaak ten aanzien van de onderhanden ZAAK</w:t>
            </w:r>
          </w:p>
        </w:tc>
        <w:tc>
          <w:tcPr>
            <w:tcW w:w="1080" w:type="dxa"/>
            <w:tcBorders>
              <w:top w:val="nil"/>
              <w:left w:val="nil"/>
              <w:bottom w:val="nil"/>
              <w:right w:val="nil"/>
            </w:tcBorders>
          </w:tcPr>
          <w:p w14:paraId="2BDC024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AN15</w:t>
            </w:r>
          </w:p>
        </w:tc>
        <w:tc>
          <w:tcPr>
            <w:tcW w:w="810" w:type="dxa"/>
            <w:tcBorders>
              <w:top w:val="nil"/>
              <w:left w:val="nil"/>
              <w:bottom w:val="nil"/>
              <w:right w:val="nil"/>
            </w:tcBorders>
          </w:tcPr>
          <w:p w14:paraId="324FBBB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07687CE3" w14:textId="77777777" w:rsidTr="007A1C43">
        <w:tc>
          <w:tcPr>
            <w:tcW w:w="450" w:type="dxa"/>
            <w:tcBorders>
              <w:top w:val="nil"/>
              <w:left w:val="nil"/>
              <w:bottom w:val="nil"/>
              <w:right w:val="nil"/>
            </w:tcBorders>
          </w:tcPr>
          <w:p w14:paraId="40D0ADE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0ACB26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status gezet </w:t>
            </w:r>
          </w:p>
        </w:tc>
        <w:tc>
          <w:tcPr>
            <w:tcW w:w="4230" w:type="dxa"/>
            <w:tcBorders>
              <w:top w:val="nil"/>
              <w:left w:val="nil"/>
              <w:bottom w:val="nil"/>
              <w:right w:val="nil"/>
            </w:tcBorders>
          </w:tcPr>
          <w:p w14:paraId="1C446BA4"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 xml:space="preserve">De datum waarop de gerelateerde ZAAK de </w:t>
            </w:r>
            <w:r w:rsidRPr="00751C18">
              <w:rPr>
                <w:rFonts w:ascii="Calibri" w:hAnsi="Calibri" w:cs="Arial"/>
                <w:color w:val="000000"/>
                <w:sz w:val="22"/>
                <w:szCs w:val="20"/>
                <w:lang w:eastAsia="en-US"/>
              </w:rPr>
              <w:lastRenderedPageBreak/>
              <w:t>laatst bekende status heeft verkregen.</w:t>
            </w:r>
          </w:p>
        </w:tc>
        <w:tc>
          <w:tcPr>
            <w:tcW w:w="1080" w:type="dxa"/>
            <w:tcBorders>
              <w:top w:val="nil"/>
              <w:left w:val="nil"/>
              <w:bottom w:val="nil"/>
              <w:right w:val="nil"/>
            </w:tcBorders>
          </w:tcPr>
          <w:p w14:paraId="07E226B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lastRenderedPageBreak/>
              <w:t xml:space="preserve">Datum </w:t>
            </w:r>
            <w:r w:rsidRPr="00751C18">
              <w:rPr>
                <w:rFonts w:ascii="Calibri" w:hAnsi="Calibri" w:cs="Arial"/>
                <w:color w:val="000000"/>
                <w:sz w:val="22"/>
                <w:szCs w:val="20"/>
                <w:lang w:val="en-AU" w:eastAsia="en-US"/>
              </w:rPr>
              <w:lastRenderedPageBreak/>
              <w:t>(JJJJMMDDUUMM)</w:t>
            </w:r>
          </w:p>
        </w:tc>
        <w:tc>
          <w:tcPr>
            <w:tcW w:w="810" w:type="dxa"/>
            <w:tcBorders>
              <w:top w:val="nil"/>
              <w:left w:val="nil"/>
              <w:bottom w:val="nil"/>
              <w:right w:val="nil"/>
            </w:tcBorders>
          </w:tcPr>
          <w:p w14:paraId="09F4979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lastRenderedPageBreak/>
              <w:t>1 - 1</w:t>
            </w:r>
          </w:p>
        </w:tc>
      </w:tr>
      <w:tr w:rsidR="004C29F3" w:rsidRPr="00751C18" w14:paraId="7B82977B" w14:textId="77777777" w:rsidTr="007A1C43">
        <w:tc>
          <w:tcPr>
            <w:tcW w:w="450" w:type="dxa"/>
            <w:tcBorders>
              <w:top w:val="nil"/>
              <w:left w:val="nil"/>
              <w:bottom w:val="nil"/>
              <w:right w:val="nil"/>
            </w:tcBorders>
          </w:tcPr>
          <w:p w14:paraId="4E8BBBB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AC947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w:t>
            </w:r>
          </w:p>
        </w:tc>
        <w:tc>
          <w:tcPr>
            <w:tcW w:w="4230" w:type="dxa"/>
            <w:tcBorders>
              <w:top w:val="nil"/>
              <w:left w:val="nil"/>
              <w:bottom w:val="nil"/>
              <w:right w:val="nil"/>
            </w:tcBorders>
          </w:tcPr>
          <w:p w14:paraId="34C7D22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de uitvoering van de gerelateerde ZAAK afgerond is.</w:t>
            </w:r>
          </w:p>
        </w:tc>
        <w:tc>
          <w:tcPr>
            <w:tcW w:w="1080" w:type="dxa"/>
            <w:tcBorders>
              <w:top w:val="nil"/>
              <w:left w:val="nil"/>
              <w:bottom w:val="nil"/>
              <w:right w:val="nil"/>
            </w:tcBorders>
          </w:tcPr>
          <w:p w14:paraId="70D4E10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31C8B2D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546C4770" w14:textId="77777777" w:rsidTr="007A1C43">
        <w:tc>
          <w:tcPr>
            <w:tcW w:w="450" w:type="dxa"/>
            <w:tcBorders>
              <w:top w:val="nil"/>
              <w:left w:val="nil"/>
              <w:bottom w:val="nil"/>
              <w:right w:val="nil"/>
            </w:tcBorders>
          </w:tcPr>
          <w:p w14:paraId="5BFA49A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BE8BB8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Resultaatomschrijving </w:t>
            </w:r>
          </w:p>
        </w:tc>
        <w:tc>
          <w:tcPr>
            <w:tcW w:w="4230" w:type="dxa"/>
            <w:tcBorders>
              <w:top w:val="nil"/>
              <w:left w:val="nil"/>
              <w:bottom w:val="nil"/>
              <w:right w:val="nil"/>
            </w:tcBorders>
          </w:tcPr>
          <w:p w14:paraId="1A6EE96F"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wat het resultaat van de gerelateerde ZAAK inhoudt.</w:t>
            </w:r>
          </w:p>
        </w:tc>
        <w:tc>
          <w:tcPr>
            <w:tcW w:w="1080" w:type="dxa"/>
            <w:tcBorders>
              <w:top w:val="nil"/>
              <w:left w:val="nil"/>
              <w:bottom w:val="nil"/>
              <w:right w:val="nil"/>
            </w:tcBorders>
          </w:tcPr>
          <w:p w14:paraId="2BFE146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4D626FE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74C27634" w14:textId="77777777" w:rsidTr="007A1C43">
        <w:tc>
          <w:tcPr>
            <w:tcW w:w="450" w:type="dxa"/>
            <w:tcBorders>
              <w:top w:val="nil"/>
              <w:left w:val="nil"/>
              <w:bottom w:val="nil"/>
              <w:right w:val="nil"/>
            </w:tcBorders>
          </w:tcPr>
          <w:p w14:paraId="58FD6EF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D964343"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w:t>
            </w:r>
          </w:p>
        </w:tc>
        <w:tc>
          <w:tcPr>
            <w:tcW w:w="4230" w:type="dxa"/>
            <w:tcBorders>
              <w:top w:val="nil"/>
              <w:left w:val="nil"/>
              <w:bottom w:val="nil"/>
              <w:right w:val="nil"/>
            </w:tcBorders>
          </w:tcPr>
          <w:p w14:paraId="589F12CB"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met de uitvoering van de gerelateerde ZAAK is gestart</w:t>
            </w:r>
          </w:p>
        </w:tc>
        <w:tc>
          <w:tcPr>
            <w:tcW w:w="1080" w:type="dxa"/>
            <w:tcBorders>
              <w:top w:val="nil"/>
              <w:left w:val="nil"/>
              <w:bottom w:val="nil"/>
              <w:right w:val="nil"/>
            </w:tcBorders>
          </w:tcPr>
          <w:p w14:paraId="69A0CB1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14:paraId="589C06E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2AB6E5C3" w14:textId="77777777" w:rsidTr="007A1C43">
        <w:tc>
          <w:tcPr>
            <w:tcW w:w="450" w:type="dxa"/>
            <w:tcBorders>
              <w:top w:val="nil"/>
              <w:left w:val="nil"/>
              <w:bottom w:val="nil"/>
              <w:right w:val="nil"/>
            </w:tcBorders>
          </w:tcPr>
          <w:p w14:paraId="633DAD5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30A805"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Status-omschrijving generiek </w:t>
            </w:r>
          </w:p>
        </w:tc>
        <w:tc>
          <w:tcPr>
            <w:tcW w:w="4230" w:type="dxa"/>
            <w:tcBorders>
              <w:top w:val="nil"/>
              <w:left w:val="nil"/>
              <w:bottom w:val="nil"/>
              <w:right w:val="nil"/>
            </w:tcBorders>
          </w:tcPr>
          <w:p w14:paraId="75AA9C7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 xml:space="preserve">Algemeen gehanteerde omschrijving van de aard van de laatst bekende status van de gerelateerde ZAAK. </w:t>
            </w:r>
          </w:p>
        </w:tc>
        <w:tc>
          <w:tcPr>
            <w:tcW w:w="1080" w:type="dxa"/>
            <w:tcBorders>
              <w:top w:val="nil"/>
              <w:left w:val="nil"/>
              <w:bottom w:val="nil"/>
              <w:right w:val="nil"/>
            </w:tcBorders>
          </w:tcPr>
          <w:p w14:paraId="2D4224A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5D83F76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2B74AAD5" w14:textId="77777777" w:rsidTr="007A1C43">
        <w:tc>
          <w:tcPr>
            <w:tcW w:w="450" w:type="dxa"/>
            <w:tcBorders>
              <w:top w:val="nil"/>
              <w:left w:val="nil"/>
              <w:bottom w:val="nil"/>
              <w:right w:val="nil"/>
            </w:tcBorders>
          </w:tcPr>
          <w:p w14:paraId="45993E4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2F7453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Verantwoordelijke organisatie </w:t>
            </w:r>
          </w:p>
        </w:tc>
        <w:tc>
          <w:tcPr>
            <w:tcW w:w="4230" w:type="dxa"/>
            <w:tcBorders>
              <w:top w:val="nil"/>
              <w:left w:val="nil"/>
              <w:bottom w:val="nil"/>
              <w:right w:val="nil"/>
            </w:tcBorders>
          </w:tcPr>
          <w:p w14:paraId="03265E5E"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RSIN van de organisatie die verantwoordelijk is voor de behandeling van de gerelateerde ZAAK.</w:t>
            </w:r>
          </w:p>
        </w:tc>
        <w:tc>
          <w:tcPr>
            <w:tcW w:w="1080" w:type="dxa"/>
            <w:tcBorders>
              <w:top w:val="nil"/>
              <w:left w:val="nil"/>
              <w:bottom w:val="nil"/>
              <w:right w:val="nil"/>
            </w:tcBorders>
          </w:tcPr>
          <w:p w14:paraId="71FEEF66"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N9</w:t>
            </w:r>
          </w:p>
        </w:tc>
        <w:tc>
          <w:tcPr>
            <w:tcW w:w="810" w:type="dxa"/>
            <w:tcBorders>
              <w:top w:val="nil"/>
              <w:left w:val="nil"/>
              <w:bottom w:val="nil"/>
              <w:right w:val="nil"/>
            </w:tcBorders>
          </w:tcPr>
          <w:p w14:paraId="5C32FF3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38FA3613" w14:textId="77777777" w:rsidTr="007A1C43">
        <w:tc>
          <w:tcPr>
            <w:tcW w:w="450" w:type="dxa"/>
            <w:tcBorders>
              <w:top w:val="nil"/>
              <w:left w:val="nil"/>
              <w:bottom w:val="nil"/>
              <w:right w:val="nil"/>
            </w:tcBorders>
          </w:tcPr>
          <w:p w14:paraId="35CA71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26DC6A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Zaakidentificatie </w:t>
            </w:r>
          </w:p>
        </w:tc>
        <w:tc>
          <w:tcPr>
            <w:tcW w:w="4230" w:type="dxa"/>
            <w:tcBorders>
              <w:top w:val="nil"/>
              <w:left w:val="nil"/>
              <w:bottom w:val="nil"/>
              <w:right w:val="nil"/>
            </w:tcBorders>
          </w:tcPr>
          <w:p w14:paraId="386AB1A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unieke identificatie van de gerelateerde ZAAK.</w:t>
            </w:r>
          </w:p>
        </w:tc>
        <w:tc>
          <w:tcPr>
            <w:tcW w:w="1080" w:type="dxa"/>
            <w:tcBorders>
              <w:top w:val="nil"/>
              <w:left w:val="nil"/>
              <w:bottom w:val="nil"/>
              <w:right w:val="nil"/>
            </w:tcBorders>
          </w:tcPr>
          <w:p w14:paraId="702E74B0"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14:paraId="413F6B0A"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4C29F3" w:rsidRPr="00751C18" w14:paraId="6DB62752" w14:textId="77777777" w:rsidTr="007A1C43">
        <w:tc>
          <w:tcPr>
            <w:tcW w:w="450" w:type="dxa"/>
            <w:tcBorders>
              <w:top w:val="nil"/>
              <w:left w:val="nil"/>
              <w:bottom w:val="nil"/>
              <w:right w:val="nil"/>
            </w:tcBorders>
          </w:tcPr>
          <w:p w14:paraId="71F94FC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475FC61"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Zaaktype-omschrijving generiek </w:t>
            </w:r>
          </w:p>
        </w:tc>
        <w:tc>
          <w:tcPr>
            <w:tcW w:w="4230" w:type="dxa"/>
            <w:tcBorders>
              <w:top w:val="nil"/>
              <w:left w:val="nil"/>
              <w:bottom w:val="nil"/>
              <w:right w:val="nil"/>
            </w:tcBorders>
          </w:tcPr>
          <w:p w14:paraId="3D5FD78D"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Algemeen gehanteerde omschrijving van de aard van ZAAKen van het ZAAKTYPE waartoe de gerelateerde zaak behoort.</w:t>
            </w:r>
          </w:p>
        </w:tc>
        <w:tc>
          <w:tcPr>
            <w:tcW w:w="1080" w:type="dxa"/>
            <w:tcBorders>
              <w:top w:val="nil"/>
              <w:left w:val="nil"/>
              <w:bottom w:val="nil"/>
              <w:right w:val="nil"/>
            </w:tcBorders>
          </w:tcPr>
          <w:p w14:paraId="20DD0C8C"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14:paraId="5B3725E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4C29F3" w:rsidRPr="00751C18" w14:paraId="15DD43A3" w14:textId="77777777" w:rsidTr="007A1C43">
        <w:tc>
          <w:tcPr>
            <w:tcW w:w="450" w:type="dxa"/>
            <w:tcBorders>
              <w:top w:val="nil"/>
              <w:left w:val="nil"/>
              <w:bottom w:val="nil"/>
              <w:right w:val="nil"/>
            </w:tcBorders>
          </w:tcPr>
          <w:p w14:paraId="000F602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E8E9F8"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Zaaktypecode </w:t>
            </w:r>
          </w:p>
        </w:tc>
        <w:tc>
          <w:tcPr>
            <w:tcW w:w="4230" w:type="dxa"/>
            <w:tcBorders>
              <w:top w:val="nil"/>
              <w:left w:val="nil"/>
              <w:bottom w:val="nil"/>
              <w:right w:val="nil"/>
            </w:tcBorders>
          </w:tcPr>
          <w:p w14:paraId="4A64D092"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algemeen gehanteerde code van de aard van ZAAKen van het ZAAKTYPE waartoe de gerelateerde zaak behoort</w:t>
            </w:r>
          </w:p>
        </w:tc>
        <w:tc>
          <w:tcPr>
            <w:tcW w:w="1080" w:type="dxa"/>
            <w:tcBorders>
              <w:top w:val="nil"/>
              <w:left w:val="nil"/>
              <w:bottom w:val="nil"/>
              <w:right w:val="nil"/>
            </w:tcBorders>
          </w:tcPr>
          <w:p w14:paraId="18A253B9"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N4</w:t>
            </w:r>
          </w:p>
        </w:tc>
        <w:tc>
          <w:tcPr>
            <w:tcW w:w="810" w:type="dxa"/>
            <w:tcBorders>
              <w:top w:val="nil"/>
              <w:left w:val="nil"/>
              <w:bottom w:val="nil"/>
              <w:right w:val="nil"/>
            </w:tcBorders>
          </w:tcPr>
          <w:p w14:paraId="26729C27" w14:textId="77777777" w:rsidR="004C29F3" w:rsidRPr="00751C18" w:rsidRDefault="004C29F3" w:rsidP="007A1C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14:paraId="647871EB" w14:textId="77777777" w:rsidR="004C29F3" w:rsidRPr="00751C18" w:rsidRDefault="004C29F3" w:rsidP="004C29F3">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4C29F3" w:rsidRPr="00751C18" w14:paraId="3FA95A44" w14:textId="77777777" w:rsidTr="007A1C43">
        <w:tc>
          <w:tcPr>
            <w:tcW w:w="9360" w:type="dxa"/>
            <w:gridSpan w:val="3"/>
            <w:tcBorders>
              <w:top w:val="nil"/>
              <w:left w:val="nil"/>
              <w:bottom w:val="nil"/>
              <w:right w:val="nil"/>
            </w:tcBorders>
          </w:tcPr>
          <w:p w14:paraId="7BB73CE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4C29F3" w:rsidRPr="00751C18" w14:paraId="628A9AD8" w14:textId="77777777" w:rsidTr="007A1C43">
        <w:tc>
          <w:tcPr>
            <w:tcW w:w="450" w:type="dxa"/>
            <w:tcBorders>
              <w:top w:val="nil"/>
              <w:left w:val="nil"/>
              <w:bottom w:val="nil"/>
              <w:right w:val="nil"/>
            </w:tcBorders>
          </w:tcPr>
          <w:p w14:paraId="5EF8BA7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071575C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14:paraId="5D54A01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28DBC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4C29F3" w:rsidRPr="00751C18" w14:paraId="7CAEA6EC" w14:textId="77777777" w:rsidTr="007A1C43">
        <w:tc>
          <w:tcPr>
            <w:tcW w:w="450" w:type="dxa"/>
            <w:tcBorders>
              <w:top w:val="nil"/>
              <w:left w:val="nil"/>
              <w:bottom w:val="nil"/>
              <w:right w:val="nil"/>
            </w:tcBorders>
          </w:tcPr>
          <w:p w14:paraId="7A63444E"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D405D7F" w14:textId="77777777" w:rsidR="004C29F3" w:rsidRPr="00751C18" w:rsidRDefault="004C29F3" w:rsidP="007A1C43">
            <w:pPr>
              <w:widowControl w:val="0"/>
              <w:autoSpaceDE w:val="0"/>
              <w:autoSpaceDN w:val="0"/>
              <w:adjustRightInd w:val="0"/>
              <w:spacing w:line="240" w:lineRule="auto"/>
              <w:contextualSpacing w:val="0"/>
              <w:rPr>
                <w:del w:id="4372" w:author="Arjan Kloosterboer" w:date="2017-08-14T18:39:00Z"/>
                <w:rFonts w:ascii="Calibri" w:hAnsi="Calibri" w:cs="Calibri"/>
                <w:color w:val="0F0F0F"/>
                <w:sz w:val="22"/>
                <w:szCs w:val="22"/>
                <w:lang w:eastAsia="en-US"/>
              </w:rPr>
            </w:pPr>
            <w:del w:id="4373"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val="en-AU" w:eastAsia="en-US"/>
                </w:rPr>
                <w:delInstrText xml:space="preserve">MERGEFIELD </w:delInstrText>
              </w:r>
              <w:r w:rsidRPr="00751C18">
                <w:rPr>
                  <w:rFonts w:ascii="Calibri" w:hAnsi="Calibri" w:cs="Calibri"/>
                  <w:color w:val="0F0F0F"/>
                  <w:sz w:val="22"/>
                  <w:szCs w:val="22"/>
                  <w:lang w:eastAsia="en-US"/>
                </w:rPr>
                <w:delInstrText>Element.Name</w:del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delText>OBJECT</w:del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ConnSource.Cardinality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0..1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p>
          <w:p w14:paraId="394FA009" w14:textId="77777777" w:rsidR="004C29F3" w:rsidRPr="00751C18" w:rsidRDefault="004C29F3" w:rsidP="007A1C43">
            <w:pPr>
              <w:widowControl w:val="0"/>
              <w:autoSpaceDE w:val="0"/>
              <w:autoSpaceDN w:val="0"/>
              <w:adjustRightInd w:val="0"/>
              <w:spacing w:line="240" w:lineRule="auto"/>
              <w:contextualSpacing w:val="0"/>
              <w:rPr>
                <w:ins w:id="4374" w:author="Arjan Kloosterboer" w:date="2017-08-14T18:39:00Z"/>
                <w:rFonts w:ascii="Calibri" w:hAnsi="Calibri" w:cs="Calibri"/>
                <w:color w:val="0F0F0F"/>
                <w:sz w:val="22"/>
                <w:szCs w:val="22"/>
                <w:lang w:eastAsia="en-US"/>
              </w:rPr>
            </w:pPr>
            <w:ins w:id="4375" w:author="Arjan Kloosterboer" w:date="2017-08-14T18:39:00Z">
              <w:r w:rsidRPr="00672763">
                <w:rPr>
                  <w:rFonts w:ascii="Arial" w:hAnsi="Arial" w:cs="Arial"/>
                  <w:szCs w:val="20"/>
                  <w:lang w:eastAsia="en-US"/>
                </w:rPr>
                <w:t>ZAAK</w:t>
              </w:r>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1..*</w:t>
              </w:r>
              <w:r w:rsidRPr="00751C18">
                <w:rPr>
                  <w:rFonts w:ascii="Calibri" w:hAnsi="Calibri" w:cs="Calibri"/>
                  <w:color w:val="0F0F0F"/>
                  <w:sz w:val="22"/>
                  <w:szCs w:val="22"/>
                  <w:lang w:eastAsia="en-US"/>
                </w:rPr>
                <w:t>]</w:t>
              </w:r>
            </w:ins>
          </w:p>
          <w:p w14:paraId="3EBB5D6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betreft</w:t>
            </w:r>
            <w:r w:rsidRPr="00751C18">
              <w:rPr>
                <w:rFonts w:ascii="Calibri" w:hAnsi="Calibri" w:cs="Calibri"/>
                <w:color w:val="0F0F0F"/>
                <w:sz w:val="22"/>
                <w:szCs w:val="22"/>
                <w:lang w:eastAsia="en-US"/>
              </w:rPr>
              <w:fldChar w:fldCharType="end"/>
            </w:r>
          </w:p>
          <w:p w14:paraId="34F9F92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del w:id="4376" w:author="Arjan Kloosterboer" w:date="2017-08-14T18:39:00Z">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Element.Name</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ZAAK</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ConnTarget.Cardinality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ins w:id="4377" w:author="Arjan Kloosterboer" w:date="2017-08-14T18:39:00Z">
              <w:r>
                <w:rPr>
                  <w:rFonts w:ascii="Calibri" w:hAnsi="Calibri" w:cs="Calibri"/>
                  <w:color w:val="0F0F0F"/>
                  <w:sz w:val="22"/>
                  <w:szCs w:val="22"/>
                  <w:lang w:eastAsia="en-US"/>
                </w:rPr>
                <w:t>OBJECT</w:t>
              </w:r>
              <w:r w:rsidRPr="00751C18">
                <w:rPr>
                  <w:rFonts w:ascii="Calibri" w:hAnsi="Calibri" w:cs="Calibri"/>
                  <w:color w:val="0F0F0F"/>
                  <w:sz w:val="22"/>
                  <w:szCs w:val="22"/>
                  <w:lang w:eastAsia="en-US"/>
                </w:rPr>
                <w:t xml:space="preserve">  [</w:t>
              </w:r>
              <w:r>
                <w:rPr>
                  <w:rFonts w:ascii="Calibri" w:hAnsi="Calibri" w:cs="Calibri"/>
                  <w:color w:val="0F0F0F"/>
                  <w:sz w:val="22"/>
                  <w:szCs w:val="22"/>
                  <w:lang w:eastAsia="en-US"/>
                </w:rPr>
                <w:t>0..*</w:t>
              </w:r>
              <w:r w:rsidRPr="00751C18">
                <w:rPr>
                  <w:rFonts w:ascii="Calibri" w:hAnsi="Calibri" w:cs="Calibri"/>
                  <w:color w:val="0F0F0F"/>
                  <w:sz w:val="22"/>
                  <w:szCs w:val="22"/>
                  <w:lang w:eastAsia="en-US"/>
                </w:rPr>
                <w:t>]</w:t>
              </w:r>
            </w:ins>
          </w:p>
        </w:tc>
        <w:tc>
          <w:tcPr>
            <w:tcW w:w="6120" w:type="dxa"/>
            <w:tcBorders>
              <w:top w:val="nil"/>
              <w:left w:val="nil"/>
              <w:bottom w:val="nil"/>
              <w:right w:val="nil"/>
            </w:tcBorders>
          </w:tcPr>
          <w:p w14:paraId="74D724E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ZAAKen die betrekking hebben op het OBJECT</w:t>
            </w:r>
          </w:p>
        </w:tc>
      </w:tr>
      <w:tr w:rsidR="004C29F3" w:rsidRPr="00751C18" w14:paraId="74E9E742" w14:textId="77777777" w:rsidTr="007A1C43">
        <w:trPr>
          <w:trHeight w:hRule="exact" w:val="128"/>
        </w:trPr>
        <w:tc>
          <w:tcPr>
            <w:tcW w:w="450" w:type="dxa"/>
            <w:tcBorders>
              <w:top w:val="nil"/>
              <w:left w:val="nil"/>
              <w:bottom w:val="nil"/>
              <w:right w:val="nil"/>
            </w:tcBorders>
          </w:tcPr>
          <w:p w14:paraId="5346AE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995240E"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99504E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E676AA7" w14:textId="77777777" w:rsidTr="007A1C43">
        <w:tc>
          <w:tcPr>
            <w:tcW w:w="450" w:type="dxa"/>
            <w:tcBorders>
              <w:top w:val="nil"/>
              <w:left w:val="nil"/>
              <w:bottom w:val="nil"/>
              <w:right w:val="nil"/>
            </w:tcBorders>
          </w:tcPr>
          <w:p w14:paraId="4C59CAE8"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BCA10E8" w14:textId="77777777" w:rsidR="004C29F3" w:rsidRPr="00751C18" w:rsidRDefault="004C29F3" w:rsidP="007A1C43">
            <w:pPr>
              <w:widowControl w:val="0"/>
              <w:autoSpaceDE w:val="0"/>
              <w:autoSpaceDN w:val="0"/>
              <w:adjustRightInd w:val="0"/>
              <w:spacing w:line="240" w:lineRule="auto"/>
              <w:contextualSpacing w:val="0"/>
              <w:rPr>
                <w:del w:id="4378" w:author="Arjan Kloosterboer" w:date="2017-08-14T18:39:00Z"/>
                <w:rFonts w:ascii="Calibri" w:hAnsi="Calibri" w:cs="Calibri"/>
                <w:color w:val="0F0F0F"/>
                <w:sz w:val="22"/>
                <w:szCs w:val="22"/>
                <w:lang w:eastAsia="en-US"/>
              </w:rPr>
            </w:pPr>
            <w:del w:id="4379"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val="en-AU" w:eastAsia="en-US"/>
                </w:rPr>
                <w:delInstrText xml:space="preserve">MERGEFIELD </w:delInstrText>
              </w:r>
              <w:r w:rsidRPr="00751C18">
                <w:rPr>
                  <w:rFonts w:ascii="Calibri" w:hAnsi="Calibri" w:cs="Calibri"/>
                  <w:color w:val="0F0F0F"/>
                  <w:sz w:val="22"/>
                  <w:szCs w:val="22"/>
                  <w:lang w:eastAsia="en-US"/>
                </w:rPr>
                <w:delInstrText>Element.Name</w:del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delText>ZAAK</w:delTex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ConnSource.Cardinality</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1</w:delTex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delText>]</w:delText>
              </w:r>
            </w:del>
          </w:p>
          <w:p w14:paraId="01F759F8" w14:textId="77777777" w:rsidR="004C29F3" w:rsidRPr="00751C18" w:rsidRDefault="004C29F3" w:rsidP="007A1C43">
            <w:pPr>
              <w:widowControl w:val="0"/>
              <w:autoSpaceDE w:val="0"/>
              <w:autoSpaceDN w:val="0"/>
              <w:adjustRightInd w:val="0"/>
              <w:spacing w:line="240" w:lineRule="auto"/>
              <w:contextualSpacing w:val="0"/>
              <w:rPr>
                <w:del w:id="4380" w:author="Arjan Kloosterboer" w:date="2017-08-14T18:39:00Z"/>
                <w:rFonts w:ascii="Calibri" w:hAnsi="Calibri" w:cs="Calibri"/>
                <w:color w:val="0F0F0F"/>
                <w:sz w:val="22"/>
                <w:szCs w:val="22"/>
                <w:lang w:eastAsia="en-US"/>
              </w:rPr>
            </w:pPr>
            <w:del w:id="4381" w:author="Arjan Kloosterboer" w:date="2017-08-14T18:39:00Z">
              <w:r w:rsidRPr="00751C18">
                <w:rPr>
                  <w:rFonts w:ascii="Calibri" w:hAnsi="Calibri" w:cs="Calibri"/>
                  <w:color w:val="0F0F0F"/>
                  <w:sz w:val="22"/>
                  <w:szCs w:val="22"/>
                  <w:lang w:eastAsia="en-US"/>
                </w:rPr>
                <w:delText xml:space="preserve">  </w:delTex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delInstrText>MERGEFIELD Connector.Name</w:del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delText>heeft</w:delText>
              </w:r>
              <w:r w:rsidRPr="00751C18">
                <w:rPr>
                  <w:rFonts w:ascii="Calibri" w:hAnsi="Calibri" w:cs="Calibri"/>
                  <w:color w:val="0F0F0F"/>
                  <w:sz w:val="22"/>
                  <w:szCs w:val="22"/>
                  <w:lang w:eastAsia="en-US"/>
                </w:rPr>
                <w:fldChar w:fldCharType="end"/>
              </w:r>
            </w:del>
          </w:p>
          <w:p w14:paraId="09432FB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ins w:id="4382" w:author="Arjan Kloosterboer" w:date="2017-08-14T18:39:00Z">
              <w:r>
                <w:rPr>
                  <w:rFonts w:ascii="Calibri" w:hAnsi="Calibri" w:cs="Calibri"/>
                  <w:color w:val="0F0F0F"/>
                  <w:sz w:val="22"/>
                  <w:szCs w:val="22"/>
                  <w:lang w:eastAsia="en-US"/>
                </w:rPr>
                <w:t xml:space="preserve"> </w:t>
              </w:r>
              <w:r>
                <w:rPr>
                  <w:rFonts w:ascii="Calibri" w:hAnsi="Calibri" w:cs="Calibri"/>
                  <w:color w:val="0F0F0F"/>
                  <w:sz w:val="22"/>
                  <w:szCs w:val="22"/>
                  <w:lang w:eastAsia="en-US"/>
                </w:rPr>
                <w:br/>
                <w:t>van</w:t>
              </w:r>
              <w:r>
                <w:rPr>
                  <w:rFonts w:ascii="Calibri" w:hAnsi="Calibri" w:cs="Calibri"/>
                  <w:color w:val="0F0F0F"/>
                  <w:sz w:val="22"/>
                  <w:szCs w:val="22"/>
                  <w:lang w:eastAsia="en-US"/>
                </w:rPr>
                <w:br/>
                <w:t>ZAAK [1]</w:t>
              </w:r>
            </w:ins>
          </w:p>
        </w:tc>
        <w:tc>
          <w:tcPr>
            <w:tcW w:w="6120" w:type="dxa"/>
            <w:tcBorders>
              <w:top w:val="nil"/>
              <w:left w:val="nil"/>
              <w:bottom w:val="nil"/>
              <w:right w:val="nil"/>
            </w:tcBorders>
          </w:tcPr>
          <w:p w14:paraId="718AA1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del w:id="4383" w:author="Arjan Kloosterboer" w:date="2017-08-14T18:39:00Z">
              <w:r w:rsidRPr="00751C18">
                <w:rPr>
                  <w:rFonts w:ascii="Arial" w:hAnsi="Arial" w:cs="Arial"/>
                  <w:szCs w:val="20"/>
                  <w:lang w:val="en-AU" w:eastAsia="en-US"/>
                </w:rPr>
                <w:fldChar w:fldCharType="begin" w:fldLock="1"/>
              </w:r>
              <w:r w:rsidRPr="00751C18">
                <w:rPr>
                  <w:rFonts w:ascii="Arial" w:hAnsi="Arial" w:cs="Arial"/>
                  <w:szCs w:val="20"/>
                  <w:lang w:eastAsia="en-US"/>
                </w:rPr>
                <w:delInstrText xml:space="preserve">MERGEFIELD </w:delInstrText>
              </w:r>
              <w:r w:rsidRPr="00751C18">
                <w:rPr>
                  <w:rFonts w:ascii="Calibri" w:hAnsi="Calibri" w:cs="Calibri"/>
                  <w:color w:val="0F0F0F"/>
                  <w:sz w:val="22"/>
                  <w:szCs w:val="22"/>
                  <w:lang w:eastAsia="en-US"/>
                </w:rPr>
                <w:delInstrText>Connector.Notes</w:delInstrText>
              </w:r>
              <w:r w:rsidRPr="00751C18">
                <w:rPr>
                  <w:rFonts w:ascii="Arial" w:hAnsi="Arial" w:cs="Arial"/>
                  <w:szCs w:val="20"/>
                  <w:lang w:val="en-AU" w:eastAsia="en-US"/>
                </w:rPr>
                <w:fldChar w:fldCharType="end"/>
              </w:r>
            </w:del>
            <w:r w:rsidRPr="006E62F5">
              <w:rPr>
                <w:rFonts w:ascii="Arial" w:hAnsi="Arial" w:cs="Arial"/>
                <w:szCs w:val="20"/>
                <w:lang w:eastAsia="en-US"/>
              </w:rPr>
              <w:t>De STATUS</w:t>
            </w:r>
            <w:del w:id="4384" w:author="Arjan Kloosterboer" w:date="2017-08-14T18:39:00Z">
              <w:r w:rsidRPr="00751C18">
                <w:rPr>
                  <w:rFonts w:ascii="Calibri" w:hAnsi="Calibri" w:cs="Calibri"/>
                  <w:color w:val="610E6A"/>
                  <w:sz w:val="22"/>
                  <w:szCs w:val="22"/>
                  <w:lang w:eastAsia="en-US"/>
                </w:rPr>
                <w:delText>sen</w:delText>
              </w:r>
            </w:del>
            <w:r w:rsidRPr="006E62F5">
              <w:rPr>
                <w:rFonts w:ascii="Arial" w:hAnsi="Arial" w:cs="Arial"/>
                <w:szCs w:val="20"/>
                <w:lang w:eastAsia="en-US"/>
              </w:rPr>
              <w:t xml:space="preserve"> die </w:t>
            </w:r>
            <w:del w:id="4385" w:author="Arjan Kloosterboer" w:date="2017-08-14T18:39:00Z">
              <w:r w:rsidRPr="00751C18">
                <w:rPr>
                  <w:rFonts w:ascii="Calibri" w:hAnsi="Calibri" w:cs="Calibri"/>
                  <w:color w:val="610E6A"/>
                  <w:sz w:val="22"/>
                  <w:szCs w:val="22"/>
                  <w:lang w:eastAsia="en-US"/>
                </w:rPr>
                <w:delText xml:space="preserve">bereikt zijn </w:delText>
              </w:r>
            </w:del>
            <w:r w:rsidRPr="006E62F5">
              <w:rPr>
                <w:rFonts w:ascii="Arial" w:hAnsi="Arial" w:cs="Arial"/>
                <w:szCs w:val="20"/>
                <w:lang w:eastAsia="en-US"/>
              </w:rPr>
              <w:t>gedurende de behandeling van de ZAAK</w:t>
            </w:r>
            <w:ins w:id="4386" w:author="Arjan Kloosterboer" w:date="2017-08-14T18:39:00Z">
              <w:r w:rsidRPr="006E62F5">
                <w:rPr>
                  <w:rFonts w:ascii="Arial" w:hAnsi="Arial" w:cs="Arial"/>
                  <w:szCs w:val="20"/>
                  <w:lang w:eastAsia="en-US"/>
                </w:rPr>
                <w:t xml:space="preserve"> bereikt is</w:t>
              </w:r>
            </w:ins>
            <w:r w:rsidRPr="00751C18">
              <w:rPr>
                <w:rFonts w:ascii="Calibri" w:hAnsi="Calibri" w:cs="Calibri"/>
                <w:color w:val="610E6A"/>
                <w:sz w:val="22"/>
                <w:szCs w:val="22"/>
                <w:lang w:eastAsia="en-US"/>
              </w:rPr>
              <w:t>.</w:t>
            </w:r>
          </w:p>
        </w:tc>
      </w:tr>
      <w:tr w:rsidR="004C29F3" w:rsidRPr="00751C18" w14:paraId="1AEFAA38" w14:textId="77777777" w:rsidTr="007A1C43">
        <w:trPr>
          <w:trHeight w:hRule="exact" w:val="128"/>
        </w:trPr>
        <w:tc>
          <w:tcPr>
            <w:tcW w:w="450" w:type="dxa"/>
            <w:tcBorders>
              <w:top w:val="nil"/>
              <w:left w:val="nil"/>
              <w:bottom w:val="nil"/>
              <w:right w:val="nil"/>
            </w:tcBorders>
          </w:tcPr>
          <w:p w14:paraId="10737D2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399638E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312FFE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2FA0974B" w14:textId="77777777" w:rsidTr="007A1C43">
        <w:tc>
          <w:tcPr>
            <w:tcW w:w="450" w:type="dxa"/>
            <w:tcBorders>
              <w:top w:val="nil"/>
              <w:left w:val="nil"/>
              <w:bottom w:val="nil"/>
              <w:right w:val="nil"/>
            </w:tcBorders>
          </w:tcPr>
          <w:p w14:paraId="7761D865"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B7816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3DECC0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Pr="00751C18">
              <w:rPr>
                <w:rFonts w:ascii="Calibri" w:hAnsi="Calibri" w:cs="Calibri"/>
                <w:color w:val="0F0F0F"/>
                <w:sz w:val="22"/>
                <w:szCs w:val="22"/>
                <w:lang w:eastAsia="en-US"/>
              </w:rPr>
              <w:fldChar w:fldCharType="end"/>
            </w:r>
          </w:p>
          <w:p w14:paraId="3EB178C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3973EEE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4C29F3" w:rsidRPr="00751C18" w14:paraId="2A94A043" w14:textId="77777777" w:rsidTr="007A1C43">
        <w:trPr>
          <w:trHeight w:hRule="exact" w:val="128"/>
        </w:trPr>
        <w:tc>
          <w:tcPr>
            <w:tcW w:w="450" w:type="dxa"/>
            <w:tcBorders>
              <w:top w:val="nil"/>
              <w:left w:val="nil"/>
              <w:bottom w:val="nil"/>
              <w:right w:val="nil"/>
            </w:tcBorders>
          </w:tcPr>
          <w:p w14:paraId="3ED8D264"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0C1E5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EF5E6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616BE6E" w14:textId="77777777" w:rsidTr="007A1C43">
        <w:tc>
          <w:tcPr>
            <w:tcW w:w="450" w:type="dxa"/>
            <w:tcBorders>
              <w:top w:val="nil"/>
              <w:left w:val="nil"/>
              <w:bottom w:val="nil"/>
              <w:right w:val="nil"/>
            </w:tcBorders>
          </w:tcPr>
          <w:p w14:paraId="22D4EF93"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DF7ADF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AE34DA">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del w:id="4387" w:author="Arjan Kloosterboer" w:date="2017-08-14T18:39:00Z">
              <w:r w:rsidRPr="00751C18">
                <w:rPr>
                  <w:rFonts w:ascii="Calibri" w:hAnsi="Calibri" w:cs="Calibri"/>
                  <w:color w:val="0F0F0F"/>
                  <w:sz w:val="22"/>
                  <w:szCs w:val="22"/>
                  <w:lang w:eastAsia="en-US"/>
                </w:rPr>
                <w:delText>1</w:delText>
              </w:r>
            </w:del>
            <w:ins w:id="4388" w:author="Arjan Kloosterboer" w:date="2017-08-14T18:39:00Z">
              <w:r w:rsidRPr="00751C18" w:rsidDel="00AE34DA">
                <w:rPr>
                  <w:rFonts w:ascii="Calibri" w:hAnsi="Calibri" w:cs="Calibri"/>
                  <w:color w:val="0F0F0F"/>
                  <w:sz w:val="22"/>
                  <w:szCs w:val="22"/>
                  <w:lang w:eastAsia="en-US"/>
                </w:rPr>
                <w:t xml:space="preserve"> </w:t>
              </w:r>
            </w:ins>
            <w:r w:rsidRPr="00751C18">
              <w:rPr>
                <w:rFonts w:ascii="Calibri" w:hAnsi="Calibri" w:cs="Calibri"/>
                <w:color w:val="0F0F0F"/>
                <w:sz w:val="22"/>
                <w:szCs w:val="22"/>
                <w:lang w:eastAsia="en-US"/>
              </w:rPr>
              <w:fldChar w:fldCharType="end"/>
            </w:r>
            <w:del w:id="4389" w:author="Arjan Kloosterboer" w:date="2017-08-14T18:39:00Z">
              <w:r w:rsidRPr="00751C18">
                <w:rPr>
                  <w:rFonts w:ascii="Calibri" w:hAnsi="Calibri" w:cs="Calibri"/>
                  <w:color w:val="0F0F0F"/>
                  <w:sz w:val="22"/>
                  <w:szCs w:val="22"/>
                  <w:lang w:eastAsia="en-US"/>
                </w:rPr>
                <w:delText>]</w:delText>
              </w:r>
            </w:del>
            <w:ins w:id="4390" w:author="Arjan Kloosterboer" w:date="2017-08-14T18:39:00Z">
              <w:r>
                <w:rPr>
                  <w:rFonts w:ascii="Calibri" w:hAnsi="Calibri" w:cs="Calibri"/>
                  <w:color w:val="0F0F0F"/>
                  <w:sz w:val="22"/>
                  <w:szCs w:val="22"/>
                  <w:lang w:eastAsia="en-US"/>
                </w:rPr>
                <w:t>*</w:t>
              </w:r>
              <w:r w:rsidRPr="00751C18">
                <w:rPr>
                  <w:rFonts w:ascii="Calibri" w:hAnsi="Calibri" w:cs="Calibri"/>
                  <w:color w:val="0F0F0F"/>
                  <w:sz w:val="22"/>
                  <w:szCs w:val="22"/>
                  <w:lang w:eastAsia="en-US"/>
                </w:rPr>
                <w:t>]</w:t>
              </w:r>
            </w:ins>
          </w:p>
          <w:p w14:paraId="01D90B10" w14:textId="77777777" w:rsidR="004C29F3" w:rsidRPr="00751C18" w:rsidRDefault="004C29F3" w:rsidP="007A1C43">
            <w:pPr>
              <w:widowControl w:val="0"/>
              <w:autoSpaceDE w:val="0"/>
              <w:autoSpaceDN w:val="0"/>
              <w:adjustRightInd w:val="0"/>
              <w:spacing w:line="240" w:lineRule="auto"/>
              <w:contextualSpacing w:val="0"/>
              <w:rPr>
                <w:del w:id="4391" w:author="Arjan Kloosterboer" w:date="2017-08-14T18:39:00Z"/>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w:t>
            </w:r>
            <w:del w:id="4392" w:author="Arjan Kloosterboer" w:date="2017-08-14T18:39:00Z">
              <w:r w:rsidRPr="00751C18">
                <w:rPr>
                  <w:rFonts w:ascii="Calibri" w:hAnsi="Calibri" w:cs="Calibri"/>
                  <w:color w:val="0F0F0F"/>
                  <w:sz w:val="22"/>
                  <w:szCs w:val="22"/>
                  <w:lang w:eastAsia="en-US"/>
                </w:rPr>
                <w:delText>gerelateerde</w:delText>
              </w:r>
            </w:del>
            <w:r w:rsidRPr="00751C18">
              <w:rPr>
                <w:rFonts w:ascii="Calibri" w:hAnsi="Calibri" w:cs="Calibri"/>
                <w:color w:val="0F0F0F"/>
                <w:sz w:val="22"/>
                <w:szCs w:val="22"/>
                <w:lang w:eastAsia="en-US"/>
              </w:rPr>
              <w:fldChar w:fldCharType="end"/>
            </w:r>
          </w:p>
          <w:p w14:paraId="7E8A18BC" w14:textId="77777777" w:rsidR="004C29F3" w:rsidRPr="00751C18" w:rsidRDefault="004C29F3" w:rsidP="007A1C43">
            <w:pPr>
              <w:widowControl w:val="0"/>
              <w:autoSpaceDE w:val="0"/>
              <w:autoSpaceDN w:val="0"/>
              <w:adjustRightInd w:val="0"/>
              <w:spacing w:line="240" w:lineRule="auto"/>
              <w:contextualSpacing w:val="0"/>
              <w:rPr>
                <w:ins w:id="4393" w:author="Arjan Kloosterboer" w:date="2017-08-14T18:39:00Z"/>
                <w:rFonts w:ascii="Calibri" w:hAnsi="Calibri" w:cs="Calibri"/>
                <w:color w:val="0F0F0F"/>
                <w:sz w:val="22"/>
                <w:szCs w:val="22"/>
                <w:lang w:eastAsia="en-US"/>
              </w:rPr>
            </w:pPr>
            <w:ins w:id="4394" w:author="Arjan Kloosterboer" w:date="2017-08-14T18:39:00Z">
              <w:r>
                <w:rPr>
                  <w:rFonts w:ascii="Calibri" w:hAnsi="Calibri" w:cs="Calibri"/>
                  <w:color w:val="0F0F0F"/>
                  <w:sz w:val="22"/>
                  <w:szCs w:val="22"/>
                  <w:lang w:eastAsia="en-US"/>
                </w:rPr>
                <w:t>relevante andere</w:t>
              </w:r>
            </w:ins>
          </w:p>
          <w:p w14:paraId="12E3DFC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4B0CD36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andere ZAAKen die relevant zijn voor de ZAAK.</w:t>
            </w:r>
            <w:r w:rsidRPr="00751C18">
              <w:rPr>
                <w:rFonts w:ascii="Arial" w:hAnsi="Arial" w:cs="Arial"/>
                <w:szCs w:val="20"/>
                <w:lang w:val="en-AU" w:eastAsia="en-US"/>
              </w:rPr>
              <w:fldChar w:fldCharType="end"/>
            </w:r>
          </w:p>
        </w:tc>
      </w:tr>
      <w:tr w:rsidR="004C29F3" w:rsidRPr="00751C18" w14:paraId="35298E33" w14:textId="77777777" w:rsidTr="007A1C43">
        <w:trPr>
          <w:trHeight w:hRule="exact" w:val="128"/>
        </w:trPr>
        <w:tc>
          <w:tcPr>
            <w:tcW w:w="450" w:type="dxa"/>
            <w:tcBorders>
              <w:top w:val="nil"/>
              <w:left w:val="nil"/>
              <w:bottom w:val="nil"/>
              <w:right w:val="nil"/>
            </w:tcBorders>
          </w:tcPr>
          <w:p w14:paraId="71945BA6"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38CD96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D7D260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62E846D2" w14:textId="77777777" w:rsidTr="007A1C43">
        <w:tc>
          <w:tcPr>
            <w:tcW w:w="450" w:type="dxa"/>
            <w:tcBorders>
              <w:top w:val="nil"/>
              <w:left w:val="nil"/>
              <w:bottom w:val="nil"/>
              <w:right w:val="nil"/>
            </w:tcBorders>
          </w:tcPr>
          <w:p w14:paraId="16410D53"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A8F7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653E0EF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rol in </w:t>
            </w:r>
            <w:r w:rsidRPr="00751C18">
              <w:rPr>
                <w:rFonts w:ascii="Calibri" w:hAnsi="Calibri" w:cs="Calibri"/>
                <w:color w:val="0F0F0F"/>
                <w:sz w:val="22"/>
                <w:szCs w:val="22"/>
                <w:lang w:eastAsia="en-US"/>
              </w:rPr>
              <w:fldChar w:fldCharType="end"/>
            </w:r>
          </w:p>
          <w:p w14:paraId="18D09E6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658ACC2"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De taken, rechten en/of verplichtingen die een specifieke betrokkene heeft ten aanzien van een specifieke zaak.</w:t>
            </w:r>
          </w:p>
        </w:tc>
      </w:tr>
      <w:tr w:rsidR="004C29F3" w:rsidRPr="00751C18" w14:paraId="19D201F7" w14:textId="77777777" w:rsidTr="007A1C43">
        <w:trPr>
          <w:trHeight w:hRule="exact" w:val="128"/>
        </w:trPr>
        <w:tc>
          <w:tcPr>
            <w:tcW w:w="450" w:type="dxa"/>
            <w:tcBorders>
              <w:top w:val="nil"/>
              <w:left w:val="nil"/>
              <w:bottom w:val="nil"/>
              <w:right w:val="nil"/>
            </w:tcBorders>
          </w:tcPr>
          <w:p w14:paraId="03F1D6E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6FCE5C5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B9828B"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450C2140" w14:textId="77777777" w:rsidTr="007A1C43">
        <w:tc>
          <w:tcPr>
            <w:tcW w:w="450" w:type="dxa"/>
            <w:tcBorders>
              <w:top w:val="nil"/>
              <w:left w:val="nil"/>
              <w:bottom w:val="nil"/>
              <w:right w:val="nil"/>
            </w:tcBorders>
          </w:tcPr>
          <w:p w14:paraId="28A210B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C66ED0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439F1A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deelzaak van</w:t>
            </w:r>
            <w:r w:rsidRPr="00751C18">
              <w:rPr>
                <w:rFonts w:ascii="Calibri" w:hAnsi="Calibri" w:cs="Calibri"/>
                <w:color w:val="0F0F0F"/>
                <w:sz w:val="22"/>
                <w:szCs w:val="22"/>
                <w:lang w:eastAsia="en-US"/>
              </w:rPr>
              <w:fldChar w:fldCharType="end"/>
            </w:r>
          </w:p>
          <w:p w14:paraId="49CD4F41"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6466565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 xml:space="preserve">De verwijzing naar de ZAAK, waarom verzocht is door de initiator </w:t>
            </w:r>
            <w:r w:rsidRPr="00751C18">
              <w:rPr>
                <w:rFonts w:ascii="Calibri" w:hAnsi="Calibri" w:cs="Calibri"/>
                <w:color w:val="0F0F0F"/>
                <w:sz w:val="22"/>
                <w:szCs w:val="22"/>
                <w:lang w:eastAsia="en-US"/>
              </w:rPr>
              <w:lastRenderedPageBreak/>
              <w:t>daarvan, die behandeld wordt in twee of meer separate ZAAKen waarvan de onderhavige ZAAK er één is.</w:t>
            </w:r>
            <w:r w:rsidRPr="00751C18">
              <w:rPr>
                <w:rFonts w:ascii="Arial" w:hAnsi="Arial" w:cs="Arial"/>
                <w:szCs w:val="20"/>
                <w:lang w:val="en-AU" w:eastAsia="en-US"/>
              </w:rPr>
              <w:fldChar w:fldCharType="end"/>
            </w:r>
          </w:p>
        </w:tc>
      </w:tr>
      <w:tr w:rsidR="004C29F3" w:rsidRPr="00751C18" w14:paraId="751A8063" w14:textId="77777777" w:rsidTr="007A1C43">
        <w:trPr>
          <w:trHeight w:hRule="exact" w:val="128"/>
        </w:trPr>
        <w:tc>
          <w:tcPr>
            <w:tcW w:w="450" w:type="dxa"/>
            <w:tcBorders>
              <w:top w:val="nil"/>
              <w:left w:val="nil"/>
              <w:bottom w:val="nil"/>
              <w:right w:val="nil"/>
            </w:tcBorders>
          </w:tcPr>
          <w:p w14:paraId="7D646A9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59201C"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631872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311B97BA" w14:textId="77777777" w:rsidTr="007A1C43">
        <w:tc>
          <w:tcPr>
            <w:tcW w:w="450" w:type="dxa"/>
            <w:tcBorders>
              <w:top w:val="nil"/>
              <w:left w:val="nil"/>
              <w:bottom w:val="nil"/>
              <w:right w:val="nil"/>
            </w:tcBorders>
          </w:tcPr>
          <w:p w14:paraId="14BC5007"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56CBF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77DBE87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Pr="00751C18">
              <w:rPr>
                <w:rFonts w:ascii="Calibri" w:hAnsi="Calibri" w:cs="Calibri"/>
                <w:color w:val="0F0F0F"/>
                <w:sz w:val="22"/>
                <w:szCs w:val="22"/>
                <w:lang w:eastAsia="en-US"/>
              </w:rPr>
              <w:fldChar w:fldCharType="end"/>
            </w:r>
          </w:p>
          <w:p w14:paraId="4A723BB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del w:id="4395" w:author="Arjan Kloosterboer" w:date="2017-08-14T18:39:00Z">
              <w:r w:rsidRPr="00751C18">
                <w:rPr>
                  <w:rFonts w:ascii="Calibri" w:hAnsi="Calibri" w:cs="Calibri"/>
                  <w:color w:val="0F0F0F"/>
                  <w:sz w:val="22"/>
                  <w:szCs w:val="22"/>
                  <w:lang w:eastAsia="en-US"/>
                </w:rPr>
                <w:delText>[</w:delText>
              </w:r>
            </w:del>
            <w:ins w:id="4396" w:author="Arjan Kloosterboer" w:date="2017-08-14T18:39:00Z">
              <w:r w:rsidRPr="00751C18">
                <w:rPr>
                  <w:rFonts w:ascii="Calibri" w:hAnsi="Calibri" w:cs="Calibri"/>
                  <w:color w:val="0F0F0F"/>
                  <w:sz w:val="22"/>
                  <w:szCs w:val="22"/>
                  <w:lang w:eastAsia="en-US"/>
                </w:rPr>
                <w:t>[</w:t>
              </w:r>
              <w:r>
                <w:rPr>
                  <w:rFonts w:ascii="Calibri" w:hAnsi="Calibri" w:cs="Calibri"/>
                  <w:color w:val="0F0F0F"/>
                  <w:sz w:val="22"/>
                  <w:szCs w:val="22"/>
                  <w:lang w:eastAsia="en-US"/>
                </w:rPr>
                <w:t>0..</w:t>
              </w:r>
            </w:ins>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1B6948D3"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Aanduiding van de ZAAK waarbinnen het BESLUIT genomen is.</w:t>
            </w:r>
          </w:p>
        </w:tc>
      </w:tr>
      <w:tr w:rsidR="004C29F3" w:rsidRPr="00751C18" w14:paraId="6CB29964" w14:textId="77777777" w:rsidTr="007A1C43">
        <w:trPr>
          <w:trHeight w:hRule="exact" w:val="128"/>
        </w:trPr>
        <w:tc>
          <w:tcPr>
            <w:tcW w:w="450" w:type="dxa"/>
            <w:tcBorders>
              <w:top w:val="nil"/>
              <w:left w:val="nil"/>
              <w:bottom w:val="nil"/>
              <w:right w:val="nil"/>
            </w:tcBorders>
          </w:tcPr>
          <w:p w14:paraId="0A98829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7D63099"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F13265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3348E251" w14:textId="77777777" w:rsidTr="007A1C43">
        <w:tc>
          <w:tcPr>
            <w:tcW w:w="450" w:type="dxa"/>
            <w:tcBorders>
              <w:top w:val="nil"/>
              <w:left w:val="nil"/>
              <w:bottom w:val="nil"/>
              <w:right w:val="nil"/>
            </w:tcBorders>
          </w:tcPr>
          <w:p w14:paraId="1AB37D9A"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2E6428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D55494">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694119D"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Pr="00751C18">
              <w:rPr>
                <w:rFonts w:ascii="Calibri" w:hAnsi="Calibri" w:cs="Calibri"/>
                <w:color w:val="0F0F0F"/>
                <w:sz w:val="22"/>
                <w:szCs w:val="22"/>
                <w:lang w:eastAsia="en-US"/>
              </w:rPr>
              <w:fldChar w:fldCharType="end"/>
            </w:r>
            <w:ins w:id="4397" w:author="Arjan Kloosterboer" w:date="2017-08-14T18:39:00Z">
              <w:r>
                <w:rPr>
                  <w:rFonts w:ascii="Calibri" w:hAnsi="Calibri" w:cs="Calibri"/>
                  <w:color w:val="0F0F0F"/>
                  <w:sz w:val="22"/>
                  <w:szCs w:val="22"/>
                  <w:lang w:eastAsia="en-US"/>
                </w:rPr>
                <w:t xml:space="preserve"> versie van </w:t>
              </w:r>
            </w:ins>
          </w:p>
          <w:p w14:paraId="79746735"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1A85EC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Pr="00751C18">
              <w:rPr>
                <w:rFonts w:ascii="Calibri" w:hAnsi="Calibri" w:cs="Calibri"/>
                <w:color w:val="610E6A"/>
                <w:sz w:val="22"/>
                <w:szCs w:val="22"/>
                <w:lang w:eastAsia="en-US"/>
              </w:rPr>
              <w:t>Aanduiding van de aard van de ZAAK.</w:t>
            </w:r>
          </w:p>
        </w:tc>
      </w:tr>
      <w:tr w:rsidR="004C29F3" w:rsidRPr="00751C18" w14:paraId="0781C057" w14:textId="77777777" w:rsidTr="007A1C43">
        <w:trPr>
          <w:trHeight w:hRule="exact" w:val="128"/>
        </w:trPr>
        <w:tc>
          <w:tcPr>
            <w:tcW w:w="450" w:type="dxa"/>
            <w:tcBorders>
              <w:top w:val="nil"/>
              <w:left w:val="nil"/>
              <w:bottom w:val="nil"/>
              <w:right w:val="nil"/>
            </w:tcBorders>
          </w:tcPr>
          <w:p w14:paraId="0E1F1818"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59EC077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EE6CE36"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4C29F3" w:rsidRPr="00751C18" w14:paraId="08A44400" w14:textId="77777777" w:rsidTr="007A1C43">
        <w:tc>
          <w:tcPr>
            <w:tcW w:w="450" w:type="dxa"/>
            <w:tcBorders>
              <w:top w:val="nil"/>
              <w:left w:val="nil"/>
              <w:bottom w:val="nil"/>
              <w:right w:val="nil"/>
            </w:tcBorders>
          </w:tcPr>
          <w:p w14:paraId="17BC9177"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253D2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val="en-AU" w:eastAsia="en-US"/>
              </w:rPr>
              <w:instrText xml:space="preserve">MERGEFIELD </w:instrText>
            </w:r>
            <w:r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p w14:paraId="07A6C5A0"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Pr="00751C18">
              <w:rPr>
                <w:rFonts w:ascii="Calibri" w:hAnsi="Calibri" w:cs="Calibri"/>
                <w:color w:val="0F0F0F"/>
                <w:sz w:val="22"/>
                <w:szCs w:val="22"/>
                <w:lang w:eastAsia="en-US"/>
              </w:rPr>
              <w:fldChar w:fldCharType="end"/>
            </w:r>
          </w:p>
          <w:p w14:paraId="23F84C2A"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Pr="00751C18">
              <w:rPr>
                <w:rFonts w:ascii="Calibri" w:hAnsi="Calibri" w:cs="Calibri"/>
                <w:color w:val="0F0F0F"/>
                <w:sz w:val="22"/>
                <w:szCs w:val="22"/>
                <w:lang w:eastAsia="en-US"/>
              </w:rPr>
              <w:t>]</w:t>
            </w:r>
          </w:p>
        </w:tc>
        <w:tc>
          <w:tcPr>
            <w:tcW w:w="6120" w:type="dxa"/>
            <w:tcBorders>
              <w:top w:val="nil"/>
              <w:left w:val="nil"/>
              <w:bottom w:val="nil"/>
              <w:right w:val="nil"/>
            </w:tcBorders>
          </w:tcPr>
          <w:p w14:paraId="078EB43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Pr="00751C18">
              <w:rPr>
                <w:rFonts w:ascii="Arial" w:hAnsi="Arial" w:cs="Arial"/>
                <w:szCs w:val="20"/>
                <w:lang w:eastAsia="en-US"/>
              </w:rPr>
              <w:instrText xml:space="preserve">MERGEFIELD </w:instrText>
            </w:r>
            <w:r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4C29F3" w:rsidRPr="00751C18" w14:paraId="259C213E" w14:textId="77777777" w:rsidTr="007A1C43">
        <w:trPr>
          <w:trHeight w:hRule="exact" w:val="128"/>
        </w:trPr>
        <w:tc>
          <w:tcPr>
            <w:tcW w:w="450" w:type="dxa"/>
            <w:tcBorders>
              <w:top w:val="nil"/>
              <w:left w:val="nil"/>
              <w:bottom w:val="nil"/>
              <w:right w:val="nil"/>
            </w:tcBorders>
          </w:tcPr>
          <w:p w14:paraId="20D17950" w14:textId="77777777" w:rsidR="004C29F3" w:rsidRPr="00751C18" w:rsidRDefault="004C29F3" w:rsidP="007A1C43">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F27A637"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F204FA4"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71B4191E" w14:textId="77777777" w:rsidR="004C29F3" w:rsidRPr="00751C18" w:rsidRDefault="004C29F3" w:rsidP="004C29F3">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4C29F3" w:rsidRPr="00751C18" w14:paraId="5E2628E3" w14:textId="77777777" w:rsidTr="007A1C43">
        <w:tc>
          <w:tcPr>
            <w:tcW w:w="9360" w:type="dxa"/>
            <w:tcBorders>
              <w:top w:val="nil"/>
              <w:left w:val="nil"/>
              <w:bottom w:val="nil"/>
              <w:right w:val="nil"/>
            </w:tcBorders>
          </w:tcPr>
          <w:p w14:paraId="25348CAF" w14:textId="77777777" w:rsidR="004C29F3" w:rsidRPr="00751C18" w:rsidRDefault="004C29F3" w:rsidP="007A1C43">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14:paraId="6C05E7EB"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ZAAK vormt de kern van het zaakgericht werken.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Hiermee komt de afbakening van een ZAAK overeen met een bedrijfsproces: ‘van klant tot klant’. Dit betekent onder meer dat onderdelen van bedrijfsprocessen geen zelfstandige zaken vormen. Het betekent ook dat een aanleiding die niet leidt tot de start van de uitvoering van een bedrijfsproces, niet leidt tot een ZAAK (deze wordt behandeld in het kader van een reeds lopende ZAAK).</w:t>
            </w:r>
          </w:p>
          <w:p w14:paraId="399F141D"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praktijk kan dit tot problemen leiden als de gewenste producten en diensten in verschillende bedrijfsprocessen vervaardigd worden d.w.z. voor elk gewenst product of dienst, of groep daarvan, is een zelfstandig bedrijfsproces operationeel. De ZAAK wordt dan behandeld in deelzaken door per deelzaak één bedrijfsproces uit te voeren. Met de ‘hoofdzaak’ wordt gecoördineerd dat de optelsom van de te leveren producten en diensten beantwoord aan de oorspronkelijke klantvraag. Zowel een ZAAK zonder deelzaken als een deelzaak betreft dus telkens één bedrijfsproces. Ook een ‘deelzaak’ modelleren we als 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14:paraId="26D36C30"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binnen hetzelfde informatiedomein opereren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14:paraId="17EA2423"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Elke ZAAK heeft ‘ergens betrekking op’ wat we modelleren met de relatie naar ZAAKOBJECT. In </w:t>
            </w:r>
            <w:r w:rsidRPr="00751C18">
              <w:rPr>
                <w:rFonts w:ascii="Calibri" w:hAnsi="Calibri" w:cs="Calibri"/>
                <w:color w:val="0F0F0F"/>
                <w:sz w:val="22"/>
                <w:szCs w:val="22"/>
                <w:lang w:eastAsia="en-US"/>
              </w:rPr>
              <w:lastRenderedPageBreak/>
              <w:t xml:space="preserve">het geval dat de ZAAK op geen van de, met ZAAKOBJECT bedoelde, objecten betrekking heeft, wordt het object van de ZAAK vastgelegd met de attribuutgroep ‘Ander zaakobject’. Soms heeft de ene ZAAK betrekking op een andere ZAAK, zoals een bezwaarzaak die volgt op een vergunningzaak. Dit modelleren we eveneens met de relatie ‘ZAAK heeft gerelateerde ZAAK’. De aard van de relatie modelleren we met de relatieklasse ZAKENRELATIE. </w:t>
            </w:r>
          </w:p>
          <w:p w14:paraId="0C791D1F"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Ook heeft elke ZAAK één of meer betrokkenen, wat we modelleren via de ROL.</w:t>
            </w:r>
          </w:p>
          <w:p w14:paraId="1D5EEFE7" w14:textId="77777777" w:rsidR="004C29F3" w:rsidRPr="00751C18" w:rsidRDefault="004C29F3" w:rsidP="007A1C43">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met eventuele deelzaken (of alleen de verwijzing daarnaar) dan wel de verwijzing naar de ‘hoofdzaak’, alle kenmerken, alle daaraan gerelateerde INFORMATIEOBJECTen en alle andere gerelateerde gegevens (via ROL, ZAAKOBJECT, etc.) vormen gezamenlijk het zaakdossier. Het zaakdossier modelleren we dus niet als apart objecttype. Evenmin modelleren we een zgn. objectdossier. Dit betreft immers alle zaken, met bijbehorende kenmerken en INFORMATIEOBJECTen, eventueel van bepaalde ZAAKTYPEn, die gerelateerd zijn aan een bepaald OBJECT.</w:t>
            </w:r>
          </w:p>
        </w:tc>
      </w:tr>
    </w:tbl>
    <w:p w14:paraId="78FB809A" w14:textId="77777777" w:rsidR="004C29F3" w:rsidRDefault="004C29F3" w:rsidP="004C29F3"/>
    <w:p w14:paraId="25390567" w14:textId="77777777"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4398" w:name="_Toc404268830"/>
      <w:bookmarkStart w:id="4399" w:name="_Toc493810496"/>
      <w:r w:rsidR="00847C61">
        <w:t>Objecttype</w:t>
      </w:r>
      <w:r w:rsidRPr="0066451F">
        <w:rPr>
          <w:rFonts w:ascii="Arial" w:hAnsi="Arial"/>
          <w:lang w:val="en-AU"/>
        </w:rPr>
        <w:fldChar w:fldCharType="end"/>
      </w:r>
      <w:r w:rsidR="00847C61" w:rsidRPr="0066451F">
        <w:t xml:space="preserve"> </w:t>
      </w:r>
      <w:r w:rsidR="003B6B78">
        <w:fldChar w:fldCharType="begin" w:fldLock="1"/>
      </w:r>
      <w:r w:rsidR="003B6B78">
        <w:instrText>MERGEFIELD Element.Name</w:instrText>
      </w:r>
      <w:r w:rsidR="003B6B78">
        <w:fldChar w:fldCharType="separate"/>
      </w:r>
      <w:r w:rsidR="00847C61" w:rsidRPr="0066451F">
        <w:t>ZAAKTYPE</w:t>
      </w:r>
      <w:bookmarkEnd w:id="4398"/>
      <w:bookmarkEnd w:id="4399"/>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14:paraId="197573D6" w14:textId="77777777" w:rsidTr="00256F29">
        <w:trPr>
          <w:trHeight w:val="271"/>
        </w:trPr>
        <w:tc>
          <w:tcPr>
            <w:tcW w:w="2340" w:type="dxa"/>
            <w:gridSpan w:val="2"/>
            <w:tcBorders>
              <w:top w:val="nil"/>
              <w:left w:val="nil"/>
              <w:bottom w:val="nil"/>
              <w:right w:val="nil"/>
            </w:tcBorders>
          </w:tcPr>
          <w:p w14:paraId="179116B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14:paraId="34220DB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w:t>
            </w:r>
            <w:r w:rsidRPr="0066451F">
              <w:rPr>
                <w:rFonts w:ascii="Arial" w:hAnsi="Arial" w:cs="Arial"/>
                <w:szCs w:val="24"/>
                <w:lang w:val="en-AU" w:eastAsia="en-US"/>
              </w:rPr>
              <w:fldChar w:fldCharType="end"/>
            </w:r>
          </w:p>
        </w:tc>
      </w:tr>
      <w:tr w:rsidR="00847C61" w:rsidRPr="0066451F" w14:paraId="0E0F7382" w14:textId="77777777" w:rsidTr="00256F29">
        <w:trPr>
          <w:trHeight w:hRule="exact" w:val="128"/>
        </w:trPr>
        <w:tc>
          <w:tcPr>
            <w:tcW w:w="2340" w:type="dxa"/>
            <w:gridSpan w:val="2"/>
            <w:tcBorders>
              <w:top w:val="nil"/>
              <w:left w:val="nil"/>
              <w:bottom w:val="nil"/>
              <w:right w:val="nil"/>
            </w:tcBorders>
          </w:tcPr>
          <w:p w14:paraId="49E9955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2113C23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5457C770" w14:textId="77777777" w:rsidTr="00256F29">
        <w:trPr>
          <w:trHeight w:val="151"/>
        </w:trPr>
        <w:tc>
          <w:tcPr>
            <w:tcW w:w="2340" w:type="dxa"/>
            <w:gridSpan w:val="2"/>
            <w:tcBorders>
              <w:top w:val="nil"/>
              <w:left w:val="nil"/>
              <w:bottom w:val="nil"/>
              <w:right w:val="nil"/>
            </w:tcBorders>
          </w:tcPr>
          <w:p w14:paraId="01CEF16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14:paraId="7B10F36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14:paraId="48B01D4D" w14:textId="77777777" w:rsidTr="00256F29">
        <w:trPr>
          <w:trHeight w:hRule="exact" w:val="128"/>
        </w:trPr>
        <w:tc>
          <w:tcPr>
            <w:tcW w:w="2340" w:type="dxa"/>
            <w:gridSpan w:val="2"/>
            <w:tcBorders>
              <w:top w:val="nil"/>
              <w:left w:val="nil"/>
              <w:bottom w:val="nil"/>
              <w:right w:val="nil"/>
            </w:tcBorders>
          </w:tcPr>
          <w:p w14:paraId="468AE3A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594BB6C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6707F56" w14:textId="77777777" w:rsidTr="00256F29">
        <w:tc>
          <w:tcPr>
            <w:tcW w:w="2340" w:type="dxa"/>
            <w:gridSpan w:val="2"/>
            <w:tcBorders>
              <w:top w:val="nil"/>
              <w:left w:val="nil"/>
              <w:bottom w:val="nil"/>
              <w:right w:val="nil"/>
            </w:tcBorders>
          </w:tcPr>
          <w:p w14:paraId="2760FC7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14:paraId="4EC27E34"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14:paraId="60DC9103" w14:textId="77777777" w:rsidTr="00256F29">
        <w:trPr>
          <w:trHeight w:hRule="exact" w:val="241"/>
        </w:trPr>
        <w:tc>
          <w:tcPr>
            <w:tcW w:w="2340" w:type="dxa"/>
            <w:gridSpan w:val="2"/>
            <w:tcBorders>
              <w:top w:val="nil"/>
              <w:left w:val="nil"/>
              <w:bottom w:val="nil"/>
              <w:right w:val="nil"/>
            </w:tcBorders>
          </w:tcPr>
          <w:p w14:paraId="74D1D60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14:paraId="310D28A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1F6CEFB" w14:textId="77777777" w:rsidTr="00256F29">
        <w:tc>
          <w:tcPr>
            <w:tcW w:w="2340" w:type="dxa"/>
            <w:gridSpan w:val="2"/>
            <w:tcBorders>
              <w:top w:val="nil"/>
              <w:left w:val="nil"/>
              <w:bottom w:val="nil"/>
              <w:right w:val="nil"/>
            </w:tcBorders>
          </w:tcPr>
          <w:p w14:paraId="08B408D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14:paraId="7DC3F76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6E3F2F39" w14:textId="77777777" w:rsidTr="00256F29">
        <w:tc>
          <w:tcPr>
            <w:tcW w:w="450" w:type="dxa"/>
            <w:tcBorders>
              <w:top w:val="nil"/>
              <w:left w:val="nil"/>
              <w:bottom w:val="nil"/>
              <w:right w:val="nil"/>
            </w:tcBorders>
          </w:tcPr>
          <w:p w14:paraId="546F659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400" w:name="BKM_000065B2_C28B_4563_919F_EF277E9A9C70"/>
          </w:p>
        </w:tc>
        <w:tc>
          <w:tcPr>
            <w:tcW w:w="2790" w:type="dxa"/>
            <w:gridSpan w:val="2"/>
            <w:tcBorders>
              <w:top w:val="nil"/>
              <w:left w:val="nil"/>
              <w:bottom w:val="nil"/>
              <w:right w:val="nil"/>
            </w:tcBorders>
          </w:tcPr>
          <w:p w14:paraId="5099866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14:paraId="2CC720B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14:paraId="33325191" w14:textId="77777777" w:rsidTr="00256F29">
        <w:tc>
          <w:tcPr>
            <w:tcW w:w="450" w:type="dxa"/>
            <w:tcBorders>
              <w:top w:val="nil"/>
              <w:left w:val="nil"/>
              <w:bottom w:val="nil"/>
              <w:right w:val="nil"/>
            </w:tcBorders>
          </w:tcPr>
          <w:p w14:paraId="09038BA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81064F2"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Zaaktype-identificatie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7FD805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00"/>
      </w:tr>
      <w:tr w:rsidR="00847C61" w:rsidRPr="0066451F" w14:paraId="6A9AF76F" w14:textId="77777777" w:rsidTr="00256F29">
        <w:tc>
          <w:tcPr>
            <w:tcW w:w="450" w:type="dxa"/>
            <w:tcBorders>
              <w:top w:val="nil"/>
              <w:left w:val="nil"/>
              <w:bottom w:val="nil"/>
              <w:right w:val="nil"/>
            </w:tcBorders>
          </w:tcPr>
          <w:p w14:paraId="2C70031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1" w:name="BKM_9C4B2FF1_6328_49d7_A377_FC43F69A34D4"/>
          </w:p>
        </w:tc>
        <w:tc>
          <w:tcPr>
            <w:tcW w:w="2790" w:type="dxa"/>
            <w:gridSpan w:val="2"/>
            <w:tcBorders>
              <w:top w:val="nil"/>
              <w:left w:val="nil"/>
              <w:bottom w:val="nil"/>
              <w:right w:val="nil"/>
            </w:tcBorders>
          </w:tcPr>
          <w:p w14:paraId="603353E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C26E13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01"/>
      </w:tr>
      <w:tr w:rsidR="00847C61" w:rsidRPr="0066451F" w14:paraId="1DE1389F" w14:textId="77777777" w:rsidTr="00256F29">
        <w:tc>
          <w:tcPr>
            <w:tcW w:w="450" w:type="dxa"/>
            <w:tcBorders>
              <w:top w:val="nil"/>
              <w:left w:val="nil"/>
              <w:bottom w:val="nil"/>
              <w:right w:val="nil"/>
            </w:tcBorders>
          </w:tcPr>
          <w:p w14:paraId="5613523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2" w:name="BKM_DB505100_7FB3_4af4_A403_B733D3BEC5E6"/>
          </w:p>
        </w:tc>
        <w:tc>
          <w:tcPr>
            <w:tcW w:w="2790" w:type="dxa"/>
            <w:gridSpan w:val="2"/>
            <w:tcBorders>
              <w:top w:val="nil"/>
              <w:left w:val="nil"/>
              <w:bottom w:val="nil"/>
              <w:right w:val="nil"/>
            </w:tcBorders>
          </w:tcPr>
          <w:p w14:paraId="3E45C93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1646316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02"/>
      </w:tr>
      <w:tr w:rsidR="00847C61" w:rsidRPr="0066451F" w14:paraId="7FA48316" w14:textId="77777777" w:rsidTr="00256F29">
        <w:tc>
          <w:tcPr>
            <w:tcW w:w="450" w:type="dxa"/>
            <w:tcBorders>
              <w:top w:val="nil"/>
              <w:left w:val="nil"/>
              <w:bottom w:val="nil"/>
              <w:right w:val="nil"/>
            </w:tcBorders>
          </w:tcPr>
          <w:p w14:paraId="6445F23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3" w:name="BKM_414E4D56_38FE_425e_948B_85AF8A72926A"/>
          </w:p>
        </w:tc>
        <w:tc>
          <w:tcPr>
            <w:tcW w:w="2790" w:type="dxa"/>
            <w:gridSpan w:val="2"/>
            <w:tcBorders>
              <w:top w:val="nil"/>
              <w:left w:val="nil"/>
              <w:bottom w:val="nil"/>
              <w:right w:val="nil"/>
            </w:tcBorders>
          </w:tcPr>
          <w:p w14:paraId="6A69381C"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619A831B"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03"/>
      </w:tr>
      <w:tr w:rsidR="00847C61" w:rsidRPr="002E671F" w14:paraId="358D35F5" w14:textId="77777777" w:rsidTr="00256F29">
        <w:tc>
          <w:tcPr>
            <w:tcW w:w="450" w:type="dxa"/>
            <w:tcBorders>
              <w:top w:val="nil"/>
              <w:left w:val="nil"/>
              <w:bottom w:val="nil"/>
              <w:right w:val="nil"/>
            </w:tcBorders>
          </w:tcPr>
          <w:p w14:paraId="6545F2D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4" w:name="BKM_C6624ECE_CC8A_4a73_8721_8F162DFF0F82"/>
          </w:p>
        </w:tc>
        <w:tc>
          <w:tcPr>
            <w:tcW w:w="2790" w:type="dxa"/>
            <w:gridSpan w:val="2"/>
            <w:tcBorders>
              <w:top w:val="nil"/>
              <w:left w:val="nil"/>
              <w:bottom w:val="nil"/>
              <w:right w:val="nil"/>
            </w:tcBorders>
          </w:tcPr>
          <w:p w14:paraId="47828BCF"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63A4C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66451F">
              <w:rPr>
                <w:rFonts w:ascii="Calibri" w:hAnsi="Calibri" w:cs="Arial"/>
                <w:color w:val="000000"/>
                <w:sz w:val="22"/>
                <w:szCs w:val="24"/>
                <w:lang w:val="en-US" w:eastAsia="en-US"/>
              </w:rPr>
              <w:t>ZTC</w:t>
            </w:r>
            <w:r>
              <w:rPr>
                <w:rFonts w:ascii="Calibri" w:hAnsi="Calibri" w:cs="Arial"/>
                <w:color w:val="000000"/>
                <w:sz w:val="22"/>
                <w:szCs w:val="24"/>
                <w:lang w:val="en-US" w:eastAsia="en-US"/>
              </w:rPr>
              <w:t>.(Objecttype)</w:t>
            </w:r>
            <w:r w:rsidRPr="0066451F">
              <w:rPr>
                <w:rFonts w:ascii="Calibri" w:hAnsi="Calibri" w:cs="Arial"/>
                <w:color w:val="000000"/>
                <w:sz w:val="22"/>
                <w:szCs w:val="24"/>
                <w:lang w:val="en-US" w:eastAsia="en-US"/>
              </w:rPr>
              <w:t>CATALOGUS</w:t>
            </w:r>
            <w:r>
              <w:rPr>
                <w:rFonts w:ascii="Calibri" w:hAnsi="Calibri" w:cs="Arial"/>
                <w:color w:val="000000"/>
                <w:sz w:val="22"/>
                <w:szCs w:val="24"/>
                <w:lang w:val="en-US" w:eastAsia="en-US"/>
              </w:rPr>
              <w:t>.(Attribuutsoort)</w:t>
            </w:r>
            <w:r w:rsidRPr="0066451F">
              <w:rPr>
                <w:rFonts w:ascii="Calibri" w:hAnsi="Calibri" w:cs="Arial"/>
                <w:color w:val="000000"/>
                <w:sz w:val="22"/>
                <w:szCs w:val="24"/>
                <w:lang w:val="en-US" w:eastAsia="en-US"/>
              </w:rPr>
              <w:t xml:space="preserve">RSIN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val="en-US" w:eastAsia="en-US"/>
              </w:rPr>
              <w:instrText>MERGEFIELD Att.Type</w:instrText>
            </w:r>
            <w:r w:rsidR="00DE73DB" w:rsidRPr="0066451F">
              <w:rPr>
                <w:rFonts w:ascii="Calibri" w:hAnsi="Calibri" w:cs="Arial"/>
                <w:color w:val="000000"/>
                <w:sz w:val="22"/>
                <w:szCs w:val="24"/>
                <w:lang w:eastAsia="en-US"/>
              </w:rPr>
              <w:fldChar w:fldCharType="end"/>
            </w:r>
          </w:p>
        </w:tc>
        <w:bookmarkEnd w:id="4404"/>
      </w:tr>
      <w:tr w:rsidR="00847C61" w:rsidRPr="0066451F" w14:paraId="1FE0BBA4" w14:textId="77777777" w:rsidTr="00256F29">
        <w:tc>
          <w:tcPr>
            <w:tcW w:w="450" w:type="dxa"/>
            <w:tcBorders>
              <w:top w:val="nil"/>
              <w:left w:val="nil"/>
              <w:bottom w:val="nil"/>
              <w:right w:val="nil"/>
            </w:tcBorders>
          </w:tcPr>
          <w:p w14:paraId="055BBCB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en-US" w:eastAsia="en-US"/>
              </w:rPr>
            </w:pPr>
            <w:bookmarkStart w:id="4405" w:name="BKM_BFF727E9_2AE9_4ddd_8FD0_108CAAD6950C"/>
          </w:p>
        </w:tc>
        <w:tc>
          <w:tcPr>
            <w:tcW w:w="2790" w:type="dxa"/>
            <w:gridSpan w:val="2"/>
            <w:tcBorders>
              <w:top w:val="nil"/>
              <w:left w:val="nil"/>
              <w:bottom w:val="nil"/>
              <w:right w:val="nil"/>
            </w:tcBorders>
          </w:tcPr>
          <w:p w14:paraId="2B63819D"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370224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05"/>
      </w:tr>
      <w:tr w:rsidR="00847C61" w:rsidRPr="0066451F" w14:paraId="74F58FE2" w14:textId="77777777" w:rsidTr="00256F29">
        <w:tc>
          <w:tcPr>
            <w:tcW w:w="450" w:type="dxa"/>
            <w:tcBorders>
              <w:top w:val="nil"/>
              <w:left w:val="nil"/>
              <w:bottom w:val="nil"/>
              <w:right w:val="nil"/>
            </w:tcBorders>
          </w:tcPr>
          <w:p w14:paraId="0B8B49F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6" w:name="BKM_4A92F6D5_16C9_4272_8926_9760C1C24569"/>
          </w:p>
        </w:tc>
        <w:tc>
          <w:tcPr>
            <w:tcW w:w="2790" w:type="dxa"/>
            <w:gridSpan w:val="2"/>
            <w:tcBorders>
              <w:top w:val="nil"/>
              <w:left w:val="nil"/>
              <w:bottom w:val="nil"/>
              <w:right w:val="nil"/>
            </w:tcBorders>
          </w:tcPr>
          <w:p w14:paraId="79A2265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CA65AC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behandeling ZAAKTYPE</w:t>
            </w:r>
          </w:p>
        </w:tc>
        <w:bookmarkEnd w:id="4406"/>
      </w:tr>
      <w:tr w:rsidR="00847C61" w:rsidRPr="0066451F" w14:paraId="6881473F" w14:textId="77777777" w:rsidTr="00256F29">
        <w:tc>
          <w:tcPr>
            <w:tcW w:w="450" w:type="dxa"/>
            <w:tcBorders>
              <w:top w:val="nil"/>
              <w:left w:val="nil"/>
              <w:bottom w:val="nil"/>
              <w:right w:val="nil"/>
            </w:tcBorders>
          </w:tcPr>
          <w:p w14:paraId="0B9DBA28"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FB371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0C7E68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02B731E1" w14:textId="77777777" w:rsidTr="00256F29">
        <w:tc>
          <w:tcPr>
            <w:tcW w:w="450" w:type="dxa"/>
            <w:tcBorders>
              <w:top w:val="nil"/>
              <w:left w:val="nil"/>
              <w:bottom w:val="nil"/>
              <w:right w:val="nil"/>
            </w:tcBorders>
          </w:tcPr>
          <w:p w14:paraId="42973C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F02EEDD"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6E926EF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14:paraId="60AF1119" w14:textId="77777777" w:rsidTr="00256F29">
        <w:tc>
          <w:tcPr>
            <w:tcW w:w="450" w:type="dxa"/>
            <w:tcBorders>
              <w:top w:val="nil"/>
              <w:left w:val="nil"/>
              <w:bottom w:val="nil"/>
              <w:right w:val="nil"/>
            </w:tcBorders>
          </w:tcPr>
          <w:p w14:paraId="490130D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07" w:name="BKM_732E7649_4B85_4170_9BF8_BB1CF1E93B8B"/>
          </w:p>
        </w:tc>
        <w:tc>
          <w:tcPr>
            <w:tcW w:w="2790" w:type="dxa"/>
            <w:gridSpan w:val="2"/>
            <w:tcBorders>
              <w:top w:val="nil"/>
              <w:left w:val="nil"/>
              <w:bottom w:val="nil"/>
              <w:right w:val="nil"/>
            </w:tcBorders>
          </w:tcPr>
          <w:p w14:paraId="4DBCB454"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Servicenorm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B5ED8C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Servicenorm behandeling ZAAKTYPE</w:t>
            </w:r>
          </w:p>
        </w:tc>
        <w:bookmarkEnd w:id="4407"/>
      </w:tr>
      <w:tr w:rsidR="00847C61" w:rsidRPr="0066451F" w14:paraId="3884CCBB" w14:textId="77777777" w:rsidTr="00256F29">
        <w:tc>
          <w:tcPr>
            <w:tcW w:w="450" w:type="dxa"/>
            <w:tcBorders>
              <w:top w:val="nil"/>
              <w:left w:val="nil"/>
              <w:bottom w:val="nil"/>
              <w:right w:val="nil"/>
            </w:tcBorders>
          </w:tcPr>
          <w:p w14:paraId="372FDED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285F55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14:paraId="2821ECC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14:paraId="04532D2A" w14:textId="77777777" w:rsidTr="00256F29">
        <w:tc>
          <w:tcPr>
            <w:tcW w:w="450" w:type="dxa"/>
            <w:tcBorders>
              <w:top w:val="nil"/>
              <w:left w:val="nil"/>
              <w:bottom w:val="nil"/>
              <w:right w:val="nil"/>
            </w:tcBorders>
          </w:tcPr>
          <w:p w14:paraId="59AEFE3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95C8856"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14:paraId="5DE70FB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ED5A3E" w:rsidRPr="0066451F" w14:paraId="6EED74B2" w14:textId="77777777" w:rsidTr="00256F29">
        <w:tc>
          <w:tcPr>
            <w:tcW w:w="450" w:type="dxa"/>
            <w:tcBorders>
              <w:top w:val="nil"/>
              <w:left w:val="nil"/>
              <w:bottom w:val="nil"/>
              <w:right w:val="nil"/>
            </w:tcBorders>
          </w:tcPr>
          <w:p w14:paraId="0AA2998F"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AE9A93D" w14:textId="26343E6E" w:rsidR="00ED5A3E" w:rsidRPr="0066451F" w:rsidRDefault="00ED5A3E" w:rsidP="00ED5A3E">
            <w:pPr>
              <w:widowControl w:val="0"/>
              <w:autoSpaceDE w:val="0"/>
              <w:autoSpaceDN w:val="0"/>
              <w:adjustRightInd w:val="0"/>
              <w:spacing w:line="240" w:lineRule="auto"/>
              <w:contextualSpacing w:val="0"/>
              <w:rPr>
                <w:rFonts w:ascii="Arial" w:hAnsi="Arial" w:cs="Arial"/>
                <w:szCs w:val="24"/>
                <w:lang w:val="en-AU" w:eastAsia="en-US"/>
              </w:rPr>
            </w:pPr>
            <w:ins w:id="4408" w:author="Arjan Kloosterboer" w:date="2017-08-14T17:50:00Z">
              <w:r w:rsidRPr="001746BB">
                <w:rPr>
                  <w:rFonts w:ascii="Calibri" w:hAnsi="Calibri" w:cs="Calibri"/>
                  <w:color w:val="0F0F0F"/>
                  <w:sz w:val="22"/>
                  <w:szCs w:val="22"/>
                  <w:lang w:eastAsia="en-US"/>
                </w:rPr>
                <w:t>Selectielijst-procestype</w:t>
              </w:r>
            </w:ins>
          </w:p>
        </w:tc>
        <w:tc>
          <w:tcPr>
            <w:tcW w:w="6120" w:type="dxa"/>
            <w:tcBorders>
              <w:top w:val="nil"/>
              <w:left w:val="nil"/>
              <w:bottom w:val="nil"/>
              <w:right w:val="nil"/>
            </w:tcBorders>
          </w:tcPr>
          <w:p w14:paraId="110E5C09" w14:textId="635F4736"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409" w:author="Arjan Kloosterboer" w:date="2017-08-14T17:50: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1746BB">
                <w:rPr>
                  <w:rFonts w:ascii="Calibri" w:hAnsi="Calibri" w:cs="Calibri"/>
                  <w:color w:val="0F0F0F"/>
                  <w:sz w:val="22"/>
                  <w:szCs w:val="22"/>
                  <w:lang w:eastAsia="en-US"/>
                </w:rPr>
                <w:t>Selectielijst-procestype</w:t>
              </w:r>
            </w:ins>
          </w:p>
        </w:tc>
      </w:tr>
      <w:tr w:rsidR="00ED5A3E" w:rsidRPr="0066451F" w14:paraId="63CC9714" w14:textId="77777777" w:rsidTr="00256F29">
        <w:tc>
          <w:tcPr>
            <w:tcW w:w="450" w:type="dxa"/>
            <w:tcBorders>
              <w:top w:val="nil"/>
              <w:left w:val="nil"/>
              <w:bottom w:val="nil"/>
              <w:right w:val="nil"/>
            </w:tcBorders>
          </w:tcPr>
          <w:p w14:paraId="68AEABFA"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0088A0A" w14:textId="3D4BDA14" w:rsidR="00ED5A3E" w:rsidRPr="0066451F" w:rsidRDefault="00ED5A3E" w:rsidP="00ED5A3E">
            <w:pPr>
              <w:widowControl w:val="0"/>
              <w:autoSpaceDE w:val="0"/>
              <w:autoSpaceDN w:val="0"/>
              <w:adjustRightInd w:val="0"/>
              <w:spacing w:line="240" w:lineRule="auto"/>
              <w:contextualSpacing w:val="0"/>
              <w:rPr>
                <w:rFonts w:ascii="Arial" w:hAnsi="Arial" w:cs="Arial"/>
                <w:szCs w:val="24"/>
                <w:lang w:val="en-AU" w:eastAsia="en-US"/>
              </w:rPr>
            </w:pPr>
            <w:ins w:id="4410" w:author="Arjan Kloosterboer" w:date="2017-08-14T17:50:00Z">
              <w:r w:rsidRPr="001746BB">
                <w:rPr>
                  <w:rFonts w:ascii="Calibri" w:hAnsi="Calibri" w:cs="Calibri"/>
                  <w:color w:val="0F0F0F"/>
                  <w:sz w:val="22"/>
                  <w:szCs w:val="22"/>
                  <w:lang w:eastAsia="en-US"/>
                </w:rPr>
                <w:t>- Naam</w:t>
              </w:r>
            </w:ins>
          </w:p>
        </w:tc>
        <w:tc>
          <w:tcPr>
            <w:tcW w:w="6120" w:type="dxa"/>
            <w:tcBorders>
              <w:top w:val="nil"/>
              <w:left w:val="nil"/>
              <w:bottom w:val="nil"/>
              <w:right w:val="nil"/>
            </w:tcBorders>
          </w:tcPr>
          <w:p w14:paraId="32A44A8B" w14:textId="1A4CBAA0"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411" w:author="Arjan Kloosterboer" w:date="2017-08-14T17:51: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1746BB">
                <w:rPr>
                  <w:rFonts w:ascii="Calibri" w:hAnsi="Calibri" w:cs="Calibri"/>
                  <w:color w:val="0F0F0F"/>
                  <w:sz w:val="22"/>
                  <w:szCs w:val="22"/>
                  <w:lang w:eastAsia="en-US"/>
                </w:rPr>
                <w:t>Selectielijst-procestype</w:t>
              </w:r>
              <w:r>
                <w:rPr>
                  <w:rFonts w:ascii="Calibri" w:hAnsi="Calibri" w:cs="Calibri"/>
                  <w:color w:val="0F0F0F"/>
                  <w:sz w:val="22"/>
                  <w:szCs w:val="22"/>
                  <w:lang w:eastAsia="en-US"/>
                </w:rPr>
                <w:t>.(Attribuutsoort)Naam</w:t>
              </w:r>
            </w:ins>
          </w:p>
        </w:tc>
      </w:tr>
      <w:tr w:rsidR="00ED5A3E" w:rsidRPr="0066451F" w14:paraId="329FA790" w14:textId="77777777" w:rsidTr="00256F29">
        <w:tc>
          <w:tcPr>
            <w:tcW w:w="450" w:type="dxa"/>
            <w:tcBorders>
              <w:top w:val="nil"/>
              <w:left w:val="nil"/>
              <w:bottom w:val="nil"/>
              <w:right w:val="nil"/>
            </w:tcBorders>
          </w:tcPr>
          <w:p w14:paraId="4A055483"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987F0D1" w14:textId="21F9FC1F" w:rsidR="00ED5A3E" w:rsidRPr="00ED5A3E" w:rsidRDefault="00ED5A3E" w:rsidP="00ED5A3E">
            <w:pPr>
              <w:widowControl w:val="0"/>
              <w:autoSpaceDE w:val="0"/>
              <w:autoSpaceDN w:val="0"/>
              <w:adjustRightInd w:val="0"/>
              <w:spacing w:line="240" w:lineRule="auto"/>
              <w:contextualSpacing w:val="0"/>
              <w:rPr>
                <w:rFonts w:ascii="Arial" w:hAnsi="Arial" w:cs="Arial"/>
                <w:szCs w:val="24"/>
                <w:lang w:eastAsia="en-US"/>
              </w:rPr>
            </w:pPr>
            <w:ins w:id="4412" w:author="Arjan Kloosterboer" w:date="2017-08-14T17:50:00Z">
              <w:r w:rsidRPr="001746BB">
                <w:rPr>
                  <w:rFonts w:ascii="Calibri" w:hAnsi="Calibri" w:cs="Calibri"/>
                  <w:color w:val="0F0F0F"/>
                  <w:sz w:val="22"/>
                  <w:szCs w:val="22"/>
                  <w:lang w:eastAsia="en-US"/>
                </w:rPr>
                <w:t>- Nummer</w:t>
              </w:r>
            </w:ins>
          </w:p>
        </w:tc>
        <w:tc>
          <w:tcPr>
            <w:tcW w:w="6120" w:type="dxa"/>
            <w:tcBorders>
              <w:top w:val="nil"/>
              <w:left w:val="nil"/>
              <w:bottom w:val="nil"/>
              <w:right w:val="nil"/>
            </w:tcBorders>
          </w:tcPr>
          <w:p w14:paraId="7F2E69D9" w14:textId="46C05206"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413" w:author="Arjan Kloosterboer" w:date="2017-08-14T17:51:00Z">
              <w:r w:rsidRPr="000373AD">
                <w:rPr>
                  <w:rFonts w:ascii="Calibri" w:hAnsi="Calibri" w:cs="Arial"/>
                  <w:color w:val="000000"/>
                  <w:sz w:val="22"/>
                  <w:szCs w:val="24"/>
                  <w:lang w:eastAsia="en-US"/>
                </w:rPr>
                <w:t>ZTC.(Objecttype)ZAAKTYPE.(Groepattribuutsoort)</w:t>
              </w:r>
              <w:r w:rsidRPr="000373AD">
                <w:rPr>
                  <w:rFonts w:ascii="Calibri" w:hAnsi="Calibri" w:cs="Calibri"/>
                  <w:color w:val="0F0F0F"/>
                  <w:sz w:val="22"/>
                  <w:szCs w:val="22"/>
                  <w:lang w:eastAsia="en-US"/>
                </w:rPr>
                <w:t>Selectielijst-procestype.(Attribuutsoort)</w:t>
              </w:r>
            </w:ins>
            <w:ins w:id="4414" w:author="Arjan Kloosterboer" w:date="2017-08-14T17:52:00Z">
              <w:r>
                <w:rPr>
                  <w:rFonts w:ascii="Calibri" w:hAnsi="Calibri" w:cs="Calibri"/>
                  <w:color w:val="0F0F0F"/>
                  <w:sz w:val="22"/>
                  <w:szCs w:val="22"/>
                  <w:lang w:eastAsia="en-US"/>
                </w:rPr>
                <w:t>Nummer</w:t>
              </w:r>
            </w:ins>
          </w:p>
        </w:tc>
      </w:tr>
      <w:tr w:rsidR="00ED5A3E" w:rsidRPr="0066451F" w14:paraId="0DDE616A" w14:textId="77777777" w:rsidTr="00256F29">
        <w:tc>
          <w:tcPr>
            <w:tcW w:w="450" w:type="dxa"/>
            <w:tcBorders>
              <w:top w:val="nil"/>
              <w:left w:val="nil"/>
              <w:bottom w:val="nil"/>
              <w:right w:val="nil"/>
            </w:tcBorders>
          </w:tcPr>
          <w:p w14:paraId="5518B0D2" w14:textId="77777777" w:rsidR="00ED5A3E" w:rsidRPr="0066451F" w:rsidRDefault="00ED5A3E" w:rsidP="00ED5A3E">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F444520" w14:textId="0E49F659" w:rsidR="00ED5A3E" w:rsidRPr="00ED5A3E" w:rsidRDefault="00ED5A3E" w:rsidP="00ED5A3E">
            <w:pPr>
              <w:widowControl w:val="0"/>
              <w:autoSpaceDE w:val="0"/>
              <w:autoSpaceDN w:val="0"/>
              <w:adjustRightInd w:val="0"/>
              <w:spacing w:line="240" w:lineRule="auto"/>
              <w:contextualSpacing w:val="0"/>
              <w:rPr>
                <w:rFonts w:ascii="Arial" w:hAnsi="Arial" w:cs="Arial"/>
                <w:szCs w:val="24"/>
                <w:lang w:eastAsia="en-US"/>
              </w:rPr>
            </w:pPr>
            <w:ins w:id="4415" w:author="Arjan Kloosterboer" w:date="2017-08-14T17:50:00Z">
              <w:r w:rsidRPr="001746BB">
                <w:rPr>
                  <w:rFonts w:ascii="Calibri" w:hAnsi="Calibri" w:cs="Calibri"/>
                  <w:color w:val="0F0F0F"/>
                  <w:sz w:val="22"/>
                  <w:szCs w:val="22"/>
                  <w:lang w:eastAsia="en-US"/>
                </w:rPr>
                <w:t>- Procesobjecttype</w:t>
              </w:r>
            </w:ins>
          </w:p>
        </w:tc>
        <w:tc>
          <w:tcPr>
            <w:tcW w:w="6120" w:type="dxa"/>
            <w:tcBorders>
              <w:top w:val="nil"/>
              <w:left w:val="nil"/>
              <w:bottom w:val="nil"/>
              <w:right w:val="nil"/>
            </w:tcBorders>
          </w:tcPr>
          <w:p w14:paraId="691CB87C" w14:textId="3652DCFD" w:rsidR="00ED5A3E" w:rsidRPr="0066451F" w:rsidRDefault="00ED5A3E" w:rsidP="00ED5A3E">
            <w:pPr>
              <w:widowControl w:val="0"/>
              <w:autoSpaceDE w:val="0"/>
              <w:autoSpaceDN w:val="0"/>
              <w:adjustRightInd w:val="0"/>
              <w:spacing w:line="240" w:lineRule="auto"/>
              <w:contextualSpacing w:val="0"/>
              <w:rPr>
                <w:rFonts w:ascii="Calibri" w:hAnsi="Calibri" w:cs="Arial"/>
                <w:color w:val="000000"/>
                <w:sz w:val="22"/>
                <w:szCs w:val="24"/>
                <w:lang w:eastAsia="en-US"/>
              </w:rPr>
            </w:pPr>
            <w:ins w:id="4416" w:author="Arjan Kloosterboer" w:date="2017-08-14T17:51:00Z">
              <w:r w:rsidRPr="000373AD">
                <w:rPr>
                  <w:rFonts w:ascii="Calibri" w:hAnsi="Calibri" w:cs="Arial"/>
                  <w:color w:val="000000"/>
                  <w:sz w:val="22"/>
                  <w:szCs w:val="24"/>
                  <w:lang w:eastAsia="en-US"/>
                </w:rPr>
                <w:t>ZTC.(Objecttype)ZAAKTYPE.(Groepattribuutsoort)</w:t>
              </w:r>
              <w:r w:rsidRPr="000373AD">
                <w:rPr>
                  <w:rFonts w:ascii="Calibri" w:hAnsi="Calibri" w:cs="Calibri"/>
                  <w:color w:val="0F0F0F"/>
                  <w:sz w:val="22"/>
                  <w:szCs w:val="22"/>
                  <w:lang w:eastAsia="en-US"/>
                </w:rPr>
                <w:t>Selectielijst-procestype.(Attribuutsoort)</w:t>
              </w:r>
            </w:ins>
            <w:ins w:id="4417" w:author="Arjan Kloosterboer" w:date="2017-08-14T17:52:00Z">
              <w:r>
                <w:rPr>
                  <w:rFonts w:ascii="Calibri" w:hAnsi="Calibri" w:cs="Calibri"/>
                  <w:color w:val="0F0F0F"/>
                  <w:sz w:val="22"/>
                  <w:szCs w:val="22"/>
                  <w:lang w:eastAsia="en-US"/>
                </w:rPr>
                <w:t>Procesobjecttyp</w:t>
              </w:r>
            </w:ins>
          </w:p>
        </w:tc>
      </w:tr>
      <w:tr w:rsidR="00847C61" w:rsidRPr="0066451F" w14:paraId="7B02391B" w14:textId="77777777" w:rsidTr="00256F29">
        <w:tc>
          <w:tcPr>
            <w:tcW w:w="450" w:type="dxa"/>
            <w:tcBorders>
              <w:top w:val="nil"/>
              <w:left w:val="nil"/>
              <w:bottom w:val="nil"/>
              <w:right w:val="nil"/>
            </w:tcBorders>
          </w:tcPr>
          <w:p w14:paraId="05F8488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18" w:name="BKM_DE79D38C_3FA5_4a23_B5BC_D14843F79725"/>
          </w:p>
        </w:tc>
        <w:tc>
          <w:tcPr>
            <w:tcW w:w="2790" w:type="dxa"/>
            <w:gridSpan w:val="2"/>
            <w:tcBorders>
              <w:top w:val="nil"/>
              <w:left w:val="nil"/>
              <w:bottom w:val="nil"/>
              <w:right w:val="nil"/>
            </w:tcBorders>
          </w:tcPr>
          <w:p w14:paraId="21031339" w14:textId="554F3F31"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ED5A3E">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Archiefclassificatie</w:t>
            </w:r>
            <w:del w:id="4419" w:author="Arjan Kloosterboer" w:date="2017-08-14T11:03:00Z">
              <w:r w:rsidR="00847C61" w:rsidRPr="0066451F" w:rsidDel="00C401C3">
                <w:rPr>
                  <w:rFonts w:ascii="Calibri" w:hAnsi="Calibri" w:cs="Arial"/>
                  <w:color w:val="0F0F0F"/>
                  <w:sz w:val="22"/>
                  <w:szCs w:val="24"/>
                  <w:lang w:eastAsia="en-US"/>
                </w:rPr>
                <w:delText>code</w:delText>
              </w:r>
            </w:del>
            <w:r w:rsidRPr="0066451F">
              <w:rPr>
                <w:rFonts w:ascii="Arial" w:hAnsi="Arial" w:cs="Arial"/>
                <w:szCs w:val="24"/>
                <w:lang w:val="en-AU" w:eastAsia="en-US"/>
              </w:rPr>
              <w:fldChar w:fldCharType="end"/>
            </w:r>
          </w:p>
        </w:tc>
        <w:tc>
          <w:tcPr>
            <w:tcW w:w="6120" w:type="dxa"/>
            <w:tcBorders>
              <w:top w:val="nil"/>
              <w:left w:val="nil"/>
              <w:bottom w:val="nil"/>
              <w:right w:val="nil"/>
            </w:tcBorders>
          </w:tcPr>
          <w:p w14:paraId="0E0543AF" w14:textId="14820C86"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w:t>
            </w:r>
            <w:ins w:id="4420" w:author="Arjan Kloosterboer" w:date="2017-08-14T11:04:00Z">
              <w:r w:rsidR="00C401C3">
                <w:rPr>
                  <w:rFonts w:ascii="Calibri" w:hAnsi="Calibri" w:cs="Arial"/>
                  <w:color w:val="000000"/>
                  <w:sz w:val="22"/>
                  <w:szCs w:val="24"/>
                  <w:lang w:eastAsia="en-US"/>
                </w:rPr>
                <w:t>Groep</w:t>
              </w:r>
            </w:ins>
            <w:del w:id="4421" w:author="Arjan Kloosterboer" w:date="2017-08-14T11:04:00Z">
              <w:r w:rsidDel="00C401C3">
                <w:rPr>
                  <w:rFonts w:ascii="Calibri" w:hAnsi="Calibri" w:cs="Arial"/>
                  <w:color w:val="000000"/>
                  <w:sz w:val="22"/>
                  <w:szCs w:val="24"/>
                  <w:lang w:eastAsia="en-US"/>
                </w:rPr>
                <w:delText>A</w:delText>
              </w:r>
            </w:del>
            <w:ins w:id="4422" w:author="Arjan Kloosterboer" w:date="2017-08-14T11:04:00Z">
              <w:r w:rsidR="00C401C3">
                <w:rPr>
                  <w:rFonts w:ascii="Calibri" w:hAnsi="Calibri" w:cs="Arial"/>
                  <w:color w:val="000000"/>
                  <w:sz w:val="22"/>
                  <w:szCs w:val="24"/>
                  <w:lang w:eastAsia="en-US"/>
                </w:rPr>
                <w:t>a</w:t>
              </w:r>
            </w:ins>
            <w:r>
              <w:rPr>
                <w:rFonts w:ascii="Calibri" w:hAnsi="Calibri" w:cs="Arial"/>
                <w:color w:val="000000"/>
                <w:sz w:val="22"/>
                <w:szCs w:val="24"/>
                <w:lang w:eastAsia="en-US"/>
              </w:rPr>
              <w:t>ttribuutsoort)</w:t>
            </w:r>
            <w:r w:rsidRPr="0066451F">
              <w:rPr>
                <w:rFonts w:ascii="Calibri" w:hAnsi="Calibri" w:cs="Arial"/>
                <w:color w:val="000000"/>
                <w:sz w:val="22"/>
                <w:szCs w:val="24"/>
                <w:lang w:eastAsia="en-US"/>
              </w:rPr>
              <w:t>Archiefclassificatie</w:t>
            </w:r>
            <w:del w:id="4423" w:author="Arjan Kloosterboer" w:date="2017-08-14T11:04:00Z">
              <w:r w:rsidRPr="0066451F" w:rsidDel="00C401C3">
                <w:rPr>
                  <w:rFonts w:ascii="Calibri" w:hAnsi="Calibri" w:cs="Arial"/>
                  <w:color w:val="000000"/>
                  <w:sz w:val="22"/>
                  <w:szCs w:val="24"/>
                  <w:lang w:eastAsia="en-US"/>
                </w:rPr>
                <w:delText>code</w:delText>
              </w:r>
            </w:del>
            <w:r w:rsidRPr="0066451F">
              <w:rPr>
                <w:rFonts w:ascii="Calibri" w:hAnsi="Calibri" w:cs="Arial"/>
                <w:color w:val="000000"/>
                <w:sz w:val="22"/>
                <w:szCs w:val="24"/>
                <w:lang w:eastAsia="en-US"/>
              </w:rPr>
              <w:t xml:space="preserve"> </w:t>
            </w:r>
            <w:ins w:id="4424" w:author="Arjan Kloosterboer" w:date="2017-08-14T11:07:00Z">
              <w:r w:rsidR="009B56AC">
                <w:rPr>
                  <w:rFonts w:ascii="Calibri" w:hAnsi="Calibri" w:cs="Arial"/>
                  <w:color w:val="000000"/>
                  <w:sz w:val="22"/>
                  <w:szCs w:val="24"/>
                  <w:lang w:eastAsia="en-US"/>
                </w:rPr>
                <w:t>ZAAKTYPE</w:t>
              </w:r>
            </w:ins>
            <w:r w:rsidRPr="0066451F">
              <w:rPr>
                <w:rFonts w:ascii="Calibri" w:hAnsi="Calibri" w:cs="Arial"/>
                <w:color w:val="000000"/>
                <w:sz w:val="22"/>
                <w:szCs w:val="24"/>
                <w:lang w:eastAsia="en-US"/>
              </w:rPr>
              <w:t xml:space="preserv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18"/>
      </w:tr>
      <w:tr w:rsidR="00C401C3" w:rsidRPr="0066451F" w14:paraId="224A7647" w14:textId="77777777" w:rsidTr="00256F29">
        <w:tc>
          <w:tcPr>
            <w:tcW w:w="450" w:type="dxa"/>
            <w:tcBorders>
              <w:top w:val="nil"/>
              <w:left w:val="nil"/>
              <w:bottom w:val="nil"/>
              <w:right w:val="nil"/>
            </w:tcBorders>
          </w:tcPr>
          <w:p w14:paraId="316CE309" w14:textId="77777777" w:rsidR="00C401C3" w:rsidRPr="0066451F" w:rsidRDefault="00C401C3" w:rsidP="00C401C3">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94E9F8B" w14:textId="41B47EB8" w:rsidR="00C401C3" w:rsidRPr="0066451F" w:rsidRDefault="00C401C3" w:rsidP="00C401C3">
            <w:pPr>
              <w:widowControl w:val="0"/>
              <w:autoSpaceDE w:val="0"/>
              <w:autoSpaceDN w:val="0"/>
              <w:adjustRightInd w:val="0"/>
              <w:spacing w:line="240" w:lineRule="auto"/>
              <w:contextualSpacing w:val="0"/>
              <w:rPr>
                <w:rFonts w:ascii="Arial" w:hAnsi="Arial" w:cs="Arial"/>
                <w:szCs w:val="24"/>
                <w:lang w:val="en-AU" w:eastAsia="en-US"/>
              </w:rPr>
            </w:pPr>
            <w:ins w:id="4425"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Indicatie</w:t>
              </w:r>
            </w:ins>
            <w:ins w:id="4426" w:author="Arjan Kloosterboer" w:date="2017-08-14T11:17:00Z">
              <w:r w:rsidR="00DB4E16">
                <w:rPr>
                  <w:rFonts w:ascii="Calibri" w:hAnsi="Calibri" w:cs="Calibri"/>
                  <w:color w:val="0F0F0F"/>
                  <w:sz w:val="22"/>
                  <w:szCs w:val="22"/>
                  <w:lang w:eastAsia="en-US"/>
                </w:rPr>
                <w:t xml:space="preserve"> ZTC</w:t>
              </w:r>
            </w:ins>
          </w:p>
        </w:tc>
        <w:tc>
          <w:tcPr>
            <w:tcW w:w="6120" w:type="dxa"/>
            <w:tcBorders>
              <w:top w:val="nil"/>
              <w:left w:val="nil"/>
              <w:bottom w:val="nil"/>
              <w:right w:val="nil"/>
            </w:tcBorders>
          </w:tcPr>
          <w:p w14:paraId="184B7815" w14:textId="0BAA52FA" w:rsidR="00C401C3" w:rsidRPr="0066451F" w:rsidRDefault="009B56AC" w:rsidP="00C401C3">
            <w:pPr>
              <w:widowControl w:val="0"/>
              <w:autoSpaceDE w:val="0"/>
              <w:autoSpaceDN w:val="0"/>
              <w:adjustRightInd w:val="0"/>
              <w:spacing w:line="240" w:lineRule="auto"/>
              <w:contextualSpacing w:val="0"/>
              <w:rPr>
                <w:rFonts w:ascii="Calibri" w:hAnsi="Calibri" w:cs="Arial"/>
                <w:color w:val="000000"/>
                <w:sz w:val="22"/>
                <w:szCs w:val="24"/>
                <w:lang w:eastAsia="en-US"/>
              </w:rPr>
            </w:pPr>
            <w:ins w:id="4427" w:author="Arjan Kloosterboer" w:date="2017-08-14T11:0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 xml:space="preserve">Archiefclassificatie </w:t>
              </w:r>
              <w:r>
                <w:rPr>
                  <w:rFonts w:ascii="Calibri" w:hAnsi="Calibri" w:cs="Arial"/>
                  <w:color w:val="000000"/>
                  <w:sz w:val="22"/>
                  <w:szCs w:val="24"/>
                  <w:lang w:eastAsia="en-US"/>
                </w:rPr>
                <w:t>ZAAKTYPE.(Attribuutsoort)Indicatie</w:t>
              </w:r>
            </w:ins>
            <w:ins w:id="4428" w:author="Arjan Kloosterboer" w:date="2017-08-14T11:17:00Z">
              <w:r w:rsidR="00DB4E16">
                <w:rPr>
                  <w:rFonts w:ascii="Calibri" w:hAnsi="Calibri" w:cs="Arial"/>
                  <w:color w:val="000000"/>
                  <w:sz w:val="22"/>
                  <w:szCs w:val="24"/>
                  <w:lang w:eastAsia="en-US"/>
                </w:rPr>
                <w:t xml:space="preserve"> ZTC</w:t>
              </w:r>
            </w:ins>
          </w:p>
        </w:tc>
      </w:tr>
      <w:tr w:rsidR="009B56AC" w:rsidRPr="0066451F" w14:paraId="39B61EFF" w14:textId="77777777" w:rsidTr="00256F29">
        <w:tc>
          <w:tcPr>
            <w:tcW w:w="450" w:type="dxa"/>
            <w:tcBorders>
              <w:top w:val="nil"/>
              <w:left w:val="nil"/>
              <w:bottom w:val="nil"/>
              <w:right w:val="nil"/>
            </w:tcBorders>
          </w:tcPr>
          <w:p w14:paraId="1095EDB9" w14:textId="77777777" w:rsidR="009B56AC" w:rsidRPr="0066451F" w:rsidRDefault="009B56AC" w:rsidP="009B56A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CD87EE" w14:textId="0D6FDFE3" w:rsidR="009B56AC" w:rsidRPr="009B56AC" w:rsidRDefault="009B56AC" w:rsidP="009B56AC">
            <w:pPr>
              <w:widowControl w:val="0"/>
              <w:autoSpaceDE w:val="0"/>
              <w:autoSpaceDN w:val="0"/>
              <w:adjustRightInd w:val="0"/>
              <w:spacing w:line="240" w:lineRule="auto"/>
              <w:contextualSpacing w:val="0"/>
              <w:rPr>
                <w:rFonts w:ascii="Arial" w:hAnsi="Arial" w:cs="Arial"/>
                <w:szCs w:val="24"/>
                <w:lang w:eastAsia="en-US"/>
              </w:rPr>
            </w:pPr>
            <w:ins w:id="4429"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Bron</w:t>
              </w:r>
            </w:ins>
          </w:p>
        </w:tc>
        <w:tc>
          <w:tcPr>
            <w:tcW w:w="6120" w:type="dxa"/>
            <w:tcBorders>
              <w:top w:val="nil"/>
              <w:left w:val="nil"/>
              <w:bottom w:val="nil"/>
              <w:right w:val="nil"/>
            </w:tcBorders>
          </w:tcPr>
          <w:p w14:paraId="01E4985F" w14:textId="54E9E199" w:rsidR="009B56AC" w:rsidRPr="0066451F" w:rsidRDefault="009B56AC" w:rsidP="009B56AC">
            <w:pPr>
              <w:widowControl w:val="0"/>
              <w:autoSpaceDE w:val="0"/>
              <w:autoSpaceDN w:val="0"/>
              <w:adjustRightInd w:val="0"/>
              <w:spacing w:line="240" w:lineRule="auto"/>
              <w:contextualSpacing w:val="0"/>
              <w:rPr>
                <w:rFonts w:ascii="Calibri" w:hAnsi="Calibri" w:cs="Arial"/>
                <w:color w:val="000000"/>
                <w:sz w:val="22"/>
                <w:szCs w:val="24"/>
                <w:lang w:eastAsia="en-US"/>
              </w:rPr>
            </w:pPr>
            <w:ins w:id="4430" w:author="Arjan Kloosterboer" w:date="2017-08-14T11:08:00Z">
              <w:r w:rsidRPr="007B3291">
                <w:rPr>
                  <w:rFonts w:ascii="Calibri" w:hAnsi="Calibri" w:cs="Arial"/>
                  <w:color w:val="000000"/>
                  <w:sz w:val="22"/>
                  <w:szCs w:val="24"/>
                  <w:lang w:eastAsia="en-US"/>
                </w:rPr>
                <w:t>ZTC.(Objecttype)ZAAKTYPE.(Groepattribuutsoort)Archiefclassificatie ZAAKTYPE.(Attribuutsoort)</w:t>
              </w:r>
              <w:r>
                <w:rPr>
                  <w:rFonts w:ascii="Calibri" w:hAnsi="Calibri" w:cs="Arial"/>
                  <w:color w:val="000000"/>
                  <w:sz w:val="22"/>
                  <w:szCs w:val="24"/>
                  <w:lang w:eastAsia="en-US"/>
                </w:rPr>
                <w:t>Bron</w:t>
              </w:r>
            </w:ins>
          </w:p>
        </w:tc>
      </w:tr>
      <w:tr w:rsidR="009B56AC" w:rsidRPr="0066451F" w14:paraId="4902803E" w14:textId="77777777" w:rsidTr="00256F29">
        <w:tc>
          <w:tcPr>
            <w:tcW w:w="450" w:type="dxa"/>
            <w:tcBorders>
              <w:top w:val="nil"/>
              <w:left w:val="nil"/>
              <w:bottom w:val="nil"/>
              <w:right w:val="nil"/>
            </w:tcBorders>
          </w:tcPr>
          <w:p w14:paraId="31BE1D9A" w14:textId="77777777" w:rsidR="009B56AC" w:rsidRPr="0066451F" w:rsidRDefault="009B56AC" w:rsidP="009B56A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5825F1B" w14:textId="17ECC00A" w:rsidR="009B56AC" w:rsidRPr="009B56AC" w:rsidRDefault="009B56AC" w:rsidP="009B56AC">
            <w:pPr>
              <w:widowControl w:val="0"/>
              <w:autoSpaceDE w:val="0"/>
              <w:autoSpaceDN w:val="0"/>
              <w:adjustRightInd w:val="0"/>
              <w:spacing w:line="240" w:lineRule="auto"/>
              <w:contextualSpacing w:val="0"/>
              <w:rPr>
                <w:rFonts w:ascii="Arial" w:hAnsi="Arial" w:cs="Arial"/>
                <w:szCs w:val="24"/>
                <w:lang w:eastAsia="en-US"/>
              </w:rPr>
            </w:pPr>
            <w:ins w:id="4431" w:author="Arjan Kloosterboer" w:date="2017-08-14T11:06:00Z">
              <w:r>
                <w:rPr>
                  <w:rFonts w:ascii="Calibri" w:hAnsi="Calibri" w:cs="Calibri"/>
                  <w:color w:val="0F0F0F"/>
                  <w:sz w:val="22"/>
                  <w:szCs w:val="22"/>
                  <w:lang w:eastAsia="en-US"/>
                </w:rPr>
                <w:t xml:space="preserve">- </w:t>
              </w:r>
              <w:r w:rsidRPr="00A37DB4">
                <w:rPr>
                  <w:rFonts w:ascii="Calibri" w:hAnsi="Calibri" w:cs="Calibri"/>
                  <w:color w:val="0F0F0F"/>
                  <w:sz w:val="22"/>
                  <w:szCs w:val="22"/>
                  <w:lang w:eastAsia="en-US"/>
                </w:rPr>
                <w:t>Code</w:t>
              </w:r>
            </w:ins>
          </w:p>
        </w:tc>
        <w:tc>
          <w:tcPr>
            <w:tcW w:w="6120" w:type="dxa"/>
            <w:tcBorders>
              <w:top w:val="nil"/>
              <w:left w:val="nil"/>
              <w:bottom w:val="nil"/>
              <w:right w:val="nil"/>
            </w:tcBorders>
          </w:tcPr>
          <w:p w14:paraId="5587778F" w14:textId="4E785043" w:rsidR="009B56AC" w:rsidRPr="0066451F" w:rsidRDefault="009B56AC" w:rsidP="009B56AC">
            <w:pPr>
              <w:widowControl w:val="0"/>
              <w:autoSpaceDE w:val="0"/>
              <w:autoSpaceDN w:val="0"/>
              <w:adjustRightInd w:val="0"/>
              <w:spacing w:line="240" w:lineRule="auto"/>
              <w:contextualSpacing w:val="0"/>
              <w:rPr>
                <w:rFonts w:ascii="Calibri" w:hAnsi="Calibri" w:cs="Arial"/>
                <w:color w:val="000000"/>
                <w:sz w:val="22"/>
                <w:szCs w:val="24"/>
                <w:lang w:eastAsia="en-US"/>
              </w:rPr>
            </w:pPr>
            <w:ins w:id="4432" w:author="Arjan Kloosterboer" w:date="2017-08-14T11:08:00Z">
              <w:r w:rsidRPr="007B3291">
                <w:rPr>
                  <w:rFonts w:ascii="Calibri" w:hAnsi="Calibri" w:cs="Arial"/>
                  <w:color w:val="000000"/>
                  <w:sz w:val="22"/>
                  <w:szCs w:val="24"/>
                  <w:lang w:eastAsia="en-US"/>
                </w:rPr>
                <w:t>ZTC.(Objecttype)ZAAKTYPE.(Groepattribuutsoort)Archiefclassificatie ZAAKTYPE.(Attribuutsoort)</w:t>
              </w:r>
              <w:r>
                <w:rPr>
                  <w:rFonts w:ascii="Calibri" w:hAnsi="Calibri" w:cs="Arial"/>
                  <w:color w:val="000000"/>
                  <w:sz w:val="22"/>
                  <w:szCs w:val="24"/>
                  <w:lang w:eastAsia="en-US"/>
                </w:rPr>
                <w:t>Code</w:t>
              </w:r>
            </w:ins>
          </w:p>
        </w:tc>
      </w:tr>
      <w:tr w:rsidR="00847C61" w:rsidRPr="0066451F" w14:paraId="6EF4446F" w14:textId="77777777" w:rsidTr="00256F29">
        <w:tc>
          <w:tcPr>
            <w:tcW w:w="450" w:type="dxa"/>
            <w:tcBorders>
              <w:top w:val="nil"/>
              <w:left w:val="nil"/>
              <w:bottom w:val="nil"/>
              <w:right w:val="nil"/>
            </w:tcBorders>
          </w:tcPr>
          <w:p w14:paraId="1F55CB4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33" w:name="BKM_EB6CF0C9_1321_41ca_BF8F_6B8A0A308136"/>
          </w:p>
        </w:tc>
        <w:tc>
          <w:tcPr>
            <w:tcW w:w="2790" w:type="dxa"/>
            <w:gridSpan w:val="2"/>
            <w:tcBorders>
              <w:top w:val="nil"/>
              <w:left w:val="nil"/>
              <w:bottom w:val="nil"/>
              <w:right w:val="nil"/>
            </w:tcBorders>
          </w:tcPr>
          <w:p w14:paraId="3964300B"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9B56AC">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Vertrouwelijk aanduiding</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393FA4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Vertrouwelijkheidaanduiding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433"/>
      </w:tr>
      <w:tr w:rsidR="004A2ABC" w:rsidRPr="0066451F" w14:paraId="0C9D9082" w14:textId="77777777" w:rsidTr="00256F29">
        <w:tc>
          <w:tcPr>
            <w:tcW w:w="450" w:type="dxa"/>
            <w:tcBorders>
              <w:top w:val="nil"/>
              <w:left w:val="nil"/>
              <w:bottom w:val="nil"/>
              <w:right w:val="nil"/>
            </w:tcBorders>
          </w:tcPr>
          <w:p w14:paraId="1AD27EFE"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85E978A" w14:textId="5CA414A1"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434" w:author="Arjan Kloosterboer" w:date="2017-03-07T15:51:00Z">
              <w:r w:rsidRPr="004A2ABC">
                <w:rPr>
                  <w:rFonts w:ascii="Calibri" w:hAnsi="Calibri" w:cs="Arial"/>
                  <w:color w:val="0F0F0F"/>
                  <w:sz w:val="22"/>
                  <w:szCs w:val="24"/>
                  <w:lang w:eastAsia="en-US"/>
                </w:rPr>
                <w:t>Opschorting/aanhouding mogelijk</w:t>
              </w:r>
            </w:ins>
          </w:p>
        </w:tc>
        <w:tc>
          <w:tcPr>
            <w:tcW w:w="6120" w:type="dxa"/>
            <w:tcBorders>
              <w:top w:val="nil"/>
              <w:left w:val="nil"/>
              <w:bottom w:val="nil"/>
              <w:right w:val="nil"/>
            </w:tcBorders>
          </w:tcPr>
          <w:p w14:paraId="7FE8449F" w14:textId="072A6F06"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435"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436" w:author="Arjan Kloosterboer" w:date="2017-03-07T15:55:00Z">
              <w:r w:rsidRPr="004A2ABC">
                <w:rPr>
                  <w:rFonts w:ascii="Calibri" w:hAnsi="Calibri" w:cs="Arial"/>
                  <w:color w:val="0F0F0F"/>
                  <w:sz w:val="22"/>
                  <w:szCs w:val="24"/>
                  <w:lang w:eastAsia="en-US"/>
                </w:rPr>
                <w:t>Opschorting/aanhouding mogelijk</w:t>
              </w:r>
            </w:ins>
          </w:p>
        </w:tc>
      </w:tr>
      <w:tr w:rsidR="004A2ABC" w:rsidRPr="0066451F" w14:paraId="28E436DF" w14:textId="77777777" w:rsidTr="00256F29">
        <w:tc>
          <w:tcPr>
            <w:tcW w:w="450" w:type="dxa"/>
            <w:tcBorders>
              <w:top w:val="nil"/>
              <w:left w:val="nil"/>
              <w:bottom w:val="nil"/>
              <w:right w:val="nil"/>
            </w:tcBorders>
          </w:tcPr>
          <w:p w14:paraId="7B28699E"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868D5F9" w14:textId="1DB8599B"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437" w:author="Arjan Kloosterboer" w:date="2017-03-07T15:51:00Z">
              <w:r w:rsidRPr="004A2ABC">
                <w:rPr>
                  <w:rFonts w:ascii="Calibri" w:hAnsi="Calibri" w:cs="Arial"/>
                  <w:color w:val="0F0F0F"/>
                  <w:sz w:val="22"/>
                  <w:szCs w:val="24"/>
                  <w:lang w:eastAsia="en-US"/>
                </w:rPr>
                <w:t>Verlenging mogelijk</w:t>
              </w:r>
            </w:ins>
          </w:p>
        </w:tc>
        <w:tc>
          <w:tcPr>
            <w:tcW w:w="6120" w:type="dxa"/>
            <w:tcBorders>
              <w:top w:val="nil"/>
              <w:left w:val="nil"/>
              <w:bottom w:val="nil"/>
              <w:right w:val="nil"/>
            </w:tcBorders>
          </w:tcPr>
          <w:p w14:paraId="48E589CC" w14:textId="36D11057"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438"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439" w:author="Arjan Kloosterboer" w:date="2017-03-07T15:55:00Z">
              <w:r w:rsidRPr="004A2ABC">
                <w:rPr>
                  <w:rFonts w:ascii="Calibri" w:hAnsi="Calibri" w:cs="Arial"/>
                  <w:color w:val="0F0F0F"/>
                  <w:sz w:val="22"/>
                  <w:szCs w:val="24"/>
                  <w:lang w:eastAsia="en-US"/>
                </w:rPr>
                <w:t>Verlenging mogelijk</w:t>
              </w:r>
            </w:ins>
          </w:p>
        </w:tc>
      </w:tr>
      <w:tr w:rsidR="004A2ABC" w:rsidRPr="0066451F" w14:paraId="5C3428FC" w14:textId="77777777" w:rsidTr="00256F29">
        <w:tc>
          <w:tcPr>
            <w:tcW w:w="450" w:type="dxa"/>
            <w:tcBorders>
              <w:top w:val="nil"/>
              <w:left w:val="nil"/>
              <w:bottom w:val="nil"/>
              <w:right w:val="nil"/>
            </w:tcBorders>
          </w:tcPr>
          <w:p w14:paraId="34BB392D"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D8D55CF" w14:textId="44523F1D" w:rsidR="004A2ABC" w:rsidRPr="004A2ABC"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ins w:id="4440" w:author="Arjan Kloosterboer" w:date="2017-03-07T15:51:00Z">
              <w:r w:rsidRPr="004A2ABC">
                <w:rPr>
                  <w:rFonts w:ascii="Calibri" w:hAnsi="Calibri" w:cs="Arial"/>
                  <w:color w:val="0F0F0F"/>
                  <w:sz w:val="22"/>
                  <w:szCs w:val="24"/>
                  <w:lang w:eastAsia="en-US"/>
                </w:rPr>
                <w:t>Verlengingstermijn</w:t>
              </w:r>
            </w:ins>
          </w:p>
        </w:tc>
        <w:tc>
          <w:tcPr>
            <w:tcW w:w="6120" w:type="dxa"/>
            <w:tcBorders>
              <w:top w:val="nil"/>
              <w:left w:val="nil"/>
              <w:bottom w:val="nil"/>
              <w:right w:val="nil"/>
            </w:tcBorders>
          </w:tcPr>
          <w:p w14:paraId="02218D3E" w14:textId="047C2590"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ins w:id="4441"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442" w:author="Arjan Kloosterboer" w:date="2017-03-07T15:55:00Z">
              <w:r w:rsidRPr="004A2ABC">
                <w:rPr>
                  <w:rFonts w:ascii="Calibri" w:hAnsi="Calibri" w:cs="Arial"/>
                  <w:color w:val="0F0F0F"/>
                  <w:sz w:val="22"/>
                  <w:szCs w:val="24"/>
                  <w:lang w:eastAsia="en-US"/>
                </w:rPr>
                <w:t>Verlengingstermijn</w:t>
              </w:r>
            </w:ins>
          </w:p>
        </w:tc>
      </w:tr>
      <w:tr w:rsidR="004A2ABC" w:rsidRPr="0066451F" w14:paraId="4B7713AB" w14:textId="77777777" w:rsidTr="00256F29">
        <w:tc>
          <w:tcPr>
            <w:tcW w:w="450" w:type="dxa"/>
            <w:tcBorders>
              <w:top w:val="nil"/>
              <w:left w:val="nil"/>
              <w:bottom w:val="nil"/>
              <w:right w:val="nil"/>
            </w:tcBorders>
          </w:tcPr>
          <w:p w14:paraId="717B3DA4"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1FF8A58E" w14:textId="400ABE8A" w:rsidR="004A2ABC" w:rsidRPr="0066451F" w:rsidRDefault="004A2ABC" w:rsidP="004A2ABC">
            <w:pPr>
              <w:widowControl w:val="0"/>
              <w:autoSpaceDE w:val="0"/>
              <w:autoSpaceDN w:val="0"/>
              <w:adjustRightInd w:val="0"/>
              <w:spacing w:line="240" w:lineRule="auto"/>
              <w:contextualSpacing w:val="0"/>
              <w:rPr>
                <w:rFonts w:ascii="Arial" w:hAnsi="Arial" w:cs="Arial"/>
                <w:szCs w:val="24"/>
                <w:lang w:val="en-AU"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Zaakcategorie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0F3FE7F" w14:textId="773C8F9E" w:rsidR="004A2ABC" w:rsidRPr="0066451F" w:rsidRDefault="004A2ABC" w:rsidP="004A2ABC">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Zaakcategorie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tr>
      <w:tr w:rsidR="004A2ABC" w:rsidRPr="0066451F" w14:paraId="0A6C7A1F" w14:textId="77777777" w:rsidTr="00256F29">
        <w:tc>
          <w:tcPr>
            <w:tcW w:w="450" w:type="dxa"/>
            <w:tcBorders>
              <w:top w:val="nil"/>
              <w:left w:val="nil"/>
              <w:bottom w:val="nil"/>
              <w:right w:val="nil"/>
            </w:tcBorders>
          </w:tcPr>
          <w:p w14:paraId="2BF258B3"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43" w:name="BKM_78A7CC73_5918_4f76_A153_894CCBA5DCEC"/>
          </w:p>
        </w:tc>
        <w:tc>
          <w:tcPr>
            <w:tcW w:w="2790" w:type="dxa"/>
            <w:gridSpan w:val="2"/>
            <w:tcBorders>
              <w:top w:val="nil"/>
              <w:left w:val="nil"/>
              <w:bottom w:val="nil"/>
              <w:right w:val="nil"/>
            </w:tcBorders>
          </w:tcPr>
          <w:p w14:paraId="0B41A6F8"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Publicatie-indicatie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70AF26B2"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Publicatie-indicatie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443"/>
      </w:tr>
      <w:tr w:rsidR="004A2ABC" w:rsidRPr="0066451F" w14:paraId="748C0CFC" w14:textId="77777777" w:rsidTr="00256F29">
        <w:tc>
          <w:tcPr>
            <w:tcW w:w="450" w:type="dxa"/>
            <w:tcBorders>
              <w:top w:val="nil"/>
              <w:left w:val="nil"/>
              <w:bottom w:val="nil"/>
              <w:right w:val="nil"/>
            </w:tcBorders>
          </w:tcPr>
          <w:p w14:paraId="418AF6D5"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44" w:name="BKM_714BAF3F_CBA6_4398_9C89_284582B30652"/>
          </w:p>
        </w:tc>
        <w:tc>
          <w:tcPr>
            <w:tcW w:w="2790" w:type="dxa"/>
            <w:gridSpan w:val="2"/>
            <w:tcBorders>
              <w:top w:val="nil"/>
              <w:left w:val="nil"/>
              <w:bottom w:val="nil"/>
              <w:right w:val="nil"/>
            </w:tcBorders>
          </w:tcPr>
          <w:p w14:paraId="0B2C294A"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Publicatietekst</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3838C28A" w14:textId="77777777" w:rsidR="004A2ABC" w:rsidRPr="0066451F" w:rsidRDefault="004A2ABC" w:rsidP="004A2AB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Publicatietekst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444"/>
      </w:tr>
      <w:tr w:rsidR="00FA443C" w:rsidRPr="0066451F" w14:paraId="3A35A55C" w14:textId="77777777" w:rsidTr="00256F29">
        <w:tc>
          <w:tcPr>
            <w:tcW w:w="450" w:type="dxa"/>
            <w:tcBorders>
              <w:top w:val="nil"/>
              <w:left w:val="nil"/>
              <w:bottom w:val="nil"/>
              <w:right w:val="nil"/>
            </w:tcBorders>
          </w:tcPr>
          <w:p w14:paraId="0732A21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C80BA73" w14:textId="1466551B"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45" w:author="Arjan Kloosterboer" w:date="2017-03-07T15:44:00Z">
              <w:r>
                <w:rPr>
                  <w:rFonts w:ascii="Arial" w:hAnsi="Arial" w:cs="Arial"/>
                  <w:sz w:val="20"/>
                  <w:szCs w:val="20"/>
                  <w:lang w:val="en-AU"/>
                </w:rPr>
                <w:t>Zaaktypen</w:t>
              </w:r>
            </w:ins>
            <w:ins w:id="4446" w:author="Arjan Kloosterboer" w:date="2017-03-07T15:45:00Z">
              <w:r>
                <w:rPr>
                  <w:rFonts w:ascii="Arial" w:hAnsi="Arial" w:cs="Arial"/>
                  <w:sz w:val="20"/>
                  <w:szCs w:val="20"/>
                  <w:lang w:val="en-AU"/>
                </w:rPr>
                <w:t>relatie</w:t>
              </w:r>
            </w:ins>
          </w:p>
        </w:tc>
        <w:tc>
          <w:tcPr>
            <w:tcW w:w="6120" w:type="dxa"/>
            <w:tcBorders>
              <w:top w:val="nil"/>
              <w:left w:val="nil"/>
              <w:bottom w:val="nil"/>
              <w:right w:val="nil"/>
            </w:tcBorders>
          </w:tcPr>
          <w:p w14:paraId="317D97CF" w14:textId="59510FAA"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47" w:author="Arjan Kloosterboer" w:date="2017-03-07T15:57:00Z">
              <w:r>
                <w:rPr>
                  <w:rFonts w:ascii="Calibri" w:hAnsi="Calibri" w:cs="Arial"/>
                  <w:color w:val="000000"/>
                  <w:sz w:val="22"/>
                  <w:szCs w:val="24"/>
                  <w:lang w:eastAsia="en-US"/>
                </w:rPr>
                <w:t>RGBZ</w:t>
              </w:r>
            </w:ins>
          </w:p>
        </w:tc>
      </w:tr>
      <w:tr w:rsidR="00FA443C" w:rsidRPr="0066451F" w14:paraId="6E40214E" w14:textId="77777777" w:rsidTr="00256F29">
        <w:tc>
          <w:tcPr>
            <w:tcW w:w="450" w:type="dxa"/>
            <w:tcBorders>
              <w:top w:val="nil"/>
              <w:left w:val="nil"/>
              <w:bottom w:val="nil"/>
              <w:right w:val="nil"/>
            </w:tcBorders>
          </w:tcPr>
          <w:p w14:paraId="5CB5BDBF"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33D2719" w14:textId="34DB9DBD"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48" w:author="Arjan Kloosterboer" w:date="2017-03-07T15:45:00Z">
              <w:r>
                <w:rPr>
                  <w:rFonts w:ascii="Arial" w:hAnsi="Arial" w:cs="Arial"/>
                  <w:sz w:val="20"/>
                  <w:szCs w:val="20"/>
                  <w:lang w:val="en-AU"/>
                </w:rPr>
                <w:t>- Zaaktype-identificatie</w:t>
              </w:r>
            </w:ins>
          </w:p>
        </w:tc>
        <w:tc>
          <w:tcPr>
            <w:tcW w:w="6120" w:type="dxa"/>
            <w:tcBorders>
              <w:top w:val="nil"/>
              <w:left w:val="nil"/>
              <w:bottom w:val="nil"/>
              <w:right w:val="nil"/>
            </w:tcBorders>
          </w:tcPr>
          <w:p w14:paraId="1C11B457" w14:textId="35D8EDBE"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49" w:author="Arjan Kloosterboer" w:date="2017-03-07T15:57: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18947292" w14:textId="77777777" w:rsidTr="00256F29">
        <w:tc>
          <w:tcPr>
            <w:tcW w:w="450" w:type="dxa"/>
            <w:tcBorders>
              <w:top w:val="nil"/>
              <w:left w:val="nil"/>
              <w:bottom w:val="nil"/>
              <w:right w:val="nil"/>
            </w:tcBorders>
          </w:tcPr>
          <w:p w14:paraId="273F051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37B2BF03" w14:textId="683F2696"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50" w:author="Arjan Kloosterboer" w:date="2017-03-07T15:45:00Z">
              <w:r>
                <w:rPr>
                  <w:rFonts w:ascii="Arial" w:hAnsi="Arial" w:cs="Arial"/>
                  <w:sz w:val="20"/>
                  <w:szCs w:val="20"/>
                  <w:lang w:val="en-AU"/>
                </w:rPr>
                <w:t>- Domein</w:t>
              </w:r>
            </w:ins>
          </w:p>
        </w:tc>
        <w:tc>
          <w:tcPr>
            <w:tcW w:w="6120" w:type="dxa"/>
            <w:tcBorders>
              <w:top w:val="nil"/>
              <w:left w:val="nil"/>
              <w:bottom w:val="nil"/>
              <w:right w:val="nil"/>
            </w:tcBorders>
          </w:tcPr>
          <w:p w14:paraId="5F569B66" w14:textId="1F43C43A"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51"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ins>
          </w:p>
        </w:tc>
      </w:tr>
      <w:tr w:rsidR="00FA443C" w:rsidRPr="002E671F" w14:paraId="6E1EF69A" w14:textId="77777777" w:rsidTr="00256F29">
        <w:tc>
          <w:tcPr>
            <w:tcW w:w="450" w:type="dxa"/>
            <w:tcBorders>
              <w:top w:val="nil"/>
              <w:left w:val="nil"/>
              <w:bottom w:val="nil"/>
              <w:right w:val="nil"/>
            </w:tcBorders>
          </w:tcPr>
          <w:p w14:paraId="07C1AF8E"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C78824D" w14:textId="59B83AE8"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52" w:author="Arjan Kloosterboer" w:date="2017-03-07T15:45:00Z">
              <w:r>
                <w:rPr>
                  <w:rFonts w:ascii="Arial" w:hAnsi="Arial" w:cs="Arial"/>
                  <w:sz w:val="20"/>
                  <w:szCs w:val="20"/>
                  <w:lang w:val="en-AU"/>
                </w:rPr>
                <w:t>- RSIN</w:t>
              </w:r>
            </w:ins>
          </w:p>
        </w:tc>
        <w:tc>
          <w:tcPr>
            <w:tcW w:w="6120" w:type="dxa"/>
            <w:tcBorders>
              <w:top w:val="nil"/>
              <w:left w:val="nil"/>
              <w:bottom w:val="nil"/>
              <w:right w:val="nil"/>
            </w:tcBorders>
          </w:tcPr>
          <w:p w14:paraId="262B81CA" w14:textId="7CBCF9AB" w:rsidR="00FA443C" w:rsidRPr="00FA443C" w:rsidRDefault="00FA443C" w:rsidP="00FA443C">
            <w:pPr>
              <w:widowControl w:val="0"/>
              <w:autoSpaceDE w:val="0"/>
              <w:autoSpaceDN w:val="0"/>
              <w:adjustRightInd w:val="0"/>
              <w:spacing w:line="240" w:lineRule="auto"/>
              <w:contextualSpacing w:val="0"/>
              <w:rPr>
                <w:rFonts w:ascii="Calibri" w:hAnsi="Calibri" w:cs="Arial"/>
                <w:color w:val="000000"/>
                <w:sz w:val="22"/>
                <w:szCs w:val="24"/>
                <w:lang w:val="en-GB" w:eastAsia="en-US"/>
              </w:rPr>
            </w:pPr>
            <w:ins w:id="4453" w:author="Arjan Kloosterboer" w:date="2017-03-07T15:57:00Z">
              <w:r w:rsidRPr="00FA443C">
                <w:rPr>
                  <w:rFonts w:ascii="Calibri" w:hAnsi="Calibri" w:cs="Arial"/>
                  <w:color w:val="000000"/>
                  <w:sz w:val="22"/>
                  <w:szCs w:val="24"/>
                  <w:lang w:val="en-GB" w:eastAsia="en-US"/>
                </w:rPr>
                <w:t xml:space="preserve">ZTC.(Objecttype)CATALOGUS.(Attribuutsoort)RSIN  </w:t>
              </w:r>
            </w:ins>
            <w:r w:rsidRPr="0066451F">
              <w:rPr>
                <w:rFonts w:ascii="Calibri" w:hAnsi="Calibri" w:cs="Arial"/>
                <w:color w:val="000000"/>
                <w:sz w:val="22"/>
                <w:szCs w:val="24"/>
                <w:lang w:eastAsia="en-US"/>
              </w:rPr>
              <w:fldChar w:fldCharType="begin" w:fldLock="1"/>
            </w:r>
            <w:r w:rsidRPr="00FA443C">
              <w:rPr>
                <w:rFonts w:ascii="Calibri" w:hAnsi="Calibri" w:cs="Arial"/>
                <w:color w:val="000000"/>
                <w:sz w:val="22"/>
                <w:szCs w:val="24"/>
                <w:lang w:val="en-GB" w:eastAsia="en-US"/>
              </w:rPr>
              <w:instrText>MERGEFIELD Att.Type</w:instrText>
            </w:r>
            <w:r w:rsidRPr="0066451F">
              <w:rPr>
                <w:rFonts w:ascii="Calibri" w:hAnsi="Calibri" w:cs="Arial"/>
                <w:color w:val="000000"/>
                <w:sz w:val="22"/>
                <w:szCs w:val="24"/>
                <w:lang w:eastAsia="en-US"/>
              </w:rPr>
              <w:fldChar w:fldCharType="end"/>
            </w:r>
          </w:p>
        </w:tc>
      </w:tr>
      <w:tr w:rsidR="00FA443C" w:rsidRPr="0066451F" w14:paraId="77BFFACC" w14:textId="77777777" w:rsidTr="00256F29">
        <w:tc>
          <w:tcPr>
            <w:tcW w:w="450" w:type="dxa"/>
            <w:tcBorders>
              <w:top w:val="nil"/>
              <w:left w:val="nil"/>
              <w:bottom w:val="nil"/>
              <w:right w:val="nil"/>
            </w:tcBorders>
          </w:tcPr>
          <w:p w14:paraId="4D3B2498" w14:textId="77777777" w:rsidR="00FA443C" w:rsidRPr="00FA443C" w:rsidRDefault="00FA443C" w:rsidP="00FA443C">
            <w:pPr>
              <w:widowControl w:val="0"/>
              <w:autoSpaceDE w:val="0"/>
              <w:autoSpaceDN w:val="0"/>
              <w:adjustRightInd w:val="0"/>
              <w:spacing w:line="240" w:lineRule="auto"/>
              <w:contextualSpacing w:val="0"/>
              <w:rPr>
                <w:rFonts w:ascii="Calibri" w:hAnsi="Calibri" w:cs="Arial"/>
                <w:color w:val="0F0F0F"/>
                <w:sz w:val="22"/>
                <w:szCs w:val="24"/>
                <w:lang w:val="en-GB" w:eastAsia="en-US"/>
              </w:rPr>
            </w:pPr>
          </w:p>
        </w:tc>
        <w:tc>
          <w:tcPr>
            <w:tcW w:w="2790" w:type="dxa"/>
            <w:gridSpan w:val="2"/>
            <w:tcBorders>
              <w:top w:val="nil"/>
              <w:left w:val="nil"/>
              <w:bottom w:val="nil"/>
              <w:right w:val="nil"/>
            </w:tcBorders>
          </w:tcPr>
          <w:p w14:paraId="70F7AA0A" w14:textId="0BB8BE23"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54" w:author="Arjan Kloosterboer" w:date="2017-03-07T15:46:00Z">
              <w:r>
                <w:rPr>
                  <w:rFonts w:ascii="Arial" w:hAnsi="Arial" w:cs="Arial"/>
                  <w:sz w:val="20"/>
                  <w:szCs w:val="20"/>
                  <w:lang w:val="en-AU"/>
                </w:rPr>
                <w:t>- Aard relatie</w:t>
              </w:r>
            </w:ins>
          </w:p>
        </w:tc>
        <w:tc>
          <w:tcPr>
            <w:tcW w:w="6120" w:type="dxa"/>
            <w:tcBorders>
              <w:top w:val="nil"/>
              <w:left w:val="nil"/>
              <w:bottom w:val="nil"/>
              <w:right w:val="nil"/>
            </w:tcBorders>
          </w:tcPr>
          <w:p w14:paraId="68434521" w14:textId="4CEA7461"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55" w:author="Arjan Kloosterboer" w:date="2017-03-07T15:58:00Z">
              <w:r>
                <w:rPr>
                  <w:rFonts w:ascii="Calibri" w:hAnsi="Calibri" w:cs="Arial"/>
                  <w:color w:val="000000"/>
                  <w:sz w:val="22"/>
                  <w:szCs w:val="24"/>
                  <w:lang w:eastAsia="en-US"/>
                </w:rPr>
                <w:t>ZTC.(Relatieklasse)ZAAKTYPENRELATIE.(</w:t>
              </w:r>
            </w:ins>
            <w:ins w:id="4456" w:author="Arjan Kloosterboer" w:date="2017-03-07T15:59:00Z">
              <w:r>
                <w:rPr>
                  <w:rFonts w:ascii="Calibri" w:hAnsi="Calibri" w:cs="Arial"/>
                  <w:color w:val="000000"/>
                  <w:sz w:val="22"/>
                  <w:szCs w:val="24"/>
                  <w:lang w:eastAsia="en-US"/>
                </w:rPr>
                <w:t>Attribuutsoort)Aard relatie</w:t>
              </w:r>
            </w:ins>
          </w:p>
        </w:tc>
      </w:tr>
      <w:tr w:rsidR="00FA443C" w:rsidRPr="0066451F" w14:paraId="49A7C2D9" w14:textId="77777777" w:rsidTr="00256F29">
        <w:tc>
          <w:tcPr>
            <w:tcW w:w="450" w:type="dxa"/>
            <w:tcBorders>
              <w:top w:val="nil"/>
              <w:left w:val="nil"/>
              <w:bottom w:val="nil"/>
              <w:right w:val="nil"/>
            </w:tcBorders>
          </w:tcPr>
          <w:p w14:paraId="168E0E2E"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62C2BA53" w14:textId="4962EEC0" w:rsidR="00FA443C" w:rsidRPr="00FA443C" w:rsidRDefault="00FA443C" w:rsidP="00FA443C">
            <w:pPr>
              <w:widowControl w:val="0"/>
              <w:autoSpaceDE w:val="0"/>
              <w:autoSpaceDN w:val="0"/>
              <w:adjustRightInd w:val="0"/>
              <w:spacing w:line="240" w:lineRule="auto"/>
              <w:contextualSpacing w:val="0"/>
              <w:rPr>
                <w:rFonts w:ascii="Arial" w:hAnsi="Arial" w:cs="Arial"/>
                <w:szCs w:val="24"/>
                <w:lang w:eastAsia="en-US"/>
              </w:rPr>
            </w:pPr>
            <w:ins w:id="4457" w:author="Arjan Kloosterboer" w:date="2017-03-07T15:46:00Z">
              <w:r w:rsidRPr="00FA443C">
                <w:rPr>
                  <w:rFonts w:ascii="Arial" w:hAnsi="Arial" w:cs="Arial"/>
                  <w:sz w:val="20"/>
                  <w:szCs w:val="20"/>
                </w:rPr>
                <w:t>Deelzaaktypenrelatie</w:t>
              </w:r>
            </w:ins>
          </w:p>
        </w:tc>
        <w:tc>
          <w:tcPr>
            <w:tcW w:w="6120" w:type="dxa"/>
            <w:tcBorders>
              <w:top w:val="nil"/>
              <w:left w:val="nil"/>
              <w:bottom w:val="nil"/>
              <w:right w:val="nil"/>
            </w:tcBorders>
          </w:tcPr>
          <w:p w14:paraId="6372E428" w14:textId="516E9E6C"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58" w:author="Arjan Kloosterboer" w:date="2017-03-07T15:57:00Z">
              <w:r>
                <w:rPr>
                  <w:rFonts w:ascii="Calibri" w:hAnsi="Calibri" w:cs="Arial"/>
                  <w:color w:val="000000"/>
                  <w:sz w:val="22"/>
                  <w:szCs w:val="24"/>
                  <w:lang w:eastAsia="en-US"/>
                </w:rPr>
                <w:t>RGBZ</w:t>
              </w:r>
            </w:ins>
          </w:p>
        </w:tc>
      </w:tr>
      <w:tr w:rsidR="00FA443C" w:rsidRPr="0066451F" w14:paraId="11D935A4" w14:textId="77777777" w:rsidTr="00256F29">
        <w:tc>
          <w:tcPr>
            <w:tcW w:w="450" w:type="dxa"/>
            <w:tcBorders>
              <w:top w:val="nil"/>
              <w:left w:val="nil"/>
              <w:bottom w:val="nil"/>
              <w:right w:val="nil"/>
            </w:tcBorders>
          </w:tcPr>
          <w:p w14:paraId="34282F70"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04B09DB4" w14:textId="736E11C4" w:rsidR="00FA443C" w:rsidRPr="00FA443C" w:rsidRDefault="00FA443C" w:rsidP="00FA443C">
            <w:pPr>
              <w:widowControl w:val="0"/>
              <w:autoSpaceDE w:val="0"/>
              <w:autoSpaceDN w:val="0"/>
              <w:adjustRightInd w:val="0"/>
              <w:spacing w:line="240" w:lineRule="auto"/>
              <w:contextualSpacing w:val="0"/>
              <w:rPr>
                <w:rFonts w:ascii="Arial" w:hAnsi="Arial" w:cs="Arial"/>
                <w:szCs w:val="24"/>
                <w:lang w:eastAsia="en-US"/>
              </w:rPr>
            </w:pPr>
            <w:ins w:id="4459" w:author="Arjan Kloosterboer" w:date="2017-03-07T15:46:00Z">
              <w:r w:rsidRPr="00FA443C">
                <w:rPr>
                  <w:rFonts w:ascii="Arial" w:hAnsi="Arial" w:cs="Arial"/>
                  <w:sz w:val="20"/>
                  <w:szCs w:val="20"/>
                </w:rPr>
                <w:t>- Zaaktype-identificatie</w:t>
              </w:r>
            </w:ins>
          </w:p>
        </w:tc>
        <w:tc>
          <w:tcPr>
            <w:tcW w:w="6120" w:type="dxa"/>
            <w:tcBorders>
              <w:top w:val="nil"/>
              <w:left w:val="nil"/>
              <w:bottom w:val="nil"/>
              <w:right w:val="nil"/>
            </w:tcBorders>
          </w:tcPr>
          <w:p w14:paraId="069EB6D8" w14:textId="76078FB3"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60"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1511231D" w14:textId="77777777" w:rsidTr="00256F29">
        <w:tc>
          <w:tcPr>
            <w:tcW w:w="450" w:type="dxa"/>
            <w:tcBorders>
              <w:top w:val="nil"/>
              <w:left w:val="nil"/>
              <w:bottom w:val="nil"/>
              <w:right w:val="nil"/>
            </w:tcBorders>
          </w:tcPr>
          <w:p w14:paraId="25C8C026"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21802BA7" w14:textId="60AC7A1F"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61" w:author="Arjan Kloosterboer" w:date="2017-03-07T15:46:00Z">
              <w:r>
                <w:rPr>
                  <w:rFonts w:ascii="Arial" w:hAnsi="Arial" w:cs="Arial"/>
                  <w:sz w:val="20"/>
                  <w:szCs w:val="20"/>
                  <w:lang w:val="en-AU"/>
                </w:rPr>
                <w:t>- Domein</w:t>
              </w:r>
            </w:ins>
          </w:p>
        </w:tc>
        <w:tc>
          <w:tcPr>
            <w:tcW w:w="6120" w:type="dxa"/>
            <w:tcBorders>
              <w:top w:val="nil"/>
              <w:left w:val="nil"/>
              <w:bottom w:val="nil"/>
              <w:right w:val="nil"/>
            </w:tcBorders>
          </w:tcPr>
          <w:p w14:paraId="4D1761D6" w14:textId="1B20B333"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62" w:author="Arjan Kloosterboer" w:date="2017-03-07T15:58: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CATALOGUS</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Domein  </w:t>
              </w:r>
            </w:ins>
          </w:p>
        </w:tc>
      </w:tr>
      <w:tr w:rsidR="00FA443C" w:rsidRPr="002E671F" w14:paraId="2AD05BA0" w14:textId="77777777" w:rsidTr="00256F29">
        <w:tc>
          <w:tcPr>
            <w:tcW w:w="450" w:type="dxa"/>
            <w:tcBorders>
              <w:top w:val="nil"/>
              <w:left w:val="nil"/>
              <w:bottom w:val="nil"/>
              <w:right w:val="nil"/>
            </w:tcBorders>
          </w:tcPr>
          <w:p w14:paraId="064FF958"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451D4B42" w14:textId="53D5E315"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63" w:author="Arjan Kloosterboer" w:date="2017-03-07T15:46:00Z">
              <w:r>
                <w:rPr>
                  <w:rFonts w:ascii="Arial" w:hAnsi="Arial" w:cs="Arial"/>
                  <w:sz w:val="20"/>
                  <w:szCs w:val="20"/>
                  <w:lang w:val="en-AU"/>
                </w:rPr>
                <w:t>- RSIN</w:t>
              </w:r>
            </w:ins>
          </w:p>
        </w:tc>
        <w:tc>
          <w:tcPr>
            <w:tcW w:w="6120" w:type="dxa"/>
            <w:tcBorders>
              <w:top w:val="nil"/>
              <w:left w:val="nil"/>
              <w:bottom w:val="nil"/>
              <w:right w:val="nil"/>
            </w:tcBorders>
          </w:tcPr>
          <w:p w14:paraId="0FDCF5DA" w14:textId="50877807" w:rsidR="00FA443C" w:rsidRPr="00FA443C" w:rsidRDefault="00FA443C" w:rsidP="00FA443C">
            <w:pPr>
              <w:widowControl w:val="0"/>
              <w:autoSpaceDE w:val="0"/>
              <w:autoSpaceDN w:val="0"/>
              <w:adjustRightInd w:val="0"/>
              <w:spacing w:line="240" w:lineRule="auto"/>
              <w:contextualSpacing w:val="0"/>
              <w:rPr>
                <w:rFonts w:ascii="Calibri" w:hAnsi="Calibri" w:cs="Arial"/>
                <w:color w:val="000000"/>
                <w:sz w:val="22"/>
                <w:szCs w:val="24"/>
                <w:lang w:val="en-GB" w:eastAsia="en-US"/>
              </w:rPr>
            </w:pPr>
            <w:ins w:id="4464" w:author="Arjan Kloosterboer" w:date="2017-03-07T15:58:00Z">
              <w:r w:rsidRPr="009372EE">
                <w:rPr>
                  <w:rFonts w:ascii="Calibri" w:hAnsi="Calibri" w:cs="Arial"/>
                  <w:color w:val="000000"/>
                  <w:sz w:val="22"/>
                  <w:szCs w:val="24"/>
                  <w:lang w:val="en-GB" w:eastAsia="en-US"/>
                </w:rPr>
                <w:t xml:space="preserve">ZTC.(Objecttype)CATALOGUS.(Attribuutsoort)RSIN  </w:t>
              </w:r>
              <w:r w:rsidRPr="0066451F">
                <w:rPr>
                  <w:rFonts w:ascii="Calibri" w:hAnsi="Calibri" w:cs="Arial"/>
                  <w:color w:val="000000"/>
                  <w:sz w:val="22"/>
                  <w:szCs w:val="24"/>
                  <w:lang w:eastAsia="en-US"/>
                </w:rPr>
                <w:fldChar w:fldCharType="begin" w:fldLock="1"/>
              </w:r>
              <w:r w:rsidRPr="009372EE">
                <w:rPr>
                  <w:rFonts w:ascii="Calibri" w:hAnsi="Calibri" w:cs="Arial"/>
                  <w:color w:val="000000"/>
                  <w:sz w:val="22"/>
                  <w:szCs w:val="24"/>
                  <w:lang w:val="en-GB" w:eastAsia="en-US"/>
                </w:rPr>
                <w:instrText>MERGEFIELD Att.Type</w:instrText>
              </w:r>
              <w:r w:rsidRPr="0066451F">
                <w:rPr>
                  <w:rFonts w:ascii="Calibri" w:hAnsi="Calibri" w:cs="Arial"/>
                  <w:color w:val="000000"/>
                  <w:sz w:val="22"/>
                  <w:szCs w:val="24"/>
                  <w:lang w:eastAsia="en-US"/>
                </w:rPr>
                <w:fldChar w:fldCharType="end"/>
              </w:r>
            </w:ins>
          </w:p>
        </w:tc>
      </w:tr>
      <w:tr w:rsidR="00FA443C" w:rsidRPr="0066451F" w14:paraId="6BAF2F1D" w14:textId="77777777" w:rsidTr="00256F29">
        <w:tc>
          <w:tcPr>
            <w:tcW w:w="450" w:type="dxa"/>
            <w:tcBorders>
              <w:top w:val="nil"/>
              <w:left w:val="nil"/>
              <w:bottom w:val="nil"/>
              <w:right w:val="nil"/>
            </w:tcBorders>
          </w:tcPr>
          <w:p w14:paraId="3BDB0C1E" w14:textId="77777777" w:rsidR="00FA443C" w:rsidRPr="00FA443C" w:rsidRDefault="00FA443C" w:rsidP="00FA443C">
            <w:pPr>
              <w:widowControl w:val="0"/>
              <w:autoSpaceDE w:val="0"/>
              <w:autoSpaceDN w:val="0"/>
              <w:adjustRightInd w:val="0"/>
              <w:spacing w:line="240" w:lineRule="auto"/>
              <w:contextualSpacing w:val="0"/>
              <w:rPr>
                <w:rFonts w:ascii="Calibri" w:hAnsi="Calibri" w:cs="Arial"/>
                <w:color w:val="0F0F0F"/>
                <w:sz w:val="22"/>
                <w:szCs w:val="24"/>
                <w:lang w:val="en-GB" w:eastAsia="en-US"/>
              </w:rPr>
            </w:pPr>
            <w:bookmarkStart w:id="4465" w:name="BKM_497CADD1_7809_4fc8_AF78_E71C17D690CC"/>
          </w:p>
        </w:tc>
        <w:tc>
          <w:tcPr>
            <w:tcW w:w="2790" w:type="dxa"/>
            <w:gridSpan w:val="2"/>
            <w:tcBorders>
              <w:top w:val="nil"/>
              <w:left w:val="nil"/>
              <w:bottom w:val="nil"/>
              <w:right w:val="nil"/>
            </w:tcBorders>
          </w:tcPr>
          <w:p w14:paraId="5D6CBC61"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Datum begin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2F83BB24"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zaaktype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465"/>
      </w:tr>
      <w:tr w:rsidR="00FA443C" w:rsidRPr="0066451F" w14:paraId="3C4D814F" w14:textId="77777777" w:rsidTr="00256F29">
        <w:tc>
          <w:tcPr>
            <w:tcW w:w="450" w:type="dxa"/>
            <w:tcBorders>
              <w:top w:val="nil"/>
              <w:left w:val="nil"/>
              <w:bottom w:val="nil"/>
              <w:right w:val="nil"/>
            </w:tcBorders>
          </w:tcPr>
          <w:p w14:paraId="4E242BA5"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14:paraId="5CAB2C56" w14:textId="50204863" w:rsidR="00FA443C" w:rsidRPr="0066451F" w:rsidRDefault="00FA443C" w:rsidP="00FA443C">
            <w:pPr>
              <w:widowControl w:val="0"/>
              <w:autoSpaceDE w:val="0"/>
              <w:autoSpaceDN w:val="0"/>
              <w:adjustRightInd w:val="0"/>
              <w:spacing w:line="240" w:lineRule="auto"/>
              <w:contextualSpacing w:val="0"/>
              <w:rPr>
                <w:rFonts w:ascii="Arial" w:hAnsi="Arial" w:cs="Arial"/>
                <w:szCs w:val="24"/>
                <w:lang w:val="en-AU" w:eastAsia="en-US"/>
              </w:rPr>
            </w:pPr>
            <w:ins w:id="4466" w:author="Arjan Kloosterboer" w:date="2017-03-07T15:55:00Z">
              <w:r w:rsidRPr="004A2ABC">
                <w:rPr>
                  <w:rFonts w:ascii="Calibri" w:hAnsi="Calibri" w:cs="Arial"/>
                  <w:color w:val="0F0F0F"/>
                  <w:sz w:val="22"/>
                  <w:szCs w:val="24"/>
                  <w:lang w:eastAsia="en-US"/>
                </w:rPr>
                <w:t>Versiedatum</w:t>
              </w:r>
            </w:ins>
          </w:p>
        </w:tc>
        <w:tc>
          <w:tcPr>
            <w:tcW w:w="6120" w:type="dxa"/>
            <w:tcBorders>
              <w:top w:val="nil"/>
              <w:left w:val="nil"/>
              <w:bottom w:val="nil"/>
              <w:right w:val="nil"/>
            </w:tcBorders>
          </w:tcPr>
          <w:p w14:paraId="2DD0BF74" w14:textId="407545FD" w:rsidR="00FA443C" w:rsidRPr="0066451F" w:rsidRDefault="00FA443C" w:rsidP="00FA443C">
            <w:pPr>
              <w:widowControl w:val="0"/>
              <w:autoSpaceDE w:val="0"/>
              <w:autoSpaceDN w:val="0"/>
              <w:adjustRightInd w:val="0"/>
              <w:spacing w:line="240" w:lineRule="auto"/>
              <w:contextualSpacing w:val="0"/>
              <w:rPr>
                <w:rFonts w:ascii="Calibri" w:hAnsi="Calibri" w:cs="Arial"/>
                <w:color w:val="000000"/>
                <w:sz w:val="22"/>
                <w:szCs w:val="24"/>
                <w:lang w:eastAsia="en-US"/>
              </w:rPr>
            </w:pPr>
            <w:ins w:id="4467" w:author="Arjan Kloosterboer" w:date="2017-03-07T15:56:00Z">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ins>
            <w:ins w:id="4468" w:author="Arjan Kloosterboer" w:date="2017-03-07T15:55:00Z">
              <w:r w:rsidRPr="004A2ABC">
                <w:rPr>
                  <w:rFonts w:ascii="Calibri" w:hAnsi="Calibri" w:cs="Arial"/>
                  <w:color w:val="0F0F0F"/>
                  <w:sz w:val="22"/>
                  <w:szCs w:val="24"/>
                  <w:lang w:eastAsia="en-US"/>
                </w:rPr>
                <w:t>Versiedatum</w:t>
              </w:r>
            </w:ins>
          </w:p>
        </w:tc>
      </w:tr>
      <w:tr w:rsidR="00FA443C" w:rsidRPr="0066451F" w14:paraId="074CA264" w14:textId="77777777" w:rsidTr="00256F29">
        <w:tc>
          <w:tcPr>
            <w:tcW w:w="450" w:type="dxa"/>
            <w:tcBorders>
              <w:top w:val="nil"/>
              <w:left w:val="nil"/>
              <w:bottom w:val="nil"/>
              <w:right w:val="nil"/>
            </w:tcBorders>
          </w:tcPr>
          <w:p w14:paraId="3AAF5FF9"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469" w:name="BKM_C0DF6C6A_D876_45c0_BA0C_906F2A970739"/>
          </w:p>
        </w:tc>
        <w:tc>
          <w:tcPr>
            <w:tcW w:w="2790" w:type="dxa"/>
            <w:gridSpan w:val="2"/>
            <w:tcBorders>
              <w:top w:val="nil"/>
              <w:left w:val="nil"/>
              <w:bottom w:val="nil"/>
              <w:right w:val="nil"/>
            </w:tcBorders>
          </w:tcPr>
          <w:p w14:paraId="7501B7C8"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Pr="0066451F">
              <w:rPr>
                <w:rFonts w:ascii="Arial" w:hAnsi="Arial" w:cs="Arial"/>
                <w:szCs w:val="24"/>
                <w:lang w:val="en-AU" w:eastAsia="en-US"/>
              </w:rPr>
              <w:instrText xml:space="preserve">MERGEFIELD </w:instrText>
            </w:r>
            <w:r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Pr="0066451F">
              <w:rPr>
                <w:rFonts w:ascii="Calibri" w:hAnsi="Calibri" w:cs="Arial"/>
                <w:color w:val="0F0F0F"/>
                <w:sz w:val="22"/>
                <w:szCs w:val="24"/>
                <w:lang w:eastAsia="en-US"/>
              </w:rPr>
              <w:t>Datum einde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14:paraId="5DF47C2D" w14:textId="77777777" w:rsidR="00FA443C" w:rsidRPr="0066451F" w:rsidRDefault="00FA443C" w:rsidP="00FA443C">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zaaktype  </w:t>
            </w:r>
            <w:r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Pr="0066451F">
              <w:rPr>
                <w:rFonts w:ascii="Calibri" w:hAnsi="Calibri" w:cs="Arial"/>
                <w:color w:val="000000"/>
                <w:sz w:val="22"/>
                <w:szCs w:val="24"/>
                <w:lang w:eastAsia="en-US"/>
              </w:rPr>
              <w:fldChar w:fldCharType="end"/>
            </w:r>
          </w:p>
        </w:tc>
        <w:bookmarkEnd w:id="4469"/>
      </w:tr>
    </w:tbl>
    <w:p w14:paraId="21FE9A3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14:paraId="1F5A6BAC" w14:textId="77777777" w:rsidTr="00847C61">
        <w:tc>
          <w:tcPr>
            <w:tcW w:w="9360" w:type="dxa"/>
            <w:gridSpan w:val="3"/>
            <w:tcBorders>
              <w:top w:val="nil"/>
              <w:left w:val="nil"/>
              <w:bottom w:val="nil"/>
              <w:right w:val="nil"/>
            </w:tcBorders>
          </w:tcPr>
          <w:p w14:paraId="3F6EF930"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14:paraId="284DCF3F" w14:textId="77777777" w:rsidTr="00847C61">
        <w:tc>
          <w:tcPr>
            <w:tcW w:w="450" w:type="dxa"/>
            <w:tcBorders>
              <w:top w:val="nil"/>
              <w:left w:val="nil"/>
              <w:bottom w:val="nil"/>
              <w:right w:val="nil"/>
            </w:tcBorders>
          </w:tcPr>
          <w:p w14:paraId="6AE1790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14:paraId="66ECEFA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14:paraId="2AB40D61"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14:paraId="5871FEE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14:paraId="0124E3F7" w14:textId="77777777" w:rsidTr="00847C61">
        <w:tc>
          <w:tcPr>
            <w:tcW w:w="450" w:type="dxa"/>
            <w:tcBorders>
              <w:top w:val="nil"/>
              <w:left w:val="nil"/>
              <w:bottom w:val="nil"/>
              <w:right w:val="nil"/>
            </w:tcBorders>
          </w:tcPr>
          <w:p w14:paraId="4C14751C"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47DD891D" w14:textId="559B591C"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del w:id="4470" w:author="Arjan Kloosterboer" w:date="2017-03-07T12:16:00Z">
              <w:r w:rsidR="00847C61" w:rsidRPr="0066451F" w:rsidDel="00522AAD">
                <w:rPr>
                  <w:rFonts w:ascii="Calibri" w:hAnsi="Calibri" w:cs="Arial"/>
                  <w:color w:val="0F0F0F"/>
                  <w:sz w:val="22"/>
                  <w:szCs w:val="24"/>
                  <w:lang w:eastAsia="en-US"/>
                </w:rPr>
                <w:delText>ZAAK</w:delText>
              </w:r>
            </w:del>
            <w:ins w:id="4471" w:author="Arjan Kloosterboer" w:date="2017-03-07T12:16:00Z">
              <w:r w:rsidR="00522AAD">
                <w:rPr>
                  <w:rFonts w:ascii="Calibri" w:hAnsi="Calibri" w:cs="Arial"/>
                  <w:color w:val="0F0F0F"/>
                  <w:sz w:val="22"/>
                  <w:szCs w:val="24"/>
                  <w:lang w:eastAsia="en-US"/>
                </w:rPr>
                <w:t>STATUS</w:t>
              </w:r>
            </w:ins>
            <w:r w:rsidR="00847C61" w:rsidRPr="0066451F">
              <w:rPr>
                <w:rFonts w:ascii="Calibri" w:hAnsi="Calibri" w:cs="Arial"/>
                <w:color w:val="0F0F0F"/>
                <w:sz w:val="22"/>
                <w:szCs w:val="24"/>
                <w:lang w:eastAsia="en-US"/>
              </w:rPr>
              <w:t>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ins w:id="4472" w:author="Arjan Kloosterboer" w:date="2017-03-07T12:17:00Z">
              <w:r w:rsidR="00522AAD">
                <w:rPr>
                  <w:rFonts w:ascii="Calibri" w:hAnsi="Calibri" w:cs="Arial"/>
                  <w:color w:val="0F0F0F"/>
                  <w:sz w:val="22"/>
                  <w:szCs w:val="24"/>
                  <w:lang w:eastAsia="en-US"/>
                </w:rPr>
                <w:t>..*</w:t>
              </w:r>
            </w:ins>
            <w:r w:rsidR="00847C61" w:rsidRPr="0066451F">
              <w:rPr>
                <w:rFonts w:ascii="Calibri" w:hAnsi="Calibri" w:cs="Arial"/>
                <w:color w:val="0F0F0F"/>
                <w:sz w:val="22"/>
                <w:szCs w:val="24"/>
                <w:lang w:eastAsia="en-US"/>
              </w:rPr>
              <w:t>]</w:t>
            </w:r>
          </w:p>
          <w:p w14:paraId="18E2047D" w14:textId="7380A84C"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del w:id="4473" w:author="Arjan Kloosterboer" w:date="2017-03-07T12:16:00Z">
              <w:r w:rsidR="00DE73DB" w:rsidRPr="0066451F" w:rsidDel="00522AAD">
                <w:rPr>
                  <w:rFonts w:ascii="Calibri" w:hAnsi="Calibri" w:cs="Arial"/>
                  <w:color w:val="0F0F0F"/>
                  <w:sz w:val="22"/>
                  <w:szCs w:val="24"/>
                  <w:lang w:eastAsia="en-US"/>
                </w:rPr>
                <w:fldChar w:fldCharType="begin" w:fldLock="1"/>
              </w:r>
              <w:r w:rsidRPr="0066451F" w:rsidDel="00522AAD">
                <w:rPr>
                  <w:rFonts w:ascii="Calibri" w:hAnsi="Calibri" w:cs="Arial"/>
                  <w:color w:val="0F0F0F"/>
                  <w:sz w:val="22"/>
                  <w:szCs w:val="24"/>
                  <w:lang w:eastAsia="en-US"/>
                </w:rPr>
                <w:delInstrText>MERGEFIELD Connector.Name</w:delInstrText>
              </w:r>
              <w:r w:rsidR="00DE73DB" w:rsidRPr="0066451F" w:rsidDel="00522AAD">
                <w:rPr>
                  <w:rFonts w:ascii="Calibri" w:hAnsi="Calibri" w:cs="Arial"/>
                  <w:color w:val="0F0F0F"/>
                  <w:sz w:val="22"/>
                  <w:szCs w:val="24"/>
                  <w:lang w:eastAsia="en-US"/>
                </w:rPr>
                <w:fldChar w:fldCharType="separate"/>
              </w:r>
              <w:r w:rsidRPr="0066451F" w:rsidDel="00522AAD">
                <w:rPr>
                  <w:rFonts w:ascii="Calibri" w:hAnsi="Calibri" w:cs="Arial"/>
                  <w:color w:val="0F0F0F"/>
                  <w:sz w:val="22"/>
                  <w:szCs w:val="24"/>
                  <w:lang w:eastAsia="en-US"/>
                </w:rPr>
                <w:delText>heeft</w:delText>
              </w:r>
              <w:r w:rsidR="00DE73DB" w:rsidRPr="0066451F" w:rsidDel="00522AAD">
                <w:rPr>
                  <w:rFonts w:ascii="Calibri" w:hAnsi="Calibri" w:cs="Arial"/>
                  <w:color w:val="0F0F0F"/>
                  <w:sz w:val="22"/>
                  <w:szCs w:val="24"/>
                  <w:lang w:eastAsia="en-US"/>
                </w:rPr>
                <w:fldChar w:fldCharType="end"/>
              </w:r>
            </w:del>
            <w:ins w:id="4474" w:author="Arjan Kloosterboer" w:date="2017-03-07T12:16:00Z">
              <w:r w:rsidR="00522AAD">
                <w:rPr>
                  <w:rFonts w:ascii="Calibri" w:hAnsi="Calibri" w:cs="Arial"/>
                  <w:color w:val="0F0F0F"/>
                  <w:sz w:val="22"/>
                  <w:szCs w:val="24"/>
                  <w:lang w:eastAsia="en-US"/>
                </w:rPr>
                <w:t>is van</w:t>
              </w:r>
            </w:ins>
          </w:p>
          <w:p w14:paraId="31D2F8EA" w14:textId="32335D01"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del w:id="4475" w:author="Arjan Kloosterboer" w:date="2017-03-07T12:17:00Z">
              <w:r w:rsidR="00847C61" w:rsidRPr="0066451F" w:rsidDel="00522AAD">
                <w:rPr>
                  <w:rFonts w:ascii="Calibri" w:hAnsi="Calibri" w:cs="Arial"/>
                  <w:color w:val="0F0F0F"/>
                  <w:sz w:val="22"/>
                  <w:szCs w:val="24"/>
                  <w:lang w:eastAsia="en-US"/>
                </w:rPr>
                <w:delText>STATUS</w:delText>
              </w:r>
            </w:del>
            <w:ins w:id="4476" w:author="Arjan Kloosterboer" w:date="2017-03-07T12:17:00Z">
              <w:r w:rsidR="00522AAD">
                <w:rPr>
                  <w:rFonts w:ascii="Calibri" w:hAnsi="Calibri" w:cs="Arial"/>
                  <w:color w:val="0F0F0F"/>
                  <w:sz w:val="22"/>
                  <w:szCs w:val="24"/>
                  <w:lang w:eastAsia="en-US"/>
                </w:rPr>
                <w:t>ZAAK</w:t>
              </w:r>
            </w:ins>
            <w:r w:rsidR="00847C61" w:rsidRPr="0066451F">
              <w:rPr>
                <w:rFonts w:ascii="Calibri" w:hAnsi="Calibri" w:cs="Arial"/>
                <w:color w:val="0F0F0F"/>
                <w:sz w:val="22"/>
                <w:szCs w:val="24"/>
                <w:lang w:eastAsia="en-US"/>
              </w:rPr>
              <w: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del w:id="4477" w:author="Arjan Kloosterboer" w:date="2017-03-07T12:17:00Z">
              <w:r w:rsidR="00847C61" w:rsidRPr="0066451F" w:rsidDel="00522AAD">
                <w:rPr>
                  <w:rFonts w:ascii="Calibri" w:hAnsi="Calibri" w:cs="Arial"/>
                  <w:color w:val="0F0F0F"/>
                  <w:sz w:val="22"/>
                  <w:szCs w:val="24"/>
                  <w:lang w:eastAsia="en-US"/>
                </w:rPr>
                <w:delText>..*</w:delText>
              </w:r>
            </w:del>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05A40A1E" w14:textId="468F7B9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 xml:space="preserve">De STATUSTYPEn die bereikt kunnen worden bij behandeling van </w:t>
            </w:r>
            <w:ins w:id="4478" w:author="Arjan Kloosterboer" w:date="2017-03-07T12:17:00Z">
              <w:r w:rsidR="00522AAD">
                <w:rPr>
                  <w:rFonts w:ascii="Calibri" w:hAnsi="Calibri" w:cs="Arial"/>
                  <w:color w:val="610E6A"/>
                  <w:sz w:val="22"/>
                  <w:szCs w:val="24"/>
                  <w:lang w:eastAsia="en-US"/>
                </w:rPr>
                <w:t xml:space="preserve">een </w:t>
              </w:r>
            </w:ins>
            <w:r w:rsidR="00847C61" w:rsidRPr="0066451F">
              <w:rPr>
                <w:rFonts w:ascii="Calibri" w:hAnsi="Calibri" w:cs="Arial"/>
                <w:color w:val="610E6A"/>
                <w:sz w:val="22"/>
                <w:szCs w:val="24"/>
                <w:lang w:eastAsia="en-US"/>
              </w:rPr>
              <w:t>ZAAK</w:t>
            </w:r>
            <w:del w:id="4479" w:author="Arjan Kloosterboer" w:date="2017-03-07T12:17:00Z">
              <w:r w:rsidR="00847C61" w:rsidRPr="0066451F" w:rsidDel="00522AAD">
                <w:rPr>
                  <w:rFonts w:ascii="Calibri" w:hAnsi="Calibri" w:cs="Arial"/>
                  <w:color w:val="610E6A"/>
                  <w:sz w:val="22"/>
                  <w:szCs w:val="24"/>
                  <w:lang w:eastAsia="en-US"/>
                </w:rPr>
                <w:delText>en</w:delText>
              </w:r>
            </w:del>
            <w:r w:rsidR="00847C61" w:rsidRPr="0066451F">
              <w:rPr>
                <w:rFonts w:ascii="Calibri" w:hAnsi="Calibri" w:cs="Arial"/>
                <w:color w:val="610E6A"/>
                <w:sz w:val="22"/>
                <w:szCs w:val="24"/>
                <w:lang w:eastAsia="en-US"/>
              </w:rPr>
              <w:t xml:space="preserve"> van het ZAAKTYPE.</w:t>
            </w:r>
          </w:p>
        </w:tc>
      </w:tr>
      <w:tr w:rsidR="00847C61" w:rsidRPr="0066451F" w14:paraId="0144D9C8" w14:textId="77777777" w:rsidTr="00847C61">
        <w:trPr>
          <w:trHeight w:hRule="exact" w:val="128"/>
        </w:trPr>
        <w:tc>
          <w:tcPr>
            <w:tcW w:w="450" w:type="dxa"/>
            <w:tcBorders>
              <w:top w:val="nil"/>
              <w:left w:val="nil"/>
              <w:bottom w:val="nil"/>
              <w:right w:val="nil"/>
            </w:tcBorders>
          </w:tcPr>
          <w:p w14:paraId="7F4A1DA5"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59603582"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5AF1974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48277998" w14:textId="77777777" w:rsidTr="00847C61">
        <w:tc>
          <w:tcPr>
            <w:tcW w:w="450" w:type="dxa"/>
            <w:tcBorders>
              <w:top w:val="nil"/>
              <w:left w:val="nil"/>
              <w:bottom w:val="nil"/>
              <w:right w:val="nil"/>
            </w:tcBorders>
          </w:tcPr>
          <w:p w14:paraId="49638B79"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AEA752E"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522AAD">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5F9E2AF1" w14:textId="2242A1EF"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ins w:id="4480" w:author="Arjan Kloosterboer" w:date="2017-02-02T08:41:00Z">
              <w:r w:rsidR="00CF3C51">
                <w:rPr>
                  <w:rFonts w:ascii="Calibri" w:hAnsi="Calibri" w:cs="Arial"/>
                  <w:color w:val="0F0F0F"/>
                  <w:sz w:val="22"/>
                  <w:szCs w:val="24"/>
                  <w:lang w:eastAsia="en-US"/>
                </w:rPr>
                <w:t xml:space="preserve"> versie van </w:t>
              </w:r>
            </w:ins>
          </w:p>
          <w:p w14:paraId="51E2597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738ECBA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ZAAK.</w:t>
            </w:r>
          </w:p>
        </w:tc>
      </w:tr>
      <w:tr w:rsidR="00847C61" w:rsidRPr="0066451F" w14:paraId="447D7552" w14:textId="77777777" w:rsidTr="00847C61">
        <w:trPr>
          <w:trHeight w:hRule="exact" w:val="128"/>
        </w:trPr>
        <w:tc>
          <w:tcPr>
            <w:tcW w:w="450" w:type="dxa"/>
            <w:tcBorders>
              <w:top w:val="nil"/>
              <w:left w:val="nil"/>
              <w:bottom w:val="nil"/>
              <w:right w:val="nil"/>
            </w:tcBorders>
          </w:tcPr>
          <w:p w14:paraId="2D70916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528757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2D26CC6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5CD9FC86" w14:textId="77777777" w:rsidTr="00847C61">
        <w:tc>
          <w:tcPr>
            <w:tcW w:w="450" w:type="dxa"/>
            <w:tcBorders>
              <w:top w:val="nil"/>
              <w:left w:val="nil"/>
              <w:bottom w:val="nil"/>
              <w:right w:val="nil"/>
            </w:tcBorders>
          </w:tcPr>
          <w:p w14:paraId="1C0AB112"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6137B0B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ORGANISATORISCHE EENHEID</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3082562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14:paraId="132F3C68"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162D2465"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ORGANISATORISCHE EENHEID die verantwoordelijk is voor ZAAKen van het ZAAKTYPE.</w:t>
            </w:r>
          </w:p>
        </w:tc>
      </w:tr>
      <w:tr w:rsidR="00847C61" w:rsidRPr="0066451F" w14:paraId="5641E635" w14:textId="77777777" w:rsidTr="00847C61">
        <w:trPr>
          <w:trHeight w:hRule="exact" w:val="128"/>
        </w:trPr>
        <w:tc>
          <w:tcPr>
            <w:tcW w:w="450" w:type="dxa"/>
            <w:tcBorders>
              <w:top w:val="nil"/>
              <w:left w:val="nil"/>
              <w:bottom w:val="nil"/>
              <w:right w:val="nil"/>
            </w:tcBorders>
          </w:tcPr>
          <w:p w14:paraId="31B9859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35477ED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12DA281F"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14:paraId="1969724E" w14:textId="77777777" w:rsidTr="00847C61">
        <w:tc>
          <w:tcPr>
            <w:tcW w:w="450" w:type="dxa"/>
            <w:tcBorders>
              <w:top w:val="nil"/>
              <w:left w:val="nil"/>
              <w:bottom w:val="nil"/>
              <w:right w:val="nil"/>
            </w:tcBorders>
          </w:tcPr>
          <w:p w14:paraId="39295AE4" w14:textId="77777777"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14:paraId="0290BC4A"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MEDEWERKER</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14:paraId="05942619"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14:paraId="1F863DF1"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14:paraId="7C02FB23" w14:textId="77777777"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MEDEWERKER die verantwoordelijk is voor ZAAKen van het ZAAKTYPE.</w:t>
            </w:r>
          </w:p>
        </w:tc>
      </w:tr>
      <w:tr w:rsidR="00847C61" w:rsidRPr="0066451F" w14:paraId="4AEDB78F" w14:textId="77777777" w:rsidTr="00847C61">
        <w:trPr>
          <w:trHeight w:hRule="exact" w:val="128"/>
        </w:trPr>
        <w:tc>
          <w:tcPr>
            <w:tcW w:w="450" w:type="dxa"/>
            <w:tcBorders>
              <w:top w:val="nil"/>
              <w:left w:val="nil"/>
              <w:bottom w:val="nil"/>
              <w:right w:val="nil"/>
            </w:tcBorders>
          </w:tcPr>
          <w:p w14:paraId="7D52CA83"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14:paraId="6C2FFBEC"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14:paraId="07E08227"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CA7B4EE"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14:paraId="17F9E409" w14:textId="77777777" w:rsidTr="00847C61">
        <w:trPr>
          <w:cantSplit/>
        </w:trPr>
        <w:tc>
          <w:tcPr>
            <w:tcW w:w="9360" w:type="dxa"/>
            <w:tcBorders>
              <w:top w:val="nil"/>
              <w:left w:val="nil"/>
              <w:bottom w:val="nil"/>
              <w:right w:val="nil"/>
            </w:tcBorders>
          </w:tcPr>
          <w:p w14:paraId="68D4C8FA" w14:textId="77777777"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14:paraId="462F19B4" w14:textId="77777777"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ZAAKTYPE zoals die in het RGBZ gebruikt worden. Zie voor de specificaties van deze gegevens het ZTC.</w:t>
            </w:r>
          </w:p>
        </w:tc>
      </w:tr>
    </w:tbl>
    <w:p w14:paraId="68ADF858" w14:textId="77777777" w:rsidR="00847C61" w:rsidRPr="0066451F"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14:paraId="751D4851" w14:textId="77777777" w:rsidR="00847C61" w:rsidRPr="00427B6A" w:rsidRDefault="00847C61" w:rsidP="00847C61"/>
    <w:p w14:paraId="7F6C5165" w14:textId="77777777" w:rsidR="00847C61" w:rsidRDefault="00847C61" w:rsidP="00847C61">
      <w:pPr>
        <w:pStyle w:val="Kop1"/>
        <w:rPr>
          <w:rFonts w:ascii="Arial" w:hAnsi="Arial" w:cs="Arial"/>
          <w:sz w:val="30"/>
          <w:szCs w:val="30"/>
        </w:rPr>
      </w:pPr>
      <w:bookmarkStart w:id="4481" w:name="_Toc404268831"/>
      <w:bookmarkStart w:id="4482" w:name="_Toc493810497"/>
      <w:r>
        <w:rPr>
          <w:rFonts w:ascii="Arial" w:hAnsi="Arial" w:cs="Arial"/>
          <w:sz w:val="30"/>
          <w:szCs w:val="30"/>
        </w:rPr>
        <w:lastRenderedPageBreak/>
        <w:t>Relatieklassen</w:t>
      </w:r>
      <w:bookmarkEnd w:id="4481"/>
      <w:bookmarkEnd w:id="4482"/>
    </w:p>
    <w:p w14:paraId="797B8733" w14:textId="071CFD3F" w:rsidR="00847C61" w:rsidRDefault="00847C61" w:rsidP="00847C61">
      <w:pPr>
        <w:rPr>
          <w:rFonts w:eastAsia="Batang"/>
        </w:rPr>
      </w:pPr>
      <w:r w:rsidRPr="00D23827">
        <w:rPr>
          <w:rFonts w:eastAsia="Batang"/>
        </w:rPr>
        <w:t>In dit hoofdstuk specificeren we de onderscheiden Relatieklassen. Zie de inleidende tekst van hoofdstuk</w:t>
      </w:r>
      <w:r>
        <w:rPr>
          <w:rFonts w:eastAsia="Batang"/>
        </w:rPr>
        <w:t xml:space="preserve"> </w:t>
      </w:r>
      <w:r w:rsidR="00DE73DB">
        <w:rPr>
          <w:rFonts w:eastAsia="Batang"/>
        </w:rPr>
        <w:fldChar w:fldCharType="begin"/>
      </w:r>
      <w:r>
        <w:rPr>
          <w:rFonts w:eastAsia="Batang"/>
        </w:rPr>
        <w:instrText xml:space="preserve"> REF _Ref391366719 \r \h </w:instrText>
      </w:r>
      <w:r w:rsidR="00DE73DB">
        <w:rPr>
          <w:rFonts w:eastAsia="Batang"/>
        </w:rPr>
      </w:r>
      <w:r w:rsidR="00DE73DB">
        <w:rPr>
          <w:rFonts w:eastAsia="Batang"/>
        </w:rPr>
        <w:fldChar w:fldCharType="separate"/>
      </w:r>
      <w:ins w:id="4483" w:author="Arjan Kloosterboer" w:date="2017-08-14T16:39:00Z">
        <w:r w:rsidR="008201F9">
          <w:rPr>
            <w:rFonts w:eastAsia="Batang"/>
            <w:b/>
            <w:bCs/>
          </w:rPr>
          <w:t>Fout! Verwijzingsbron niet gevonden.</w:t>
        </w:r>
      </w:ins>
      <w:del w:id="4484" w:author="Arjan Kloosterboer" w:date="2017-08-07T13:22:00Z">
        <w:r w:rsidDel="00BA42BE">
          <w:rPr>
            <w:rFonts w:eastAsia="Batang"/>
          </w:rPr>
          <w:delText>3</w:delText>
        </w:r>
      </w:del>
      <w:r w:rsidR="00DE73DB">
        <w:rPr>
          <w:rFonts w:eastAsia="Batang"/>
        </w:rPr>
        <w:fldChar w:fldCharType="end"/>
      </w:r>
      <w:r w:rsidRPr="00D23827">
        <w:rPr>
          <w:rFonts w:eastAsia="Batang"/>
        </w:rPr>
        <w:t xml:space="preserve"> voor de betekenis van de aspecten waarnaar de relatieklassen gespecificeerd zijn.</w:t>
      </w:r>
    </w:p>
    <w:p w14:paraId="12FEA4F1" w14:textId="77777777" w:rsidR="00847C61" w:rsidRPr="005A18C4" w:rsidRDefault="00847C61" w:rsidP="00847C61">
      <w:pPr>
        <w:rPr>
          <w:lang w:eastAsia="en-US"/>
        </w:rPr>
      </w:pPr>
    </w:p>
    <w:bookmarkStart w:id="4485" w:name="BKM_56870B9E_A86D_4338_94BA_99D861CE5B4F"/>
    <w:bookmarkStart w:id="4486" w:name="Relatieklasse"/>
    <w:bookmarkStart w:id="4487" w:name="BKM_4F0D602F_A5E4_45e2_9CEE_F6948D660261"/>
    <w:p w14:paraId="4E0A7D4E"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488" w:name="_Toc404268832"/>
      <w:bookmarkStart w:id="4489" w:name="_Toc493810498"/>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KLANT-CONTACTPERSOON</w:t>
      </w:r>
      <w:bookmarkEnd w:id="4488"/>
      <w:bookmarkEnd w:id="4489"/>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40A92E6F" w14:textId="77777777" w:rsidTr="00847C61">
        <w:tc>
          <w:tcPr>
            <w:tcW w:w="2340" w:type="dxa"/>
            <w:gridSpan w:val="2"/>
            <w:tcBorders>
              <w:top w:val="nil"/>
              <w:left w:val="nil"/>
              <w:bottom w:val="nil"/>
              <w:right w:val="nil"/>
            </w:tcBorders>
          </w:tcPr>
          <w:p w14:paraId="0375E551"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CEB0EF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KLANT-CONTACTPERSOON</w:t>
            </w:r>
            <w:r w:rsidRPr="00207D53">
              <w:rPr>
                <w:rFonts w:ascii="Arial" w:hAnsi="Arial" w:cs="Arial"/>
                <w:szCs w:val="20"/>
                <w:lang w:val="en-AU" w:eastAsia="en-US"/>
              </w:rPr>
              <w:fldChar w:fldCharType="end"/>
            </w:r>
          </w:p>
        </w:tc>
      </w:tr>
      <w:tr w:rsidR="00847C61" w:rsidRPr="00207D53" w14:paraId="13D2C7FA" w14:textId="77777777" w:rsidTr="00847C61">
        <w:trPr>
          <w:trHeight w:hRule="exact" w:val="128"/>
        </w:trPr>
        <w:tc>
          <w:tcPr>
            <w:tcW w:w="2340" w:type="dxa"/>
            <w:gridSpan w:val="2"/>
            <w:tcBorders>
              <w:top w:val="nil"/>
              <w:left w:val="nil"/>
              <w:bottom w:val="nil"/>
              <w:right w:val="nil"/>
            </w:tcBorders>
          </w:tcPr>
          <w:p w14:paraId="35672DF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5B4E2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2E99B21" w14:textId="77777777" w:rsidTr="00847C61">
        <w:tc>
          <w:tcPr>
            <w:tcW w:w="2340" w:type="dxa"/>
            <w:gridSpan w:val="2"/>
            <w:tcBorders>
              <w:top w:val="nil"/>
              <w:left w:val="nil"/>
              <w:bottom w:val="nil"/>
              <w:right w:val="nil"/>
            </w:tcBorders>
          </w:tcPr>
          <w:p w14:paraId="184E7B1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5D40C5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CTP</w:t>
            </w:r>
            <w:r w:rsidRPr="00207D53">
              <w:rPr>
                <w:rFonts w:ascii="Arial" w:hAnsi="Arial" w:cs="Arial"/>
                <w:szCs w:val="20"/>
                <w:lang w:val="en-AU" w:eastAsia="en-US"/>
              </w:rPr>
              <w:fldChar w:fldCharType="end"/>
            </w:r>
          </w:p>
        </w:tc>
      </w:tr>
      <w:tr w:rsidR="00847C61" w:rsidRPr="00207D53" w14:paraId="488C932A" w14:textId="77777777" w:rsidTr="00847C61">
        <w:trPr>
          <w:trHeight w:hRule="exact" w:val="128"/>
        </w:trPr>
        <w:tc>
          <w:tcPr>
            <w:tcW w:w="2340" w:type="dxa"/>
            <w:gridSpan w:val="2"/>
            <w:tcBorders>
              <w:top w:val="nil"/>
              <w:left w:val="nil"/>
              <w:bottom w:val="nil"/>
              <w:right w:val="nil"/>
            </w:tcBorders>
          </w:tcPr>
          <w:p w14:paraId="56F105B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746D2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AC8C9B0" w14:textId="77777777" w:rsidTr="00847C61">
        <w:trPr>
          <w:trHeight w:val="230"/>
        </w:trPr>
        <w:tc>
          <w:tcPr>
            <w:tcW w:w="2340" w:type="dxa"/>
            <w:gridSpan w:val="2"/>
            <w:tcBorders>
              <w:top w:val="nil"/>
              <w:left w:val="nil"/>
              <w:bottom w:val="nil"/>
              <w:right w:val="nil"/>
            </w:tcBorders>
          </w:tcPr>
          <w:p w14:paraId="53F6810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2BFFFE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gegevens van de MEDEWERKER van een VESTIGING van een onderneming waarmee een KLANTCONTACT plaats vond.</w:t>
            </w:r>
            <w:r w:rsidRPr="00207D53">
              <w:rPr>
                <w:rFonts w:ascii="Arial" w:hAnsi="Arial" w:cs="Arial"/>
                <w:szCs w:val="20"/>
                <w:lang w:val="en-AU" w:eastAsia="en-US"/>
              </w:rPr>
              <w:fldChar w:fldCharType="end"/>
            </w:r>
          </w:p>
        </w:tc>
      </w:tr>
      <w:tr w:rsidR="00847C61" w:rsidRPr="00207D53" w14:paraId="5E5D55FF" w14:textId="77777777" w:rsidTr="00847C61">
        <w:trPr>
          <w:trHeight w:val="230"/>
        </w:trPr>
        <w:tc>
          <w:tcPr>
            <w:tcW w:w="2340" w:type="dxa"/>
            <w:gridSpan w:val="2"/>
            <w:tcBorders>
              <w:top w:val="nil"/>
              <w:left w:val="nil"/>
              <w:bottom w:val="nil"/>
              <w:right w:val="nil"/>
            </w:tcBorders>
          </w:tcPr>
          <w:p w14:paraId="53EE221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9E3B7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4D6F1DA" w14:textId="77777777" w:rsidTr="00847C61">
        <w:trPr>
          <w:trHeight w:val="230"/>
        </w:trPr>
        <w:tc>
          <w:tcPr>
            <w:tcW w:w="2340" w:type="dxa"/>
            <w:gridSpan w:val="2"/>
            <w:tcBorders>
              <w:top w:val="nil"/>
              <w:left w:val="nil"/>
              <w:bottom w:val="nil"/>
              <w:right w:val="nil"/>
            </w:tcBorders>
          </w:tcPr>
          <w:p w14:paraId="3DB8EFF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7ADB299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47373E4" w14:textId="77777777" w:rsidTr="00847C61">
        <w:tc>
          <w:tcPr>
            <w:tcW w:w="450" w:type="dxa"/>
            <w:tcBorders>
              <w:top w:val="nil"/>
              <w:left w:val="nil"/>
              <w:bottom w:val="nil"/>
              <w:right w:val="nil"/>
            </w:tcBorders>
          </w:tcPr>
          <w:p w14:paraId="0508FF0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490" w:name="BKM_0F9F686C_446E_43c1_9DA1_0E1FD4639B92"/>
          </w:p>
        </w:tc>
        <w:tc>
          <w:tcPr>
            <w:tcW w:w="2790" w:type="dxa"/>
            <w:gridSpan w:val="2"/>
            <w:tcBorders>
              <w:top w:val="nil"/>
              <w:left w:val="nil"/>
              <w:bottom w:val="nil"/>
              <w:right w:val="nil"/>
            </w:tcBorders>
          </w:tcPr>
          <w:p w14:paraId="452B95C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41E4AB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09250A4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6D07F75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65A7E11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2EBCEC99" w14:textId="77777777" w:rsidTr="00847C61">
        <w:tc>
          <w:tcPr>
            <w:tcW w:w="450" w:type="dxa"/>
            <w:tcBorders>
              <w:top w:val="nil"/>
              <w:left w:val="nil"/>
              <w:bottom w:val="nil"/>
              <w:right w:val="nil"/>
            </w:tcBorders>
          </w:tcPr>
          <w:p w14:paraId="0C31DCA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EBB39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40555A0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gegevens van de persoon zijnde een MEDEWERKER van de VESTIGING waarmee het KLANTCONTACT plaats vond.</w:t>
            </w:r>
          </w:p>
        </w:tc>
        <w:tc>
          <w:tcPr>
            <w:tcW w:w="1080" w:type="dxa"/>
            <w:tcBorders>
              <w:top w:val="nil"/>
              <w:left w:val="nil"/>
              <w:bottom w:val="nil"/>
              <w:right w:val="nil"/>
            </w:tcBorders>
          </w:tcPr>
          <w:p w14:paraId="256CBFE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KLANT-CONTACTPERSOON</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80ABB3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490"/>
      </w:tr>
      <w:tr w:rsidR="00847C61" w:rsidRPr="00207D53" w14:paraId="720114FD" w14:textId="77777777" w:rsidTr="00847C61">
        <w:tc>
          <w:tcPr>
            <w:tcW w:w="450" w:type="dxa"/>
            <w:tcBorders>
              <w:top w:val="nil"/>
              <w:left w:val="nil"/>
              <w:bottom w:val="nil"/>
              <w:right w:val="nil"/>
            </w:tcBorders>
          </w:tcPr>
          <w:p w14:paraId="20CD653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B12C0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14:paraId="61F2C6B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Elektronisch postadres waaronder de contactpersoon in de regel bereikbaar is.</w:t>
            </w:r>
          </w:p>
        </w:tc>
        <w:tc>
          <w:tcPr>
            <w:tcW w:w="1080" w:type="dxa"/>
            <w:tcBorders>
              <w:top w:val="nil"/>
              <w:left w:val="nil"/>
              <w:bottom w:val="nil"/>
              <w:right w:val="nil"/>
            </w:tcBorders>
          </w:tcPr>
          <w:p w14:paraId="39BEEAF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14:paraId="6C4A1B2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93F0FAC" w14:textId="77777777" w:rsidTr="00847C61">
        <w:tc>
          <w:tcPr>
            <w:tcW w:w="450" w:type="dxa"/>
            <w:tcBorders>
              <w:top w:val="nil"/>
              <w:left w:val="nil"/>
              <w:bottom w:val="nil"/>
              <w:right w:val="nil"/>
            </w:tcBorders>
          </w:tcPr>
          <w:p w14:paraId="2E8F1C2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36FF5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14:paraId="2FEDC4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VESTIGING.</w:t>
            </w:r>
          </w:p>
        </w:tc>
        <w:tc>
          <w:tcPr>
            <w:tcW w:w="1080" w:type="dxa"/>
            <w:tcBorders>
              <w:top w:val="nil"/>
              <w:left w:val="nil"/>
              <w:bottom w:val="nil"/>
              <w:right w:val="nil"/>
            </w:tcBorders>
          </w:tcPr>
          <w:p w14:paraId="4FA203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14:paraId="1569070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690E9C93" w14:textId="77777777" w:rsidTr="00847C61">
        <w:tc>
          <w:tcPr>
            <w:tcW w:w="450" w:type="dxa"/>
            <w:tcBorders>
              <w:top w:val="nil"/>
              <w:left w:val="nil"/>
              <w:bottom w:val="nil"/>
              <w:right w:val="nil"/>
            </w:tcBorders>
          </w:tcPr>
          <w:p w14:paraId="034936E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ACC8B8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14:paraId="041239D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14:paraId="4A422F5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14:paraId="681E2F6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2AE57EFF" w14:textId="77777777" w:rsidTr="00847C61">
        <w:tc>
          <w:tcPr>
            <w:tcW w:w="450" w:type="dxa"/>
            <w:tcBorders>
              <w:top w:val="nil"/>
              <w:left w:val="nil"/>
              <w:bottom w:val="nil"/>
              <w:right w:val="nil"/>
            </w:tcBorders>
          </w:tcPr>
          <w:p w14:paraId="709998C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F87014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14:paraId="0948EBB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w:t>
            </w:r>
          </w:p>
        </w:tc>
        <w:tc>
          <w:tcPr>
            <w:tcW w:w="1080" w:type="dxa"/>
            <w:tcBorders>
              <w:top w:val="nil"/>
              <w:left w:val="nil"/>
              <w:bottom w:val="nil"/>
              <w:right w:val="nil"/>
            </w:tcBorders>
          </w:tcPr>
          <w:p w14:paraId="4D87AD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14:paraId="69061F2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4145CB1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12392549" w14:textId="77777777" w:rsidTr="00847C61">
        <w:tc>
          <w:tcPr>
            <w:tcW w:w="9360" w:type="dxa"/>
            <w:tcBorders>
              <w:top w:val="nil"/>
              <w:left w:val="nil"/>
              <w:bottom w:val="nil"/>
              <w:right w:val="nil"/>
            </w:tcBorders>
          </w:tcPr>
          <w:p w14:paraId="2D8CEBA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485"/>
      </w:tr>
    </w:tbl>
    <w:bookmarkStart w:id="4491" w:name="BKM_DB4F6AD7_69F1_480a_AB69_0C1196954F33"/>
    <w:p w14:paraId="35581D2A"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492" w:name="_Toc404268833"/>
      <w:bookmarkStart w:id="4493" w:name="_Toc493810499"/>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ROL</w:t>
      </w:r>
      <w:bookmarkEnd w:id="4492"/>
      <w:bookmarkEnd w:id="4493"/>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5AF802AE" w14:textId="77777777" w:rsidTr="00847C61">
        <w:tc>
          <w:tcPr>
            <w:tcW w:w="2340" w:type="dxa"/>
            <w:gridSpan w:val="2"/>
            <w:tcBorders>
              <w:top w:val="nil"/>
              <w:left w:val="nil"/>
              <w:bottom w:val="nil"/>
              <w:right w:val="nil"/>
            </w:tcBorders>
          </w:tcPr>
          <w:p w14:paraId="10639E37"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8B962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ROL</w:t>
            </w:r>
            <w:r w:rsidRPr="00207D53">
              <w:rPr>
                <w:rFonts w:ascii="Arial" w:hAnsi="Arial" w:cs="Arial"/>
                <w:szCs w:val="20"/>
                <w:lang w:val="en-AU" w:eastAsia="en-US"/>
              </w:rPr>
              <w:fldChar w:fldCharType="end"/>
            </w:r>
          </w:p>
        </w:tc>
      </w:tr>
      <w:tr w:rsidR="00847C61" w:rsidRPr="00207D53" w14:paraId="76CD160E" w14:textId="77777777" w:rsidTr="00847C61">
        <w:trPr>
          <w:trHeight w:hRule="exact" w:val="128"/>
        </w:trPr>
        <w:tc>
          <w:tcPr>
            <w:tcW w:w="2340" w:type="dxa"/>
            <w:gridSpan w:val="2"/>
            <w:tcBorders>
              <w:top w:val="nil"/>
              <w:left w:val="nil"/>
              <w:bottom w:val="nil"/>
              <w:right w:val="nil"/>
            </w:tcBorders>
          </w:tcPr>
          <w:p w14:paraId="778BBF1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72F25E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BB51CF4" w14:textId="77777777" w:rsidTr="00847C61">
        <w:tc>
          <w:tcPr>
            <w:tcW w:w="2340" w:type="dxa"/>
            <w:gridSpan w:val="2"/>
            <w:tcBorders>
              <w:top w:val="nil"/>
              <w:left w:val="nil"/>
              <w:bottom w:val="nil"/>
              <w:right w:val="nil"/>
            </w:tcBorders>
          </w:tcPr>
          <w:p w14:paraId="34D417D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7A262C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w:t>
            </w:r>
            <w:r w:rsidRPr="00207D53">
              <w:rPr>
                <w:rFonts w:ascii="Arial" w:hAnsi="Arial" w:cs="Arial"/>
                <w:szCs w:val="20"/>
                <w:lang w:val="en-AU" w:eastAsia="en-US"/>
              </w:rPr>
              <w:fldChar w:fldCharType="end"/>
            </w:r>
          </w:p>
        </w:tc>
      </w:tr>
      <w:tr w:rsidR="00847C61" w:rsidRPr="00207D53" w14:paraId="2D295F99" w14:textId="77777777" w:rsidTr="00847C61">
        <w:trPr>
          <w:trHeight w:hRule="exact" w:val="128"/>
        </w:trPr>
        <w:tc>
          <w:tcPr>
            <w:tcW w:w="2340" w:type="dxa"/>
            <w:gridSpan w:val="2"/>
            <w:tcBorders>
              <w:top w:val="nil"/>
              <w:left w:val="nil"/>
              <w:bottom w:val="nil"/>
              <w:right w:val="nil"/>
            </w:tcBorders>
          </w:tcPr>
          <w:p w14:paraId="2E24853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A189C1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6A777C64" w14:textId="77777777" w:rsidTr="00847C61">
        <w:trPr>
          <w:trHeight w:val="230"/>
        </w:trPr>
        <w:tc>
          <w:tcPr>
            <w:tcW w:w="2340" w:type="dxa"/>
            <w:gridSpan w:val="2"/>
            <w:tcBorders>
              <w:top w:val="nil"/>
              <w:left w:val="nil"/>
              <w:bottom w:val="nil"/>
              <w:right w:val="nil"/>
            </w:tcBorders>
          </w:tcPr>
          <w:p w14:paraId="2745355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51D27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taken, rechten en/of verplichtingen die een specifieke BETROKKENE heeft ten aanzien van een specifieke ZAAK</w:t>
            </w:r>
          </w:p>
        </w:tc>
      </w:tr>
      <w:tr w:rsidR="00847C61" w:rsidRPr="00207D53" w14:paraId="2451BA48" w14:textId="77777777" w:rsidTr="00847C61">
        <w:trPr>
          <w:trHeight w:val="230"/>
        </w:trPr>
        <w:tc>
          <w:tcPr>
            <w:tcW w:w="2340" w:type="dxa"/>
            <w:gridSpan w:val="2"/>
            <w:tcBorders>
              <w:top w:val="nil"/>
              <w:left w:val="nil"/>
              <w:bottom w:val="nil"/>
              <w:right w:val="nil"/>
            </w:tcBorders>
          </w:tcPr>
          <w:p w14:paraId="04EC06B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CB1E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B43DF0C" w14:textId="77777777" w:rsidTr="00847C61">
        <w:trPr>
          <w:trHeight w:val="230"/>
        </w:trPr>
        <w:tc>
          <w:tcPr>
            <w:tcW w:w="2340" w:type="dxa"/>
            <w:gridSpan w:val="2"/>
            <w:tcBorders>
              <w:top w:val="nil"/>
              <w:left w:val="nil"/>
              <w:bottom w:val="nil"/>
              <w:right w:val="nil"/>
            </w:tcBorders>
          </w:tcPr>
          <w:p w14:paraId="6E64217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264ACB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C103FED" w14:textId="77777777" w:rsidTr="00847C61">
        <w:tc>
          <w:tcPr>
            <w:tcW w:w="450" w:type="dxa"/>
            <w:tcBorders>
              <w:top w:val="nil"/>
              <w:left w:val="nil"/>
              <w:bottom w:val="nil"/>
              <w:right w:val="nil"/>
            </w:tcBorders>
          </w:tcPr>
          <w:p w14:paraId="35D0AA0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494" w:name="BKM_7E34C7A7_5525_4ebd_B4B9_AB84EE5005A7"/>
          </w:p>
        </w:tc>
        <w:tc>
          <w:tcPr>
            <w:tcW w:w="2790" w:type="dxa"/>
            <w:gridSpan w:val="2"/>
            <w:tcBorders>
              <w:top w:val="nil"/>
              <w:left w:val="nil"/>
              <w:bottom w:val="nil"/>
              <w:right w:val="nil"/>
            </w:tcBorders>
          </w:tcPr>
          <w:p w14:paraId="211779C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CA799B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4C0D3D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548B376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7BD8ED3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0CAC3C2D" w14:textId="77777777" w:rsidTr="00847C61">
        <w:tc>
          <w:tcPr>
            <w:tcW w:w="450" w:type="dxa"/>
            <w:tcBorders>
              <w:top w:val="nil"/>
              <w:left w:val="nil"/>
              <w:bottom w:val="nil"/>
              <w:right w:val="nil"/>
            </w:tcBorders>
          </w:tcPr>
          <w:p w14:paraId="267139B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C1154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A5A03C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1A50ECD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2D9A1F3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494"/>
      </w:tr>
      <w:tr w:rsidR="00847C61" w:rsidRPr="00207D53" w14:paraId="330F2916" w14:textId="77777777" w:rsidTr="00847C61">
        <w:tc>
          <w:tcPr>
            <w:tcW w:w="450" w:type="dxa"/>
            <w:tcBorders>
              <w:top w:val="nil"/>
              <w:left w:val="nil"/>
              <w:bottom w:val="nil"/>
              <w:right w:val="nil"/>
            </w:tcBorders>
          </w:tcPr>
          <w:p w14:paraId="468D50D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95" w:name="BKM_745147F9_B859_4e85_AE38_CB35978F8B11"/>
          </w:p>
        </w:tc>
        <w:tc>
          <w:tcPr>
            <w:tcW w:w="2790" w:type="dxa"/>
            <w:gridSpan w:val="2"/>
            <w:tcBorders>
              <w:top w:val="nil"/>
              <w:left w:val="nil"/>
              <w:bottom w:val="nil"/>
              <w:right w:val="nil"/>
            </w:tcBorders>
          </w:tcPr>
          <w:p w14:paraId="3663B87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 generiek</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AA8EE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p>
          <w:p w14:paraId="2DDCDC3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CF95CB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5658794"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495"/>
      </w:tr>
      <w:tr w:rsidR="00847C61" w:rsidRPr="00207D53" w14:paraId="5241F7B8" w14:textId="77777777" w:rsidTr="00847C61">
        <w:tc>
          <w:tcPr>
            <w:tcW w:w="450" w:type="dxa"/>
            <w:tcBorders>
              <w:top w:val="nil"/>
              <w:left w:val="nil"/>
              <w:bottom w:val="nil"/>
              <w:right w:val="nil"/>
            </w:tcBorders>
          </w:tcPr>
          <w:p w14:paraId="67A7EF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96" w:name="BKM_B9D54906_3393_4bb2_A307_FECD9045317C"/>
          </w:p>
        </w:tc>
        <w:tc>
          <w:tcPr>
            <w:tcW w:w="2790" w:type="dxa"/>
            <w:gridSpan w:val="2"/>
            <w:tcBorders>
              <w:top w:val="nil"/>
              <w:left w:val="nil"/>
              <w:bottom w:val="nil"/>
              <w:right w:val="nil"/>
            </w:tcBorders>
          </w:tcPr>
          <w:p w14:paraId="308FAE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330AD7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4D7B3E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0C2A6A7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496"/>
      </w:tr>
      <w:tr w:rsidR="00847C61" w:rsidRPr="00207D53" w14:paraId="7DA06D0F" w14:textId="77777777" w:rsidTr="00847C61">
        <w:tc>
          <w:tcPr>
            <w:tcW w:w="450" w:type="dxa"/>
            <w:tcBorders>
              <w:top w:val="nil"/>
              <w:left w:val="nil"/>
              <w:bottom w:val="nil"/>
              <w:right w:val="nil"/>
            </w:tcBorders>
          </w:tcPr>
          <w:p w14:paraId="47C92E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97" w:name="BKM_848AA498_3456_49eb_AF97_C13FFAB75B54"/>
          </w:p>
        </w:tc>
        <w:tc>
          <w:tcPr>
            <w:tcW w:w="2790" w:type="dxa"/>
            <w:gridSpan w:val="2"/>
            <w:tcBorders>
              <w:top w:val="nil"/>
              <w:left w:val="nil"/>
              <w:bottom w:val="nil"/>
              <w:right w:val="nil"/>
            </w:tcBorders>
          </w:tcPr>
          <w:p w14:paraId="0BF88B4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machtiging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590310F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of de BETROKKENE in de ROL bij de ZAAK optreedt als gemachtigde van een andere BETROKKENE bij die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65AF5B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AN15</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134C9F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497"/>
      </w:tr>
      <w:tr w:rsidR="008F4699" w:rsidRPr="00207D53" w14:paraId="4094D362" w14:textId="77777777" w:rsidTr="00847C61">
        <w:trPr>
          <w:ins w:id="4498" w:author="Arjan Kloosterboer" w:date="2017-02-01T18:21:00Z"/>
        </w:trPr>
        <w:tc>
          <w:tcPr>
            <w:tcW w:w="450" w:type="dxa"/>
            <w:tcBorders>
              <w:top w:val="nil"/>
              <w:left w:val="nil"/>
              <w:bottom w:val="nil"/>
              <w:right w:val="nil"/>
            </w:tcBorders>
          </w:tcPr>
          <w:p w14:paraId="1389C245" w14:textId="77777777" w:rsidR="008F4699" w:rsidRPr="00207D53" w:rsidRDefault="008F4699" w:rsidP="00847C61">
            <w:pPr>
              <w:widowControl w:val="0"/>
              <w:autoSpaceDE w:val="0"/>
              <w:autoSpaceDN w:val="0"/>
              <w:adjustRightInd w:val="0"/>
              <w:spacing w:line="240" w:lineRule="auto"/>
              <w:contextualSpacing w:val="0"/>
              <w:rPr>
                <w:ins w:id="4499" w:author="Arjan Kloosterboer" w:date="2017-02-01T18:21:00Z"/>
                <w:rFonts w:ascii="Calibri" w:hAnsi="Calibri" w:cs="Calibri"/>
                <w:color w:val="0F0F0F"/>
                <w:sz w:val="22"/>
                <w:szCs w:val="22"/>
                <w:lang w:eastAsia="en-US"/>
              </w:rPr>
            </w:pPr>
          </w:p>
        </w:tc>
        <w:tc>
          <w:tcPr>
            <w:tcW w:w="2790" w:type="dxa"/>
            <w:gridSpan w:val="2"/>
            <w:tcBorders>
              <w:top w:val="nil"/>
              <w:left w:val="nil"/>
              <w:bottom w:val="nil"/>
              <w:right w:val="nil"/>
            </w:tcBorders>
          </w:tcPr>
          <w:p w14:paraId="26EE9195" w14:textId="3600F0B1" w:rsidR="008F4699" w:rsidRPr="008F4699" w:rsidRDefault="008F4699" w:rsidP="00847C61">
            <w:pPr>
              <w:widowControl w:val="0"/>
              <w:autoSpaceDE w:val="0"/>
              <w:autoSpaceDN w:val="0"/>
              <w:adjustRightInd w:val="0"/>
              <w:spacing w:line="240" w:lineRule="auto"/>
              <w:contextualSpacing w:val="0"/>
              <w:rPr>
                <w:ins w:id="4500" w:author="Arjan Kloosterboer" w:date="2017-02-01T18:21:00Z"/>
                <w:rFonts w:ascii="Calibri" w:hAnsi="Calibri" w:cs="Calibri"/>
                <w:color w:val="0F0F0F"/>
                <w:sz w:val="22"/>
                <w:szCs w:val="22"/>
                <w:lang w:eastAsia="en-US"/>
              </w:rPr>
            </w:pPr>
            <w:ins w:id="4501" w:author="Arjan Kloosterboer" w:date="2017-02-01T18:21:00Z">
              <w:r w:rsidRPr="008F4699">
                <w:rPr>
                  <w:rFonts w:ascii="Calibri" w:hAnsi="Calibri" w:cs="Calibri"/>
                  <w:color w:val="0F0F0F"/>
                  <w:sz w:val="22"/>
                  <w:szCs w:val="22"/>
                  <w:lang w:eastAsia="en-US"/>
                </w:rPr>
                <w:t>Afwijkende naam betrokkene</w:t>
              </w:r>
            </w:ins>
          </w:p>
        </w:tc>
        <w:tc>
          <w:tcPr>
            <w:tcW w:w="4230" w:type="dxa"/>
            <w:tcBorders>
              <w:top w:val="nil"/>
              <w:left w:val="nil"/>
              <w:bottom w:val="nil"/>
              <w:right w:val="nil"/>
            </w:tcBorders>
          </w:tcPr>
          <w:p w14:paraId="2953C3AB" w14:textId="6E7D1E93" w:rsidR="008F4699" w:rsidRPr="008F4699" w:rsidRDefault="008F4699" w:rsidP="00847C61">
            <w:pPr>
              <w:widowControl w:val="0"/>
              <w:autoSpaceDE w:val="0"/>
              <w:autoSpaceDN w:val="0"/>
              <w:adjustRightInd w:val="0"/>
              <w:spacing w:line="240" w:lineRule="auto"/>
              <w:contextualSpacing w:val="0"/>
              <w:rPr>
                <w:ins w:id="4502" w:author="Arjan Kloosterboer" w:date="2017-02-01T18:21:00Z"/>
                <w:rFonts w:ascii="Calibri" w:hAnsi="Calibri" w:cs="Calibri"/>
                <w:color w:val="0F0F0F"/>
                <w:sz w:val="22"/>
                <w:szCs w:val="22"/>
                <w:lang w:eastAsia="en-US"/>
              </w:rPr>
            </w:pPr>
            <w:ins w:id="4503" w:author="Arjan Kloosterboer" w:date="2017-02-01T18:21:00Z">
              <w:r w:rsidRPr="008F4699">
                <w:rPr>
                  <w:rFonts w:ascii="Calibri" w:hAnsi="Calibri" w:cs="Calibri"/>
                  <w:color w:val="0F0F0F"/>
                  <w:sz w:val="22"/>
                  <w:szCs w:val="22"/>
                  <w:lang w:eastAsia="en-US"/>
                </w:rPr>
                <w:t>De naam van de betrokkene waaronder deze in relatie tot de zaak aangesproken wil worden.</w:t>
              </w:r>
            </w:ins>
          </w:p>
        </w:tc>
        <w:tc>
          <w:tcPr>
            <w:tcW w:w="1080" w:type="dxa"/>
            <w:tcBorders>
              <w:top w:val="nil"/>
              <w:left w:val="nil"/>
              <w:bottom w:val="nil"/>
              <w:right w:val="nil"/>
            </w:tcBorders>
          </w:tcPr>
          <w:p w14:paraId="0D8635FD" w14:textId="3FBB9040" w:rsidR="008F4699" w:rsidRPr="008F4699" w:rsidRDefault="008F4699" w:rsidP="00847C61">
            <w:pPr>
              <w:widowControl w:val="0"/>
              <w:autoSpaceDE w:val="0"/>
              <w:autoSpaceDN w:val="0"/>
              <w:adjustRightInd w:val="0"/>
              <w:spacing w:line="240" w:lineRule="auto"/>
              <w:contextualSpacing w:val="0"/>
              <w:rPr>
                <w:ins w:id="4504" w:author="Arjan Kloosterboer" w:date="2017-02-01T18:21:00Z"/>
                <w:rFonts w:ascii="Calibri" w:hAnsi="Calibri" w:cs="Calibri"/>
                <w:color w:val="0F0F0F"/>
                <w:sz w:val="22"/>
                <w:szCs w:val="22"/>
                <w:lang w:eastAsia="en-US"/>
              </w:rPr>
            </w:pPr>
            <w:ins w:id="4505" w:author="Arjan Kloosterboer" w:date="2017-02-01T18:22:00Z">
              <w:r>
                <w:rPr>
                  <w:rFonts w:ascii="Calibri" w:hAnsi="Calibri" w:cs="Calibri"/>
                  <w:color w:val="0F0F0F"/>
                  <w:sz w:val="22"/>
                  <w:szCs w:val="22"/>
                  <w:lang w:eastAsia="en-US"/>
                </w:rPr>
                <w:t>AN625</w:t>
              </w:r>
            </w:ins>
          </w:p>
        </w:tc>
        <w:tc>
          <w:tcPr>
            <w:tcW w:w="810" w:type="dxa"/>
            <w:tcBorders>
              <w:top w:val="nil"/>
              <w:left w:val="nil"/>
              <w:bottom w:val="nil"/>
              <w:right w:val="nil"/>
            </w:tcBorders>
          </w:tcPr>
          <w:p w14:paraId="70D1ED98" w14:textId="07E4C3E3" w:rsidR="008F4699" w:rsidRPr="008F4699" w:rsidRDefault="008F4699" w:rsidP="00847C61">
            <w:pPr>
              <w:widowControl w:val="0"/>
              <w:autoSpaceDE w:val="0"/>
              <w:autoSpaceDN w:val="0"/>
              <w:adjustRightInd w:val="0"/>
              <w:spacing w:line="240" w:lineRule="auto"/>
              <w:contextualSpacing w:val="0"/>
              <w:rPr>
                <w:ins w:id="4506" w:author="Arjan Kloosterboer" w:date="2017-02-01T18:21:00Z"/>
                <w:rFonts w:ascii="Calibri" w:hAnsi="Calibri" w:cs="Calibri"/>
                <w:color w:val="0F0F0F"/>
                <w:sz w:val="22"/>
                <w:szCs w:val="22"/>
                <w:lang w:eastAsia="en-US"/>
              </w:rPr>
            </w:pPr>
            <w:ins w:id="4507" w:author="Arjan Kloosterboer" w:date="2017-02-01T18:22:00Z">
              <w:r>
                <w:rPr>
                  <w:rFonts w:ascii="Calibri" w:hAnsi="Calibri" w:cs="Calibri"/>
                  <w:color w:val="0F0F0F"/>
                  <w:sz w:val="22"/>
                  <w:szCs w:val="22"/>
                  <w:lang w:eastAsia="en-US"/>
                </w:rPr>
                <w:t>0 - 1</w:t>
              </w:r>
            </w:ins>
          </w:p>
        </w:tc>
      </w:tr>
      <w:tr w:rsidR="00847C61" w:rsidRPr="00207D53" w14:paraId="6F858B59" w14:textId="77777777" w:rsidTr="00847C61">
        <w:tc>
          <w:tcPr>
            <w:tcW w:w="450" w:type="dxa"/>
            <w:tcBorders>
              <w:top w:val="nil"/>
              <w:left w:val="nil"/>
              <w:bottom w:val="nil"/>
              <w:right w:val="nil"/>
            </w:tcBorders>
          </w:tcPr>
          <w:p w14:paraId="0E84E57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08" w:name="BKM_CE1369B6_A39E_4131_B24B_BB2320F55867"/>
          </w:p>
        </w:tc>
        <w:tc>
          <w:tcPr>
            <w:tcW w:w="2790" w:type="dxa"/>
            <w:gridSpan w:val="2"/>
            <w:tcBorders>
              <w:top w:val="nil"/>
              <w:left w:val="nil"/>
              <w:bottom w:val="nil"/>
              <w:right w:val="nil"/>
            </w:tcBorders>
          </w:tcPr>
          <w:p w14:paraId="1B63DA6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0BD6E0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5E33555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25CDC8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08"/>
      </w:tr>
      <w:tr w:rsidR="00847C61" w:rsidRPr="00207D53" w14:paraId="7E1605F8" w14:textId="77777777" w:rsidTr="00847C61">
        <w:tc>
          <w:tcPr>
            <w:tcW w:w="450" w:type="dxa"/>
            <w:tcBorders>
              <w:top w:val="nil"/>
              <w:left w:val="nil"/>
              <w:bottom w:val="nil"/>
              <w:right w:val="nil"/>
            </w:tcBorders>
          </w:tcPr>
          <w:p w14:paraId="713FC0D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5D65E3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14:paraId="7BE9108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 namens de BETROKKENE.</w:t>
            </w:r>
          </w:p>
        </w:tc>
        <w:tc>
          <w:tcPr>
            <w:tcW w:w="1080" w:type="dxa"/>
            <w:tcBorders>
              <w:top w:val="nil"/>
              <w:left w:val="nil"/>
              <w:bottom w:val="nil"/>
              <w:right w:val="nil"/>
            </w:tcBorders>
          </w:tcPr>
          <w:p w14:paraId="372D411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14:paraId="5E264AF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565F66E" w14:textId="77777777" w:rsidTr="00847C61">
        <w:tc>
          <w:tcPr>
            <w:tcW w:w="450" w:type="dxa"/>
            <w:tcBorders>
              <w:top w:val="nil"/>
              <w:left w:val="nil"/>
              <w:bottom w:val="nil"/>
              <w:right w:val="nil"/>
            </w:tcBorders>
          </w:tcPr>
          <w:p w14:paraId="2DEFF6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9BF2D6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14:paraId="663DE31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organisatie van BETROKKENE.</w:t>
            </w:r>
          </w:p>
        </w:tc>
        <w:tc>
          <w:tcPr>
            <w:tcW w:w="1080" w:type="dxa"/>
            <w:tcBorders>
              <w:top w:val="nil"/>
              <w:left w:val="nil"/>
              <w:bottom w:val="nil"/>
              <w:right w:val="nil"/>
            </w:tcBorders>
          </w:tcPr>
          <w:p w14:paraId="6F3CFFC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14:paraId="122D781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3BFCD52E" w14:textId="77777777" w:rsidTr="00847C61">
        <w:tc>
          <w:tcPr>
            <w:tcW w:w="450" w:type="dxa"/>
            <w:tcBorders>
              <w:top w:val="nil"/>
              <w:left w:val="nil"/>
              <w:bottom w:val="nil"/>
              <w:right w:val="nil"/>
            </w:tcBorders>
          </w:tcPr>
          <w:p w14:paraId="63ABCA8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848A1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14:paraId="07B3267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14:paraId="7ED6A7D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14:paraId="0BF11D4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58E33853" w14:textId="77777777" w:rsidTr="00847C61">
        <w:tc>
          <w:tcPr>
            <w:tcW w:w="450" w:type="dxa"/>
            <w:tcBorders>
              <w:top w:val="nil"/>
              <w:left w:val="nil"/>
              <w:bottom w:val="nil"/>
              <w:right w:val="nil"/>
            </w:tcBorders>
          </w:tcPr>
          <w:p w14:paraId="6D8B1BE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B95C3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14:paraId="3E1427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Elektronich postadres waaronder de contactpersoon in de regel bereikbaar is.</w:t>
            </w:r>
          </w:p>
        </w:tc>
        <w:tc>
          <w:tcPr>
            <w:tcW w:w="1080" w:type="dxa"/>
            <w:tcBorders>
              <w:top w:val="nil"/>
              <w:left w:val="nil"/>
              <w:bottom w:val="nil"/>
              <w:right w:val="nil"/>
            </w:tcBorders>
          </w:tcPr>
          <w:p w14:paraId="2629874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14:paraId="2237FCA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17205A8" w14:textId="77777777" w:rsidTr="00847C61">
        <w:tc>
          <w:tcPr>
            <w:tcW w:w="450" w:type="dxa"/>
            <w:tcBorders>
              <w:top w:val="nil"/>
              <w:left w:val="nil"/>
              <w:bottom w:val="nil"/>
              <w:right w:val="nil"/>
            </w:tcBorders>
          </w:tcPr>
          <w:p w14:paraId="1FF4BCD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09" w:name="BKM_028FA130_CBC9_4369_94B7_BAF8F6342A1E"/>
          </w:p>
        </w:tc>
        <w:tc>
          <w:tcPr>
            <w:tcW w:w="2790" w:type="dxa"/>
            <w:gridSpan w:val="2"/>
            <w:tcBorders>
              <w:top w:val="nil"/>
              <w:left w:val="nil"/>
              <w:bottom w:val="nil"/>
              <w:right w:val="nil"/>
            </w:tcBorders>
          </w:tcPr>
          <w:p w14:paraId="0AFC70A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17A582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1D94FE2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7E6EF2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09"/>
      </w:tr>
      <w:tr w:rsidR="00847C61" w:rsidRPr="00207D53" w14:paraId="36D24603" w14:textId="77777777" w:rsidTr="00847C61">
        <w:tc>
          <w:tcPr>
            <w:tcW w:w="450" w:type="dxa"/>
            <w:tcBorders>
              <w:top w:val="nil"/>
              <w:left w:val="nil"/>
              <w:bottom w:val="nil"/>
              <w:right w:val="nil"/>
            </w:tcBorders>
          </w:tcPr>
          <w:p w14:paraId="3E4FF15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BEAABC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14:paraId="14CD30A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14:paraId="1ED099C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43A89E6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112FC75" w14:textId="77777777" w:rsidTr="00847C61">
        <w:tc>
          <w:tcPr>
            <w:tcW w:w="450" w:type="dxa"/>
            <w:tcBorders>
              <w:top w:val="nil"/>
              <w:left w:val="nil"/>
              <w:bottom w:val="nil"/>
              <w:right w:val="nil"/>
            </w:tcBorders>
          </w:tcPr>
          <w:p w14:paraId="3BD4C47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C811DB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14:paraId="305D8FD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14:paraId="10649C0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14:paraId="7EC184D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B37FBF3" w14:textId="77777777" w:rsidTr="00847C61">
        <w:tc>
          <w:tcPr>
            <w:tcW w:w="450" w:type="dxa"/>
            <w:tcBorders>
              <w:top w:val="nil"/>
              <w:left w:val="nil"/>
              <w:bottom w:val="nil"/>
              <w:right w:val="nil"/>
            </w:tcBorders>
          </w:tcPr>
          <w:p w14:paraId="306BFD2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9DC9E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14:paraId="5FA78E5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Een door of namens het bevoegd </w:t>
            </w:r>
            <w:r w:rsidRPr="00207D53">
              <w:rPr>
                <w:rFonts w:ascii="Calibri" w:hAnsi="Calibri" w:cs="Arial"/>
                <w:color w:val="000000"/>
                <w:sz w:val="22"/>
                <w:szCs w:val="20"/>
                <w:lang w:eastAsia="en-US"/>
              </w:rPr>
              <w:lastRenderedPageBreak/>
              <w:t>gemeentelijk orgaan ten aanzien van een adresseerbaar object toegekende nadere toevoeging aan een huisnummer of een combinatie van huisnummer en huisletter.</w:t>
            </w:r>
          </w:p>
        </w:tc>
        <w:tc>
          <w:tcPr>
            <w:tcW w:w="1080" w:type="dxa"/>
            <w:tcBorders>
              <w:top w:val="nil"/>
              <w:left w:val="nil"/>
              <w:bottom w:val="nil"/>
              <w:right w:val="nil"/>
            </w:tcBorders>
          </w:tcPr>
          <w:p w14:paraId="3A0BAB7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AN4</w:t>
            </w:r>
          </w:p>
        </w:tc>
        <w:tc>
          <w:tcPr>
            <w:tcW w:w="810" w:type="dxa"/>
            <w:tcBorders>
              <w:top w:val="nil"/>
              <w:left w:val="nil"/>
              <w:bottom w:val="nil"/>
              <w:right w:val="nil"/>
            </w:tcBorders>
          </w:tcPr>
          <w:p w14:paraId="6CBDDF9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DB41CC7" w14:textId="77777777" w:rsidTr="00847C61">
        <w:tc>
          <w:tcPr>
            <w:tcW w:w="450" w:type="dxa"/>
            <w:tcBorders>
              <w:top w:val="nil"/>
              <w:left w:val="nil"/>
              <w:bottom w:val="nil"/>
              <w:right w:val="nil"/>
            </w:tcBorders>
          </w:tcPr>
          <w:p w14:paraId="3DC96D6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377A1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14:paraId="4F77A5B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14:paraId="3C1E1B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6A1F4C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4F66723E" w14:textId="77777777" w:rsidTr="00847C61">
        <w:tc>
          <w:tcPr>
            <w:tcW w:w="450" w:type="dxa"/>
            <w:tcBorders>
              <w:top w:val="nil"/>
              <w:left w:val="nil"/>
              <w:bottom w:val="nil"/>
              <w:right w:val="nil"/>
            </w:tcBorders>
          </w:tcPr>
          <w:p w14:paraId="11C0EAA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0F6621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14:paraId="771D848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14:paraId="4273665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602A3CA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0B5D588F" w14:textId="77777777" w:rsidTr="00847C61">
        <w:tc>
          <w:tcPr>
            <w:tcW w:w="450" w:type="dxa"/>
            <w:tcBorders>
              <w:top w:val="nil"/>
              <w:left w:val="nil"/>
              <w:bottom w:val="nil"/>
              <w:right w:val="nil"/>
            </w:tcBorders>
          </w:tcPr>
          <w:p w14:paraId="2839939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E08E6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18C3F13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300A999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21B3D77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BB73A00" w14:textId="77777777" w:rsidTr="00847C61">
        <w:tc>
          <w:tcPr>
            <w:tcW w:w="450" w:type="dxa"/>
            <w:tcBorders>
              <w:top w:val="nil"/>
              <w:left w:val="nil"/>
              <w:bottom w:val="nil"/>
              <w:right w:val="nil"/>
            </w:tcBorders>
          </w:tcPr>
          <w:p w14:paraId="171B0A2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0" w:name="BKM_3E5F7E07_0B8C_448b_912D_600BA2B22983"/>
          </w:p>
        </w:tc>
        <w:tc>
          <w:tcPr>
            <w:tcW w:w="2790" w:type="dxa"/>
            <w:gridSpan w:val="2"/>
            <w:tcBorders>
              <w:top w:val="nil"/>
              <w:left w:val="nil"/>
              <w:bottom w:val="nil"/>
              <w:right w:val="nil"/>
            </w:tcBorders>
          </w:tcPr>
          <w:p w14:paraId="0360D6A8"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5179AC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6598F95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8A34C6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0"/>
      </w:tr>
      <w:tr w:rsidR="00847C61" w:rsidRPr="00207D53" w14:paraId="3B226BB7" w14:textId="77777777" w:rsidTr="00847C61">
        <w:tc>
          <w:tcPr>
            <w:tcW w:w="450" w:type="dxa"/>
            <w:tcBorders>
              <w:top w:val="nil"/>
              <w:left w:val="nil"/>
              <w:bottom w:val="nil"/>
              <w:right w:val="nil"/>
            </w:tcBorders>
          </w:tcPr>
          <w:p w14:paraId="6F38F46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7041A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14:paraId="736A7B2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14:paraId="5703CFC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4845DC5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C1CDCCB" w14:textId="77777777" w:rsidTr="00847C61">
        <w:tc>
          <w:tcPr>
            <w:tcW w:w="450" w:type="dxa"/>
            <w:tcBorders>
              <w:top w:val="nil"/>
              <w:left w:val="nil"/>
              <w:bottom w:val="nil"/>
              <w:right w:val="nil"/>
            </w:tcBorders>
          </w:tcPr>
          <w:p w14:paraId="328B263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F460AE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14:paraId="5D1D5AF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14:paraId="4A36C8A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14:paraId="32BBDD1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6F0ED587" w14:textId="77777777" w:rsidTr="00847C61">
        <w:tc>
          <w:tcPr>
            <w:tcW w:w="450" w:type="dxa"/>
            <w:tcBorders>
              <w:top w:val="nil"/>
              <w:left w:val="nil"/>
              <w:bottom w:val="nil"/>
              <w:right w:val="nil"/>
            </w:tcBorders>
          </w:tcPr>
          <w:p w14:paraId="2A4F4F1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F9AA64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14:paraId="2AEA127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14:paraId="70D23D4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4C86EB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CFAC2DE" w14:textId="77777777" w:rsidTr="00847C61">
        <w:tc>
          <w:tcPr>
            <w:tcW w:w="450" w:type="dxa"/>
            <w:tcBorders>
              <w:top w:val="nil"/>
              <w:left w:val="nil"/>
              <w:bottom w:val="nil"/>
              <w:right w:val="nil"/>
            </w:tcBorders>
          </w:tcPr>
          <w:p w14:paraId="27227F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17E407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137D3D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46A0B6B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1E8DB23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26536832" w14:textId="77777777" w:rsidTr="00847C61">
        <w:tc>
          <w:tcPr>
            <w:tcW w:w="450" w:type="dxa"/>
            <w:tcBorders>
              <w:top w:val="nil"/>
              <w:left w:val="nil"/>
              <w:bottom w:val="nil"/>
              <w:right w:val="nil"/>
            </w:tcBorders>
          </w:tcPr>
          <w:p w14:paraId="7B12A52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1" w:name="BKM_6563DF4F_2B62_42f5_9DAC_F734C28A1DDC"/>
          </w:p>
        </w:tc>
        <w:tc>
          <w:tcPr>
            <w:tcW w:w="2790" w:type="dxa"/>
            <w:gridSpan w:val="2"/>
            <w:tcBorders>
              <w:top w:val="nil"/>
              <w:left w:val="nil"/>
              <w:bottom w:val="nil"/>
              <w:right w:val="nil"/>
            </w:tcBorders>
          </w:tcPr>
          <w:p w14:paraId="15568F3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4C1779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D16B02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6A71AEF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1"/>
      </w:tr>
      <w:tr w:rsidR="00847C61" w:rsidRPr="00207D53" w14:paraId="4313CFAA" w14:textId="77777777" w:rsidTr="00847C61">
        <w:tc>
          <w:tcPr>
            <w:tcW w:w="450" w:type="dxa"/>
            <w:tcBorders>
              <w:top w:val="nil"/>
              <w:left w:val="nil"/>
              <w:bottom w:val="nil"/>
              <w:right w:val="nil"/>
            </w:tcBorders>
          </w:tcPr>
          <w:p w14:paraId="68D10DC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0B177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14:paraId="3F8FE73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14:paraId="0EA6825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4E367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19786646" w14:textId="77777777" w:rsidTr="00847C61">
        <w:tc>
          <w:tcPr>
            <w:tcW w:w="450" w:type="dxa"/>
            <w:tcBorders>
              <w:top w:val="nil"/>
              <w:left w:val="nil"/>
              <w:bottom w:val="nil"/>
              <w:right w:val="nil"/>
            </w:tcBorders>
          </w:tcPr>
          <w:p w14:paraId="6A1292C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596F82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14:paraId="6BBB9C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14:paraId="176375A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5DA4E1D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441461B" w14:textId="77777777" w:rsidTr="00847C61">
        <w:tc>
          <w:tcPr>
            <w:tcW w:w="450" w:type="dxa"/>
            <w:tcBorders>
              <w:top w:val="nil"/>
              <w:left w:val="nil"/>
              <w:bottom w:val="nil"/>
              <w:right w:val="nil"/>
            </w:tcBorders>
          </w:tcPr>
          <w:p w14:paraId="3AF8404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C5D9A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14:paraId="213AAB1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14:paraId="62C159C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E9E26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22FCDAAB" w14:textId="77777777" w:rsidTr="00847C61">
        <w:tc>
          <w:tcPr>
            <w:tcW w:w="450" w:type="dxa"/>
            <w:tcBorders>
              <w:top w:val="nil"/>
              <w:left w:val="nil"/>
              <w:bottom w:val="nil"/>
              <w:right w:val="nil"/>
            </w:tcBorders>
          </w:tcPr>
          <w:p w14:paraId="572B2FA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ED1170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14:paraId="266E3CB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14:paraId="6E1B2C8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14:paraId="238792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595DA93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14:paraId="52B1E111" w14:textId="77777777" w:rsidTr="00847C61">
        <w:tc>
          <w:tcPr>
            <w:tcW w:w="9360" w:type="dxa"/>
            <w:gridSpan w:val="3"/>
            <w:tcBorders>
              <w:top w:val="nil"/>
              <w:left w:val="nil"/>
              <w:bottom w:val="nil"/>
              <w:right w:val="nil"/>
            </w:tcBorders>
          </w:tcPr>
          <w:p w14:paraId="793072D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14:paraId="1E6C346F" w14:textId="77777777" w:rsidTr="00847C61">
        <w:tc>
          <w:tcPr>
            <w:tcW w:w="450" w:type="dxa"/>
            <w:tcBorders>
              <w:top w:val="nil"/>
              <w:left w:val="nil"/>
              <w:bottom w:val="nil"/>
              <w:right w:val="nil"/>
            </w:tcBorders>
          </w:tcPr>
          <w:p w14:paraId="0D142FE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5A7E8BE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14:paraId="43C9243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67EED8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14:paraId="54024088" w14:textId="77777777" w:rsidTr="00847C61">
        <w:tc>
          <w:tcPr>
            <w:tcW w:w="450" w:type="dxa"/>
            <w:tcBorders>
              <w:top w:val="nil"/>
              <w:left w:val="nil"/>
              <w:bottom w:val="nil"/>
              <w:right w:val="nil"/>
            </w:tcBorders>
          </w:tcPr>
          <w:p w14:paraId="3824439E" w14:textId="77777777"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242CE3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ROL</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14:paraId="37ED778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zet als betrokkene</w:t>
            </w:r>
            <w:r w:rsidR="00DE73DB" w:rsidRPr="00207D53">
              <w:rPr>
                <w:rFonts w:ascii="Calibri" w:hAnsi="Calibri" w:cs="Calibri"/>
                <w:color w:val="0F0F0F"/>
                <w:sz w:val="22"/>
                <w:szCs w:val="22"/>
                <w:u w:color="000000"/>
                <w:lang w:eastAsia="en-US"/>
              </w:rPr>
              <w:fldChar w:fldCharType="end"/>
            </w:r>
          </w:p>
          <w:p w14:paraId="2C0E8F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45972F6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BETROKKENE die in zijn/haar ROL in een ZAAK heeft geregistreerd dat STATUSsen in die ZAAK bereikt zijn.</w:t>
            </w:r>
          </w:p>
        </w:tc>
      </w:tr>
      <w:tr w:rsidR="00847C61" w:rsidRPr="00207D53" w14:paraId="6E2BC7EC" w14:textId="77777777" w:rsidTr="00847C61">
        <w:trPr>
          <w:trHeight w:hRule="exact" w:val="128"/>
        </w:trPr>
        <w:tc>
          <w:tcPr>
            <w:tcW w:w="450" w:type="dxa"/>
            <w:tcBorders>
              <w:top w:val="nil"/>
              <w:left w:val="nil"/>
              <w:bottom w:val="nil"/>
              <w:right w:val="nil"/>
            </w:tcBorders>
          </w:tcPr>
          <w:p w14:paraId="7572917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4744AB2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066AD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4491"/>
      </w:tr>
    </w:tbl>
    <w:bookmarkStart w:id="4512" w:name="BKM_1A4E4EB7_5013_41ca_B60E_0B6C7DD1ECE9"/>
    <w:p w14:paraId="20A18C9E"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513" w:name="_Toc404268834"/>
      <w:bookmarkStart w:id="4514" w:name="_Toc493810500"/>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VERZENDING</w:t>
      </w:r>
      <w:bookmarkEnd w:id="4513"/>
      <w:bookmarkEnd w:id="4514"/>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52B90588" w14:textId="77777777" w:rsidTr="00847C61">
        <w:tc>
          <w:tcPr>
            <w:tcW w:w="2340" w:type="dxa"/>
            <w:gridSpan w:val="2"/>
            <w:tcBorders>
              <w:top w:val="nil"/>
              <w:left w:val="nil"/>
              <w:bottom w:val="nil"/>
              <w:right w:val="nil"/>
            </w:tcBorders>
          </w:tcPr>
          <w:p w14:paraId="709C41D1"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3595E68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VERZENDING</w:t>
            </w:r>
            <w:r w:rsidRPr="00207D53">
              <w:rPr>
                <w:rFonts w:ascii="Arial" w:hAnsi="Arial" w:cs="Arial"/>
                <w:szCs w:val="20"/>
                <w:lang w:val="en-AU" w:eastAsia="en-US"/>
              </w:rPr>
              <w:fldChar w:fldCharType="end"/>
            </w:r>
          </w:p>
        </w:tc>
      </w:tr>
      <w:tr w:rsidR="00847C61" w:rsidRPr="00207D53" w14:paraId="45521034" w14:textId="77777777" w:rsidTr="00847C61">
        <w:trPr>
          <w:trHeight w:hRule="exact" w:val="128"/>
        </w:trPr>
        <w:tc>
          <w:tcPr>
            <w:tcW w:w="2340" w:type="dxa"/>
            <w:gridSpan w:val="2"/>
            <w:tcBorders>
              <w:top w:val="nil"/>
              <w:left w:val="nil"/>
              <w:bottom w:val="nil"/>
              <w:right w:val="nil"/>
            </w:tcBorders>
          </w:tcPr>
          <w:p w14:paraId="1F16195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DD7A7E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57D4C1C" w14:textId="77777777" w:rsidTr="00847C61">
        <w:tc>
          <w:tcPr>
            <w:tcW w:w="2340" w:type="dxa"/>
            <w:gridSpan w:val="2"/>
            <w:tcBorders>
              <w:top w:val="nil"/>
              <w:left w:val="nil"/>
              <w:bottom w:val="nil"/>
              <w:right w:val="nil"/>
            </w:tcBorders>
          </w:tcPr>
          <w:p w14:paraId="7844845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794E0B4"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verzending</w:t>
            </w:r>
            <w:r w:rsidRPr="00207D53">
              <w:rPr>
                <w:rFonts w:ascii="Arial" w:hAnsi="Arial" w:cs="Arial"/>
                <w:szCs w:val="20"/>
                <w:lang w:val="en-AU" w:eastAsia="en-US"/>
              </w:rPr>
              <w:fldChar w:fldCharType="end"/>
            </w:r>
          </w:p>
        </w:tc>
      </w:tr>
      <w:tr w:rsidR="00847C61" w:rsidRPr="00207D53" w14:paraId="1484C0F7" w14:textId="77777777" w:rsidTr="00847C61">
        <w:trPr>
          <w:trHeight w:hRule="exact" w:val="128"/>
        </w:trPr>
        <w:tc>
          <w:tcPr>
            <w:tcW w:w="2340" w:type="dxa"/>
            <w:gridSpan w:val="2"/>
            <w:tcBorders>
              <w:top w:val="nil"/>
              <w:left w:val="nil"/>
              <w:bottom w:val="nil"/>
              <w:right w:val="nil"/>
            </w:tcBorders>
          </w:tcPr>
          <w:p w14:paraId="52DD853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74D88C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7A36F32" w14:textId="77777777" w:rsidTr="00847C61">
        <w:trPr>
          <w:trHeight w:val="230"/>
        </w:trPr>
        <w:tc>
          <w:tcPr>
            <w:tcW w:w="2340" w:type="dxa"/>
            <w:gridSpan w:val="2"/>
            <w:tcBorders>
              <w:top w:val="nil"/>
              <w:left w:val="nil"/>
              <w:bottom w:val="nil"/>
              <w:right w:val="nil"/>
            </w:tcBorders>
          </w:tcPr>
          <w:p w14:paraId="43EB7D9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C3D52E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BETROKKENE waarvan het INFORMATIEOBJECT is ontvangen en/of waaraan het is verzonden.</w:t>
            </w:r>
            <w:r w:rsidRPr="00207D53">
              <w:rPr>
                <w:rFonts w:ascii="Arial" w:hAnsi="Arial" w:cs="Arial"/>
                <w:szCs w:val="20"/>
                <w:lang w:val="en-AU" w:eastAsia="en-US"/>
              </w:rPr>
              <w:fldChar w:fldCharType="end"/>
            </w:r>
          </w:p>
        </w:tc>
      </w:tr>
      <w:tr w:rsidR="00847C61" w:rsidRPr="00207D53" w14:paraId="2EDE741F" w14:textId="77777777" w:rsidTr="00847C61">
        <w:trPr>
          <w:trHeight w:val="230"/>
        </w:trPr>
        <w:tc>
          <w:tcPr>
            <w:tcW w:w="2340" w:type="dxa"/>
            <w:gridSpan w:val="2"/>
            <w:tcBorders>
              <w:top w:val="nil"/>
              <w:left w:val="nil"/>
              <w:bottom w:val="nil"/>
              <w:right w:val="nil"/>
            </w:tcBorders>
          </w:tcPr>
          <w:p w14:paraId="73ED98D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0E765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3412B77" w14:textId="77777777" w:rsidTr="00847C61">
        <w:trPr>
          <w:trHeight w:val="230"/>
        </w:trPr>
        <w:tc>
          <w:tcPr>
            <w:tcW w:w="2340" w:type="dxa"/>
            <w:gridSpan w:val="2"/>
            <w:tcBorders>
              <w:top w:val="nil"/>
              <w:left w:val="nil"/>
              <w:bottom w:val="nil"/>
              <w:right w:val="nil"/>
            </w:tcBorders>
          </w:tcPr>
          <w:p w14:paraId="271989A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9C19A1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4C57737" w14:textId="77777777" w:rsidTr="00847C61">
        <w:tc>
          <w:tcPr>
            <w:tcW w:w="450" w:type="dxa"/>
            <w:tcBorders>
              <w:top w:val="nil"/>
              <w:left w:val="nil"/>
              <w:bottom w:val="nil"/>
              <w:right w:val="nil"/>
            </w:tcBorders>
          </w:tcPr>
          <w:p w14:paraId="662D362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15" w:name="BKM_1AD8EA29_39BD_49f6_A98F_39E2CC59CAC6"/>
          </w:p>
        </w:tc>
        <w:tc>
          <w:tcPr>
            <w:tcW w:w="2790" w:type="dxa"/>
            <w:gridSpan w:val="2"/>
            <w:tcBorders>
              <w:top w:val="nil"/>
              <w:left w:val="nil"/>
              <w:bottom w:val="nil"/>
              <w:right w:val="nil"/>
            </w:tcBorders>
          </w:tcPr>
          <w:p w14:paraId="6F83E37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1BA2FE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4ECBE16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7E93AA6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01FDE84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6A3763A4" w14:textId="77777777" w:rsidTr="00847C61">
        <w:tc>
          <w:tcPr>
            <w:tcW w:w="450" w:type="dxa"/>
            <w:tcBorders>
              <w:top w:val="nil"/>
              <w:left w:val="nil"/>
              <w:bottom w:val="nil"/>
              <w:right w:val="nil"/>
            </w:tcBorders>
          </w:tcPr>
          <w:p w14:paraId="267B370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FFABAE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30E244A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BETROKKENE tot het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370399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AN13</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35F4DC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5"/>
      </w:tr>
      <w:tr w:rsidR="00847C61" w:rsidRPr="00207D53" w14:paraId="6F3FC191" w14:textId="77777777" w:rsidTr="00847C61">
        <w:tc>
          <w:tcPr>
            <w:tcW w:w="450" w:type="dxa"/>
            <w:tcBorders>
              <w:top w:val="nil"/>
              <w:left w:val="nil"/>
              <w:bottom w:val="nil"/>
              <w:right w:val="nil"/>
            </w:tcBorders>
          </w:tcPr>
          <w:p w14:paraId="69F68C0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6" w:name="BKM_A24EC1F7_2723_4ced_AD9A_FA40C8FC86DB"/>
          </w:p>
        </w:tc>
        <w:tc>
          <w:tcPr>
            <w:tcW w:w="2790" w:type="dxa"/>
            <w:gridSpan w:val="2"/>
            <w:tcBorders>
              <w:top w:val="nil"/>
              <w:left w:val="nil"/>
              <w:bottom w:val="nil"/>
              <w:right w:val="nil"/>
            </w:tcBorders>
          </w:tcPr>
          <w:p w14:paraId="3267CA2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52C2340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Verduidelijking van de afzender- of geadresseerde-relatie.</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F5384F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220614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6"/>
      </w:tr>
      <w:tr w:rsidR="00847C61" w:rsidRPr="00207D53" w14:paraId="1E11DF98" w14:textId="77777777" w:rsidTr="00847C61">
        <w:tc>
          <w:tcPr>
            <w:tcW w:w="450" w:type="dxa"/>
            <w:tcBorders>
              <w:top w:val="nil"/>
              <w:left w:val="nil"/>
              <w:bottom w:val="nil"/>
              <w:right w:val="nil"/>
            </w:tcBorders>
          </w:tcPr>
          <w:p w14:paraId="7BF1D8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7" w:name="BKM_23A7F040_E001_49f3_8F0A_80B8E64D4B35"/>
          </w:p>
        </w:tc>
        <w:tc>
          <w:tcPr>
            <w:tcW w:w="2790" w:type="dxa"/>
            <w:gridSpan w:val="2"/>
            <w:tcBorders>
              <w:top w:val="nil"/>
              <w:left w:val="nil"/>
              <w:bottom w:val="nil"/>
              <w:right w:val="nil"/>
            </w:tcBorders>
          </w:tcPr>
          <w:p w14:paraId="0807C3A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Contactpersoonnaam</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CE9CE96"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opgemaakte naam van de persoon die als aanspreekpunt fungeert voor de BETROKKENE inzake het ontvangen of verzonden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20A7201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686024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7"/>
      </w:tr>
      <w:tr w:rsidR="00847C61" w:rsidRPr="00207D53" w14:paraId="6A036B56" w14:textId="77777777" w:rsidTr="00847C61">
        <w:tc>
          <w:tcPr>
            <w:tcW w:w="450" w:type="dxa"/>
            <w:tcBorders>
              <w:top w:val="nil"/>
              <w:left w:val="nil"/>
              <w:bottom w:val="nil"/>
              <w:right w:val="nil"/>
            </w:tcBorders>
          </w:tcPr>
          <w:p w14:paraId="2EBB8B7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8" w:name="BKM_6463A406_1C0B_4dd1_8241_9E73E5FD205A"/>
          </w:p>
        </w:tc>
        <w:tc>
          <w:tcPr>
            <w:tcW w:w="2790" w:type="dxa"/>
            <w:gridSpan w:val="2"/>
            <w:tcBorders>
              <w:top w:val="nil"/>
              <w:left w:val="nil"/>
              <w:bottom w:val="nil"/>
              <w:right w:val="nil"/>
            </w:tcBorders>
          </w:tcPr>
          <w:p w14:paraId="6BE2CF8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7740C38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A99657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39D636D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8"/>
      </w:tr>
      <w:tr w:rsidR="00847C61" w:rsidRPr="00207D53" w14:paraId="677E192C" w14:textId="77777777" w:rsidTr="00847C61">
        <w:tc>
          <w:tcPr>
            <w:tcW w:w="450" w:type="dxa"/>
            <w:tcBorders>
              <w:top w:val="nil"/>
              <w:left w:val="nil"/>
              <w:bottom w:val="nil"/>
              <w:right w:val="nil"/>
            </w:tcBorders>
          </w:tcPr>
          <w:p w14:paraId="2039C52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4CDC6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14:paraId="16B1467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14:paraId="29E85F2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5296350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387B341" w14:textId="77777777" w:rsidTr="00847C61">
        <w:tc>
          <w:tcPr>
            <w:tcW w:w="450" w:type="dxa"/>
            <w:tcBorders>
              <w:top w:val="nil"/>
              <w:left w:val="nil"/>
              <w:bottom w:val="nil"/>
              <w:right w:val="nil"/>
            </w:tcBorders>
          </w:tcPr>
          <w:p w14:paraId="6B98AAF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AE29FF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14:paraId="43208ED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14:paraId="5314B77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14:paraId="5CCEC5D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7FFC63C4" w14:textId="77777777" w:rsidTr="00847C61">
        <w:tc>
          <w:tcPr>
            <w:tcW w:w="450" w:type="dxa"/>
            <w:tcBorders>
              <w:top w:val="nil"/>
              <w:left w:val="nil"/>
              <w:bottom w:val="nil"/>
              <w:right w:val="nil"/>
            </w:tcBorders>
          </w:tcPr>
          <w:p w14:paraId="07F46D4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11EEA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14:paraId="15FD41A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nadere toevoeging aan een huisnummer of een combinatie van huisnummer en huisletter.</w:t>
            </w:r>
          </w:p>
        </w:tc>
        <w:tc>
          <w:tcPr>
            <w:tcW w:w="1080" w:type="dxa"/>
            <w:tcBorders>
              <w:top w:val="nil"/>
              <w:left w:val="nil"/>
              <w:bottom w:val="nil"/>
              <w:right w:val="nil"/>
            </w:tcBorders>
          </w:tcPr>
          <w:p w14:paraId="2FCD6ED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w:t>
            </w:r>
          </w:p>
        </w:tc>
        <w:tc>
          <w:tcPr>
            <w:tcW w:w="810" w:type="dxa"/>
            <w:tcBorders>
              <w:top w:val="nil"/>
              <w:left w:val="nil"/>
              <w:bottom w:val="nil"/>
              <w:right w:val="nil"/>
            </w:tcBorders>
          </w:tcPr>
          <w:p w14:paraId="77227556"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648EE6F3" w14:textId="77777777" w:rsidTr="00847C61">
        <w:tc>
          <w:tcPr>
            <w:tcW w:w="450" w:type="dxa"/>
            <w:tcBorders>
              <w:top w:val="nil"/>
              <w:left w:val="nil"/>
              <w:bottom w:val="nil"/>
              <w:right w:val="nil"/>
            </w:tcBorders>
          </w:tcPr>
          <w:p w14:paraId="108C5C6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3C19B2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14:paraId="656B23A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14:paraId="5A43A5E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70400F1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2A75946" w14:textId="77777777" w:rsidTr="00847C61">
        <w:tc>
          <w:tcPr>
            <w:tcW w:w="450" w:type="dxa"/>
            <w:tcBorders>
              <w:top w:val="nil"/>
              <w:left w:val="nil"/>
              <w:bottom w:val="nil"/>
              <w:right w:val="nil"/>
            </w:tcBorders>
          </w:tcPr>
          <w:p w14:paraId="593EE82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D5CB48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14:paraId="4887484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14:paraId="08ECE1C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029F41A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4838B53F" w14:textId="77777777" w:rsidTr="00847C61">
        <w:tc>
          <w:tcPr>
            <w:tcW w:w="450" w:type="dxa"/>
            <w:tcBorders>
              <w:top w:val="nil"/>
              <w:left w:val="nil"/>
              <w:bottom w:val="nil"/>
              <w:right w:val="nil"/>
            </w:tcBorders>
          </w:tcPr>
          <w:p w14:paraId="59189A9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FEF5A4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3C669A2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door het bevoegde gemeentelijke orgaan aan een WOONPLAATS toegekende </w:t>
            </w:r>
            <w:r w:rsidRPr="00207D53">
              <w:rPr>
                <w:rFonts w:ascii="Calibri" w:hAnsi="Calibri" w:cs="Arial"/>
                <w:color w:val="000000"/>
                <w:sz w:val="22"/>
                <w:szCs w:val="20"/>
                <w:lang w:eastAsia="en-US"/>
              </w:rPr>
              <w:lastRenderedPageBreak/>
              <w:t>benaming.</w:t>
            </w:r>
          </w:p>
        </w:tc>
        <w:tc>
          <w:tcPr>
            <w:tcW w:w="1080" w:type="dxa"/>
            <w:tcBorders>
              <w:top w:val="nil"/>
              <w:left w:val="nil"/>
              <w:bottom w:val="nil"/>
              <w:right w:val="nil"/>
            </w:tcBorders>
          </w:tcPr>
          <w:p w14:paraId="47348D87"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AN80</w:t>
            </w:r>
          </w:p>
        </w:tc>
        <w:tc>
          <w:tcPr>
            <w:tcW w:w="810" w:type="dxa"/>
            <w:tcBorders>
              <w:top w:val="nil"/>
              <w:left w:val="nil"/>
              <w:bottom w:val="nil"/>
              <w:right w:val="nil"/>
            </w:tcBorders>
          </w:tcPr>
          <w:p w14:paraId="4626593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565C4E55" w14:textId="77777777" w:rsidTr="00847C61">
        <w:tc>
          <w:tcPr>
            <w:tcW w:w="450" w:type="dxa"/>
            <w:tcBorders>
              <w:top w:val="nil"/>
              <w:left w:val="nil"/>
              <w:bottom w:val="nil"/>
              <w:right w:val="nil"/>
            </w:tcBorders>
          </w:tcPr>
          <w:p w14:paraId="428E02C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19" w:name="BKM_A0D12DD5_9A5F_4d38_8695_28DDE8C0D32C"/>
          </w:p>
        </w:tc>
        <w:tc>
          <w:tcPr>
            <w:tcW w:w="2790" w:type="dxa"/>
            <w:gridSpan w:val="2"/>
            <w:tcBorders>
              <w:top w:val="nil"/>
              <w:left w:val="nil"/>
              <w:bottom w:val="nil"/>
              <w:right w:val="nil"/>
            </w:tcBorders>
          </w:tcPr>
          <w:p w14:paraId="5D0E9FA1"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150EDAE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75F17E1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4C7F9AA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19"/>
      </w:tr>
      <w:tr w:rsidR="00847C61" w:rsidRPr="00207D53" w14:paraId="607B267A" w14:textId="77777777" w:rsidTr="00847C61">
        <w:tc>
          <w:tcPr>
            <w:tcW w:w="450" w:type="dxa"/>
            <w:tcBorders>
              <w:top w:val="nil"/>
              <w:left w:val="nil"/>
              <w:bottom w:val="nil"/>
              <w:right w:val="nil"/>
            </w:tcBorders>
          </w:tcPr>
          <w:p w14:paraId="2E35FB0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7EC27D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14:paraId="69C0427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14:paraId="0FC271E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14:paraId="3199486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0397EDC0" w14:textId="77777777" w:rsidTr="00847C61">
        <w:tc>
          <w:tcPr>
            <w:tcW w:w="450" w:type="dxa"/>
            <w:tcBorders>
              <w:top w:val="nil"/>
              <w:left w:val="nil"/>
              <w:bottom w:val="nil"/>
              <w:right w:val="nil"/>
            </w:tcBorders>
          </w:tcPr>
          <w:p w14:paraId="6F8003B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1B64D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14:paraId="3EF7579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14:paraId="31E8993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14:paraId="4349DC5E"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5EB02DC" w14:textId="77777777" w:rsidTr="00847C61">
        <w:tc>
          <w:tcPr>
            <w:tcW w:w="450" w:type="dxa"/>
            <w:tcBorders>
              <w:top w:val="nil"/>
              <w:left w:val="nil"/>
              <w:bottom w:val="nil"/>
              <w:right w:val="nil"/>
            </w:tcBorders>
          </w:tcPr>
          <w:p w14:paraId="76888BE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6D179A"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14:paraId="472F6FB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14:paraId="01DED585"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14:paraId="5CB20EB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3D45B01C" w14:textId="77777777" w:rsidTr="00847C61">
        <w:tc>
          <w:tcPr>
            <w:tcW w:w="450" w:type="dxa"/>
            <w:tcBorders>
              <w:top w:val="nil"/>
              <w:left w:val="nil"/>
              <w:bottom w:val="nil"/>
              <w:right w:val="nil"/>
            </w:tcBorders>
          </w:tcPr>
          <w:p w14:paraId="13D978E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8FF2A1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14:paraId="0FFF038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14:paraId="45375B5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14:paraId="77B6DCE8"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0D6C965" w14:textId="77777777" w:rsidTr="00847C61">
        <w:tc>
          <w:tcPr>
            <w:tcW w:w="450" w:type="dxa"/>
            <w:tcBorders>
              <w:top w:val="nil"/>
              <w:left w:val="nil"/>
              <w:bottom w:val="nil"/>
              <w:right w:val="nil"/>
            </w:tcBorders>
          </w:tcPr>
          <w:p w14:paraId="3581F78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20" w:name="BKM_4ACF0E92_9E4E_44e4_877C_43C54F38A946"/>
          </w:p>
        </w:tc>
        <w:tc>
          <w:tcPr>
            <w:tcW w:w="2790" w:type="dxa"/>
            <w:gridSpan w:val="2"/>
            <w:tcBorders>
              <w:top w:val="nil"/>
              <w:left w:val="nil"/>
              <w:bottom w:val="nil"/>
              <w:right w:val="nil"/>
            </w:tcBorders>
          </w:tcPr>
          <w:p w14:paraId="5601588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CADD0C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032FB37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5805C80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20"/>
      </w:tr>
      <w:tr w:rsidR="00847C61" w:rsidRPr="00207D53" w14:paraId="3F4EC63B" w14:textId="77777777" w:rsidTr="00847C61">
        <w:tc>
          <w:tcPr>
            <w:tcW w:w="450" w:type="dxa"/>
            <w:tcBorders>
              <w:top w:val="nil"/>
              <w:left w:val="nil"/>
              <w:bottom w:val="nil"/>
              <w:right w:val="nil"/>
            </w:tcBorders>
          </w:tcPr>
          <w:p w14:paraId="7AF9224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2A4B790"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14:paraId="4422EAF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14:paraId="0A9C4BB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291254D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1B218022" w14:textId="77777777" w:rsidTr="00847C61">
        <w:tc>
          <w:tcPr>
            <w:tcW w:w="450" w:type="dxa"/>
            <w:tcBorders>
              <w:top w:val="nil"/>
              <w:left w:val="nil"/>
              <w:bottom w:val="nil"/>
              <w:right w:val="nil"/>
            </w:tcBorders>
          </w:tcPr>
          <w:p w14:paraId="4C17896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DFEB7DD"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14:paraId="6FE080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14:paraId="12B88CC3"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4CFCD91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14:paraId="7BB4E9D2" w14:textId="77777777" w:rsidTr="00847C61">
        <w:tc>
          <w:tcPr>
            <w:tcW w:w="450" w:type="dxa"/>
            <w:tcBorders>
              <w:top w:val="nil"/>
              <w:left w:val="nil"/>
              <w:bottom w:val="nil"/>
              <w:right w:val="nil"/>
            </w:tcBorders>
          </w:tcPr>
          <w:p w14:paraId="6F3D48F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259A9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14:paraId="46A8E27B"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14:paraId="58056F09"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14:paraId="63818AC1"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14:paraId="3A5F8A4E" w14:textId="77777777" w:rsidTr="00847C61">
        <w:tc>
          <w:tcPr>
            <w:tcW w:w="450" w:type="dxa"/>
            <w:tcBorders>
              <w:top w:val="nil"/>
              <w:left w:val="nil"/>
              <w:bottom w:val="nil"/>
              <w:right w:val="nil"/>
            </w:tcBorders>
          </w:tcPr>
          <w:p w14:paraId="667B2A1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0A26CC"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14:paraId="067F184F"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14:paraId="54D44B04"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14:paraId="6F4EBAC2" w14:textId="77777777"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14:paraId="7E49A67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7B7585A9" w14:textId="77777777" w:rsidTr="00847C61">
        <w:tc>
          <w:tcPr>
            <w:tcW w:w="9360" w:type="dxa"/>
            <w:tcBorders>
              <w:top w:val="nil"/>
              <w:left w:val="nil"/>
              <w:bottom w:val="nil"/>
              <w:right w:val="nil"/>
            </w:tcBorders>
          </w:tcPr>
          <w:p w14:paraId="6A8495D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512"/>
      </w:tr>
    </w:tbl>
    <w:bookmarkStart w:id="4521" w:name="BKM_5A0BBC46_E5AF_4393_AE20_07C5DC5CC479"/>
    <w:p w14:paraId="6695B0CF"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522" w:name="_Toc404268835"/>
      <w:bookmarkStart w:id="4523" w:name="_Toc493810501"/>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ZAAK-INFORMATIEOBJECT</w:t>
      </w:r>
      <w:bookmarkEnd w:id="4522"/>
      <w:bookmarkEnd w:id="4523"/>
      <w:r w:rsidR="003B6B7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0BEFDF6D" w14:textId="77777777" w:rsidTr="00D8222C">
        <w:tc>
          <w:tcPr>
            <w:tcW w:w="2340" w:type="dxa"/>
            <w:gridSpan w:val="2"/>
            <w:tcBorders>
              <w:top w:val="nil"/>
              <w:left w:val="nil"/>
              <w:bottom w:val="nil"/>
              <w:right w:val="nil"/>
            </w:tcBorders>
          </w:tcPr>
          <w:p w14:paraId="17ACDE54"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DD9E9E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ZAAK-INFORMATIEOBJECT</w:t>
            </w:r>
            <w:r w:rsidRPr="00207D53">
              <w:rPr>
                <w:rFonts w:ascii="Arial" w:hAnsi="Arial" w:cs="Arial"/>
                <w:szCs w:val="20"/>
                <w:lang w:val="en-AU" w:eastAsia="en-US"/>
              </w:rPr>
              <w:fldChar w:fldCharType="end"/>
            </w:r>
          </w:p>
        </w:tc>
      </w:tr>
      <w:tr w:rsidR="00847C61" w:rsidRPr="00207D53" w14:paraId="24AC4A2E" w14:textId="77777777" w:rsidTr="00D8222C">
        <w:trPr>
          <w:trHeight w:hRule="exact" w:val="128"/>
        </w:trPr>
        <w:tc>
          <w:tcPr>
            <w:tcW w:w="2340" w:type="dxa"/>
            <w:gridSpan w:val="2"/>
            <w:tcBorders>
              <w:top w:val="nil"/>
              <w:left w:val="nil"/>
              <w:bottom w:val="nil"/>
              <w:right w:val="nil"/>
            </w:tcBorders>
          </w:tcPr>
          <w:p w14:paraId="0C5B002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A21FB2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3AEA8879" w14:textId="77777777" w:rsidTr="00D8222C">
        <w:tc>
          <w:tcPr>
            <w:tcW w:w="2340" w:type="dxa"/>
            <w:gridSpan w:val="2"/>
            <w:tcBorders>
              <w:top w:val="nil"/>
              <w:left w:val="nil"/>
              <w:bottom w:val="nil"/>
              <w:right w:val="nil"/>
            </w:tcBorders>
          </w:tcPr>
          <w:p w14:paraId="00A67FB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E7F0B8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ZDC</w:t>
            </w:r>
            <w:r w:rsidRPr="00207D53">
              <w:rPr>
                <w:rFonts w:ascii="Arial" w:hAnsi="Arial" w:cs="Arial"/>
                <w:szCs w:val="20"/>
                <w:lang w:val="en-AU" w:eastAsia="en-US"/>
              </w:rPr>
              <w:fldChar w:fldCharType="end"/>
            </w:r>
          </w:p>
        </w:tc>
      </w:tr>
      <w:tr w:rsidR="00847C61" w:rsidRPr="00207D53" w14:paraId="029CB8CE" w14:textId="77777777" w:rsidTr="00D8222C">
        <w:trPr>
          <w:trHeight w:hRule="exact" w:val="128"/>
        </w:trPr>
        <w:tc>
          <w:tcPr>
            <w:tcW w:w="2340" w:type="dxa"/>
            <w:gridSpan w:val="2"/>
            <w:tcBorders>
              <w:top w:val="nil"/>
              <w:left w:val="nil"/>
              <w:bottom w:val="nil"/>
              <w:right w:val="nil"/>
            </w:tcBorders>
          </w:tcPr>
          <w:p w14:paraId="5282590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D9EDD4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7A7BCFF" w14:textId="77777777" w:rsidTr="00D8222C">
        <w:trPr>
          <w:trHeight w:val="230"/>
        </w:trPr>
        <w:tc>
          <w:tcPr>
            <w:tcW w:w="2340" w:type="dxa"/>
            <w:gridSpan w:val="2"/>
            <w:tcBorders>
              <w:top w:val="nil"/>
              <w:left w:val="nil"/>
              <w:bottom w:val="nil"/>
              <w:right w:val="nil"/>
            </w:tcBorders>
          </w:tcPr>
          <w:p w14:paraId="516A649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9A2DA9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207D53">
              <w:rPr>
                <w:rFonts w:ascii="Arial" w:hAnsi="Arial" w:cs="Arial"/>
                <w:szCs w:val="20"/>
                <w:lang w:val="en-AU" w:eastAsia="en-US"/>
              </w:rPr>
              <w:fldChar w:fldCharType="end"/>
            </w:r>
          </w:p>
        </w:tc>
      </w:tr>
      <w:tr w:rsidR="00847C61" w:rsidRPr="00207D53" w14:paraId="6B7E525F" w14:textId="77777777" w:rsidTr="00D8222C">
        <w:trPr>
          <w:trHeight w:val="230"/>
        </w:trPr>
        <w:tc>
          <w:tcPr>
            <w:tcW w:w="2340" w:type="dxa"/>
            <w:gridSpan w:val="2"/>
            <w:tcBorders>
              <w:top w:val="nil"/>
              <w:left w:val="nil"/>
              <w:bottom w:val="nil"/>
              <w:right w:val="nil"/>
            </w:tcBorders>
          </w:tcPr>
          <w:p w14:paraId="790A780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AC567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79BC3ED4" w14:textId="77777777" w:rsidTr="00D8222C">
        <w:trPr>
          <w:trHeight w:val="230"/>
        </w:trPr>
        <w:tc>
          <w:tcPr>
            <w:tcW w:w="2340" w:type="dxa"/>
            <w:gridSpan w:val="2"/>
            <w:tcBorders>
              <w:top w:val="nil"/>
              <w:left w:val="nil"/>
              <w:bottom w:val="nil"/>
              <w:right w:val="nil"/>
            </w:tcBorders>
          </w:tcPr>
          <w:p w14:paraId="682AEE5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207365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C4FBC07" w14:textId="77777777" w:rsidTr="00D8222C">
        <w:tc>
          <w:tcPr>
            <w:tcW w:w="450" w:type="dxa"/>
            <w:tcBorders>
              <w:top w:val="nil"/>
              <w:left w:val="nil"/>
              <w:bottom w:val="nil"/>
              <w:right w:val="nil"/>
            </w:tcBorders>
          </w:tcPr>
          <w:p w14:paraId="45C3570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24" w:name="BKM_A3C37996_A1C7_4509_963E_391955BD77F7"/>
          </w:p>
        </w:tc>
        <w:tc>
          <w:tcPr>
            <w:tcW w:w="2790" w:type="dxa"/>
            <w:gridSpan w:val="2"/>
            <w:tcBorders>
              <w:top w:val="nil"/>
              <w:left w:val="nil"/>
              <w:bottom w:val="nil"/>
              <w:right w:val="nil"/>
            </w:tcBorders>
          </w:tcPr>
          <w:p w14:paraId="71EFA0A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0F32E7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C495D9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05997BE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6C33DA6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12EE06ED" w14:textId="77777777" w:rsidTr="00D8222C">
        <w:tc>
          <w:tcPr>
            <w:tcW w:w="450" w:type="dxa"/>
            <w:tcBorders>
              <w:top w:val="nil"/>
              <w:left w:val="nil"/>
              <w:bottom w:val="nil"/>
              <w:right w:val="nil"/>
            </w:tcBorders>
          </w:tcPr>
          <w:p w14:paraId="39ED1B0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831D39F"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Titel</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A9067F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naam waaronder het INFORMATIEOBJECT binnen de ZAAK bekend is.</w:t>
            </w:r>
          </w:p>
        </w:tc>
        <w:tc>
          <w:tcPr>
            <w:tcW w:w="1080" w:type="dxa"/>
            <w:tcBorders>
              <w:top w:val="nil"/>
              <w:left w:val="nil"/>
              <w:bottom w:val="nil"/>
              <w:right w:val="nil"/>
            </w:tcBorders>
          </w:tcPr>
          <w:p w14:paraId="60F008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73796393" w14:textId="1172E39B"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del w:id="4525" w:author="A.C. Kloosterboer" w:date="2017-01-17T16:12:00Z">
              <w:r w:rsidRPr="00207D53" w:rsidDel="00C33B37">
                <w:rPr>
                  <w:rFonts w:ascii="Arial" w:hAnsi="Arial" w:cs="Arial"/>
                  <w:szCs w:val="20"/>
                  <w:lang w:val="en-AU" w:eastAsia="en-US"/>
                </w:rPr>
                <w:fldChar w:fldCharType="begin" w:fldLock="1"/>
              </w:r>
              <w:r w:rsidR="00847C61" w:rsidRPr="00207D53" w:rsidDel="00C33B37">
                <w:rPr>
                  <w:rFonts w:ascii="Arial" w:hAnsi="Arial" w:cs="Arial"/>
                  <w:szCs w:val="20"/>
                  <w:lang w:val="en-AU" w:eastAsia="en-US"/>
                </w:rPr>
                <w:delInstrText xml:space="preserve">MERGEFIELD </w:delInstrText>
              </w:r>
              <w:r w:rsidR="00847C61" w:rsidRPr="00207D53" w:rsidDel="00C33B37">
                <w:rPr>
                  <w:rFonts w:ascii="Calibri" w:hAnsi="Calibri" w:cs="Calibri"/>
                  <w:color w:val="0F0F0F"/>
                  <w:sz w:val="22"/>
                  <w:szCs w:val="22"/>
                  <w:lang w:eastAsia="en-US"/>
                </w:rPr>
                <w:delInstrText>Att.LowerBound</w:delInstrText>
              </w:r>
              <w:r w:rsidRPr="00207D53" w:rsidDel="00C33B37">
                <w:rPr>
                  <w:rFonts w:ascii="Arial" w:hAnsi="Arial" w:cs="Arial"/>
                  <w:szCs w:val="20"/>
                  <w:lang w:val="en-AU" w:eastAsia="en-US"/>
                </w:rPr>
                <w:fldChar w:fldCharType="separate"/>
              </w:r>
              <w:r w:rsidR="00847C61" w:rsidRPr="00207D53" w:rsidDel="00C33B37">
                <w:rPr>
                  <w:rFonts w:ascii="Calibri" w:hAnsi="Calibri" w:cs="Calibri"/>
                  <w:color w:val="0F0F0F"/>
                  <w:sz w:val="22"/>
                  <w:szCs w:val="22"/>
                  <w:lang w:eastAsia="en-US"/>
                </w:rPr>
                <w:delText>1</w:delText>
              </w:r>
              <w:r w:rsidRPr="00207D53" w:rsidDel="00C33B37">
                <w:rPr>
                  <w:rFonts w:ascii="Arial" w:hAnsi="Arial" w:cs="Arial"/>
                  <w:szCs w:val="20"/>
                  <w:lang w:val="en-AU" w:eastAsia="en-US"/>
                </w:rPr>
                <w:fldChar w:fldCharType="end"/>
              </w:r>
              <w:r w:rsidR="00847C61" w:rsidRPr="00207D53" w:rsidDel="00C33B37">
                <w:rPr>
                  <w:rFonts w:ascii="Calibri" w:hAnsi="Calibri" w:cs="Calibri"/>
                  <w:color w:val="0F0F0F"/>
                  <w:sz w:val="22"/>
                  <w:szCs w:val="22"/>
                  <w:lang w:eastAsia="en-US"/>
                </w:rPr>
                <w:delText xml:space="preserve"> </w:delText>
              </w:r>
            </w:del>
            <w:ins w:id="4526" w:author="A.C. Kloosterboer" w:date="2017-01-17T16:12:00Z">
              <w:r w:rsidR="00C33B37">
                <w:rPr>
                  <w:rFonts w:ascii="Calibri" w:hAnsi="Calibri" w:cs="Calibri"/>
                  <w:color w:val="0F0F0F"/>
                  <w:sz w:val="22"/>
                  <w:szCs w:val="22"/>
                  <w:lang w:eastAsia="en-US"/>
                </w:rPr>
                <w:t xml:space="preserve">0 </w:t>
              </w:r>
            </w:ins>
            <w:r w:rsidR="00847C61" w:rsidRPr="00207D53">
              <w:rPr>
                <w:rFonts w:ascii="Calibri" w:hAnsi="Calibri" w:cs="Calibri"/>
                <w:color w:val="0F0F0F"/>
                <w:sz w:val="22"/>
                <w:szCs w:val="22"/>
                <w:lang w:eastAsia="en-US"/>
              </w:rPr>
              <w:t xml:space="preserve">-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24"/>
      </w:tr>
      <w:tr w:rsidR="00847C61" w:rsidRPr="00207D53" w14:paraId="1D41AC58" w14:textId="77777777" w:rsidTr="00D8222C">
        <w:tc>
          <w:tcPr>
            <w:tcW w:w="450" w:type="dxa"/>
            <w:tcBorders>
              <w:top w:val="nil"/>
              <w:left w:val="nil"/>
              <w:bottom w:val="nil"/>
              <w:right w:val="nil"/>
            </w:tcBorders>
          </w:tcPr>
          <w:p w14:paraId="508C63C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27" w:name="BKM_5794BE81_C50F_4c2d_B562_260203E6A53A"/>
          </w:p>
        </w:tc>
        <w:tc>
          <w:tcPr>
            <w:tcW w:w="2790" w:type="dxa"/>
            <w:gridSpan w:val="2"/>
            <w:tcBorders>
              <w:top w:val="nil"/>
              <w:left w:val="nil"/>
              <w:bottom w:val="nil"/>
              <w:right w:val="nil"/>
            </w:tcBorders>
          </w:tcPr>
          <w:p w14:paraId="34DC8D2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Beschrijving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0C20E6E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Een op de zaak gerichte beschrijving van de inhoud van het INFORMATIEOBJECT.</w:t>
            </w:r>
          </w:p>
        </w:tc>
        <w:tc>
          <w:tcPr>
            <w:tcW w:w="1080" w:type="dxa"/>
            <w:tcBorders>
              <w:top w:val="nil"/>
              <w:left w:val="nil"/>
              <w:bottom w:val="nil"/>
              <w:right w:val="nil"/>
            </w:tcBorders>
          </w:tcPr>
          <w:p w14:paraId="65478A9A"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049D2FD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27"/>
      </w:tr>
      <w:tr w:rsidR="00847C61" w:rsidRPr="00207D53" w14:paraId="46669AFB" w14:textId="77777777" w:rsidTr="00D8222C">
        <w:tc>
          <w:tcPr>
            <w:tcW w:w="450" w:type="dxa"/>
            <w:tcBorders>
              <w:top w:val="nil"/>
              <w:left w:val="nil"/>
              <w:bottom w:val="nil"/>
              <w:right w:val="nil"/>
            </w:tcBorders>
          </w:tcPr>
          <w:p w14:paraId="7B7D5FE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28" w:name="BKM_9E644A57_E0AB_49c9_92EB_DC4BEE1521BD"/>
          </w:p>
        </w:tc>
        <w:tc>
          <w:tcPr>
            <w:tcW w:w="2790" w:type="dxa"/>
            <w:gridSpan w:val="2"/>
            <w:tcBorders>
              <w:top w:val="nil"/>
              <w:left w:val="nil"/>
              <w:bottom w:val="nil"/>
              <w:right w:val="nil"/>
            </w:tcBorders>
          </w:tcPr>
          <w:p w14:paraId="13D4A95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Registratiedatum</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607022B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datum waarop de zaakbehandelende organisatie het INFORMATIEOBJECT heeft geregistreerd bij de ZAAK.</w:t>
            </w:r>
          </w:p>
        </w:tc>
        <w:tc>
          <w:tcPr>
            <w:tcW w:w="1080" w:type="dxa"/>
            <w:tcBorders>
              <w:top w:val="nil"/>
              <w:left w:val="nil"/>
              <w:bottom w:val="nil"/>
              <w:right w:val="nil"/>
            </w:tcBorders>
          </w:tcPr>
          <w:p w14:paraId="48F10A0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datum (JJJJMMDD)</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621B24F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28"/>
      </w:tr>
      <w:tr w:rsidR="00D8222C" w:rsidRPr="00207D53" w14:paraId="1690DBC1" w14:textId="77777777" w:rsidTr="00D8222C">
        <w:tc>
          <w:tcPr>
            <w:tcW w:w="450" w:type="dxa"/>
            <w:tcBorders>
              <w:top w:val="nil"/>
              <w:left w:val="nil"/>
              <w:bottom w:val="nil"/>
              <w:right w:val="nil"/>
            </w:tcBorders>
          </w:tcPr>
          <w:p w14:paraId="21636977" w14:textId="77777777" w:rsidR="00D8222C" w:rsidRPr="00207D53" w:rsidRDefault="00D8222C" w:rsidP="00D8222C">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DD1C1B5" w14:textId="1978BF09"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529" w:author="Arjan Kloosterboer" w:date="2017-09-20T00:57:00Z">
              <w:r>
                <w:rPr>
                  <w:rFonts w:ascii="Arial" w:hAnsi="Arial" w:cs="Arial"/>
                  <w:szCs w:val="20"/>
                  <w:lang w:val="en-AU" w:eastAsia="en-US"/>
                </w:rPr>
                <w:t>Vernietigingsdatum</w:t>
              </w:r>
            </w:ins>
          </w:p>
        </w:tc>
        <w:tc>
          <w:tcPr>
            <w:tcW w:w="4230" w:type="dxa"/>
            <w:tcBorders>
              <w:top w:val="nil"/>
              <w:left w:val="nil"/>
              <w:bottom w:val="nil"/>
              <w:right w:val="nil"/>
            </w:tcBorders>
          </w:tcPr>
          <w:p w14:paraId="730147E5" w14:textId="7FC2B852" w:rsidR="00D8222C" w:rsidRPr="00D8222C" w:rsidRDefault="00D8222C" w:rsidP="00D8222C">
            <w:pPr>
              <w:widowControl w:val="0"/>
              <w:autoSpaceDE w:val="0"/>
              <w:autoSpaceDN w:val="0"/>
              <w:adjustRightInd w:val="0"/>
              <w:spacing w:line="240" w:lineRule="auto"/>
              <w:contextualSpacing w:val="0"/>
              <w:rPr>
                <w:rFonts w:ascii="Arial" w:hAnsi="Arial" w:cs="Arial"/>
                <w:szCs w:val="20"/>
                <w:lang w:eastAsia="en-US"/>
              </w:rPr>
            </w:pPr>
            <w:ins w:id="4530" w:author="Arjan Kloosterboer" w:date="2017-09-20T00:57:00Z">
              <w:r>
                <w:rPr>
                  <w:rFonts w:ascii="Calibri" w:hAnsi="Calibri"/>
                  <w:color w:val="000000"/>
                  <w:sz w:val="22"/>
                </w:rPr>
                <w:t>De datum waarop het informatieobject uit het zaakdossier  verwijderd moet worden.</w:t>
              </w:r>
            </w:ins>
          </w:p>
        </w:tc>
        <w:tc>
          <w:tcPr>
            <w:tcW w:w="1080" w:type="dxa"/>
            <w:tcBorders>
              <w:top w:val="nil"/>
              <w:left w:val="nil"/>
              <w:bottom w:val="nil"/>
              <w:right w:val="nil"/>
            </w:tcBorders>
          </w:tcPr>
          <w:p w14:paraId="133001DF" w14:textId="6C261B8C"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531" w:author="Arjan Kloosterboer" w:date="2017-09-20T00:57:00Z">
              <w:r>
                <w:rPr>
                  <w:rFonts w:ascii="Calibri" w:hAnsi="Calibri"/>
                  <w:color w:val="0F0F0F"/>
                  <w:sz w:val="22"/>
                </w:rPr>
                <w:t>DATUM</w:t>
              </w:r>
            </w:ins>
          </w:p>
        </w:tc>
        <w:tc>
          <w:tcPr>
            <w:tcW w:w="810" w:type="dxa"/>
            <w:tcBorders>
              <w:top w:val="nil"/>
              <w:left w:val="nil"/>
              <w:bottom w:val="nil"/>
              <w:right w:val="nil"/>
            </w:tcBorders>
          </w:tcPr>
          <w:p w14:paraId="33C48E38" w14:textId="0CFBAA25" w:rsidR="00D8222C" w:rsidRPr="00207D53" w:rsidRDefault="00D8222C" w:rsidP="00D8222C">
            <w:pPr>
              <w:widowControl w:val="0"/>
              <w:autoSpaceDE w:val="0"/>
              <w:autoSpaceDN w:val="0"/>
              <w:adjustRightInd w:val="0"/>
              <w:spacing w:line="240" w:lineRule="auto"/>
              <w:contextualSpacing w:val="0"/>
              <w:rPr>
                <w:rFonts w:ascii="Arial" w:hAnsi="Arial" w:cs="Arial"/>
                <w:szCs w:val="20"/>
                <w:lang w:val="en-AU" w:eastAsia="en-US"/>
              </w:rPr>
            </w:pPr>
            <w:ins w:id="4532" w:author="Arjan Kloosterboer" w:date="2017-09-20T00:57:00Z">
              <w:r>
                <w:rPr>
                  <w:rFonts w:ascii="Calibri" w:hAnsi="Calibri"/>
                  <w:color w:val="0F0F0F"/>
                  <w:sz w:val="20"/>
                </w:rPr>
                <w:t>0 - 1</w:t>
              </w:r>
            </w:ins>
          </w:p>
        </w:tc>
      </w:tr>
    </w:tbl>
    <w:p w14:paraId="69547B4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14:paraId="6F3B5DE7" w14:textId="77777777" w:rsidTr="00847C61">
        <w:tc>
          <w:tcPr>
            <w:tcW w:w="9360" w:type="dxa"/>
            <w:gridSpan w:val="3"/>
            <w:tcBorders>
              <w:top w:val="nil"/>
              <w:left w:val="nil"/>
              <w:bottom w:val="nil"/>
              <w:right w:val="nil"/>
            </w:tcBorders>
          </w:tcPr>
          <w:p w14:paraId="690B3D4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14:paraId="0E367623" w14:textId="77777777" w:rsidTr="00847C61">
        <w:tc>
          <w:tcPr>
            <w:tcW w:w="450" w:type="dxa"/>
            <w:tcBorders>
              <w:top w:val="nil"/>
              <w:left w:val="nil"/>
              <w:bottom w:val="nil"/>
              <w:right w:val="nil"/>
            </w:tcBorders>
          </w:tcPr>
          <w:p w14:paraId="538E6A3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98CBCA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14:paraId="472D5CB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24B4F8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14:paraId="788F44CD" w14:textId="77777777" w:rsidTr="00847C61">
        <w:tc>
          <w:tcPr>
            <w:tcW w:w="450" w:type="dxa"/>
            <w:tcBorders>
              <w:top w:val="nil"/>
              <w:left w:val="nil"/>
              <w:bottom w:val="nil"/>
              <w:right w:val="nil"/>
            </w:tcBorders>
          </w:tcPr>
          <w:p w14:paraId="5A5EE7DE" w14:textId="77777777"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F2109C"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ZAAK-INFORMATIEOBJECT</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14:paraId="3273E5C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is relevant voor</w:t>
            </w:r>
            <w:r w:rsidR="00DE73DB" w:rsidRPr="00207D53">
              <w:rPr>
                <w:rFonts w:ascii="Calibri" w:hAnsi="Calibri" w:cs="Calibri"/>
                <w:color w:val="0F0F0F"/>
                <w:sz w:val="22"/>
                <w:szCs w:val="22"/>
                <w:u w:color="000000"/>
                <w:lang w:eastAsia="en-US"/>
              </w:rPr>
              <w:fldChar w:fldCharType="end"/>
            </w:r>
          </w:p>
          <w:p w14:paraId="234394A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72A9D64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207D53" w14:paraId="52118520" w14:textId="77777777" w:rsidTr="00847C61">
        <w:trPr>
          <w:trHeight w:hRule="exact" w:val="128"/>
        </w:trPr>
        <w:tc>
          <w:tcPr>
            <w:tcW w:w="450" w:type="dxa"/>
            <w:tcBorders>
              <w:top w:val="nil"/>
              <w:left w:val="nil"/>
              <w:bottom w:val="nil"/>
              <w:right w:val="nil"/>
            </w:tcBorders>
          </w:tcPr>
          <w:p w14:paraId="2B4F5DF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1ED593F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299670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4521"/>
      </w:tr>
    </w:tbl>
    <w:bookmarkStart w:id="4533" w:name="BKM_8FC379C8_8791_4d81_B640_0DB870E68784"/>
    <w:p w14:paraId="052D0ED2"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534" w:name="_Toc404268836"/>
      <w:bookmarkStart w:id="4535" w:name="_Toc493810502"/>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ZAAKOBJECT</w:t>
      </w:r>
      <w:bookmarkEnd w:id="4534"/>
      <w:bookmarkEnd w:id="4535"/>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3702D242" w14:textId="77777777" w:rsidTr="00847C61">
        <w:tc>
          <w:tcPr>
            <w:tcW w:w="2340" w:type="dxa"/>
            <w:gridSpan w:val="2"/>
            <w:tcBorders>
              <w:top w:val="nil"/>
              <w:left w:val="nil"/>
              <w:bottom w:val="nil"/>
              <w:right w:val="nil"/>
            </w:tcBorders>
          </w:tcPr>
          <w:p w14:paraId="2C9E51E0"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50B7D21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ZAAKOBJECT</w:t>
            </w:r>
            <w:r w:rsidRPr="00207D53">
              <w:rPr>
                <w:rFonts w:ascii="Arial" w:hAnsi="Arial" w:cs="Arial"/>
                <w:szCs w:val="20"/>
                <w:lang w:val="en-AU" w:eastAsia="en-US"/>
              </w:rPr>
              <w:fldChar w:fldCharType="end"/>
            </w:r>
          </w:p>
        </w:tc>
      </w:tr>
      <w:tr w:rsidR="00847C61" w:rsidRPr="00207D53" w14:paraId="2944F859" w14:textId="77777777" w:rsidTr="00847C61">
        <w:trPr>
          <w:trHeight w:hRule="exact" w:val="128"/>
        </w:trPr>
        <w:tc>
          <w:tcPr>
            <w:tcW w:w="2340" w:type="dxa"/>
            <w:gridSpan w:val="2"/>
            <w:tcBorders>
              <w:top w:val="nil"/>
              <w:left w:val="nil"/>
              <w:bottom w:val="nil"/>
              <w:right w:val="nil"/>
            </w:tcBorders>
          </w:tcPr>
          <w:p w14:paraId="0249000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592BC0C"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52A97BA8" w14:textId="77777777" w:rsidTr="00847C61">
        <w:tc>
          <w:tcPr>
            <w:tcW w:w="2340" w:type="dxa"/>
            <w:gridSpan w:val="2"/>
            <w:tcBorders>
              <w:top w:val="nil"/>
              <w:left w:val="nil"/>
              <w:bottom w:val="nil"/>
              <w:right w:val="nil"/>
            </w:tcBorders>
          </w:tcPr>
          <w:p w14:paraId="55F82C9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2CD3C140"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ZOB</w:t>
            </w:r>
            <w:r w:rsidRPr="00207D53">
              <w:rPr>
                <w:rFonts w:ascii="Arial" w:hAnsi="Arial" w:cs="Arial"/>
                <w:szCs w:val="20"/>
                <w:lang w:val="en-AU" w:eastAsia="en-US"/>
              </w:rPr>
              <w:fldChar w:fldCharType="end"/>
            </w:r>
          </w:p>
        </w:tc>
      </w:tr>
      <w:tr w:rsidR="00847C61" w:rsidRPr="00207D53" w14:paraId="701EE82B" w14:textId="77777777" w:rsidTr="00847C61">
        <w:trPr>
          <w:trHeight w:hRule="exact" w:val="128"/>
        </w:trPr>
        <w:tc>
          <w:tcPr>
            <w:tcW w:w="2340" w:type="dxa"/>
            <w:gridSpan w:val="2"/>
            <w:tcBorders>
              <w:top w:val="nil"/>
              <w:left w:val="nil"/>
              <w:bottom w:val="nil"/>
              <w:right w:val="nil"/>
            </w:tcBorders>
          </w:tcPr>
          <w:p w14:paraId="4AF9B9D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95B56D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61D9D270" w14:textId="77777777" w:rsidTr="00847C61">
        <w:trPr>
          <w:trHeight w:val="230"/>
        </w:trPr>
        <w:tc>
          <w:tcPr>
            <w:tcW w:w="2340" w:type="dxa"/>
            <w:gridSpan w:val="2"/>
            <w:tcBorders>
              <w:top w:val="nil"/>
              <w:left w:val="nil"/>
              <w:bottom w:val="nil"/>
              <w:right w:val="nil"/>
            </w:tcBorders>
          </w:tcPr>
          <w:p w14:paraId="6CBD9BB3"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410B196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p>
        </w:tc>
      </w:tr>
      <w:tr w:rsidR="00847C61" w:rsidRPr="00207D53" w14:paraId="173A089B" w14:textId="77777777" w:rsidTr="00847C61">
        <w:trPr>
          <w:trHeight w:val="230"/>
        </w:trPr>
        <w:tc>
          <w:tcPr>
            <w:tcW w:w="2340" w:type="dxa"/>
            <w:gridSpan w:val="2"/>
            <w:tcBorders>
              <w:top w:val="nil"/>
              <w:left w:val="nil"/>
              <w:bottom w:val="nil"/>
              <w:right w:val="nil"/>
            </w:tcBorders>
          </w:tcPr>
          <w:p w14:paraId="7C6B0CF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DD70B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15118CAE" w14:textId="77777777" w:rsidTr="00847C61">
        <w:trPr>
          <w:trHeight w:val="230"/>
        </w:trPr>
        <w:tc>
          <w:tcPr>
            <w:tcW w:w="2340" w:type="dxa"/>
            <w:gridSpan w:val="2"/>
            <w:tcBorders>
              <w:top w:val="nil"/>
              <w:left w:val="nil"/>
              <w:bottom w:val="nil"/>
              <w:right w:val="nil"/>
            </w:tcBorders>
          </w:tcPr>
          <w:p w14:paraId="2868D9E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97C6A94"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3DCDDD7" w14:textId="77777777" w:rsidTr="00847C61">
        <w:tc>
          <w:tcPr>
            <w:tcW w:w="450" w:type="dxa"/>
            <w:tcBorders>
              <w:top w:val="nil"/>
              <w:left w:val="nil"/>
              <w:bottom w:val="nil"/>
              <w:right w:val="nil"/>
            </w:tcBorders>
          </w:tcPr>
          <w:p w14:paraId="5D4EABA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36" w:name="BKM_CB564997_48BC_4135_9F39_6744254B4823"/>
          </w:p>
        </w:tc>
        <w:tc>
          <w:tcPr>
            <w:tcW w:w="2790" w:type="dxa"/>
            <w:gridSpan w:val="2"/>
            <w:tcBorders>
              <w:top w:val="nil"/>
              <w:left w:val="nil"/>
              <w:bottom w:val="nil"/>
              <w:right w:val="nil"/>
            </w:tcBorders>
          </w:tcPr>
          <w:p w14:paraId="2E1CFC1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28FFDB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7AA5815E"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3A60E4AA"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32312EC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16973C52" w14:textId="77777777" w:rsidTr="00847C61">
        <w:tc>
          <w:tcPr>
            <w:tcW w:w="450" w:type="dxa"/>
            <w:tcBorders>
              <w:top w:val="nil"/>
              <w:left w:val="nil"/>
              <w:bottom w:val="nil"/>
              <w:right w:val="nil"/>
            </w:tcBorders>
          </w:tcPr>
          <w:p w14:paraId="6B374E8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3CB9D0E"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Relatie-omschrijving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7554F507"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Omschrijving van de betrekking tussen de ZAAK en het OBJECT</w:t>
            </w:r>
          </w:p>
        </w:tc>
        <w:tc>
          <w:tcPr>
            <w:tcW w:w="1080" w:type="dxa"/>
            <w:tcBorders>
              <w:top w:val="nil"/>
              <w:left w:val="nil"/>
              <w:bottom w:val="nil"/>
              <w:right w:val="nil"/>
            </w:tcBorders>
          </w:tcPr>
          <w:p w14:paraId="574910A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2911452B"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36"/>
      </w:tr>
    </w:tbl>
    <w:p w14:paraId="42F1C405"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3DBDD2EB" w14:textId="77777777" w:rsidTr="00847C61">
        <w:tc>
          <w:tcPr>
            <w:tcW w:w="9360" w:type="dxa"/>
            <w:tcBorders>
              <w:top w:val="nil"/>
              <w:left w:val="nil"/>
              <w:bottom w:val="nil"/>
              <w:right w:val="nil"/>
            </w:tcBorders>
          </w:tcPr>
          <w:p w14:paraId="4FF9D06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533"/>
      </w:tr>
    </w:tbl>
    <w:bookmarkStart w:id="4537" w:name="BKM_CF8E6E54_B3B7_48a3_9514_B67EAD9F205B"/>
    <w:p w14:paraId="36515BBC" w14:textId="77777777"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4538" w:name="_Toc404268837"/>
      <w:bookmarkStart w:id="4539" w:name="_Toc493810503"/>
      <w:r w:rsidR="00847C61">
        <w:t>Relatieklasse</w:t>
      </w:r>
      <w:r w:rsidRPr="00207D53">
        <w:rPr>
          <w:rFonts w:ascii="Arial" w:hAnsi="Arial" w:cs="Arial"/>
          <w:szCs w:val="20"/>
          <w:lang w:val="en-AU"/>
        </w:rPr>
        <w:fldChar w:fldCharType="end"/>
      </w:r>
      <w:r w:rsidR="00847C61" w:rsidRPr="00207D53">
        <w:t xml:space="preserve"> </w:t>
      </w:r>
      <w:r w:rsidR="003B6B78">
        <w:fldChar w:fldCharType="begin" w:fldLock="1"/>
      </w:r>
      <w:r w:rsidR="003B6B78">
        <w:instrText>MERGEFIELD Element.Name</w:instrText>
      </w:r>
      <w:r w:rsidR="003B6B78">
        <w:fldChar w:fldCharType="separate"/>
      </w:r>
      <w:r w:rsidR="00847C61" w:rsidRPr="00207D53">
        <w:t>ZAKENRELATIE</w:t>
      </w:r>
      <w:bookmarkEnd w:id="4538"/>
      <w:bookmarkEnd w:id="4539"/>
      <w:r w:rsidR="003B6B7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14:paraId="419E6513" w14:textId="77777777" w:rsidTr="00847C61">
        <w:tc>
          <w:tcPr>
            <w:tcW w:w="2340" w:type="dxa"/>
            <w:gridSpan w:val="2"/>
            <w:tcBorders>
              <w:top w:val="nil"/>
              <w:left w:val="nil"/>
              <w:bottom w:val="nil"/>
              <w:right w:val="nil"/>
            </w:tcBorders>
          </w:tcPr>
          <w:p w14:paraId="6A391762" w14:textId="77777777"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2B42ED82"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ZAKENRELATIE</w:t>
            </w:r>
            <w:r w:rsidRPr="00207D53">
              <w:rPr>
                <w:rFonts w:ascii="Arial" w:hAnsi="Arial" w:cs="Arial"/>
                <w:szCs w:val="20"/>
                <w:lang w:val="en-AU" w:eastAsia="en-US"/>
              </w:rPr>
              <w:fldChar w:fldCharType="end"/>
            </w:r>
          </w:p>
        </w:tc>
      </w:tr>
      <w:tr w:rsidR="00847C61" w:rsidRPr="00207D53" w14:paraId="5C8011AC" w14:textId="77777777" w:rsidTr="00847C61">
        <w:trPr>
          <w:trHeight w:hRule="exact" w:val="128"/>
        </w:trPr>
        <w:tc>
          <w:tcPr>
            <w:tcW w:w="2340" w:type="dxa"/>
            <w:gridSpan w:val="2"/>
            <w:tcBorders>
              <w:top w:val="nil"/>
              <w:left w:val="nil"/>
              <w:bottom w:val="nil"/>
              <w:right w:val="nil"/>
            </w:tcBorders>
          </w:tcPr>
          <w:p w14:paraId="7498635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528E258"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5A20D593" w14:textId="77777777" w:rsidTr="00847C61">
        <w:tc>
          <w:tcPr>
            <w:tcW w:w="2340" w:type="dxa"/>
            <w:gridSpan w:val="2"/>
            <w:tcBorders>
              <w:top w:val="nil"/>
              <w:left w:val="nil"/>
              <w:bottom w:val="nil"/>
              <w:right w:val="nil"/>
            </w:tcBorders>
          </w:tcPr>
          <w:p w14:paraId="3832ED2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4C163DD"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end"/>
            </w:r>
          </w:p>
        </w:tc>
      </w:tr>
      <w:tr w:rsidR="00847C61" w:rsidRPr="00207D53" w14:paraId="065C1216" w14:textId="77777777" w:rsidTr="00847C61">
        <w:trPr>
          <w:trHeight w:hRule="exact" w:val="128"/>
        </w:trPr>
        <w:tc>
          <w:tcPr>
            <w:tcW w:w="2340" w:type="dxa"/>
            <w:gridSpan w:val="2"/>
            <w:tcBorders>
              <w:top w:val="nil"/>
              <w:left w:val="nil"/>
              <w:bottom w:val="nil"/>
              <w:right w:val="nil"/>
            </w:tcBorders>
          </w:tcPr>
          <w:p w14:paraId="38AE3C66"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4FE04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04506DB4" w14:textId="77777777" w:rsidTr="00847C61">
        <w:trPr>
          <w:trHeight w:val="230"/>
        </w:trPr>
        <w:tc>
          <w:tcPr>
            <w:tcW w:w="2340" w:type="dxa"/>
            <w:gridSpan w:val="2"/>
            <w:tcBorders>
              <w:top w:val="nil"/>
              <w:left w:val="nil"/>
              <w:bottom w:val="nil"/>
              <w:right w:val="nil"/>
            </w:tcBorders>
          </w:tcPr>
          <w:p w14:paraId="152E8700"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34FDB689"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relevantie van de andere ZAAK voor de ZAAK.</w:t>
            </w:r>
            <w:r w:rsidRPr="00207D53">
              <w:rPr>
                <w:rFonts w:ascii="Arial" w:hAnsi="Arial" w:cs="Arial"/>
                <w:szCs w:val="20"/>
                <w:lang w:val="en-AU" w:eastAsia="en-US"/>
              </w:rPr>
              <w:fldChar w:fldCharType="end"/>
            </w:r>
          </w:p>
        </w:tc>
      </w:tr>
      <w:tr w:rsidR="00847C61" w:rsidRPr="00207D53" w14:paraId="38C6B930" w14:textId="77777777" w:rsidTr="00847C61">
        <w:trPr>
          <w:trHeight w:val="230"/>
        </w:trPr>
        <w:tc>
          <w:tcPr>
            <w:tcW w:w="2340" w:type="dxa"/>
            <w:gridSpan w:val="2"/>
            <w:tcBorders>
              <w:top w:val="nil"/>
              <w:left w:val="nil"/>
              <w:bottom w:val="nil"/>
              <w:right w:val="nil"/>
            </w:tcBorders>
          </w:tcPr>
          <w:p w14:paraId="1C8D544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4E60E7D"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21514375" w14:textId="77777777" w:rsidTr="00847C61">
        <w:trPr>
          <w:trHeight w:val="230"/>
        </w:trPr>
        <w:tc>
          <w:tcPr>
            <w:tcW w:w="2340" w:type="dxa"/>
            <w:gridSpan w:val="2"/>
            <w:tcBorders>
              <w:top w:val="nil"/>
              <w:left w:val="nil"/>
              <w:bottom w:val="nil"/>
              <w:right w:val="nil"/>
            </w:tcBorders>
          </w:tcPr>
          <w:p w14:paraId="3ABB2FF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3A2B11A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14:paraId="47D7BFB4" w14:textId="77777777" w:rsidTr="00847C61">
        <w:tc>
          <w:tcPr>
            <w:tcW w:w="450" w:type="dxa"/>
            <w:tcBorders>
              <w:top w:val="nil"/>
              <w:left w:val="nil"/>
              <w:bottom w:val="nil"/>
              <w:right w:val="nil"/>
            </w:tcBorders>
          </w:tcPr>
          <w:p w14:paraId="4595A8C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540" w:name="BKM_FBAA1C3E_811A_42e4_9AD8_6F9E4847802B"/>
          </w:p>
        </w:tc>
        <w:tc>
          <w:tcPr>
            <w:tcW w:w="2790" w:type="dxa"/>
            <w:gridSpan w:val="2"/>
            <w:tcBorders>
              <w:top w:val="nil"/>
              <w:left w:val="nil"/>
              <w:bottom w:val="nil"/>
              <w:right w:val="nil"/>
            </w:tcBorders>
          </w:tcPr>
          <w:p w14:paraId="1978F339"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017A121"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58D5D82"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14:paraId="0B491AF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14:paraId="0E9D6927"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14:paraId="546D3767" w14:textId="77777777" w:rsidTr="00847C61">
        <w:tc>
          <w:tcPr>
            <w:tcW w:w="450" w:type="dxa"/>
            <w:tcBorders>
              <w:top w:val="nil"/>
              <w:left w:val="nil"/>
              <w:bottom w:val="nil"/>
              <w:right w:val="nil"/>
            </w:tcBorders>
          </w:tcPr>
          <w:p w14:paraId="3AE2419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FC337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14:paraId="2A4E8F9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andere ZAAK tot de (onderhanden)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14:paraId="22E70193"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w:t>
            </w:r>
            <w:r w:rsidRPr="00207D53">
              <w:rPr>
                <w:rFonts w:ascii="Arial" w:hAnsi="Arial" w:cs="Arial"/>
                <w:szCs w:val="20"/>
                <w:lang w:val="en-AU" w:eastAsia="en-US"/>
              </w:rPr>
              <w:fldChar w:fldCharType="end"/>
            </w:r>
          </w:p>
        </w:tc>
        <w:tc>
          <w:tcPr>
            <w:tcW w:w="810" w:type="dxa"/>
            <w:tcBorders>
              <w:top w:val="nil"/>
              <w:left w:val="nil"/>
              <w:bottom w:val="nil"/>
              <w:right w:val="nil"/>
            </w:tcBorders>
          </w:tcPr>
          <w:p w14:paraId="133431F5" w14:textId="77777777"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4540"/>
      </w:tr>
    </w:tbl>
    <w:p w14:paraId="7CF35B7B"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14:paraId="4ABC18CD" w14:textId="77777777" w:rsidTr="00847C61">
        <w:tc>
          <w:tcPr>
            <w:tcW w:w="9360" w:type="dxa"/>
            <w:tcBorders>
              <w:top w:val="nil"/>
              <w:left w:val="nil"/>
              <w:bottom w:val="nil"/>
              <w:right w:val="nil"/>
            </w:tcBorders>
          </w:tcPr>
          <w:p w14:paraId="1F09818F" w14:textId="77777777"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4486"/>
        <w:bookmarkEnd w:id="4487"/>
        <w:bookmarkEnd w:id="4537"/>
      </w:tr>
    </w:tbl>
    <w:p w14:paraId="2D103FC0" w14:textId="77777777" w:rsidR="00847C61" w:rsidRDefault="00847C61" w:rsidP="004F75A6"/>
    <w:p w14:paraId="636A62F8" w14:textId="77777777" w:rsidR="00847C61" w:rsidRDefault="00847C61" w:rsidP="004F75A6"/>
    <w:p w14:paraId="0363A31B" w14:textId="77777777" w:rsidR="00847C61" w:rsidRDefault="00847C61" w:rsidP="004F75A6"/>
    <w:p w14:paraId="20750293" w14:textId="77777777" w:rsidR="00847C61" w:rsidRDefault="00847C61" w:rsidP="004F75A6"/>
    <w:p w14:paraId="43F08AFB" w14:textId="77777777" w:rsidR="00847C61" w:rsidRDefault="00847C61" w:rsidP="004F75A6"/>
    <w:p w14:paraId="7E10A741" w14:textId="77777777" w:rsidR="00847C61" w:rsidRDefault="00847C61" w:rsidP="004F75A6"/>
    <w:p w14:paraId="5FED7447" w14:textId="77777777" w:rsidR="00424B9C" w:rsidRDefault="00424B9C" w:rsidP="004F75A6">
      <w:r>
        <w:br w:type="page"/>
      </w:r>
    </w:p>
    <w:p w14:paraId="3392B7D0" w14:textId="77777777" w:rsidR="00141F7B" w:rsidRDefault="00590B41">
      <w:pPr>
        <w:spacing w:line="240" w:lineRule="auto"/>
        <w:contextualSpacing w:val="0"/>
      </w:pPr>
      <w:r>
        <w:rPr>
          <w:noProof/>
        </w:rPr>
        <w:lastRenderedPageBreak/>
        <w:drawing>
          <wp:anchor distT="0" distB="0" distL="114300" distR="114300" simplePos="0" relativeHeight="251656704" behindDoc="1" locked="0" layoutInCell="1" allowOverlap="1" wp14:anchorId="0E904765" wp14:editId="733BA70C">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1EA26F3F" w14:textId="77777777" w:rsidR="00B07821" w:rsidRPr="004F6D38" w:rsidRDefault="002E671F" w:rsidP="004F6D38">
      <w:pPr>
        <w:spacing w:line="240" w:lineRule="auto"/>
        <w:contextualSpacing w:val="0"/>
      </w:pPr>
      <w:permStart w:id="1077099848" w:edGrp="everyone"/>
      <w:r>
        <w:rPr>
          <w:noProof/>
          <w:lang w:val="en-US" w:eastAsia="en-US"/>
        </w:rPr>
        <w:pict w14:anchorId="0105F30D">
          <v:shape id="Tekstvak 7" o:spid="_x0000_s1029" type="#_x0000_t202" style="position:absolute;margin-left:52.65pt;margin-top:478pt;width:210.6pt;height:290.65pt;z-index:25165977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14:paraId="7251B223" w14:textId="77777777" w:rsidR="00B34EAC" w:rsidRPr="0014572A" w:rsidRDefault="00B34EAC" w:rsidP="0014572A">
                      <w:pPr>
                        <w:pStyle w:val="K12-adresgegevens"/>
                      </w:pPr>
                      <w:r w:rsidRPr="0014572A">
                        <w:t xml:space="preserve">KWALITEITSINSTITUUT </w:t>
                      </w:r>
                    </w:p>
                    <w:p w14:paraId="432BD74F" w14:textId="77777777" w:rsidR="00B34EAC" w:rsidRPr="0014572A" w:rsidRDefault="00B34EAC" w:rsidP="0014572A">
                      <w:pPr>
                        <w:pStyle w:val="K12-adresgegevens"/>
                      </w:pPr>
                      <w:r w:rsidRPr="0014572A">
                        <w:t>NEDERLANDSE GEMEENTEN</w:t>
                      </w:r>
                    </w:p>
                    <w:p w14:paraId="03EFCF70" w14:textId="77777777" w:rsidR="00B34EAC" w:rsidRPr="0014572A" w:rsidRDefault="00B34EAC" w:rsidP="0014572A">
                      <w:pPr>
                        <w:pStyle w:val="K12-adresgegevens"/>
                      </w:pPr>
                    </w:p>
                    <w:p w14:paraId="21F5B815" w14:textId="77777777" w:rsidR="00B34EAC" w:rsidRPr="0014572A" w:rsidRDefault="00B34EAC" w:rsidP="0014572A">
                      <w:pPr>
                        <w:pStyle w:val="K12-adresgegevens"/>
                      </w:pPr>
                      <w:r w:rsidRPr="0014572A">
                        <w:t>NASSAULAAN 12</w:t>
                      </w:r>
                    </w:p>
                    <w:p w14:paraId="6AA3C08A" w14:textId="77777777" w:rsidR="00B34EAC" w:rsidRPr="0014572A" w:rsidRDefault="00B34EAC" w:rsidP="0014572A">
                      <w:pPr>
                        <w:pStyle w:val="K12-adresgegevens"/>
                      </w:pPr>
                      <w:r w:rsidRPr="0014572A">
                        <w:t>2514 JS  DEN HAAG</w:t>
                      </w:r>
                    </w:p>
                    <w:p w14:paraId="271E4FD7" w14:textId="77777777" w:rsidR="00B34EAC" w:rsidRPr="0014572A" w:rsidRDefault="00B34EAC" w:rsidP="0014572A">
                      <w:pPr>
                        <w:pStyle w:val="K12-adresgegevens"/>
                      </w:pPr>
                    </w:p>
                    <w:p w14:paraId="50E9BF8D" w14:textId="77777777" w:rsidR="00B34EAC" w:rsidRPr="0014572A" w:rsidRDefault="00B34EAC" w:rsidP="0014572A">
                      <w:pPr>
                        <w:pStyle w:val="K12-adresgegevens"/>
                      </w:pPr>
                      <w:r w:rsidRPr="0014572A">
                        <w:t>POSTBUS 30435</w:t>
                      </w:r>
                    </w:p>
                    <w:p w14:paraId="326652E6" w14:textId="77777777" w:rsidR="00B34EAC" w:rsidRPr="0014572A" w:rsidRDefault="00B34EAC" w:rsidP="0014572A">
                      <w:pPr>
                        <w:pStyle w:val="K12-adresgegevens"/>
                      </w:pPr>
                      <w:r w:rsidRPr="0014572A">
                        <w:t>2500 GK  DEN HAAG</w:t>
                      </w:r>
                    </w:p>
                    <w:p w14:paraId="1A8710C2" w14:textId="77777777" w:rsidR="00B34EAC" w:rsidRPr="0014572A" w:rsidRDefault="00B34EAC" w:rsidP="0014572A">
                      <w:pPr>
                        <w:pStyle w:val="K12-adresgegevens"/>
                      </w:pPr>
                    </w:p>
                    <w:p w14:paraId="4A9A95BA" w14:textId="77777777" w:rsidR="00B34EAC" w:rsidRPr="0014572A" w:rsidRDefault="00B34EAC" w:rsidP="0014572A">
                      <w:pPr>
                        <w:pStyle w:val="K12-adresgegevens"/>
                      </w:pPr>
                      <w:r w:rsidRPr="0014572A">
                        <w:t>T 070 373 80 08</w:t>
                      </w:r>
                    </w:p>
                    <w:p w14:paraId="276EE3B4" w14:textId="77777777" w:rsidR="00B34EAC" w:rsidRPr="00F175A3" w:rsidRDefault="00B34EAC" w:rsidP="0014572A">
                      <w:pPr>
                        <w:pStyle w:val="K12-adresgegevens"/>
                        <w:rPr>
                          <w:lang w:val="en-GB"/>
                        </w:rPr>
                      </w:pPr>
                      <w:r w:rsidRPr="00F175A3">
                        <w:rPr>
                          <w:lang w:val="en-GB"/>
                        </w:rPr>
                        <w:t>F 070 363 56 82</w:t>
                      </w:r>
                    </w:p>
                    <w:p w14:paraId="64222FC7" w14:textId="77777777" w:rsidR="00B34EAC" w:rsidRPr="00F175A3" w:rsidRDefault="00B34EAC" w:rsidP="0014572A">
                      <w:pPr>
                        <w:pStyle w:val="K12-adresgegevens"/>
                        <w:rPr>
                          <w:lang w:val="en-GB"/>
                        </w:rPr>
                      </w:pPr>
                    </w:p>
                    <w:p w14:paraId="0E8FD8C3" w14:textId="77777777" w:rsidR="00B34EAC" w:rsidRPr="00F175A3" w:rsidRDefault="00B34EAC" w:rsidP="0014572A">
                      <w:pPr>
                        <w:pStyle w:val="K12-adresgegevens"/>
                        <w:rPr>
                          <w:lang w:val="en-GB"/>
                        </w:rPr>
                      </w:pPr>
                      <w:r w:rsidRPr="00F175A3">
                        <w:rPr>
                          <w:lang w:val="en-GB"/>
                        </w:rPr>
                        <w:t>INFO@KINGGEMEENTEN.NL</w:t>
                      </w:r>
                    </w:p>
                    <w:p w14:paraId="3F7B60CB" w14:textId="77777777" w:rsidR="00B34EAC" w:rsidRPr="00F175A3" w:rsidRDefault="00B34EAC" w:rsidP="0014572A">
                      <w:pPr>
                        <w:pStyle w:val="K12-adresgegevens"/>
                        <w:rPr>
                          <w:lang w:val="en-GB"/>
                        </w:rPr>
                      </w:pPr>
                      <w:r w:rsidRPr="00F175A3">
                        <w:rPr>
                          <w:lang w:val="en-GB"/>
                        </w:rPr>
                        <w:t>WWW.KINGGEMEENTEN.NL</w:t>
                      </w:r>
                    </w:p>
                  </w:sdtContent>
                </w:sdt>
              </w:txbxContent>
            </v:textbox>
            <w10:wrap anchorx="page" anchory="page"/>
            <w10:anchorlock/>
          </v:shape>
        </w:pict>
      </w:r>
      <w:permEnd w:id="1077099848"/>
    </w:p>
    <w:sectPr w:rsidR="00B07821" w:rsidRPr="004F6D38" w:rsidSect="004C5D3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53076" w14:textId="77777777" w:rsidR="000874EC" w:rsidRDefault="000874EC" w:rsidP="00A14B69">
      <w:r>
        <w:separator/>
      </w:r>
    </w:p>
  </w:endnote>
  <w:endnote w:type="continuationSeparator" w:id="0">
    <w:p w14:paraId="67FDAA04" w14:textId="77777777" w:rsidR="000874EC" w:rsidRDefault="000874EC"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4E96" w14:textId="77777777" w:rsidR="00B34EAC" w:rsidRDefault="00B34EAC"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11356" w14:textId="0D21CF3D" w:rsidR="00B34EAC" w:rsidRDefault="00B34EAC"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673B4F">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4C3DC" w14:textId="77777777" w:rsidR="00B34EAC" w:rsidRDefault="00B34EAC"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8DBF5" w14:textId="77777777" w:rsidR="000874EC" w:rsidRPr="00F6587D" w:rsidRDefault="000874EC" w:rsidP="00A14B69">
      <w:pPr>
        <w:rPr>
          <w:color w:val="D10074"/>
        </w:rPr>
      </w:pPr>
      <w:r>
        <w:separator/>
      </w:r>
    </w:p>
  </w:footnote>
  <w:footnote w:type="continuationSeparator" w:id="0">
    <w:p w14:paraId="1F67E52D" w14:textId="77777777" w:rsidR="000874EC" w:rsidRDefault="000874EC"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813DC" w14:textId="77777777" w:rsidR="00B34EAC" w:rsidRDefault="00B34EAC" w:rsidP="00A14B69">
    <w:r>
      <w:rPr>
        <w:noProof/>
      </w:rPr>
      <w:drawing>
        <wp:anchor distT="0" distB="0" distL="114300" distR="114300" simplePos="0" relativeHeight="251657216" behindDoc="1" locked="1" layoutInCell="1" allowOverlap="1" wp14:anchorId="035C2445" wp14:editId="00E81C4C">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4221" w14:textId="77777777" w:rsidR="00B34EAC" w:rsidRDefault="00B34EAC"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585F" w14:textId="77777777" w:rsidR="00B34EAC" w:rsidRDefault="00B34EAC" w:rsidP="00090B4C">
    <w:pPr>
      <w:jc w:val="right"/>
    </w:pPr>
    <w:r>
      <w:rPr>
        <w:noProof/>
      </w:rPr>
      <w:drawing>
        <wp:inline distT="0" distB="0" distL="0" distR="0" wp14:anchorId="6392500C" wp14:editId="7F15BE4A">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CB0B8" w14:textId="77777777" w:rsidR="00B34EAC" w:rsidRDefault="00B34EAC"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A3E7C4C"/>
    <w:multiLevelType w:val="hybridMultilevel"/>
    <w:tmpl w:val="A456FAF6"/>
    <w:lvl w:ilvl="0" w:tplc="26029946">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6"/>
  </w:num>
  <w:num w:numId="6">
    <w:abstractNumId w:val="10"/>
  </w:num>
  <w:num w:numId="7">
    <w:abstractNumId w:val="4"/>
  </w:num>
  <w:num w:numId="8">
    <w:abstractNumId w:val="15"/>
  </w:num>
  <w:num w:numId="9">
    <w:abstractNumId w:val="11"/>
  </w:num>
  <w:num w:numId="10">
    <w:abstractNumId w:val="6"/>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1A611A"/>
    <w:rsid w:val="000030E7"/>
    <w:rsid w:val="00003F3B"/>
    <w:rsid w:val="000052E1"/>
    <w:rsid w:val="000113DC"/>
    <w:rsid w:val="0001347A"/>
    <w:rsid w:val="00035F82"/>
    <w:rsid w:val="00037861"/>
    <w:rsid w:val="00050796"/>
    <w:rsid w:val="00061FCB"/>
    <w:rsid w:val="00063B2C"/>
    <w:rsid w:val="000721F3"/>
    <w:rsid w:val="00076EE1"/>
    <w:rsid w:val="00077AB2"/>
    <w:rsid w:val="000807AD"/>
    <w:rsid w:val="00082E0D"/>
    <w:rsid w:val="00084FD6"/>
    <w:rsid w:val="000874EC"/>
    <w:rsid w:val="00090B4C"/>
    <w:rsid w:val="00095C62"/>
    <w:rsid w:val="000A0CB5"/>
    <w:rsid w:val="000A7534"/>
    <w:rsid w:val="000B2EA3"/>
    <w:rsid w:val="000B66CF"/>
    <w:rsid w:val="00125AF7"/>
    <w:rsid w:val="00135AD1"/>
    <w:rsid w:val="00137901"/>
    <w:rsid w:val="0014143A"/>
    <w:rsid w:val="00141F7B"/>
    <w:rsid w:val="0014572A"/>
    <w:rsid w:val="0018349A"/>
    <w:rsid w:val="00194216"/>
    <w:rsid w:val="0019629F"/>
    <w:rsid w:val="001A611A"/>
    <w:rsid w:val="001B6785"/>
    <w:rsid w:val="001B7087"/>
    <w:rsid w:val="001C1C41"/>
    <w:rsid w:val="001D5F15"/>
    <w:rsid w:val="001E08B2"/>
    <w:rsid w:val="001E2703"/>
    <w:rsid w:val="001E75C3"/>
    <w:rsid w:val="001F594C"/>
    <w:rsid w:val="00200C5D"/>
    <w:rsid w:val="002037AD"/>
    <w:rsid w:val="00207AD0"/>
    <w:rsid w:val="002230F7"/>
    <w:rsid w:val="00236A46"/>
    <w:rsid w:val="0024241F"/>
    <w:rsid w:val="002468BC"/>
    <w:rsid w:val="0025661F"/>
    <w:rsid w:val="00256F29"/>
    <w:rsid w:val="002666CE"/>
    <w:rsid w:val="00275221"/>
    <w:rsid w:val="00275BAF"/>
    <w:rsid w:val="00275F13"/>
    <w:rsid w:val="002809B8"/>
    <w:rsid w:val="00282DEF"/>
    <w:rsid w:val="002B238E"/>
    <w:rsid w:val="002B5A57"/>
    <w:rsid w:val="002B74F1"/>
    <w:rsid w:val="002D47D5"/>
    <w:rsid w:val="002D5B6A"/>
    <w:rsid w:val="002E480C"/>
    <w:rsid w:val="002E4B32"/>
    <w:rsid w:val="002E671F"/>
    <w:rsid w:val="00304FA4"/>
    <w:rsid w:val="0034748A"/>
    <w:rsid w:val="003505C9"/>
    <w:rsid w:val="003633D4"/>
    <w:rsid w:val="00364256"/>
    <w:rsid w:val="00383D73"/>
    <w:rsid w:val="00383FC5"/>
    <w:rsid w:val="00390415"/>
    <w:rsid w:val="003945F3"/>
    <w:rsid w:val="003A5D82"/>
    <w:rsid w:val="003B6B78"/>
    <w:rsid w:val="003D6CFA"/>
    <w:rsid w:val="00407C2D"/>
    <w:rsid w:val="00412B86"/>
    <w:rsid w:val="00422833"/>
    <w:rsid w:val="00424B9C"/>
    <w:rsid w:val="00424E15"/>
    <w:rsid w:val="00443BEC"/>
    <w:rsid w:val="0044452F"/>
    <w:rsid w:val="0044747F"/>
    <w:rsid w:val="00447F21"/>
    <w:rsid w:val="00462ABF"/>
    <w:rsid w:val="0048038C"/>
    <w:rsid w:val="00487A8E"/>
    <w:rsid w:val="004A0171"/>
    <w:rsid w:val="004A2ABC"/>
    <w:rsid w:val="004A2E1D"/>
    <w:rsid w:val="004A3A2D"/>
    <w:rsid w:val="004A725D"/>
    <w:rsid w:val="004B14F1"/>
    <w:rsid w:val="004C2111"/>
    <w:rsid w:val="004C29F3"/>
    <w:rsid w:val="004C3F14"/>
    <w:rsid w:val="004C5D34"/>
    <w:rsid w:val="004D3758"/>
    <w:rsid w:val="004E122E"/>
    <w:rsid w:val="004E468C"/>
    <w:rsid w:val="004F3A45"/>
    <w:rsid w:val="004F6633"/>
    <w:rsid w:val="004F6D38"/>
    <w:rsid w:val="004F75A6"/>
    <w:rsid w:val="00505D20"/>
    <w:rsid w:val="005070DB"/>
    <w:rsid w:val="00514157"/>
    <w:rsid w:val="00520125"/>
    <w:rsid w:val="00522AAD"/>
    <w:rsid w:val="00524BD4"/>
    <w:rsid w:val="0052758E"/>
    <w:rsid w:val="00527614"/>
    <w:rsid w:val="00527BA9"/>
    <w:rsid w:val="00542956"/>
    <w:rsid w:val="0054401C"/>
    <w:rsid w:val="00556E47"/>
    <w:rsid w:val="005578DF"/>
    <w:rsid w:val="00577A81"/>
    <w:rsid w:val="00590B41"/>
    <w:rsid w:val="0059107F"/>
    <w:rsid w:val="0059146E"/>
    <w:rsid w:val="005A005A"/>
    <w:rsid w:val="005A40FE"/>
    <w:rsid w:val="005B07DD"/>
    <w:rsid w:val="005B2A32"/>
    <w:rsid w:val="005D015D"/>
    <w:rsid w:val="005E1788"/>
    <w:rsid w:val="005E7F52"/>
    <w:rsid w:val="005F7DA2"/>
    <w:rsid w:val="00604340"/>
    <w:rsid w:val="00604896"/>
    <w:rsid w:val="00607CC4"/>
    <w:rsid w:val="00617B73"/>
    <w:rsid w:val="00623C8B"/>
    <w:rsid w:val="00630F4D"/>
    <w:rsid w:val="006311A5"/>
    <w:rsid w:val="00634BB6"/>
    <w:rsid w:val="006360F3"/>
    <w:rsid w:val="00643528"/>
    <w:rsid w:val="0064719D"/>
    <w:rsid w:val="006508B2"/>
    <w:rsid w:val="00663E63"/>
    <w:rsid w:val="00672763"/>
    <w:rsid w:val="00673B4F"/>
    <w:rsid w:val="006C0403"/>
    <w:rsid w:val="006C2F0E"/>
    <w:rsid w:val="006D1E68"/>
    <w:rsid w:val="006D21FA"/>
    <w:rsid w:val="006D24F0"/>
    <w:rsid w:val="006D7CCD"/>
    <w:rsid w:val="006D7E56"/>
    <w:rsid w:val="006E0803"/>
    <w:rsid w:val="006E62F5"/>
    <w:rsid w:val="006F25C3"/>
    <w:rsid w:val="006F278D"/>
    <w:rsid w:val="007018FA"/>
    <w:rsid w:val="00712773"/>
    <w:rsid w:val="007264B5"/>
    <w:rsid w:val="0072746F"/>
    <w:rsid w:val="007303F6"/>
    <w:rsid w:val="0074166C"/>
    <w:rsid w:val="00753DEB"/>
    <w:rsid w:val="00755F0A"/>
    <w:rsid w:val="007679C2"/>
    <w:rsid w:val="00773AEE"/>
    <w:rsid w:val="00775677"/>
    <w:rsid w:val="00776647"/>
    <w:rsid w:val="007839BF"/>
    <w:rsid w:val="00792524"/>
    <w:rsid w:val="0079521D"/>
    <w:rsid w:val="007A1C43"/>
    <w:rsid w:val="007C0303"/>
    <w:rsid w:val="007C75AF"/>
    <w:rsid w:val="007D606D"/>
    <w:rsid w:val="00811C92"/>
    <w:rsid w:val="00812AE6"/>
    <w:rsid w:val="008201F9"/>
    <w:rsid w:val="00825CF4"/>
    <w:rsid w:val="00841DEB"/>
    <w:rsid w:val="00842596"/>
    <w:rsid w:val="00847C61"/>
    <w:rsid w:val="00866DB8"/>
    <w:rsid w:val="00875949"/>
    <w:rsid w:val="0088563A"/>
    <w:rsid w:val="008872A1"/>
    <w:rsid w:val="008877A5"/>
    <w:rsid w:val="00896E6A"/>
    <w:rsid w:val="00897055"/>
    <w:rsid w:val="008A0990"/>
    <w:rsid w:val="008A4C56"/>
    <w:rsid w:val="008A68BF"/>
    <w:rsid w:val="008B7713"/>
    <w:rsid w:val="008C365A"/>
    <w:rsid w:val="008C669F"/>
    <w:rsid w:val="008C7108"/>
    <w:rsid w:val="008D3A7A"/>
    <w:rsid w:val="008E0CFA"/>
    <w:rsid w:val="008E14F1"/>
    <w:rsid w:val="008F4699"/>
    <w:rsid w:val="0092369C"/>
    <w:rsid w:val="00932894"/>
    <w:rsid w:val="00932CC1"/>
    <w:rsid w:val="0095235C"/>
    <w:rsid w:val="00987CFC"/>
    <w:rsid w:val="00990540"/>
    <w:rsid w:val="009B56AC"/>
    <w:rsid w:val="009B786A"/>
    <w:rsid w:val="009D341F"/>
    <w:rsid w:val="009D5210"/>
    <w:rsid w:val="009D5899"/>
    <w:rsid w:val="009E1F22"/>
    <w:rsid w:val="009E5DC0"/>
    <w:rsid w:val="009F028C"/>
    <w:rsid w:val="00A033E4"/>
    <w:rsid w:val="00A14B69"/>
    <w:rsid w:val="00A16EF7"/>
    <w:rsid w:val="00A175FC"/>
    <w:rsid w:val="00A2491B"/>
    <w:rsid w:val="00A3482E"/>
    <w:rsid w:val="00A35198"/>
    <w:rsid w:val="00A43283"/>
    <w:rsid w:val="00A529E5"/>
    <w:rsid w:val="00A6122F"/>
    <w:rsid w:val="00A70FD5"/>
    <w:rsid w:val="00A7719B"/>
    <w:rsid w:val="00A86EB4"/>
    <w:rsid w:val="00AA0C9C"/>
    <w:rsid w:val="00AA34B9"/>
    <w:rsid w:val="00AA4FB2"/>
    <w:rsid w:val="00AA51A6"/>
    <w:rsid w:val="00AB30C2"/>
    <w:rsid w:val="00AE34DA"/>
    <w:rsid w:val="00AF5EA4"/>
    <w:rsid w:val="00B07821"/>
    <w:rsid w:val="00B14AD1"/>
    <w:rsid w:val="00B17720"/>
    <w:rsid w:val="00B34323"/>
    <w:rsid w:val="00B34EAC"/>
    <w:rsid w:val="00B3558F"/>
    <w:rsid w:val="00B36E25"/>
    <w:rsid w:val="00B449E1"/>
    <w:rsid w:val="00B46008"/>
    <w:rsid w:val="00B5155C"/>
    <w:rsid w:val="00B53C6C"/>
    <w:rsid w:val="00B5752B"/>
    <w:rsid w:val="00B60E1B"/>
    <w:rsid w:val="00B665EB"/>
    <w:rsid w:val="00BA42BE"/>
    <w:rsid w:val="00BA5CC8"/>
    <w:rsid w:val="00BA750E"/>
    <w:rsid w:val="00BB0431"/>
    <w:rsid w:val="00BB5293"/>
    <w:rsid w:val="00BC1BFA"/>
    <w:rsid w:val="00BD1E00"/>
    <w:rsid w:val="00BD3F09"/>
    <w:rsid w:val="00BD5684"/>
    <w:rsid w:val="00BE0442"/>
    <w:rsid w:val="00BF5937"/>
    <w:rsid w:val="00BF78E4"/>
    <w:rsid w:val="00C05716"/>
    <w:rsid w:val="00C05B86"/>
    <w:rsid w:val="00C071B4"/>
    <w:rsid w:val="00C10D74"/>
    <w:rsid w:val="00C14EEE"/>
    <w:rsid w:val="00C15662"/>
    <w:rsid w:val="00C25571"/>
    <w:rsid w:val="00C33B37"/>
    <w:rsid w:val="00C401C3"/>
    <w:rsid w:val="00C51AC1"/>
    <w:rsid w:val="00C54848"/>
    <w:rsid w:val="00C63ED5"/>
    <w:rsid w:val="00C652D2"/>
    <w:rsid w:val="00C6754B"/>
    <w:rsid w:val="00C72E78"/>
    <w:rsid w:val="00C747F8"/>
    <w:rsid w:val="00C9388A"/>
    <w:rsid w:val="00C9753E"/>
    <w:rsid w:val="00C97DAE"/>
    <w:rsid w:val="00CA7434"/>
    <w:rsid w:val="00CB25BE"/>
    <w:rsid w:val="00CD570A"/>
    <w:rsid w:val="00CF3C51"/>
    <w:rsid w:val="00D30449"/>
    <w:rsid w:val="00D40A2E"/>
    <w:rsid w:val="00D40B5F"/>
    <w:rsid w:val="00D452B9"/>
    <w:rsid w:val="00D468F1"/>
    <w:rsid w:val="00D55494"/>
    <w:rsid w:val="00D60C4E"/>
    <w:rsid w:val="00D64FAA"/>
    <w:rsid w:val="00D819A8"/>
    <w:rsid w:val="00D8222C"/>
    <w:rsid w:val="00D917DB"/>
    <w:rsid w:val="00D9560C"/>
    <w:rsid w:val="00DA5A68"/>
    <w:rsid w:val="00DB4E16"/>
    <w:rsid w:val="00DE271E"/>
    <w:rsid w:val="00DE3896"/>
    <w:rsid w:val="00DE4894"/>
    <w:rsid w:val="00DE73DB"/>
    <w:rsid w:val="00E075A9"/>
    <w:rsid w:val="00E11FE3"/>
    <w:rsid w:val="00E13927"/>
    <w:rsid w:val="00E233D4"/>
    <w:rsid w:val="00E52649"/>
    <w:rsid w:val="00E540D1"/>
    <w:rsid w:val="00E622E5"/>
    <w:rsid w:val="00E63B4B"/>
    <w:rsid w:val="00E66C8F"/>
    <w:rsid w:val="00E702D3"/>
    <w:rsid w:val="00E71B04"/>
    <w:rsid w:val="00E762F9"/>
    <w:rsid w:val="00E8015F"/>
    <w:rsid w:val="00EA490E"/>
    <w:rsid w:val="00EA5E1F"/>
    <w:rsid w:val="00EB4473"/>
    <w:rsid w:val="00EC05C9"/>
    <w:rsid w:val="00EC31AE"/>
    <w:rsid w:val="00ED30C4"/>
    <w:rsid w:val="00ED31C7"/>
    <w:rsid w:val="00ED5A3E"/>
    <w:rsid w:val="00EE41D4"/>
    <w:rsid w:val="00EE6D97"/>
    <w:rsid w:val="00EE7AD3"/>
    <w:rsid w:val="00EF0D24"/>
    <w:rsid w:val="00EF2D8C"/>
    <w:rsid w:val="00EF7BFB"/>
    <w:rsid w:val="00F175A3"/>
    <w:rsid w:val="00F3235F"/>
    <w:rsid w:val="00F3704C"/>
    <w:rsid w:val="00F42581"/>
    <w:rsid w:val="00F50726"/>
    <w:rsid w:val="00F50CDD"/>
    <w:rsid w:val="00F54E4A"/>
    <w:rsid w:val="00F6095B"/>
    <w:rsid w:val="00F60EB4"/>
    <w:rsid w:val="00F6587D"/>
    <w:rsid w:val="00F70576"/>
    <w:rsid w:val="00F72013"/>
    <w:rsid w:val="00F970B9"/>
    <w:rsid w:val="00FA2527"/>
    <w:rsid w:val="00FA443C"/>
    <w:rsid w:val="00FB63C9"/>
    <w:rsid w:val="00FC04CE"/>
    <w:rsid w:val="00FC3FCF"/>
    <w:rsid w:val="00FF0C64"/>
    <w:rsid w:val="00FF210D"/>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8C014D"/>
  <w15:docId w15:val="{31CA8B23-13C2-4857-81E8-A98B10CA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3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99"/>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9"/>
    <w:rsid w:val="00847C61"/>
    <w:rPr>
      <w:b/>
      <w:bCs/>
      <w:i/>
      <w:iCs/>
      <w:color w:val="000000"/>
      <w:sz w:val="26"/>
      <w:szCs w:val="26"/>
      <w:lang w:val="en-AU"/>
    </w:rPr>
  </w:style>
  <w:style w:type="character" w:customStyle="1" w:styleId="Kop6Char">
    <w:name w:val="Kop 6 Char"/>
    <w:basedOn w:val="Standaardalinea-lettertype"/>
    <w:link w:val="Kop6"/>
    <w:uiPriority w:val="99"/>
    <w:rsid w:val="00847C61"/>
    <w:rPr>
      <w:b/>
      <w:bCs/>
      <w:color w:val="000000"/>
      <w:lang w:val="en-AU"/>
    </w:rPr>
  </w:style>
  <w:style w:type="character" w:customStyle="1" w:styleId="Kop7Char">
    <w:name w:val="Kop 7 Char"/>
    <w:basedOn w:val="Standaardalinea-lettertype"/>
    <w:link w:val="Kop7"/>
    <w:uiPriority w:val="99"/>
    <w:rsid w:val="00847C61"/>
    <w:rPr>
      <w:color w:val="000000"/>
      <w:sz w:val="24"/>
      <w:szCs w:val="24"/>
      <w:lang w:val="en-AU"/>
    </w:rPr>
  </w:style>
  <w:style w:type="character" w:customStyle="1" w:styleId="Kop8Char">
    <w:name w:val="Kop 8 Char"/>
    <w:basedOn w:val="Standaardalinea-lettertype"/>
    <w:link w:val="Kop8"/>
    <w:uiPriority w:val="99"/>
    <w:rsid w:val="00847C61"/>
    <w:rPr>
      <w:i/>
      <w:iCs/>
      <w:color w:val="000000"/>
      <w:sz w:val="24"/>
      <w:szCs w:val="24"/>
      <w:lang w:val="en-AU"/>
    </w:rPr>
  </w:style>
  <w:style w:type="character" w:customStyle="1" w:styleId="Kop9Char">
    <w:name w:val="Kop 9 Char"/>
    <w:basedOn w:val="Standaardalinea-lettertype"/>
    <w:link w:val="Kop9"/>
    <w:uiPriority w:val="9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59017-6FAE-42D6-B59B-1F6000D8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699</TotalTime>
  <Pages>107</Pages>
  <Words>38521</Words>
  <Characters>211869</Characters>
  <Application>Microsoft Office Word</Application>
  <DocSecurity>0</DocSecurity>
  <Lines>1765</Lines>
  <Paragraphs>499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249891</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 Kloosterboer</cp:lastModifiedBy>
  <cp:revision>22</cp:revision>
  <cp:lastPrinted>2017-08-14T14:39:00Z</cp:lastPrinted>
  <dcterms:created xsi:type="dcterms:W3CDTF">2017-09-18T11:40:00Z</dcterms:created>
  <dcterms:modified xsi:type="dcterms:W3CDTF">2017-09-22T00:29:00Z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